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32DF4B" w14:textId="77777777" w:rsidR="00E540EF" w:rsidRDefault="00E540EF" w:rsidP="00E540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/>
        <w:rPr>
          <w:b/>
          <w:sz w:val="26"/>
          <w:szCs w:val="26"/>
        </w:rPr>
      </w:pPr>
      <w:r>
        <w:rPr>
          <w:b/>
          <w:sz w:val="28"/>
        </w:rPr>
        <w:t xml:space="preserve">A-I – </w:t>
      </w:r>
      <w:r>
        <w:rPr>
          <w:b/>
          <w:sz w:val="26"/>
          <w:szCs w:val="26"/>
        </w:rPr>
        <w:t>Základní informace o žádosti o akreditaci</w:t>
      </w:r>
    </w:p>
    <w:p w14:paraId="11AD0808" w14:textId="77777777" w:rsidR="00E540EF" w:rsidRDefault="00E540EF" w:rsidP="00E540EF">
      <w:pPr>
        <w:rPr>
          <w:b/>
          <w:sz w:val="28"/>
        </w:rPr>
      </w:pPr>
    </w:p>
    <w:p w14:paraId="3619CED5" w14:textId="77777777" w:rsidR="00E540EF" w:rsidRPr="002038B4" w:rsidRDefault="00E540EF" w:rsidP="00E540EF">
      <w:pPr>
        <w:spacing w:after="240"/>
        <w:rPr>
          <w:b/>
          <w:sz w:val="26"/>
          <w:szCs w:val="26"/>
        </w:rPr>
      </w:pPr>
      <w:r w:rsidRPr="002038B4">
        <w:rPr>
          <w:b/>
          <w:sz w:val="26"/>
          <w:szCs w:val="26"/>
        </w:rPr>
        <w:t>Název vysoké školy:</w:t>
      </w:r>
      <w:r w:rsidR="00E250BB">
        <w:rPr>
          <w:b/>
          <w:sz w:val="26"/>
          <w:szCs w:val="26"/>
        </w:rPr>
        <w:tab/>
      </w:r>
      <w:r w:rsidR="00E250BB">
        <w:rPr>
          <w:b/>
          <w:sz w:val="26"/>
          <w:szCs w:val="26"/>
        </w:rPr>
        <w:tab/>
        <w:t>Univerzita Tomáše Bati ve Zlíně</w:t>
      </w:r>
    </w:p>
    <w:p w14:paraId="17209680" w14:textId="77777777" w:rsidR="00E540EF" w:rsidRPr="002038B4" w:rsidRDefault="00E540EF" w:rsidP="00E540EF">
      <w:pPr>
        <w:spacing w:after="240"/>
        <w:ind w:left="3686" w:hanging="3686"/>
        <w:rPr>
          <w:b/>
          <w:sz w:val="26"/>
          <w:szCs w:val="26"/>
        </w:rPr>
      </w:pPr>
    </w:p>
    <w:p w14:paraId="583A6D29" w14:textId="77777777" w:rsidR="00E540EF" w:rsidRPr="002038B4" w:rsidRDefault="00E540EF" w:rsidP="00E540EF">
      <w:pPr>
        <w:spacing w:after="240"/>
        <w:rPr>
          <w:b/>
          <w:sz w:val="26"/>
          <w:szCs w:val="26"/>
        </w:rPr>
      </w:pPr>
      <w:r w:rsidRPr="002038B4">
        <w:rPr>
          <w:b/>
          <w:sz w:val="26"/>
          <w:szCs w:val="26"/>
        </w:rPr>
        <w:t>Název součásti vysoké školy:</w:t>
      </w:r>
      <w:r w:rsidRPr="002038B4">
        <w:rPr>
          <w:b/>
          <w:sz w:val="26"/>
          <w:szCs w:val="26"/>
        </w:rPr>
        <w:tab/>
      </w:r>
      <w:r w:rsidR="00E250BB">
        <w:rPr>
          <w:b/>
          <w:sz w:val="26"/>
          <w:szCs w:val="26"/>
        </w:rPr>
        <w:t>Fakulta logistiky a krizového řízení</w:t>
      </w:r>
    </w:p>
    <w:p w14:paraId="547AB4BB" w14:textId="77777777" w:rsidR="00E540EF" w:rsidRPr="002038B4" w:rsidRDefault="00E540EF" w:rsidP="00E540EF">
      <w:pPr>
        <w:spacing w:after="240"/>
        <w:ind w:left="3544" w:hanging="3544"/>
        <w:rPr>
          <w:b/>
          <w:sz w:val="26"/>
          <w:szCs w:val="26"/>
        </w:rPr>
      </w:pPr>
    </w:p>
    <w:p w14:paraId="027446EC" w14:textId="77777777" w:rsidR="00E540EF" w:rsidRPr="002038B4" w:rsidRDefault="00E540EF" w:rsidP="00E540EF">
      <w:pPr>
        <w:spacing w:after="240"/>
        <w:rPr>
          <w:b/>
          <w:sz w:val="26"/>
          <w:szCs w:val="26"/>
        </w:rPr>
      </w:pPr>
      <w:r w:rsidRPr="002038B4">
        <w:rPr>
          <w:b/>
          <w:sz w:val="26"/>
          <w:szCs w:val="26"/>
        </w:rPr>
        <w:t xml:space="preserve">Název spolupracující instituce dle § 81 </w:t>
      </w:r>
      <w:r>
        <w:rPr>
          <w:b/>
          <w:sz w:val="26"/>
          <w:szCs w:val="26"/>
        </w:rPr>
        <w:t xml:space="preserve">nebo § 95 odst. 4 </w:t>
      </w:r>
      <w:r w:rsidRPr="002038B4">
        <w:rPr>
          <w:b/>
          <w:sz w:val="26"/>
          <w:szCs w:val="26"/>
        </w:rPr>
        <w:t>ZVŠ:</w:t>
      </w:r>
    </w:p>
    <w:p w14:paraId="41D18F2C" w14:textId="77777777" w:rsidR="00E540EF" w:rsidRPr="002038B4" w:rsidRDefault="00E540EF" w:rsidP="00E540EF">
      <w:pPr>
        <w:spacing w:after="240"/>
        <w:rPr>
          <w:b/>
          <w:sz w:val="26"/>
          <w:szCs w:val="26"/>
        </w:rPr>
      </w:pPr>
    </w:p>
    <w:p w14:paraId="1F6E50BF" w14:textId="77777777" w:rsidR="00E540EF" w:rsidRPr="002038B4" w:rsidRDefault="00E540EF" w:rsidP="00E540EF">
      <w:pPr>
        <w:spacing w:after="240"/>
        <w:rPr>
          <w:b/>
          <w:sz w:val="26"/>
          <w:szCs w:val="26"/>
        </w:rPr>
      </w:pPr>
      <w:r w:rsidRPr="002038B4">
        <w:rPr>
          <w:b/>
          <w:sz w:val="26"/>
          <w:szCs w:val="26"/>
        </w:rPr>
        <w:t>Název studijního programu:</w:t>
      </w:r>
      <w:r w:rsidRPr="002038B4">
        <w:rPr>
          <w:b/>
          <w:sz w:val="26"/>
          <w:szCs w:val="26"/>
        </w:rPr>
        <w:tab/>
      </w:r>
      <w:r w:rsidR="00E250BB">
        <w:rPr>
          <w:b/>
          <w:sz w:val="26"/>
          <w:szCs w:val="26"/>
        </w:rPr>
        <w:t>Bezpečnost společnosti</w:t>
      </w:r>
    </w:p>
    <w:p w14:paraId="661C7DFC" w14:textId="77777777" w:rsidR="00E540EF" w:rsidRPr="002038B4" w:rsidRDefault="00E540EF" w:rsidP="00E540EF">
      <w:pPr>
        <w:spacing w:after="240"/>
        <w:rPr>
          <w:b/>
          <w:sz w:val="26"/>
          <w:szCs w:val="26"/>
        </w:rPr>
      </w:pPr>
    </w:p>
    <w:p w14:paraId="6E1A1B23" w14:textId="77777777" w:rsidR="00E540EF" w:rsidRPr="002038B4" w:rsidRDefault="00E540EF" w:rsidP="00E540EF">
      <w:pPr>
        <w:ind w:left="3544" w:hanging="3544"/>
        <w:rPr>
          <w:b/>
          <w:sz w:val="26"/>
          <w:szCs w:val="26"/>
        </w:rPr>
      </w:pPr>
      <w:r w:rsidRPr="002038B4">
        <w:rPr>
          <w:b/>
          <w:sz w:val="26"/>
          <w:szCs w:val="26"/>
        </w:rPr>
        <w:t>Typ žádosti o akreditaci:</w:t>
      </w:r>
      <w:r w:rsidRPr="002038B4">
        <w:rPr>
          <w:sz w:val="26"/>
          <w:szCs w:val="26"/>
        </w:rPr>
        <w:tab/>
      </w:r>
      <w:r w:rsidRPr="00E250BB">
        <w:rPr>
          <w:strike/>
          <w:sz w:val="26"/>
          <w:szCs w:val="26"/>
        </w:rPr>
        <w:t>udělení akreditace –</w:t>
      </w:r>
      <w:r w:rsidRPr="002038B4">
        <w:rPr>
          <w:sz w:val="26"/>
          <w:szCs w:val="26"/>
        </w:rPr>
        <w:t xml:space="preserve"> </w:t>
      </w:r>
      <w:r w:rsidRPr="00E250BB">
        <w:rPr>
          <w:b/>
          <w:sz w:val="26"/>
          <w:szCs w:val="26"/>
        </w:rPr>
        <w:t xml:space="preserve">prodloužení platnosti akreditace </w:t>
      </w:r>
      <w:r w:rsidRPr="00E250BB">
        <w:rPr>
          <w:strike/>
          <w:sz w:val="26"/>
          <w:szCs w:val="26"/>
        </w:rPr>
        <w:t>– rozšíření akreditace</w:t>
      </w:r>
    </w:p>
    <w:p w14:paraId="7A9011CF" w14:textId="77777777" w:rsidR="00E540EF" w:rsidRDefault="00E540EF" w:rsidP="00E540EF">
      <w:pPr>
        <w:spacing w:after="240"/>
        <w:rPr>
          <w:b/>
          <w:sz w:val="26"/>
          <w:szCs w:val="26"/>
        </w:rPr>
      </w:pPr>
    </w:p>
    <w:p w14:paraId="04083B66" w14:textId="1C6AC95D" w:rsidR="00E540EF" w:rsidRPr="002038B4" w:rsidRDefault="00E540EF" w:rsidP="004A49C0">
      <w:pPr>
        <w:spacing w:after="240"/>
        <w:ind w:left="3544" w:hanging="3544"/>
        <w:rPr>
          <w:b/>
          <w:sz w:val="26"/>
          <w:szCs w:val="26"/>
        </w:rPr>
      </w:pPr>
      <w:r w:rsidRPr="002038B4">
        <w:rPr>
          <w:b/>
          <w:sz w:val="26"/>
          <w:szCs w:val="26"/>
        </w:rPr>
        <w:t>Schvalující orgán:</w:t>
      </w:r>
      <w:r w:rsidR="00E250BB">
        <w:rPr>
          <w:b/>
          <w:sz w:val="26"/>
          <w:szCs w:val="26"/>
        </w:rPr>
        <w:tab/>
      </w:r>
      <w:r w:rsidR="00FF4A5C">
        <w:rPr>
          <w:b/>
          <w:sz w:val="26"/>
          <w:szCs w:val="26"/>
        </w:rPr>
        <w:t xml:space="preserve">Vědecká rada FLKŘ, </w:t>
      </w:r>
      <w:r w:rsidR="004440DB">
        <w:rPr>
          <w:b/>
          <w:sz w:val="26"/>
          <w:szCs w:val="26"/>
        </w:rPr>
        <w:t>Rada pro vnitřní hodnocení UTB ve</w:t>
      </w:r>
      <w:r w:rsidR="007B741B">
        <w:rPr>
          <w:b/>
          <w:sz w:val="26"/>
          <w:szCs w:val="26"/>
        </w:rPr>
        <w:t xml:space="preserve"> Zlíně</w:t>
      </w:r>
      <w:r w:rsidR="004440DB">
        <w:rPr>
          <w:b/>
          <w:sz w:val="26"/>
          <w:szCs w:val="26"/>
        </w:rPr>
        <w:t xml:space="preserve"> </w:t>
      </w:r>
    </w:p>
    <w:p w14:paraId="4ADB5BA5" w14:textId="77777777" w:rsidR="00E540EF" w:rsidRPr="002038B4" w:rsidRDefault="00E540EF" w:rsidP="00E540EF">
      <w:pPr>
        <w:spacing w:after="240"/>
        <w:rPr>
          <w:b/>
          <w:sz w:val="26"/>
          <w:szCs w:val="26"/>
        </w:rPr>
      </w:pPr>
    </w:p>
    <w:p w14:paraId="2AA7B1D6" w14:textId="623B1A91" w:rsidR="00E540EF" w:rsidRDefault="00E540EF" w:rsidP="00E540EF">
      <w:pPr>
        <w:spacing w:after="240"/>
        <w:rPr>
          <w:b/>
          <w:sz w:val="26"/>
          <w:szCs w:val="26"/>
        </w:rPr>
      </w:pPr>
      <w:r w:rsidRPr="002038B4">
        <w:rPr>
          <w:b/>
          <w:sz w:val="26"/>
          <w:szCs w:val="26"/>
        </w:rPr>
        <w:t>Datum schválení žádosti:</w:t>
      </w:r>
      <w:r w:rsidR="004440DB">
        <w:rPr>
          <w:b/>
          <w:sz w:val="26"/>
          <w:szCs w:val="26"/>
        </w:rPr>
        <w:tab/>
      </w:r>
      <w:r w:rsidR="004440DB">
        <w:rPr>
          <w:b/>
          <w:sz w:val="26"/>
          <w:szCs w:val="26"/>
        </w:rPr>
        <w:tab/>
      </w:r>
      <w:r w:rsidR="00FF4A5C">
        <w:rPr>
          <w:b/>
          <w:sz w:val="26"/>
          <w:szCs w:val="26"/>
        </w:rPr>
        <w:t>Vědecká rada FLKŘ: 23. 3. 2023</w:t>
      </w:r>
    </w:p>
    <w:p w14:paraId="1077185A" w14:textId="17D014DE" w:rsidR="00FF4A5C" w:rsidRDefault="00FF4A5C" w:rsidP="00E540EF">
      <w:pPr>
        <w:spacing w:after="240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Rada pro vnitřní hodnocení UTB: </w:t>
      </w:r>
    </w:p>
    <w:p w14:paraId="24BD542E" w14:textId="77777777" w:rsidR="00FF4A5C" w:rsidRPr="002038B4" w:rsidRDefault="00FF4A5C" w:rsidP="00E540EF">
      <w:pPr>
        <w:spacing w:after="240"/>
        <w:rPr>
          <w:b/>
          <w:sz w:val="26"/>
          <w:szCs w:val="26"/>
        </w:rPr>
      </w:pPr>
    </w:p>
    <w:p w14:paraId="7E5E2A44" w14:textId="33AFF3E6" w:rsidR="00E540EF" w:rsidRPr="002038B4" w:rsidRDefault="00E540EF" w:rsidP="00E540EF">
      <w:pPr>
        <w:spacing w:after="240"/>
        <w:rPr>
          <w:b/>
          <w:sz w:val="26"/>
          <w:szCs w:val="26"/>
        </w:rPr>
      </w:pPr>
      <w:r w:rsidRPr="002038B4">
        <w:rPr>
          <w:b/>
          <w:sz w:val="26"/>
          <w:szCs w:val="26"/>
        </w:rPr>
        <w:t>Odkaz na elektronickou podobu žádosti:</w:t>
      </w:r>
      <w:r w:rsidR="004440DB">
        <w:rPr>
          <w:b/>
          <w:sz w:val="26"/>
          <w:szCs w:val="26"/>
        </w:rPr>
        <w:t xml:space="preserve"> bude doplněno</w:t>
      </w:r>
    </w:p>
    <w:p w14:paraId="7D887680" w14:textId="77777777" w:rsidR="00E540EF" w:rsidRPr="002038B4" w:rsidRDefault="00E540EF" w:rsidP="00E540EF">
      <w:pPr>
        <w:spacing w:after="240"/>
        <w:rPr>
          <w:b/>
          <w:sz w:val="26"/>
          <w:szCs w:val="26"/>
        </w:rPr>
      </w:pPr>
    </w:p>
    <w:p w14:paraId="7736F9D1" w14:textId="7DF3D5DD" w:rsidR="00E540EF" w:rsidRDefault="00E540EF" w:rsidP="00E540EF">
      <w:pPr>
        <w:spacing w:after="240"/>
        <w:rPr>
          <w:b/>
          <w:sz w:val="26"/>
          <w:szCs w:val="26"/>
        </w:rPr>
      </w:pPr>
      <w:bookmarkStart w:id="0" w:name="_Hlk99433506"/>
      <w:r w:rsidRPr="002038B4">
        <w:rPr>
          <w:b/>
          <w:sz w:val="26"/>
          <w:szCs w:val="26"/>
        </w:rPr>
        <w:t>Odkaz na studijní opory pro kombinovanou</w:t>
      </w:r>
      <w:r>
        <w:rPr>
          <w:b/>
          <w:sz w:val="26"/>
          <w:szCs w:val="26"/>
        </w:rPr>
        <w:t>/distanční</w:t>
      </w:r>
      <w:r w:rsidRPr="002038B4">
        <w:rPr>
          <w:b/>
          <w:sz w:val="26"/>
          <w:szCs w:val="26"/>
        </w:rPr>
        <w:t xml:space="preserve"> formu studia:</w:t>
      </w:r>
      <w:bookmarkEnd w:id="0"/>
      <w:r w:rsidR="004440DB">
        <w:rPr>
          <w:b/>
          <w:sz w:val="26"/>
          <w:szCs w:val="26"/>
        </w:rPr>
        <w:t xml:space="preserve"> </w:t>
      </w:r>
    </w:p>
    <w:p w14:paraId="3CD18EDF" w14:textId="77777777" w:rsidR="00986367" w:rsidRPr="00986367" w:rsidRDefault="00986367" w:rsidP="00986367">
      <w:pPr>
        <w:rPr>
          <w:ins w:id="1" w:author="Eva Skýbová" w:date="2023-06-06T14:29:00Z"/>
          <w:b/>
          <w:sz w:val="26"/>
          <w:szCs w:val="26"/>
          <w:rPrChange w:id="2" w:author="Eva Skýbová" w:date="2023-06-06T14:29:00Z">
            <w:rPr>
              <w:ins w:id="3" w:author="Eva Skýbová" w:date="2023-06-06T14:29:00Z"/>
            </w:rPr>
          </w:rPrChange>
        </w:rPr>
      </w:pPr>
      <w:ins w:id="4" w:author="Eva Skýbová" w:date="2023-06-06T14:29:00Z">
        <w:r w:rsidRPr="00986367">
          <w:rPr>
            <w:b/>
            <w:sz w:val="26"/>
            <w:szCs w:val="26"/>
            <w:rPrChange w:id="5" w:author="Eva Skýbová" w:date="2023-06-06T14:29:00Z">
              <w:rPr/>
            </w:rPrChange>
          </w:rPr>
          <w:fldChar w:fldCharType="begin"/>
        </w:r>
        <w:r w:rsidRPr="00986367">
          <w:rPr>
            <w:b/>
            <w:sz w:val="26"/>
            <w:szCs w:val="26"/>
            <w:rPrChange w:id="6" w:author="Eva Skýbová" w:date="2023-06-06T14:29:00Z">
              <w:rPr/>
            </w:rPrChange>
          </w:rPr>
          <w:instrText xml:space="preserve"> HYPERLINK "https://moodle.utb.cz/course/index.php?categoryid=417" </w:instrText>
        </w:r>
        <w:r w:rsidRPr="00986367">
          <w:rPr>
            <w:b/>
            <w:sz w:val="26"/>
            <w:szCs w:val="26"/>
            <w:rPrChange w:id="7" w:author="Eva Skýbová" w:date="2023-06-06T14:29:00Z">
              <w:rPr/>
            </w:rPrChange>
          </w:rPr>
          <w:fldChar w:fldCharType="separate"/>
        </w:r>
        <w:r w:rsidRPr="00986367">
          <w:rPr>
            <w:rStyle w:val="Hypertextovodkaz"/>
            <w:b/>
            <w:sz w:val="26"/>
            <w:szCs w:val="26"/>
            <w:rPrChange w:id="8" w:author="Eva Skýbová" w:date="2023-06-06T14:29:00Z">
              <w:rPr>
                <w:rStyle w:val="Hypertextovodkaz"/>
              </w:rPr>
            </w:rPrChange>
          </w:rPr>
          <w:t>https://moodle.utb.cz/course/index.php?categoryid=417</w:t>
        </w:r>
        <w:r w:rsidRPr="00986367">
          <w:rPr>
            <w:b/>
            <w:sz w:val="26"/>
            <w:szCs w:val="26"/>
            <w:rPrChange w:id="9" w:author="Eva Skýbová" w:date="2023-06-06T14:29:00Z">
              <w:rPr/>
            </w:rPrChange>
          </w:rPr>
          <w:fldChar w:fldCharType="end"/>
        </w:r>
      </w:ins>
    </w:p>
    <w:p w14:paraId="0E607321" w14:textId="56595E77" w:rsidR="00D354A6" w:rsidRPr="00D354A6" w:rsidRDefault="00986367" w:rsidP="00E540EF">
      <w:pPr>
        <w:spacing w:after="240"/>
        <w:rPr>
          <w:b/>
          <w:sz w:val="26"/>
          <w:szCs w:val="26"/>
        </w:rPr>
      </w:pPr>
      <w:del w:id="10" w:author="Eva Skýbová" w:date="2023-06-06T14:29:00Z">
        <w:r w:rsidDel="00986367">
          <w:fldChar w:fldCharType="begin"/>
        </w:r>
        <w:r w:rsidDel="00986367">
          <w:delInstrText xml:space="preserve"> HYPERLINK "https://moodle.utb.cz/course/index.php?categoryid=418" </w:delInstrText>
        </w:r>
        <w:r w:rsidDel="00986367">
          <w:fldChar w:fldCharType="separate"/>
        </w:r>
        <w:r w:rsidR="000629CE" w:rsidRPr="0069028E" w:rsidDel="00986367">
          <w:rPr>
            <w:rStyle w:val="Hypertextovodkaz"/>
            <w:b/>
            <w:sz w:val="26"/>
            <w:szCs w:val="26"/>
          </w:rPr>
          <w:delText>https://moodle.utb.cz/course/index.php?categoryid=418</w:delText>
        </w:r>
        <w:r w:rsidDel="00986367">
          <w:rPr>
            <w:rStyle w:val="Hypertextovodkaz"/>
            <w:b/>
            <w:sz w:val="26"/>
            <w:szCs w:val="26"/>
          </w:rPr>
          <w:fldChar w:fldCharType="end"/>
        </w:r>
      </w:del>
      <w:del w:id="11" w:author="Eva Skýbová" w:date="2023-06-06T14:30:00Z">
        <w:r w:rsidR="000629CE" w:rsidDel="00986367">
          <w:rPr>
            <w:b/>
            <w:sz w:val="26"/>
            <w:szCs w:val="26"/>
          </w:rPr>
          <w:delText xml:space="preserve"> </w:delText>
        </w:r>
      </w:del>
      <w:del w:id="12" w:author="Eva Skýbová" w:date="2023-06-06T14:29:00Z">
        <w:r w:rsidR="00D354A6" w:rsidRPr="0069028E" w:rsidDel="00986367">
          <w:rPr>
            <w:rStyle w:val="Hypertextovodkaz"/>
            <w:b/>
            <w:sz w:val="26"/>
            <w:szCs w:val="26"/>
          </w:rPr>
          <w:delText xml:space="preserve"> </w:delText>
        </w:r>
        <w:r w:rsidR="00D354A6" w:rsidRPr="00D354A6" w:rsidDel="00986367">
          <w:rPr>
            <w:rStyle w:val="Hypertextovodkaz"/>
            <w:b/>
            <w:sz w:val="26"/>
            <w:szCs w:val="26"/>
          </w:rPr>
          <w:delText xml:space="preserve">, </w:delText>
        </w:r>
      </w:del>
      <w:r w:rsidR="00D354A6" w:rsidRPr="00D354A6">
        <w:rPr>
          <w:b/>
          <w:sz w:val="26"/>
          <w:szCs w:val="26"/>
        </w:rPr>
        <w:t xml:space="preserve">uživatel </w:t>
      </w:r>
      <w:r w:rsidR="00D354A6" w:rsidRPr="00D354A6">
        <w:rPr>
          <w:b/>
          <w:color w:val="2F5496" w:themeColor="accent5" w:themeShade="BF"/>
          <w:sz w:val="26"/>
          <w:szCs w:val="26"/>
        </w:rPr>
        <w:t xml:space="preserve">reakreditace-flkr, </w:t>
      </w:r>
      <w:r w:rsidR="00D354A6" w:rsidRPr="00D354A6">
        <w:rPr>
          <w:b/>
          <w:sz w:val="26"/>
          <w:szCs w:val="26"/>
        </w:rPr>
        <w:t xml:space="preserve">heslo </w:t>
      </w:r>
      <w:r w:rsidR="00D354A6" w:rsidRPr="00D354A6">
        <w:rPr>
          <w:b/>
          <w:color w:val="2F5496" w:themeColor="accent5" w:themeShade="BF"/>
          <w:sz w:val="26"/>
          <w:szCs w:val="26"/>
        </w:rPr>
        <w:t>Reakreditace-flkr1</w:t>
      </w:r>
    </w:p>
    <w:p w14:paraId="131AC7BB" w14:textId="77777777" w:rsidR="00E540EF" w:rsidRPr="002038B4" w:rsidRDefault="00E540EF" w:rsidP="00E540EF">
      <w:pPr>
        <w:spacing w:after="240"/>
        <w:rPr>
          <w:b/>
          <w:sz w:val="26"/>
          <w:szCs w:val="26"/>
        </w:rPr>
      </w:pPr>
    </w:p>
    <w:p w14:paraId="056D0DB4" w14:textId="77777777" w:rsidR="00E540EF" w:rsidRPr="002038B4" w:rsidRDefault="00E540EF" w:rsidP="00E540EF">
      <w:pPr>
        <w:spacing w:after="240"/>
        <w:rPr>
          <w:b/>
          <w:sz w:val="26"/>
          <w:szCs w:val="26"/>
        </w:rPr>
      </w:pPr>
      <w:r w:rsidRPr="002038B4">
        <w:rPr>
          <w:b/>
          <w:sz w:val="26"/>
          <w:szCs w:val="26"/>
        </w:rPr>
        <w:t>Odkaz na příklady smluv o zajištění odborné praxe:</w:t>
      </w:r>
    </w:p>
    <w:p w14:paraId="43B371C8" w14:textId="77777777" w:rsidR="00E540EF" w:rsidRPr="002038B4" w:rsidRDefault="00E540EF" w:rsidP="00E540EF">
      <w:pPr>
        <w:spacing w:after="240"/>
        <w:rPr>
          <w:b/>
          <w:sz w:val="26"/>
          <w:szCs w:val="26"/>
        </w:rPr>
      </w:pPr>
    </w:p>
    <w:p w14:paraId="5620D2C2" w14:textId="56BBB74B" w:rsidR="00E540EF" w:rsidRDefault="00E540EF" w:rsidP="00E540EF">
      <w:pPr>
        <w:spacing w:after="240"/>
        <w:rPr>
          <w:b/>
          <w:sz w:val="26"/>
          <w:szCs w:val="26"/>
        </w:rPr>
      </w:pPr>
      <w:r w:rsidRPr="002038B4">
        <w:rPr>
          <w:b/>
          <w:sz w:val="26"/>
          <w:szCs w:val="26"/>
        </w:rPr>
        <w:t>Odkazy na relevantní vnitřní předpisy:</w:t>
      </w:r>
    </w:p>
    <w:p w14:paraId="7A73A26B" w14:textId="7956CA65" w:rsidR="00483D0D" w:rsidRDefault="00862263" w:rsidP="00E540EF">
      <w:pPr>
        <w:spacing w:after="240"/>
        <w:rPr>
          <w:b/>
          <w:sz w:val="26"/>
          <w:szCs w:val="26"/>
        </w:rPr>
      </w:pPr>
      <w:hyperlink r:id="rId8" w:history="1">
        <w:r w:rsidR="00483D0D" w:rsidRPr="0022044F">
          <w:rPr>
            <w:rStyle w:val="Hypertextovodkaz"/>
            <w:b/>
            <w:sz w:val="26"/>
            <w:szCs w:val="26"/>
          </w:rPr>
          <w:t>https://www.utb.cz/univerzita/uredni-deska/vnitrni-normy-a-predpisy/</w:t>
        </w:r>
      </w:hyperlink>
    </w:p>
    <w:p w14:paraId="1AB4E74D" w14:textId="38FCCF22" w:rsidR="00483D0D" w:rsidRDefault="00862263" w:rsidP="00E540EF">
      <w:pPr>
        <w:spacing w:after="240"/>
        <w:rPr>
          <w:b/>
          <w:sz w:val="26"/>
          <w:szCs w:val="26"/>
        </w:rPr>
      </w:pPr>
      <w:hyperlink r:id="rId9" w:history="1">
        <w:r w:rsidR="00483D0D" w:rsidRPr="0022044F">
          <w:rPr>
            <w:rStyle w:val="Hypertextovodkaz"/>
            <w:b/>
            <w:sz w:val="26"/>
            <w:szCs w:val="26"/>
          </w:rPr>
          <w:t>https://flkr.utb.cz/o-fakulte/uredni-deska/vnitrni-normy-a-predpisy/vnitrni-predpisy/</w:t>
        </w:r>
      </w:hyperlink>
      <w:r w:rsidR="00483D0D">
        <w:rPr>
          <w:b/>
          <w:sz w:val="26"/>
          <w:szCs w:val="26"/>
        </w:rPr>
        <w:t xml:space="preserve"> </w:t>
      </w:r>
    </w:p>
    <w:p w14:paraId="55A3111C" w14:textId="5EDFC94B" w:rsidR="00483D0D" w:rsidRPr="002038B4" w:rsidRDefault="00862263" w:rsidP="00E540EF">
      <w:pPr>
        <w:spacing w:after="240"/>
        <w:rPr>
          <w:b/>
          <w:sz w:val="26"/>
          <w:szCs w:val="26"/>
        </w:rPr>
      </w:pPr>
      <w:hyperlink r:id="rId10" w:history="1">
        <w:r w:rsidR="00483D0D" w:rsidRPr="0022044F">
          <w:rPr>
            <w:rStyle w:val="Hypertextovodkaz"/>
            <w:b/>
            <w:sz w:val="26"/>
            <w:szCs w:val="26"/>
          </w:rPr>
          <w:t>https://flkr.utb.cz/o-fakulte/uredni-deska/vnitrni-normy-a-predpisy/smernice-dekana/</w:t>
        </w:r>
      </w:hyperlink>
      <w:r w:rsidR="00483D0D">
        <w:rPr>
          <w:b/>
          <w:sz w:val="26"/>
          <w:szCs w:val="26"/>
        </w:rPr>
        <w:t xml:space="preserve"> </w:t>
      </w:r>
    </w:p>
    <w:p w14:paraId="444232CB" w14:textId="77777777" w:rsidR="00E540EF" w:rsidRPr="002038B4" w:rsidRDefault="00E540EF" w:rsidP="00E540EF">
      <w:pPr>
        <w:spacing w:after="240"/>
        <w:rPr>
          <w:b/>
          <w:sz w:val="26"/>
          <w:szCs w:val="26"/>
        </w:rPr>
      </w:pPr>
    </w:p>
    <w:p w14:paraId="3AA3792D" w14:textId="2534BA4A" w:rsidR="00E540EF" w:rsidRDefault="00E540EF" w:rsidP="00E540EF">
      <w:pPr>
        <w:spacing w:after="240"/>
        <w:rPr>
          <w:b/>
          <w:sz w:val="26"/>
          <w:szCs w:val="26"/>
        </w:rPr>
      </w:pPr>
      <w:bookmarkStart w:id="13" w:name="_Hlk99433640"/>
      <w:r w:rsidRPr="002038B4">
        <w:rPr>
          <w:b/>
          <w:sz w:val="26"/>
          <w:szCs w:val="26"/>
        </w:rPr>
        <w:t>Odkaz na poslední zprávu o vnitřním hodnocení vysoké školy</w:t>
      </w:r>
      <w:bookmarkEnd w:id="13"/>
      <w:r w:rsidRPr="002038B4">
        <w:rPr>
          <w:b/>
          <w:sz w:val="26"/>
          <w:szCs w:val="26"/>
        </w:rPr>
        <w:t>:</w:t>
      </w:r>
    </w:p>
    <w:p w14:paraId="72DB7156" w14:textId="120389AD" w:rsidR="00483D0D" w:rsidRPr="002038B4" w:rsidRDefault="00862263" w:rsidP="00E540EF">
      <w:pPr>
        <w:spacing w:after="240"/>
        <w:rPr>
          <w:b/>
          <w:sz w:val="26"/>
          <w:szCs w:val="26"/>
        </w:rPr>
      </w:pPr>
      <w:hyperlink r:id="rId11" w:history="1">
        <w:r w:rsidR="00483D0D" w:rsidRPr="0022044F">
          <w:rPr>
            <w:rStyle w:val="Hypertextovodkaz"/>
            <w:b/>
            <w:sz w:val="26"/>
            <w:szCs w:val="26"/>
          </w:rPr>
          <w:t>https://www.utb.cz/univerzita/uredni-deska/ruzne/zprava-o-vnitrnim-hodnoceni-kvality-utb-ve-zline/</w:t>
        </w:r>
      </w:hyperlink>
      <w:r w:rsidR="00483D0D">
        <w:rPr>
          <w:b/>
          <w:sz w:val="26"/>
          <w:szCs w:val="26"/>
        </w:rPr>
        <w:t xml:space="preserve"> </w:t>
      </w:r>
    </w:p>
    <w:p w14:paraId="2C6C8E9D" w14:textId="77777777" w:rsidR="00E540EF" w:rsidRPr="002038B4" w:rsidRDefault="00E540EF" w:rsidP="00E540EF">
      <w:pPr>
        <w:spacing w:after="240"/>
        <w:rPr>
          <w:b/>
          <w:sz w:val="26"/>
          <w:szCs w:val="26"/>
        </w:rPr>
      </w:pPr>
    </w:p>
    <w:p w14:paraId="5BA7D9A7" w14:textId="31431F34" w:rsidR="00E540EF" w:rsidRDefault="00E540EF" w:rsidP="00E540EF">
      <w:pPr>
        <w:spacing w:after="240"/>
        <w:rPr>
          <w:b/>
          <w:sz w:val="26"/>
          <w:szCs w:val="26"/>
        </w:rPr>
      </w:pPr>
      <w:r w:rsidRPr="002038B4">
        <w:rPr>
          <w:b/>
          <w:sz w:val="26"/>
          <w:szCs w:val="26"/>
        </w:rPr>
        <w:t>ISCED F</w:t>
      </w:r>
      <w:r>
        <w:rPr>
          <w:b/>
          <w:sz w:val="26"/>
          <w:szCs w:val="26"/>
        </w:rPr>
        <w:t xml:space="preserve"> a stručné zdůvodnění</w:t>
      </w:r>
      <w:r w:rsidRPr="002038B4">
        <w:rPr>
          <w:b/>
          <w:sz w:val="26"/>
          <w:szCs w:val="26"/>
        </w:rPr>
        <w:t>:</w:t>
      </w:r>
      <w:r w:rsidR="00483D0D">
        <w:rPr>
          <w:b/>
          <w:sz w:val="26"/>
          <w:szCs w:val="26"/>
        </w:rPr>
        <w:t xml:space="preserve"> </w:t>
      </w:r>
      <w:r w:rsidR="00EA74C2" w:rsidRPr="00C25BD2">
        <w:rPr>
          <w:b/>
          <w:color w:val="FF0000"/>
          <w:sz w:val="26"/>
          <w:szCs w:val="26"/>
        </w:rPr>
        <w:t>103 Bezpečnostní služby</w:t>
      </w:r>
    </w:p>
    <w:p w14:paraId="7710D645" w14:textId="574C7B1A" w:rsidR="00C25BD2" w:rsidRPr="00C25BD2" w:rsidRDefault="00C25BD2" w:rsidP="00C25BD2">
      <w:pPr>
        <w:spacing w:after="240"/>
        <w:jc w:val="both"/>
        <w:rPr>
          <w:sz w:val="26"/>
          <w:szCs w:val="26"/>
        </w:rPr>
      </w:pPr>
      <w:r w:rsidRPr="00C25BD2">
        <w:rPr>
          <w:sz w:val="26"/>
          <w:szCs w:val="26"/>
        </w:rPr>
        <w:t>Skladba a tématické zaměření studijních předmětů vyučovaných v rámci studijního programu odpovídá základním tematickým okruhům pro bezpečnostní obory dle</w:t>
      </w:r>
      <w:r>
        <w:rPr>
          <w:sz w:val="26"/>
          <w:szCs w:val="26"/>
        </w:rPr>
        <w:t> </w:t>
      </w:r>
      <w:r w:rsidRPr="00C25BD2">
        <w:rPr>
          <w:sz w:val="26"/>
          <w:szCs w:val="26"/>
        </w:rPr>
        <w:t xml:space="preserve"> nařízení Vlády č. 275/2016 Sb. a je plně v souladu s aktuální </w:t>
      </w:r>
      <w:r w:rsidRPr="00C25BD2">
        <w:rPr>
          <w:iCs/>
          <w:sz w:val="26"/>
          <w:szCs w:val="26"/>
        </w:rPr>
        <w:t>Metodikou pro tvorbu studijních programů vysokých škol v oblasti bezpečnosti České republiky v působnosti Ministerstva vnitra</w:t>
      </w:r>
      <w:r w:rsidRPr="00C25BD2">
        <w:rPr>
          <w:sz w:val="26"/>
          <w:szCs w:val="26"/>
        </w:rPr>
        <w:t>.</w:t>
      </w:r>
    </w:p>
    <w:p w14:paraId="595EF81A" w14:textId="47799F8D" w:rsidR="00483D0D" w:rsidRDefault="00483D0D">
      <w:pPr>
        <w:spacing w:after="160" w:line="259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168"/>
        <w:gridCol w:w="1543"/>
        <w:gridCol w:w="2835"/>
        <w:gridCol w:w="1739"/>
      </w:tblGrid>
      <w:tr w:rsidR="001F73F9" w14:paraId="5FD37163" w14:textId="77777777" w:rsidTr="003D777D">
        <w:tc>
          <w:tcPr>
            <w:tcW w:w="9285" w:type="dxa"/>
            <w:gridSpan w:val="4"/>
            <w:tcBorders>
              <w:bottom w:val="double" w:sz="4" w:space="0" w:color="auto"/>
            </w:tcBorders>
            <w:shd w:val="clear" w:color="auto" w:fill="BDD6EE"/>
          </w:tcPr>
          <w:p w14:paraId="5155B37C" w14:textId="77777777" w:rsidR="001F73F9" w:rsidRDefault="001F73F9" w:rsidP="003D777D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B-I – </w:t>
            </w:r>
            <w:r>
              <w:rPr>
                <w:b/>
                <w:sz w:val="26"/>
                <w:szCs w:val="26"/>
              </w:rPr>
              <w:t>Charakteristika studijního programu</w:t>
            </w:r>
          </w:p>
        </w:tc>
      </w:tr>
      <w:tr w:rsidR="001F73F9" w14:paraId="719E14DD" w14:textId="77777777" w:rsidTr="003D777D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4DB1DEE5" w14:textId="77777777" w:rsidR="001F73F9" w:rsidRDefault="001F73F9" w:rsidP="003D777D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14:paraId="3BC0E1AA" w14:textId="77777777" w:rsidR="001F73F9" w:rsidRDefault="00E250BB" w:rsidP="003D777D">
            <w:r>
              <w:t>Bezpečnost společnosti</w:t>
            </w:r>
          </w:p>
        </w:tc>
      </w:tr>
      <w:tr w:rsidR="001F73F9" w14:paraId="2156D205" w14:textId="77777777" w:rsidTr="003D777D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589367E2" w14:textId="77777777" w:rsidR="001F73F9" w:rsidRDefault="001F73F9" w:rsidP="003D777D">
            <w:pPr>
              <w:jc w:val="both"/>
              <w:rPr>
                <w:b/>
              </w:rPr>
            </w:pPr>
            <w:r>
              <w:rPr>
                <w:b/>
              </w:rPr>
              <w:t>Typ studijního programu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14:paraId="2A051DD9" w14:textId="77777777" w:rsidR="001F73F9" w:rsidRDefault="001F73F9" w:rsidP="003D777D">
            <w:r>
              <w:t>nav</w:t>
            </w:r>
            <w:r w:rsidR="00E250BB">
              <w:t>azující magisterský</w:t>
            </w:r>
          </w:p>
        </w:tc>
      </w:tr>
      <w:tr w:rsidR="001F73F9" w14:paraId="2B7B975D" w14:textId="77777777" w:rsidTr="003D777D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1AC3C889" w14:textId="77777777" w:rsidR="001F73F9" w:rsidRDefault="001F73F9" w:rsidP="003D777D">
            <w:pPr>
              <w:jc w:val="both"/>
              <w:rPr>
                <w:b/>
              </w:rPr>
            </w:pPr>
            <w:r>
              <w:rPr>
                <w:b/>
              </w:rPr>
              <w:t>Profil studijního programu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14:paraId="63F0E484" w14:textId="77777777" w:rsidR="001F73F9" w:rsidRDefault="001F73F9" w:rsidP="003D777D">
            <w:r>
              <w:t>akademi</w:t>
            </w:r>
            <w:r w:rsidR="00E250BB">
              <w:t>cky zaměřený</w:t>
            </w:r>
          </w:p>
        </w:tc>
      </w:tr>
      <w:tr w:rsidR="001F73F9" w14:paraId="037A7B69" w14:textId="77777777" w:rsidTr="003D777D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3F6A847B" w14:textId="77777777" w:rsidR="001F73F9" w:rsidRDefault="001F73F9" w:rsidP="003D777D">
            <w:pPr>
              <w:jc w:val="both"/>
              <w:rPr>
                <w:b/>
              </w:rPr>
            </w:pPr>
            <w:r>
              <w:rPr>
                <w:b/>
              </w:rPr>
              <w:t>Forma studia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14:paraId="74693746" w14:textId="77777777" w:rsidR="001F73F9" w:rsidRDefault="001F73F9" w:rsidP="003D777D">
            <w:r>
              <w:t>prez</w:t>
            </w:r>
            <w:r w:rsidR="00E250BB">
              <w:t>enční – kombinovaná</w:t>
            </w:r>
          </w:p>
        </w:tc>
      </w:tr>
      <w:tr w:rsidR="001F73F9" w14:paraId="155DBE45" w14:textId="77777777" w:rsidTr="003D777D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0CDD0BBE" w14:textId="77777777" w:rsidR="001F73F9" w:rsidRDefault="001F73F9" w:rsidP="003D777D">
            <w:pPr>
              <w:jc w:val="both"/>
              <w:rPr>
                <w:b/>
              </w:rPr>
            </w:pPr>
            <w:r>
              <w:rPr>
                <w:b/>
              </w:rPr>
              <w:t>Standardní doba studia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14:paraId="17182C07" w14:textId="77777777" w:rsidR="001F73F9" w:rsidRDefault="00E250BB" w:rsidP="003D777D">
            <w:r>
              <w:t>2 roky</w:t>
            </w:r>
          </w:p>
        </w:tc>
      </w:tr>
      <w:tr w:rsidR="001F73F9" w14:paraId="12F635C9" w14:textId="77777777" w:rsidTr="003D777D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4859199C" w14:textId="77777777" w:rsidR="001F73F9" w:rsidRDefault="001F73F9" w:rsidP="003D777D">
            <w:pPr>
              <w:jc w:val="both"/>
              <w:rPr>
                <w:b/>
              </w:rPr>
            </w:pPr>
            <w:r>
              <w:rPr>
                <w:b/>
              </w:rPr>
              <w:t>Jazyk studia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14:paraId="1D384686" w14:textId="77777777" w:rsidR="001F73F9" w:rsidRDefault="00E250BB" w:rsidP="003D777D">
            <w:r>
              <w:t>ČJ</w:t>
            </w:r>
          </w:p>
        </w:tc>
      </w:tr>
      <w:tr w:rsidR="001F73F9" w14:paraId="01C5F95F" w14:textId="77777777" w:rsidTr="003D777D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0A7A0EDA" w14:textId="77777777" w:rsidR="001F73F9" w:rsidRDefault="001F73F9" w:rsidP="003D777D">
            <w:pPr>
              <w:jc w:val="both"/>
              <w:rPr>
                <w:b/>
              </w:rPr>
            </w:pPr>
            <w:r>
              <w:rPr>
                <w:b/>
              </w:rPr>
              <w:t>Udělovaný akademický titul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14:paraId="079888D5" w14:textId="77777777" w:rsidR="001F73F9" w:rsidRDefault="00E250BB" w:rsidP="003D777D">
            <w:r>
              <w:t>Ing.</w:t>
            </w:r>
          </w:p>
        </w:tc>
      </w:tr>
      <w:tr w:rsidR="001F73F9" w14:paraId="091D1307" w14:textId="77777777" w:rsidTr="003D777D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22FC6883" w14:textId="77777777" w:rsidR="001F73F9" w:rsidRDefault="001F73F9" w:rsidP="003D777D">
            <w:pPr>
              <w:jc w:val="both"/>
              <w:rPr>
                <w:b/>
              </w:rPr>
            </w:pPr>
            <w:r>
              <w:rPr>
                <w:b/>
              </w:rPr>
              <w:t>Rigorózní řízení</w:t>
            </w:r>
          </w:p>
        </w:tc>
        <w:tc>
          <w:tcPr>
            <w:tcW w:w="1543" w:type="dxa"/>
            <w:tcBorders>
              <w:bottom w:val="single" w:sz="2" w:space="0" w:color="auto"/>
            </w:tcBorders>
          </w:tcPr>
          <w:p w14:paraId="48422981" w14:textId="77777777" w:rsidR="001F73F9" w:rsidRDefault="001F73F9" w:rsidP="003D777D">
            <w:r>
              <w:t>ne</w:t>
            </w:r>
          </w:p>
        </w:tc>
        <w:tc>
          <w:tcPr>
            <w:tcW w:w="2835" w:type="dxa"/>
            <w:tcBorders>
              <w:bottom w:val="single" w:sz="2" w:space="0" w:color="auto"/>
            </w:tcBorders>
            <w:shd w:val="clear" w:color="auto" w:fill="F7CAAC"/>
          </w:tcPr>
          <w:p w14:paraId="2D3F2862" w14:textId="77777777" w:rsidR="001F73F9" w:rsidRPr="005F401C" w:rsidRDefault="001F73F9" w:rsidP="003D777D">
            <w:pPr>
              <w:rPr>
                <w:b/>
                <w:bCs/>
              </w:rPr>
            </w:pPr>
            <w:r w:rsidRPr="005F401C">
              <w:rPr>
                <w:b/>
                <w:bCs/>
              </w:rPr>
              <w:t>Udělovaný akademický titul</w:t>
            </w:r>
          </w:p>
        </w:tc>
        <w:tc>
          <w:tcPr>
            <w:tcW w:w="1739" w:type="dxa"/>
            <w:tcBorders>
              <w:bottom w:val="single" w:sz="2" w:space="0" w:color="auto"/>
            </w:tcBorders>
          </w:tcPr>
          <w:p w14:paraId="6AFD0E5E" w14:textId="77777777" w:rsidR="001F73F9" w:rsidRDefault="001F73F9" w:rsidP="003D777D"/>
        </w:tc>
      </w:tr>
      <w:tr w:rsidR="001F73F9" w14:paraId="2817EEB7" w14:textId="77777777" w:rsidTr="003D777D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3B6FB628" w14:textId="77777777" w:rsidR="001F73F9" w:rsidRDefault="001F73F9" w:rsidP="003D777D">
            <w:pPr>
              <w:jc w:val="both"/>
              <w:rPr>
                <w:b/>
              </w:rPr>
            </w:pPr>
            <w:r>
              <w:rPr>
                <w:b/>
              </w:rPr>
              <w:t>Garant studijního programu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14:paraId="47ABE25D" w14:textId="6B004185" w:rsidR="001F73F9" w:rsidRDefault="006A6D11" w:rsidP="003D777D">
            <w:r>
              <w:t>doc. Mgr. Tomáš Zeman, Ph.D. et Ph.D.</w:t>
            </w:r>
          </w:p>
        </w:tc>
      </w:tr>
      <w:tr w:rsidR="001F73F9" w14:paraId="4D780BBC" w14:textId="77777777" w:rsidTr="003D777D"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392DAFA8" w14:textId="77777777" w:rsidR="001F73F9" w:rsidRDefault="001F73F9" w:rsidP="003D777D">
            <w:pPr>
              <w:jc w:val="both"/>
              <w:rPr>
                <w:b/>
              </w:rPr>
            </w:pPr>
            <w:r>
              <w:rPr>
                <w:b/>
              </w:rPr>
              <w:t>Zaměření na přípravu k výkonu regulovaného povolání</w:t>
            </w:r>
          </w:p>
        </w:tc>
        <w:tc>
          <w:tcPr>
            <w:tcW w:w="61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89D52" w14:textId="77777777" w:rsidR="001F73F9" w:rsidRDefault="001F73F9" w:rsidP="003D777D">
            <w:r>
              <w:t>ne</w:t>
            </w:r>
          </w:p>
        </w:tc>
      </w:tr>
      <w:tr w:rsidR="001F73F9" w14:paraId="693959BA" w14:textId="77777777" w:rsidTr="003D777D"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16706F0" w14:textId="77777777" w:rsidR="001F73F9" w:rsidRDefault="001F73F9" w:rsidP="003D777D">
            <w:pPr>
              <w:jc w:val="both"/>
              <w:rPr>
                <w:b/>
              </w:rPr>
            </w:pPr>
            <w:r>
              <w:rPr>
                <w:b/>
              </w:rPr>
              <w:t xml:space="preserve">Zaměření na přípravu odborníků z oblasti bezpečnosti České republiky </w:t>
            </w:r>
          </w:p>
        </w:tc>
        <w:tc>
          <w:tcPr>
            <w:tcW w:w="61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1DE49" w14:textId="77777777" w:rsidR="001F73F9" w:rsidRDefault="00E250BB" w:rsidP="003D777D">
            <w:r>
              <w:t>ano</w:t>
            </w:r>
          </w:p>
        </w:tc>
      </w:tr>
      <w:tr w:rsidR="001F73F9" w14:paraId="4BE1B029" w14:textId="77777777" w:rsidTr="003D777D">
        <w:trPr>
          <w:trHeight w:val="438"/>
        </w:trPr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58343226" w14:textId="77777777" w:rsidR="001F73F9" w:rsidRDefault="001F73F9" w:rsidP="003D777D">
            <w:pPr>
              <w:jc w:val="both"/>
              <w:rPr>
                <w:b/>
              </w:rPr>
            </w:pPr>
            <w:r>
              <w:rPr>
                <w:b/>
              </w:rPr>
              <w:t>Uznávací orgán</w:t>
            </w:r>
          </w:p>
        </w:tc>
        <w:tc>
          <w:tcPr>
            <w:tcW w:w="61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4C620" w14:textId="77777777" w:rsidR="001F73F9" w:rsidRDefault="00E250BB" w:rsidP="003D777D">
            <w:r>
              <w:t>Ministerstvo vnitra ČR</w:t>
            </w:r>
          </w:p>
        </w:tc>
      </w:tr>
      <w:tr w:rsidR="001F73F9" w14:paraId="47F19C6E" w14:textId="77777777" w:rsidTr="003D777D">
        <w:tc>
          <w:tcPr>
            <w:tcW w:w="9285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2C2FFC5F" w14:textId="77777777" w:rsidR="001F73F9" w:rsidRDefault="001F73F9" w:rsidP="003D777D">
            <w:pPr>
              <w:jc w:val="both"/>
            </w:pPr>
            <w:proofErr w:type="gramStart"/>
            <w:r>
              <w:rPr>
                <w:b/>
              </w:rPr>
              <w:t>Oblast(i) vzdělávání</w:t>
            </w:r>
            <w:proofErr w:type="gramEnd"/>
            <w:r>
              <w:rPr>
                <w:b/>
              </w:rPr>
              <w:t xml:space="preserve"> a u kombinovaného studijního programu podíl jednotlivých oblastí vzdělávání v %</w:t>
            </w:r>
          </w:p>
        </w:tc>
      </w:tr>
      <w:tr w:rsidR="001F73F9" w14:paraId="1BAFB6E9" w14:textId="77777777" w:rsidTr="00EF40F5">
        <w:trPr>
          <w:trHeight w:val="741"/>
        </w:trPr>
        <w:tc>
          <w:tcPr>
            <w:tcW w:w="9285" w:type="dxa"/>
            <w:gridSpan w:val="4"/>
            <w:shd w:val="clear" w:color="auto" w:fill="FFFFFF"/>
          </w:tcPr>
          <w:p w14:paraId="1B0B1296" w14:textId="77777777" w:rsidR="001F73F9" w:rsidRDefault="00E250BB" w:rsidP="003D777D">
            <w:r>
              <w:t>100 % Bezpečnostní obory</w:t>
            </w:r>
          </w:p>
          <w:p w14:paraId="12D4CA2E" w14:textId="77777777" w:rsidR="001F73F9" w:rsidRDefault="001F73F9" w:rsidP="003D777D"/>
          <w:p w14:paraId="085CF758" w14:textId="77777777" w:rsidR="001F73F9" w:rsidRDefault="001F73F9" w:rsidP="003D777D"/>
          <w:p w14:paraId="71899A05" w14:textId="77777777" w:rsidR="001F73F9" w:rsidRDefault="001F73F9" w:rsidP="003D777D"/>
          <w:p w14:paraId="46E6B4B7" w14:textId="77777777" w:rsidR="001F73F9" w:rsidRDefault="001F73F9" w:rsidP="003D777D"/>
        </w:tc>
      </w:tr>
      <w:tr w:rsidR="001F73F9" w14:paraId="4EE34EE3" w14:textId="77777777" w:rsidTr="003D777D">
        <w:trPr>
          <w:trHeight w:val="70"/>
        </w:trPr>
        <w:tc>
          <w:tcPr>
            <w:tcW w:w="9285" w:type="dxa"/>
            <w:gridSpan w:val="4"/>
            <w:shd w:val="clear" w:color="auto" w:fill="F7CAAC"/>
          </w:tcPr>
          <w:p w14:paraId="3F08C7BC" w14:textId="77777777" w:rsidR="001F73F9" w:rsidRDefault="001F73F9" w:rsidP="003D777D">
            <w:r>
              <w:rPr>
                <w:b/>
              </w:rPr>
              <w:t>Cíle studia ve studijním programu</w:t>
            </w:r>
          </w:p>
        </w:tc>
      </w:tr>
      <w:tr w:rsidR="001F73F9" w14:paraId="67064820" w14:textId="77777777" w:rsidTr="003D777D">
        <w:trPr>
          <w:trHeight w:val="2108"/>
        </w:trPr>
        <w:tc>
          <w:tcPr>
            <w:tcW w:w="9285" w:type="dxa"/>
            <w:gridSpan w:val="4"/>
            <w:shd w:val="clear" w:color="auto" w:fill="FFFFFF"/>
          </w:tcPr>
          <w:p w14:paraId="01564145" w14:textId="77777777" w:rsidR="00E250BB" w:rsidRDefault="00E250BB" w:rsidP="00E250BB">
            <w:pPr>
              <w:spacing w:before="120"/>
              <w:jc w:val="both"/>
            </w:pPr>
            <w:r>
              <w:t>Cílem studijního programu je poskytnout jeho absolventům teoretický a metodologický aparát nezbytný k řízení bezpečnosti ve specifických podmínkách organizací veřejného a soukromého sektoru. Studenti získají hluboké teoretické znalosti, dovednosti a profesní kompetence nezbytné k zajišťování bezpečnosti v oblasti krizového řízení, ochrany obyvatelstva, logistických systémů a řízení průmyslových, environmentálních a pracovních rizik. Zvláštní důraz je přitom kladen na získání znalostí o systémech řízení bezpečnosti státu a společnosti, které jsou uplatňovány v České republice i v zahraničí, osvojení schopnosti zobecňovat teoretické poznatky a samostatně se rozhodovat při řízení bezpečnosti.</w:t>
            </w:r>
          </w:p>
          <w:p w14:paraId="6512AFA2" w14:textId="77777777" w:rsidR="00E250BB" w:rsidRDefault="00E250BB" w:rsidP="00E250BB">
            <w:pPr>
              <w:jc w:val="both"/>
            </w:pPr>
          </w:p>
          <w:p w14:paraId="18E8C334" w14:textId="77777777" w:rsidR="00E250BB" w:rsidRDefault="00E250BB" w:rsidP="00E250BB">
            <w:pPr>
              <w:jc w:val="both"/>
            </w:pPr>
            <w:r>
              <w:t xml:space="preserve">Studijní program je koncipován v souladu s aktuální </w:t>
            </w:r>
            <w:r w:rsidRPr="006C551A">
              <w:rPr>
                <w:i/>
                <w:iCs/>
              </w:rPr>
              <w:t>Metodikou pro tvorbu studijních programů vysokých škol v</w:t>
            </w:r>
            <w:r>
              <w:rPr>
                <w:i/>
                <w:iCs/>
              </w:rPr>
              <w:t> </w:t>
            </w:r>
            <w:r w:rsidRPr="006C551A">
              <w:rPr>
                <w:i/>
                <w:iCs/>
              </w:rPr>
              <w:t>oblasti bezpečnosti České republiky v působnosti Ministerstva vnitra</w:t>
            </w:r>
            <w:r>
              <w:t>. Studijní program byl vytvořen v rámci Modulu II – Ochrana obyvatelstva a krizové řízení dle této metodiky.</w:t>
            </w:r>
          </w:p>
          <w:p w14:paraId="34956FAB" w14:textId="77777777" w:rsidR="00E250BB" w:rsidRDefault="00E250BB" w:rsidP="00E250BB">
            <w:pPr>
              <w:jc w:val="both"/>
            </w:pPr>
          </w:p>
          <w:p w14:paraId="63E9BB6D" w14:textId="77777777" w:rsidR="00E250BB" w:rsidRDefault="00E250BB" w:rsidP="00E250BB">
            <w:pPr>
              <w:jc w:val="both"/>
            </w:pPr>
            <w:r>
              <w:t>Studijní program je nabízen uchazečům v prezenční i kombinované formě ve čtyřech studijních specializacích:</w:t>
            </w:r>
          </w:p>
          <w:p w14:paraId="18C8294E" w14:textId="7DE02C57" w:rsidR="00E250BB" w:rsidRDefault="00E250BB" w:rsidP="00E250BB">
            <w:pPr>
              <w:jc w:val="both"/>
            </w:pPr>
            <w:r>
              <w:t xml:space="preserve">1) </w:t>
            </w:r>
            <w:r w:rsidR="004F38B4">
              <w:t>Inženýrství rizik</w:t>
            </w:r>
            <w:r>
              <w:t>;</w:t>
            </w:r>
          </w:p>
          <w:p w14:paraId="51E54D9B" w14:textId="77777777" w:rsidR="00E250BB" w:rsidRDefault="00E250BB" w:rsidP="00E250BB">
            <w:pPr>
              <w:jc w:val="both"/>
            </w:pPr>
            <w:r>
              <w:t>2) Ochrana obyvatelstva;</w:t>
            </w:r>
          </w:p>
          <w:p w14:paraId="64DF1CF5" w14:textId="77777777" w:rsidR="00E250BB" w:rsidRDefault="00E250BB" w:rsidP="00E250BB">
            <w:pPr>
              <w:jc w:val="both"/>
            </w:pPr>
            <w:r>
              <w:t>3) Bezpečnost logistických systémů;</w:t>
            </w:r>
          </w:p>
          <w:p w14:paraId="5E66C130" w14:textId="77777777" w:rsidR="00E250BB" w:rsidRDefault="00E250BB" w:rsidP="00E250BB">
            <w:pPr>
              <w:jc w:val="both"/>
            </w:pPr>
            <w:r>
              <w:t>4) Environmentální bezpečnost.</w:t>
            </w:r>
          </w:p>
          <w:p w14:paraId="270E34A4" w14:textId="77777777" w:rsidR="001F73F9" w:rsidRDefault="001F73F9" w:rsidP="003D777D"/>
        </w:tc>
      </w:tr>
      <w:tr w:rsidR="001F73F9" w14:paraId="4FA02E71" w14:textId="77777777" w:rsidTr="003D777D">
        <w:trPr>
          <w:trHeight w:val="187"/>
        </w:trPr>
        <w:tc>
          <w:tcPr>
            <w:tcW w:w="9285" w:type="dxa"/>
            <w:gridSpan w:val="4"/>
            <w:shd w:val="clear" w:color="auto" w:fill="F7CAAC"/>
          </w:tcPr>
          <w:p w14:paraId="7709D794" w14:textId="77777777" w:rsidR="001F73F9" w:rsidRDefault="001F73F9" w:rsidP="003D777D">
            <w:pPr>
              <w:jc w:val="both"/>
            </w:pPr>
            <w:r>
              <w:rPr>
                <w:b/>
              </w:rPr>
              <w:t>Profil absolventa studijního programu</w:t>
            </w:r>
          </w:p>
        </w:tc>
      </w:tr>
      <w:tr w:rsidR="00E250BB" w14:paraId="6F7B1F77" w14:textId="77777777" w:rsidTr="00C25BD2">
        <w:trPr>
          <w:trHeight w:val="850"/>
        </w:trPr>
        <w:tc>
          <w:tcPr>
            <w:tcW w:w="9285" w:type="dxa"/>
            <w:gridSpan w:val="4"/>
            <w:shd w:val="clear" w:color="auto" w:fill="FFFFFF"/>
          </w:tcPr>
          <w:p w14:paraId="4F22919F" w14:textId="77777777" w:rsidR="00E250BB" w:rsidRDefault="00E250BB" w:rsidP="00E250BB">
            <w:pPr>
              <w:jc w:val="both"/>
            </w:pPr>
            <w:r>
              <w:t>Absolvent studijního programu je vybaven odbornými znalostmi systému řízení bezpečnosti státu a společnosti a dovede interpretovat význam jednotlivých dílčích prvků tohoto systému a vzájemných interakcí mezi těmito prvky ve vztahu k aktuálním bezpečnostním hrozbám. Absolvent studijního programu získá následující odborné znalosti, dovednosti a obecné způsobilosti:</w:t>
            </w:r>
          </w:p>
          <w:p w14:paraId="7C39622A" w14:textId="19CB792B" w:rsidR="00E250BB" w:rsidRDefault="00E250BB" w:rsidP="00E250BB"/>
          <w:p w14:paraId="2DF42DA8" w14:textId="77777777" w:rsidR="00C25BD2" w:rsidRDefault="00C25BD2" w:rsidP="00E250BB"/>
          <w:p w14:paraId="4077EA8E" w14:textId="68245647" w:rsidR="00E250BB" w:rsidRDefault="00E250BB" w:rsidP="00E250BB">
            <w:pPr>
              <w:rPr>
                <w:b/>
                <w:bCs/>
              </w:rPr>
            </w:pPr>
            <w:r w:rsidRPr="003B3E69">
              <w:rPr>
                <w:b/>
                <w:bCs/>
              </w:rPr>
              <w:t>Odborné znalosti:</w:t>
            </w:r>
          </w:p>
          <w:p w14:paraId="550EDB40" w14:textId="77777777" w:rsidR="00C25BD2" w:rsidRPr="003B3E69" w:rsidRDefault="00C25BD2" w:rsidP="00E250BB">
            <w:pPr>
              <w:rPr>
                <w:b/>
                <w:bCs/>
              </w:rPr>
            </w:pPr>
          </w:p>
          <w:p w14:paraId="536E28D2" w14:textId="77777777" w:rsidR="00E250BB" w:rsidRDefault="00E250BB" w:rsidP="00E250BB">
            <w:pPr>
              <w:jc w:val="both"/>
            </w:pPr>
            <w:r>
              <w:t>Absolvent bez ohledu na specializaci:</w:t>
            </w:r>
          </w:p>
          <w:p w14:paraId="4420D4F5" w14:textId="77777777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zná odborné pojmy vztahujících k problematice řízení rizik, krizového řízení, ochrany obyvatelstva, integrovaného záchranného systému, vnitřní bezpečnosti a veřejného pořádku, obraně státu a zdravotnictví v českém i anglickém jazyce;</w:t>
            </w:r>
          </w:p>
          <w:p w14:paraId="3A969E96" w14:textId="77777777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interpretuje právní předpisy vztahující se k oblasti bezpečnosti v České republice i v zahraničí;</w:t>
            </w:r>
          </w:p>
          <w:p w14:paraId="3F4EA354" w14:textId="77777777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vysvětlí podstatu systému řízení bezpečnosti státu a společnosti;</w:t>
            </w:r>
          </w:p>
          <w:p w14:paraId="46DCA841" w14:textId="77777777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orientuje se v systémech řízení bezpečnosti státu a společnosti aplikovaných v zahraničí;</w:t>
            </w:r>
          </w:p>
          <w:p w14:paraId="1A2F9E2E" w14:textId="77777777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 w:rsidRPr="0005373D">
              <w:t>rozlišuje a interpretuje mezinárodní aspekty bezpečnosti</w:t>
            </w:r>
            <w:r>
              <w:t xml:space="preserve"> a aktuální bezpečnostní situaci;</w:t>
            </w:r>
          </w:p>
          <w:p w14:paraId="2FD41903" w14:textId="77777777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lastRenderedPageBreak/>
              <w:t>objasní a interpretuje aktuální bezpečností hrozby a jejich možné dopady;</w:t>
            </w:r>
          </w:p>
          <w:p w14:paraId="76D05ACF" w14:textId="626633EB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 w:rsidRPr="005F4C1F">
              <w:t>objasní požadavky na zajištění kybernetické bezpečnosti, bezpečnosti kritické infrastruktury, majetku a</w:t>
            </w:r>
            <w:r w:rsidR="00C25BD2">
              <w:t> </w:t>
            </w:r>
            <w:r w:rsidRPr="005F4C1F">
              <w:t xml:space="preserve">osob, dopravy, životního prostředí, bezpečnosti a ochrany zdraví při práci, výrobků a technických zařízení </w:t>
            </w:r>
            <w:r>
              <w:t>dle platných právních norem;</w:t>
            </w:r>
          </w:p>
          <w:p w14:paraId="3238A56B" w14:textId="77777777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 w:rsidRPr="00AD743C">
              <w:t>objasní principy zajišťování ochrany obyvatelstva, životního prostředí a kritické infrastruktury při průmyslových haváriích</w:t>
            </w:r>
            <w:r>
              <w:t>, živelních pohromách a dalších typech mimořádných událostí a krizových situací;</w:t>
            </w:r>
          </w:p>
          <w:p w14:paraId="422EDB34" w14:textId="77777777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objasní zásady a postupy při vytváření krizových a havarijních plánů;</w:t>
            </w:r>
          </w:p>
          <w:p w14:paraId="1A9C31DC" w14:textId="77777777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 w:rsidRPr="00792520">
              <w:t xml:space="preserve">objasní </w:t>
            </w:r>
            <w:r>
              <w:t xml:space="preserve">a interpretuje </w:t>
            </w:r>
            <w:r w:rsidRPr="00792520">
              <w:t xml:space="preserve">metody </w:t>
            </w:r>
            <w:r>
              <w:t>hodnocení a ovládání rizik;</w:t>
            </w:r>
          </w:p>
          <w:p w14:paraId="753181D6" w14:textId="77777777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vysvětlí podstatu financování složek integrovaného záchranného systému a další subjektu ve vztahu k řešení mimořádných událostí a krizových situací;</w:t>
            </w:r>
          </w:p>
          <w:p w14:paraId="074EE26F" w14:textId="77777777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orientuje se v rozdělení odpovědnosti mezi správními úřady, složkami integrovaného záchranného systému a dalších subjektů při řešení mimořádných událostí a krizových situací.</w:t>
            </w:r>
          </w:p>
          <w:p w14:paraId="7851812E" w14:textId="77777777" w:rsidR="00E250BB" w:rsidRDefault="00E250BB" w:rsidP="00E250BB">
            <w:pPr>
              <w:jc w:val="both"/>
            </w:pPr>
          </w:p>
          <w:p w14:paraId="69D5BF24" w14:textId="4514A086" w:rsidR="00E250BB" w:rsidRDefault="00E250BB" w:rsidP="00E250BB">
            <w:pPr>
              <w:jc w:val="both"/>
            </w:pPr>
            <w:r>
              <w:t xml:space="preserve">Absolvent specializace </w:t>
            </w:r>
            <w:r w:rsidR="00C539FD">
              <w:t>Inženýrství rizik</w:t>
            </w:r>
            <w:r>
              <w:t>:</w:t>
            </w:r>
          </w:p>
          <w:p w14:paraId="4812A49D" w14:textId="77777777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objasní metody kvantitativní analýzy rizik a způsob využití statistických metod při analýze rizik;</w:t>
            </w:r>
          </w:p>
          <w:p w14:paraId="0E420164" w14:textId="77777777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vysvětlí přístupy k rozhodování v podmínkách nejistoty a neurčitosti;</w:t>
            </w:r>
          </w:p>
          <w:p w14:paraId="153C1174" w14:textId="77777777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 w:rsidRPr="009B7605">
              <w:t xml:space="preserve">objasní metody a postupy </w:t>
            </w:r>
            <w:r>
              <w:t>řízení ekonomických;</w:t>
            </w:r>
          </w:p>
          <w:p w14:paraId="3C76447D" w14:textId="77777777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zná a interpretuje právní předpisy vztahující se k řízení rizik na pracovišti.</w:t>
            </w:r>
          </w:p>
          <w:p w14:paraId="202E55D7" w14:textId="77777777" w:rsidR="00E250BB" w:rsidRDefault="00E250BB" w:rsidP="00E250BB">
            <w:pPr>
              <w:jc w:val="both"/>
            </w:pPr>
          </w:p>
          <w:p w14:paraId="2C9FD832" w14:textId="77777777" w:rsidR="00E250BB" w:rsidRDefault="00E250BB" w:rsidP="00E250BB">
            <w:pPr>
              <w:jc w:val="both"/>
            </w:pPr>
            <w:r>
              <w:t>Absolvent specializace Ochrana obyvatelstva:</w:t>
            </w:r>
          </w:p>
          <w:p w14:paraId="0B35CDC2" w14:textId="77777777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 xml:space="preserve">orientuje se v </w:t>
            </w:r>
            <w:r w:rsidRPr="005775C4">
              <w:t>metod</w:t>
            </w:r>
            <w:r>
              <w:t>ách</w:t>
            </w:r>
            <w:r w:rsidRPr="005775C4">
              <w:t xml:space="preserve"> a postup</w:t>
            </w:r>
            <w:r>
              <w:t>ech</w:t>
            </w:r>
            <w:r w:rsidRPr="005775C4">
              <w:t xml:space="preserve"> detekce, dekontaminace a likvidace následků průmyslových a</w:t>
            </w:r>
            <w:r>
              <w:t> </w:t>
            </w:r>
            <w:r w:rsidRPr="005775C4">
              <w:t>ekologických havárií</w:t>
            </w:r>
            <w:r>
              <w:t>;</w:t>
            </w:r>
          </w:p>
          <w:p w14:paraId="2A234BEB" w14:textId="77777777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zná</w:t>
            </w:r>
            <w:r w:rsidRPr="00741283">
              <w:t xml:space="preserve"> prostředky individuální a kolektivní ochrany, metody prostředky a způsoby provádění dekontaminace techniky a hygienické očisty osob</w:t>
            </w:r>
            <w:r>
              <w:t>;</w:t>
            </w:r>
          </w:p>
          <w:p w14:paraId="272431F1" w14:textId="30E787DC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objasní charakteristiku a účinky nejvýznamnějších nebezpečných látek a podmínky jejich skladování a</w:t>
            </w:r>
            <w:r w:rsidR="001F53A4">
              <w:t> </w:t>
            </w:r>
            <w:r>
              <w:t>přepravy;</w:t>
            </w:r>
          </w:p>
          <w:p w14:paraId="329CAD8A" w14:textId="245661BA" w:rsidR="00E250BB" w:rsidRDefault="00526B91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zná</w:t>
            </w:r>
            <w:r w:rsidR="00E250BB">
              <w:t xml:space="preserve"> </w:t>
            </w:r>
            <w:r w:rsidR="004B4C69">
              <w:t xml:space="preserve">a interpretuje </w:t>
            </w:r>
            <w:r w:rsidR="00E250BB">
              <w:t>vlastnosti CBRN látek a</w:t>
            </w:r>
            <w:r w:rsidR="004B4C69">
              <w:t xml:space="preserve"> </w:t>
            </w:r>
            <w:r w:rsidR="00E250BB">
              <w:t>rizika jejich zneužití.</w:t>
            </w:r>
          </w:p>
          <w:p w14:paraId="3FBA4972" w14:textId="77777777" w:rsidR="00E250BB" w:rsidRDefault="00E250BB" w:rsidP="00E250BB">
            <w:pPr>
              <w:jc w:val="both"/>
            </w:pPr>
          </w:p>
          <w:p w14:paraId="68A06ABC" w14:textId="77777777" w:rsidR="00E250BB" w:rsidRDefault="00E250BB" w:rsidP="00E250BB">
            <w:pPr>
              <w:jc w:val="both"/>
            </w:pPr>
            <w:r>
              <w:t>Absolvent specializace Bezpečnost logistických systémů:</w:t>
            </w:r>
          </w:p>
          <w:p w14:paraId="65420CDF" w14:textId="7B281783" w:rsidR="004B4C69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zn</w:t>
            </w:r>
            <w:r w:rsidR="004A49C0">
              <w:t>á</w:t>
            </w:r>
            <w:r>
              <w:t xml:space="preserve"> a interpretuj</w:t>
            </w:r>
            <w:r w:rsidR="004A49C0">
              <w:t>e</w:t>
            </w:r>
            <w:r>
              <w:t xml:space="preserve"> metody modelování logistických a výrobních procesů</w:t>
            </w:r>
          </w:p>
          <w:p w14:paraId="6D2BA3B5" w14:textId="0E5254BE" w:rsidR="00E250BB" w:rsidRDefault="004B4C69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zn</w:t>
            </w:r>
            <w:r w:rsidR="004A49C0">
              <w:t>á</w:t>
            </w:r>
            <w:r>
              <w:t xml:space="preserve"> a interpretuj</w:t>
            </w:r>
            <w:r w:rsidR="004A49C0">
              <w:t>e</w:t>
            </w:r>
            <w:r>
              <w:t xml:space="preserve"> metody </w:t>
            </w:r>
            <w:r w:rsidR="00E250BB">
              <w:t>řízení dodavatelských řetěz</w:t>
            </w:r>
            <w:r>
              <w:t>ců</w:t>
            </w:r>
            <w:r w:rsidR="00E250BB">
              <w:t>;</w:t>
            </w:r>
          </w:p>
          <w:p w14:paraId="3E3448CC" w14:textId="77777777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 w:rsidRPr="00BC29F8">
              <w:t>rozumí stěžejním principům bezpečnosti logistických procesů</w:t>
            </w:r>
            <w:r>
              <w:t>;</w:t>
            </w:r>
          </w:p>
          <w:p w14:paraId="76D97F44" w14:textId="77777777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objasní</w:t>
            </w:r>
            <w:r w:rsidRPr="0090532B">
              <w:t xml:space="preserve"> časové, prostorové, hodnotové a informační transformace při </w:t>
            </w:r>
            <w:r>
              <w:t>logistických procesech.</w:t>
            </w:r>
          </w:p>
          <w:p w14:paraId="10F446A5" w14:textId="77777777" w:rsidR="00E250BB" w:rsidRDefault="00E250BB" w:rsidP="00E250BB">
            <w:pPr>
              <w:jc w:val="both"/>
            </w:pPr>
          </w:p>
          <w:p w14:paraId="0646F3FF" w14:textId="77777777" w:rsidR="00E250BB" w:rsidRPr="0015364B" w:rsidRDefault="00E250BB" w:rsidP="00E250BB">
            <w:pPr>
              <w:jc w:val="both"/>
            </w:pPr>
            <w:r w:rsidRPr="0015364B">
              <w:t>Absolvent specializace Environmentální bezpečnost</w:t>
            </w:r>
            <w:r>
              <w:t>:</w:t>
            </w:r>
          </w:p>
          <w:p w14:paraId="6B0B3F1F" w14:textId="77777777" w:rsidR="00E250BB" w:rsidRPr="0015364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 w:rsidRPr="0015364B">
              <w:t>rozumí stěžejním principům environmentální bezpečnosti a jejich fungování v praktických situacích;</w:t>
            </w:r>
          </w:p>
          <w:p w14:paraId="29817F06" w14:textId="65CAD50B" w:rsidR="00E250BB" w:rsidRPr="0015364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 w:rsidRPr="0015364B">
              <w:t>znalosti, dovednosti a kompetence získané studiem doved</w:t>
            </w:r>
            <w:r w:rsidR="004A49C0">
              <w:t>e</w:t>
            </w:r>
            <w:r w:rsidRPr="0015364B">
              <w:t xml:space="preserve"> absolvent aplikovat přímo při řešení problémů environmentálního charakteru v technické praxi;</w:t>
            </w:r>
          </w:p>
          <w:p w14:paraId="67F2DF45" w14:textId="2CBAD238" w:rsidR="00E250BB" w:rsidRPr="0015364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 w:rsidRPr="0015364B">
              <w:t>doved</w:t>
            </w:r>
            <w:r w:rsidR="004A49C0">
              <w:t>e</w:t>
            </w:r>
            <w:r w:rsidRPr="0015364B">
              <w:t xml:space="preserve"> nabyté znalosti interpretovat, aplikovat a exploatovat z pohledu environmentálně bezpečnostních aspektů.</w:t>
            </w:r>
          </w:p>
          <w:p w14:paraId="6B6C4EF4" w14:textId="6C0854BD" w:rsidR="00E250BB" w:rsidRDefault="00E250BB" w:rsidP="00E250BB">
            <w:pPr>
              <w:jc w:val="both"/>
            </w:pPr>
          </w:p>
          <w:p w14:paraId="16A7CA47" w14:textId="7415C956" w:rsidR="00C25BD2" w:rsidRDefault="00C25BD2" w:rsidP="00E250BB">
            <w:pPr>
              <w:jc w:val="both"/>
            </w:pPr>
          </w:p>
          <w:p w14:paraId="351DCE44" w14:textId="6DCF3436" w:rsidR="00E250BB" w:rsidRDefault="00E250BB" w:rsidP="00E250BB">
            <w:pPr>
              <w:jc w:val="both"/>
              <w:rPr>
                <w:b/>
                <w:bCs/>
              </w:rPr>
            </w:pPr>
            <w:r w:rsidRPr="003B3E69">
              <w:rPr>
                <w:b/>
                <w:bCs/>
              </w:rPr>
              <w:t xml:space="preserve">Odborné </w:t>
            </w:r>
            <w:r>
              <w:rPr>
                <w:b/>
                <w:bCs/>
              </w:rPr>
              <w:t>dovednosti</w:t>
            </w:r>
            <w:r w:rsidRPr="003B3E69">
              <w:rPr>
                <w:b/>
                <w:bCs/>
              </w:rPr>
              <w:t>:</w:t>
            </w:r>
          </w:p>
          <w:p w14:paraId="4112F407" w14:textId="77777777" w:rsidR="00C25BD2" w:rsidRPr="003B3E69" w:rsidRDefault="00C25BD2" w:rsidP="00E250BB">
            <w:pPr>
              <w:jc w:val="both"/>
              <w:rPr>
                <w:b/>
                <w:bCs/>
              </w:rPr>
            </w:pPr>
          </w:p>
          <w:p w14:paraId="537EE8A2" w14:textId="77777777" w:rsidR="00E250BB" w:rsidRDefault="00E250BB" w:rsidP="00E250BB">
            <w:pPr>
              <w:jc w:val="both"/>
            </w:pPr>
            <w:r>
              <w:t xml:space="preserve">Absolvent </w:t>
            </w:r>
            <w:r w:rsidRPr="00653003">
              <w:t>bez ohledu na specializaci</w:t>
            </w:r>
            <w:r>
              <w:t>:</w:t>
            </w:r>
          </w:p>
          <w:p w14:paraId="46AF7833" w14:textId="77777777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identifikuje silné a slabé stránky systému řízení bezpečnosti státu, společnosti a organizace;</w:t>
            </w:r>
          </w:p>
          <w:p w14:paraId="54A32534" w14:textId="77777777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analyzuje bezpečnostní hrozby a vývoj mimořádných událostí a krizových situací a postupy pro jejich řešení;</w:t>
            </w:r>
          </w:p>
          <w:p w14:paraId="11D70C38" w14:textId="77777777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navrhuje a plánuje opatření pro řešení mimořádných událostí a krizových situací za využití nástrojů krizového řízení, ochrany obyvatelstva a hospodářských opatření pro krizové stavy;</w:t>
            </w:r>
          </w:p>
          <w:p w14:paraId="01FC6909" w14:textId="77777777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aplikuje metody sběru a interpretace dat při hodnocení rizik;</w:t>
            </w:r>
          </w:p>
          <w:p w14:paraId="4B562395" w14:textId="77777777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identifikuje a hodnotí rizika v oblasti bezpečnosti za využití kvalitativní a semi-kvantitativních metod;</w:t>
            </w:r>
          </w:p>
          <w:p w14:paraId="429FF681" w14:textId="77777777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navrhuje a aplikuje opatření pro ovládání rizika na základě výsledků hodnocení rizika;</w:t>
            </w:r>
          </w:p>
          <w:p w14:paraId="0DC08882" w14:textId="77777777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podílí se na zpracování krizových a havarijních plánů a plánů krizové připravenosti;</w:t>
            </w:r>
          </w:p>
          <w:p w14:paraId="2E41AE4E" w14:textId="77777777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vyhledá a aplikuje ustanovení platných právních předpisů pří řízení rizik a při návrhu opatření pro řešení mimořádných událostí a krizových situací;</w:t>
            </w:r>
          </w:p>
          <w:p w14:paraId="28C8C054" w14:textId="77777777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aplikuje softwarové informační a komunikační nástroje při řízení rizik, řešení mimořádných událostí a krizových situací a krizovém a havarijním plánování;</w:t>
            </w:r>
          </w:p>
          <w:p w14:paraId="38870FC3" w14:textId="77777777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podílí se</w:t>
            </w:r>
            <w:r w:rsidRPr="00C62FE3">
              <w:t xml:space="preserve"> na analýze a vytváření bezpečnostní politiky </w:t>
            </w:r>
            <w:r>
              <w:t>organizace;</w:t>
            </w:r>
          </w:p>
          <w:p w14:paraId="30747CFD" w14:textId="77777777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aplikuje principy kybernetické bezpečnosti v organizaci.</w:t>
            </w:r>
          </w:p>
          <w:p w14:paraId="19AFD6ED" w14:textId="77777777" w:rsidR="00C25BD2" w:rsidRDefault="00C25BD2" w:rsidP="00E250BB">
            <w:pPr>
              <w:jc w:val="both"/>
            </w:pPr>
          </w:p>
          <w:p w14:paraId="12ECFD2D" w14:textId="3BA8CB22" w:rsidR="00E250BB" w:rsidRDefault="00E250BB" w:rsidP="00E250BB">
            <w:pPr>
              <w:jc w:val="both"/>
            </w:pPr>
            <w:r>
              <w:t xml:space="preserve">Absolvent specializace </w:t>
            </w:r>
            <w:r w:rsidR="00015987">
              <w:t>Inženýrství rizik</w:t>
            </w:r>
            <w:r>
              <w:t>:</w:t>
            </w:r>
          </w:p>
          <w:p w14:paraId="28B9708E" w14:textId="4A09B6A8" w:rsidR="00E250BB" w:rsidRDefault="00756AA6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 xml:space="preserve">identifikuje, </w:t>
            </w:r>
            <w:r w:rsidR="00E250BB">
              <w:t>analyzuje</w:t>
            </w:r>
            <w:r>
              <w:t xml:space="preserve"> a hodnotí</w:t>
            </w:r>
            <w:r w:rsidR="00E250BB">
              <w:t xml:space="preserve"> rizika za použití kvalitativních </w:t>
            </w:r>
            <w:r>
              <w:t xml:space="preserve">a kvantitativních </w:t>
            </w:r>
            <w:r w:rsidR="00E250BB">
              <w:t>metod;</w:t>
            </w:r>
          </w:p>
          <w:p w14:paraId="6D1FBCD1" w14:textId="77777777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aplikuje kvalitativní a kvantitativní metody při rozhodování v podmínkách nejistoty a neurčitosti a při predikci nežádoucích událostí;</w:t>
            </w:r>
          </w:p>
          <w:p w14:paraId="759B97D5" w14:textId="1F8BCBE5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je schopen komplexně posoudit významnost ekonomických, pracovních a environmentálních rizik a</w:t>
            </w:r>
            <w:r w:rsidR="00C25BD2">
              <w:t> </w:t>
            </w:r>
            <w:r>
              <w:t>navrhnout vhodná opatření pro zvládání těchto rizik</w:t>
            </w:r>
            <w:r w:rsidR="00762F2B">
              <w:t>;</w:t>
            </w:r>
          </w:p>
          <w:p w14:paraId="1021F760" w14:textId="2A0C85FC" w:rsidR="00762F2B" w:rsidRDefault="00756AA6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dovede vhodně aplikovat nástroje</w:t>
            </w:r>
            <w:r w:rsidR="00762F2B">
              <w:t xml:space="preserve"> pro zvládání rizik</w:t>
            </w:r>
            <w:r>
              <w:t xml:space="preserve"> v konkrétních situacích.</w:t>
            </w:r>
          </w:p>
          <w:p w14:paraId="6D1CB499" w14:textId="77777777" w:rsidR="00E250BB" w:rsidRDefault="00E250BB" w:rsidP="00E250BB">
            <w:pPr>
              <w:jc w:val="both"/>
            </w:pPr>
          </w:p>
          <w:p w14:paraId="014932EB" w14:textId="77777777" w:rsidR="00E250BB" w:rsidRDefault="00E250BB" w:rsidP="00E250BB">
            <w:pPr>
              <w:jc w:val="both"/>
            </w:pPr>
            <w:r>
              <w:t>Absolvent specializace Ochrana obyvatelstva:</w:t>
            </w:r>
          </w:p>
          <w:p w14:paraId="7033130C" w14:textId="77777777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 w:rsidRPr="00840206">
              <w:t xml:space="preserve">umí </w:t>
            </w:r>
            <w:r>
              <w:t>interpretovat</w:t>
            </w:r>
            <w:r w:rsidRPr="00840206">
              <w:t xml:space="preserve"> </w:t>
            </w:r>
            <w:r>
              <w:t>strategické a koncepční dokumenty z oblasti zajišťování bezpečnosti;</w:t>
            </w:r>
          </w:p>
          <w:p w14:paraId="726E9D9B" w14:textId="77777777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dokáže modelovat úniky nebezpečných látek a predikovat jejich dopady prostřednictvím vhodného softwarového nástroje;</w:t>
            </w:r>
          </w:p>
          <w:p w14:paraId="18A13E6B" w14:textId="0A015B5D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podílí se na plánování opatření ochrany obyvatelstva v oblasti detekce úniku nebezpečných látek a</w:t>
            </w:r>
            <w:r w:rsidR="00C25BD2">
              <w:t> </w:t>
            </w:r>
            <w:r>
              <w:t>dekontaminace;</w:t>
            </w:r>
          </w:p>
          <w:p w14:paraId="7CE45321" w14:textId="5CA9EC6D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modeluje</w:t>
            </w:r>
            <w:r w:rsidR="00DC6BD4">
              <w:t xml:space="preserve"> </w:t>
            </w:r>
            <w:r>
              <w:t>průběh evakuace s využitím simulačních nástrojů.</w:t>
            </w:r>
          </w:p>
          <w:p w14:paraId="5E560509" w14:textId="77777777" w:rsidR="00E250BB" w:rsidRDefault="00E250BB" w:rsidP="00E250BB">
            <w:pPr>
              <w:jc w:val="both"/>
            </w:pPr>
          </w:p>
          <w:p w14:paraId="250C016A" w14:textId="77777777" w:rsidR="00E250BB" w:rsidRPr="001A22CA" w:rsidRDefault="00E250BB" w:rsidP="00E250BB">
            <w:pPr>
              <w:jc w:val="both"/>
            </w:pPr>
            <w:r w:rsidRPr="001A22CA">
              <w:t xml:space="preserve">Absolvent specializace Bezpečnost logistických </w:t>
            </w:r>
            <w:r>
              <w:t>systém</w:t>
            </w:r>
            <w:r w:rsidRPr="001A22CA">
              <w:t>ů</w:t>
            </w:r>
            <w:r>
              <w:t>:</w:t>
            </w:r>
          </w:p>
          <w:p w14:paraId="589EFC80" w14:textId="5994C953" w:rsidR="00E250BB" w:rsidRPr="001A22CA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 w:rsidRPr="001A22CA">
              <w:t xml:space="preserve">definuje systémově teoretické interpretace materiálových </w:t>
            </w:r>
            <w:r w:rsidR="003F25D9">
              <w:t xml:space="preserve">a finančních </w:t>
            </w:r>
            <w:r w:rsidRPr="001A22CA">
              <w:t>toků včetně informačního systému pro jejich řízení a kontrolu;</w:t>
            </w:r>
          </w:p>
          <w:p w14:paraId="66498ECB" w14:textId="77777777" w:rsidR="00E250BB" w:rsidRPr="001A22CA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 w:rsidRPr="001A22CA">
              <w:t xml:space="preserve">dovede nabyté znalosti interpretovat z pohledu bezpečnosti logistických procesů převážně ve výrobních organizacích. </w:t>
            </w:r>
          </w:p>
          <w:p w14:paraId="2EF7E8D9" w14:textId="77777777" w:rsidR="00E250BB" w:rsidRPr="001A22CA" w:rsidRDefault="00E250BB" w:rsidP="00E250BB">
            <w:pPr>
              <w:jc w:val="both"/>
            </w:pPr>
          </w:p>
          <w:p w14:paraId="77ACA445" w14:textId="77777777" w:rsidR="00E250BB" w:rsidRPr="00FE54ED" w:rsidRDefault="00E250BB" w:rsidP="00E250BB">
            <w:pPr>
              <w:jc w:val="both"/>
            </w:pPr>
            <w:r w:rsidRPr="00FE54ED">
              <w:t>Absolvent specializace Environmentální bezpečnost</w:t>
            </w:r>
            <w:r>
              <w:t>:</w:t>
            </w:r>
          </w:p>
          <w:p w14:paraId="3526EA4C" w14:textId="77777777" w:rsidR="00E250BB" w:rsidRPr="00025BDA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 w:rsidRPr="00FE54ED">
              <w:t>j</w:t>
            </w:r>
            <w:r>
              <w:t>e</w:t>
            </w:r>
            <w:r w:rsidRPr="00FE54ED">
              <w:t xml:space="preserve"> schop</w:t>
            </w:r>
            <w:r>
              <w:t>en</w:t>
            </w:r>
            <w:r w:rsidRPr="00FE54ED">
              <w:t xml:space="preserve"> posoudit environmentální zátěž území, povrchových a podzemních vod a ovzduší a </w:t>
            </w:r>
            <w:r w:rsidRPr="00025BDA">
              <w:t>navrhnout adekvátní opatření pro zmírnění nebo odstranění této zátěže;</w:t>
            </w:r>
          </w:p>
          <w:p w14:paraId="30F72992" w14:textId="011FDD7D" w:rsidR="00E250BB" w:rsidRPr="00025BDA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 w:rsidRPr="00025BDA">
              <w:t>ovlád</w:t>
            </w:r>
            <w:r>
              <w:t>á</w:t>
            </w:r>
            <w:r w:rsidRPr="00025BDA">
              <w:t xml:space="preserve"> nadstavbové složky environmentální bezpečnosti a doved</w:t>
            </w:r>
            <w:r w:rsidR="003F25D9">
              <w:t>e</w:t>
            </w:r>
            <w:r w:rsidRPr="00025BDA">
              <w:t xml:space="preserve"> je </w:t>
            </w:r>
            <w:r w:rsidR="003F25D9">
              <w:t xml:space="preserve">vhodně </w:t>
            </w:r>
            <w:r w:rsidRPr="00025BDA">
              <w:t>využívat při řešení konkrétních událostí a situací</w:t>
            </w:r>
            <w:r w:rsidR="003F25D9">
              <w:t>.</w:t>
            </w:r>
          </w:p>
          <w:p w14:paraId="15029637" w14:textId="52345219" w:rsidR="00E250BB" w:rsidRDefault="00E250BB" w:rsidP="00E250BB">
            <w:pPr>
              <w:jc w:val="both"/>
            </w:pPr>
          </w:p>
          <w:p w14:paraId="3C3E6F6F" w14:textId="55F7DE3A" w:rsidR="00C25BD2" w:rsidRDefault="00C25BD2" w:rsidP="00E250BB">
            <w:pPr>
              <w:jc w:val="both"/>
            </w:pPr>
          </w:p>
          <w:p w14:paraId="21154D02" w14:textId="77777777" w:rsidR="006A2D32" w:rsidRDefault="006A2D32" w:rsidP="00E250BB">
            <w:pPr>
              <w:jc w:val="both"/>
            </w:pPr>
          </w:p>
          <w:p w14:paraId="1F497D18" w14:textId="77777777" w:rsidR="00E250BB" w:rsidRPr="003B3E69" w:rsidRDefault="00E250BB" w:rsidP="00E250B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Obecné způsobilosti</w:t>
            </w:r>
            <w:r w:rsidRPr="003B3E69">
              <w:rPr>
                <w:b/>
                <w:bCs/>
              </w:rPr>
              <w:t>:</w:t>
            </w:r>
          </w:p>
          <w:p w14:paraId="19182051" w14:textId="77777777" w:rsidR="00C25BD2" w:rsidRDefault="00C25BD2" w:rsidP="00E250BB">
            <w:pPr>
              <w:jc w:val="both"/>
            </w:pPr>
          </w:p>
          <w:p w14:paraId="6150D5A3" w14:textId="0515317C" w:rsidR="00E250BB" w:rsidRDefault="00E250BB" w:rsidP="00E250BB">
            <w:pPr>
              <w:jc w:val="both"/>
            </w:pPr>
            <w:r>
              <w:t>Absolvent je způsobilý:</w:t>
            </w:r>
          </w:p>
          <w:p w14:paraId="7520B8D6" w14:textId="77777777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podílet se na řízení rizik v organizaci v rámci veřejného i soukromého sektoru;</w:t>
            </w:r>
          </w:p>
          <w:p w14:paraId="035FD5CB" w14:textId="77777777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působit v rámci orgánů krizového řízení;</w:t>
            </w:r>
          </w:p>
          <w:p w14:paraId="0E997D87" w14:textId="77777777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 w:rsidRPr="008A4E39">
              <w:t>samostatně a odpovědně se rozhodovat a koordinovat pracovní činnosti týmů při řešení mimořádných událostí a krizových situací v prostředí nejistot s</w:t>
            </w:r>
            <w:r>
              <w:t> </w:t>
            </w:r>
            <w:r w:rsidRPr="008A4E39">
              <w:t>neurčitostí</w:t>
            </w:r>
            <w:r>
              <w:t>;</w:t>
            </w:r>
          </w:p>
          <w:p w14:paraId="31716109" w14:textId="77777777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řídit práci týmu v oblasti bezpečnosti;</w:t>
            </w:r>
          </w:p>
          <w:p w14:paraId="65A46A90" w14:textId="77777777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plánovat a řídit projektovou činnost včetně posouzení projektových rizik;</w:t>
            </w:r>
          </w:p>
          <w:p w14:paraId="6F98FD69" w14:textId="77777777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užívat pokročilé softwarové informační a komunikační nástroje v oblasti hodnocení rizik, krizového řízení, ochrany obyvatelstva, prevence závažných havárií a ochrany životního prostředí;</w:t>
            </w:r>
          </w:p>
          <w:p w14:paraId="5B3EA2F3" w14:textId="77777777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 w:rsidRPr="00B314D4">
              <w:t>komunikovat v anglickém jazy</w:t>
            </w:r>
            <w:r>
              <w:t>ce</w:t>
            </w:r>
            <w:r w:rsidRPr="00B314D4">
              <w:t xml:space="preserve"> na pracovní úrovni ve svém oboru</w:t>
            </w:r>
            <w:r>
              <w:t>.</w:t>
            </w:r>
          </w:p>
          <w:p w14:paraId="0CFE1D38" w14:textId="77777777" w:rsidR="00E250BB" w:rsidRDefault="00E250BB" w:rsidP="00E250BB">
            <w:pPr>
              <w:jc w:val="both"/>
            </w:pPr>
          </w:p>
          <w:p w14:paraId="0BB3B820" w14:textId="67B856A6" w:rsidR="00E250BB" w:rsidRDefault="00E250BB" w:rsidP="00E250BB">
            <w:pPr>
              <w:jc w:val="both"/>
            </w:pPr>
            <w:r>
              <w:t xml:space="preserve">Absolvent specializace </w:t>
            </w:r>
            <w:r w:rsidR="00543679">
              <w:t>Inženýrství rizik</w:t>
            </w:r>
            <w:r>
              <w:t xml:space="preserve"> je způsobilý:</w:t>
            </w:r>
          </w:p>
          <w:p w14:paraId="08AB61BF" w14:textId="60AB17AD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 xml:space="preserve">samostatně a odpovědně rozhodovat o řízení rizik v organizaci a </w:t>
            </w:r>
            <w:r w:rsidRPr="00A4682B">
              <w:t>koordinovat činnost</w:t>
            </w:r>
            <w:r>
              <w:t xml:space="preserve"> příslušných </w:t>
            </w:r>
            <w:r w:rsidRPr="00A4682B">
              <w:t>pracovních týmů</w:t>
            </w:r>
            <w:r w:rsidR="000F4F34">
              <w:t>;</w:t>
            </w:r>
          </w:p>
          <w:p w14:paraId="25F3AF5D" w14:textId="00AE3DF0" w:rsidR="000F4F34" w:rsidRDefault="000F4F34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zpracovat dílčí části analýzy a hodnocení rizik a navrhnout vhodná opatření ve fázi ošetřování rizik.</w:t>
            </w:r>
          </w:p>
          <w:p w14:paraId="31D17FC1" w14:textId="77777777" w:rsidR="00E250BB" w:rsidRDefault="00E250BB" w:rsidP="00E250BB">
            <w:pPr>
              <w:jc w:val="both"/>
            </w:pPr>
          </w:p>
          <w:p w14:paraId="4D1EDEC3" w14:textId="77777777" w:rsidR="00E250BB" w:rsidRDefault="00E250BB" w:rsidP="00E250BB">
            <w:pPr>
              <w:jc w:val="both"/>
            </w:pPr>
            <w:r>
              <w:t>Absolvent specializace Ochrana obyvatelstva je způsobilý:</w:t>
            </w:r>
          </w:p>
          <w:p w14:paraId="3454BBE7" w14:textId="77777777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samostatně a odpovědně rozhodovat o aplikaci opatření ochrany obyvatelstva;</w:t>
            </w:r>
          </w:p>
          <w:p w14:paraId="31B95753" w14:textId="77777777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zpracovat dílčí časti krizových a havarijních plánů a plánů krizové připravenosti;</w:t>
            </w:r>
          </w:p>
          <w:p w14:paraId="2E57CCCA" w14:textId="77777777" w:rsidR="00E250BB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posoudit rizika a možné scénáře úniku nebezpečných látek a zneužití CBRN látek.</w:t>
            </w:r>
          </w:p>
          <w:p w14:paraId="79583FB7" w14:textId="77777777" w:rsidR="00E250BB" w:rsidRDefault="00E250BB" w:rsidP="00E250BB">
            <w:pPr>
              <w:jc w:val="both"/>
            </w:pPr>
          </w:p>
          <w:p w14:paraId="4991439E" w14:textId="77777777" w:rsidR="00E250BB" w:rsidRPr="001A22CA" w:rsidRDefault="00E250BB" w:rsidP="00E250BB">
            <w:pPr>
              <w:jc w:val="both"/>
            </w:pPr>
            <w:r w:rsidRPr="001A22CA">
              <w:t xml:space="preserve">Absolvent specializace Bezpečnost logistických </w:t>
            </w:r>
            <w:r>
              <w:t>systémů</w:t>
            </w:r>
            <w:r w:rsidRPr="001A22CA">
              <w:t xml:space="preserve"> je způsobilý</w:t>
            </w:r>
            <w:r>
              <w:t>:</w:t>
            </w:r>
          </w:p>
          <w:p w14:paraId="64DBF337" w14:textId="2BC96650" w:rsidR="00E250BB" w:rsidRPr="001A22CA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 w:rsidRPr="001A22CA">
              <w:t>samostatně a odpovědně rozhodovat o opatřeních vědoucí k bezpečnosti logistických procesů</w:t>
            </w:r>
            <w:r w:rsidR="00C20424">
              <w:t xml:space="preserve"> a finančních toků</w:t>
            </w:r>
            <w:r w:rsidRPr="001A22CA">
              <w:t xml:space="preserve"> v organizaci;</w:t>
            </w:r>
          </w:p>
          <w:p w14:paraId="650E779E" w14:textId="77777777" w:rsidR="00E250BB" w:rsidRPr="001A22CA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 w:rsidRPr="001A22CA">
              <w:t>dokáže pomocí principů a postupů logistiky v oblasti bezpečnosti ve své organizaci zajišťovat systém ochrany majetku, osob a životního prostředí a parciálně ochrany kritické infrastruktury</w:t>
            </w:r>
          </w:p>
          <w:p w14:paraId="770FE527" w14:textId="77777777" w:rsidR="00E250BB" w:rsidRPr="001A22CA" w:rsidRDefault="00E250BB" w:rsidP="00E250BB">
            <w:pPr>
              <w:jc w:val="both"/>
            </w:pPr>
          </w:p>
          <w:p w14:paraId="37D6F391" w14:textId="77777777" w:rsidR="00E250BB" w:rsidRPr="001A22CA" w:rsidRDefault="00E250BB" w:rsidP="00E250BB">
            <w:pPr>
              <w:jc w:val="both"/>
            </w:pPr>
            <w:r w:rsidRPr="001A22CA">
              <w:lastRenderedPageBreak/>
              <w:t>Absolvent specializace Environmentální bezpečnost je způsobilý</w:t>
            </w:r>
            <w:r>
              <w:t>:</w:t>
            </w:r>
          </w:p>
          <w:p w14:paraId="650844E5" w14:textId="0249D5DB" w:rsidR="00D82F46" w:rsidRDefault="00E250BB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 w:rsidRPr="001A22CA">
              <w:t xml:space="preserve">samostatně a odpovědně rozhodovat a řešit složitější problémy </w:t>
            </w:r>
            <w:r w:rsidR="00D82F46">
              <w:t xml:space="preserve">v oblasti </w:t>
            </w:r>
            <w:r w:rsidRPr="001A22CA">
              <w:t xml:space="preserve">environmentální bezpečnosti </w:t>
            </w:r>
            <w:r w:rsidR="00D82F46" w:rsidRPr="001A22CA">
              <w:t>v</w:t>
            </w:r>
            <w:r w:rsidR="00D82F46">
              <w:t> </w:t>
            </w:r>
            <w:r w:rsidR="00D82F46" w:rsidRPr="001A22CA">
              <w:t>přírodovědném i společenskovědním kontextu</w:t>
            </w:r>
            <w:r w:rsidR="00D82F46">
              <w:t>;</w:t>
            </w:r>
          </w:p>
          <w:p w14:paraId="4C4AD8D1" w14:textId="04216031" w:rsidR="00E250BB" w:rsidRPr="001A22CA" w:rsidRDefault="00960F3A" w:rsidP="00E250BB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zpracovat dílčí části</w:t>
            </w:r>
            <w:r w:rsidR="00D82F46">
              <w:t xml:space="preserve"> </w:t>
            </w:r>
            <w:r>
              <w:t xml:space="preserve">koncepčních a </w:t>
            </w:r>
            <w:r w:rsidR="00D82F46">
              <w:t>strategických dokumentů v oblasti environemntální bezpečnosti</w:t>
            </w:r>
            <w:r>
              <w:t>.</w:t>
            </w:r>
          </w:p>
          <w:p w14:paraId="76335DF3" w14:textId="77777777" w:rsidR="00E250BB" w:rsidRDefault="00E250BB" w:rsidP="00E250BB"/>
          <w:p w14:paraId="2BA8380D" w14:textId="77777777" w:rsidR="00E250BB" w:rsidRDefault="00E250BB" w:rsidP="00E250BB"/>
        </w:tc>
      </w:tr>
      <w:tr w:rsidR="00E250BB" w14:paraId="143E7186" w14:textId="77777777" w:rsidTr="003D777D">
        <w:trPr>
          <w:trHeight w:val="187"/>
        </w:trPr>
        <w:tc>
          <w:tcPr>
            <w:tcW w:w="9285" w:type="dxa"/>
            <w:gridSpan w:val="4"/>
            <w:shd w:val="clear" w:color="auto" w:fill="F7CAAC"/>
          </w:tcPr>
          <w:p w14:paraId="617302C7" w14:textId="77777777" w:rsidR="00E250BB" w:rsidRPr="00F022CE" w:rsidRDefault="00E250BB" w:rsidP="00E250BB">
            <w:pPr>
              <w:jc w:val="both"/>
              <w:rPr>
                <w:b/>
                <w:bCs/>
              </w:rPr>
            </w:pPr>
            <w:r w:rsidRPr="00F022CE">
              <w:rPr>
                <w:b/>
                <w:bCs/>
              </w:rPr>
              <w:lastRenderedPageBreak/>
              <w:t>Předpokládaná uplatnitelnost absolventů na trhu práce</w:t>
            </w:r>
          </w:p>
        </w:tc>
      </w:tr>
      <w:tr w:rsidR="00E250BB" w14:paraId="77F53442" w14:textId="77777777" w:rsidTr="003D777D">
        <w:trPr>
          <w:trHeight w:val="1188"/>
        </w:trPr>
        <w:tc>
          <w:tcPr>
            <w:tcW w:w="9285" w:type="dxa"/>
            <w:gridSpan w:val="4"/>
            <w:shd w:val="clear" w:color="auto" w:fill="FFFFFF"/>
          </w:tcPr>
          <w:p w14:paraId="3A95E45E" w14:textId="0537BD98" w:rsidR="00E250BB" w:rsidRDefault="00E250BB" w:rsidP="00E250BB">
            <w:pPr>
              <w:jc w:val="both"/>
            </w:pPr>
            <w:r>
              <w:t>Absolventi jsou předurčeni k působení na pozicích středního nebo vyššího managementu v organizacích zajišťujících bezpečnost, zejména v rámci správních úřadů, orgánů samospráv</w:t>
            </w:r>
            <w:r w:rsidR="00DF5FAC">
              <w:t xml:space="preserve">, </w:t>
            </w:r>
            <w:r>
              <w:t>složek integrovaného záchranného systému</w:t>
            </w:r>
            <w:r w:rsidR="00DF5FAC">
              <w:t xml:space="preserve"> a soukromoprávních subjektů poskytujících služby v oblasti </w:t>
            </w:r>
            <w:r w:rsidR="009C420C">
              <w:t xml:space="preserve">zajišťování </w:t>
            </w:r>
            <w:r w:rsidR="00DF5FAC">
              <w:t>bezpečnosti</w:t>
            </w:r>
            <w:r>
              <w:t xml:space="preserve">. </w:t>
            </w:r>
            <w:r w:rsidRPr="00715120">
              <w:t xml:space="preserve">Mohou být rovněž zařazeni na vhodnou pozici ve výzkumných ústavech, inspekčních, poradenských a certifikačních organizacích působících v oblasti </w:t>
            </w:r>
            <w:r w:rsidR="009C420C">
              <w:t xml:space="preserve">zajišťování </w:t>
            </w:r>
            <w:r w:rsidRPr="00715120">
              <w:t>bezpečnosti</w:t>
            </w:r>
            <w:r w:rsidR="009C420C">
              <w:t>.</w:t>
            </w:r>
          </w:p>
          <w:p w14:paraId="2366B6F4" w14:textId="77777777" w:rsidR="00E250BB" w:rsidRDefault="00E250BB" w:rsidP="00E250BB">
            <w:pPr>
              <w:jc w:val="both"/>
            </w:pPr>
          </w:p>
          <w:p w14:paraId="36856916" w14:textId="4E028124" w:rsidR="00E250BB" w:rsidRDefault="00E250BB" w:rsidP="00E250BB">
            <w:pPr>
              <w:jc w:val="both"/>
            </w:pPr>
            <w:r w:rsidRPr="00167CBC">
              <w:t xml:space="preserve">Dle Národní soustavy povolání se absolvent uplatní především jako </w:t>
            </w:r>
            <w:r w:rsidR="00235953">
              <w:t xml:space="preserve">manažer řízení rizik, </w:t>
            </w:r>
            <w:r w:rsidRPr="00167CBC">
              <w:t xml:space="preserve">manažer kvality, </w:t>
            </w:r>
            <w:r w:rsidR="00235953">
              <w:t xml:space="preserve">manažer kontroly kvality, projektový manažer, </w:t>
            </w:r>
            <w:r w:rsidRPr="00167CBC">
              <w:t xml:space="preserve">vedoucí bezpečnostní pracovník, </w:t>
            </w:r>
            <w:r w:rsidR="00235953">
              <w:t>specialista bezpečnostního a krizového řízení</w:t>
            </w:r>
            <w:r w:rsidR="00913093">
              <w:t xml:space="preserve">, </w:t>
            </w:r>
            <w:r w:rsidRPr="00167CBC">
              <w:t>manažer BOZP</w:t>
            </w:r>
            <w:r w:rsidR="00913093">
              <w:t>, ekolog specialista, podnikový ekolog nebo vedoucí silniční nákladní a osobní dopravy.</w:t>
            </w:r>
          </w:p>
          <w:p w14:paraId="371D3E8B" w14:textId="77777777" w:rsidR="00E250BB" w:rsidRDefault="00E250BB" w:rsidP="00E250BB"/>
        </w:tc>
      </w:tr>
      <w:tr w:rsidR="00E250BB" w14:paraId="58E1B895" w14:textId="77777777" w:rsidTr="003D777D">
        <w:trPr>
          <w:trHeight w:val="185"/>
        </w:trPr>
        <w:tc>
          <w:tcPr>
            <w:tcW w:w="9285" w:type="dxa"/>
            <w:gridSpan w:val="4"/>
            <w:shd w:val="clear" w:color="auto" w:fill="F7CAAC"/>
          </w:tcPr>
          <w:p w14:paraId="14E2B90C" w14:textId="77777777" w:rsidR="00E250BB" w:rsidRPr="00ED322D" w:rsidRDefault="00E250BB" w:rsidP="00E250BB">
            <w:r w:rsidRPr="00ED322D">
              <w:rPr>
                <w:b/>
              </w:rPr>
              <w:t>Pravidla a podmínky pro tvorbu studijních plánů</w:t>
            </w:r>
          </w:p>
        </w:tc>
      </w:tr>
      <w:tr w:rsidR="00E250BB" w14:paraId="61851BDB" w14:textId="77777777" w:rsidTr="00E250BB">
        <w:trPr>
          <w:trHeight w:val="2214"/>
        </w:trPr>
        <w:tc>
          <w:tcPr>
            <w:tcW w:w="9285" w:type="dxa"/>
            <w:gridSpan w:val="4"/>
            <w:shd w:val="clear" w:color="auto" w:fill="FFFFFF"/>
          </w:tcPr>
          <w:p w14:paraId="667300F2" w14:textId="2177ACC4" w:rsidR="00E250BB" w:rsidRDefault="00E250BB" w:rsidP="00E250BB">
            <w:pPr>
              <w:jc w:val="both"/>
            </w:pPr>
            <w:r>
              <w:t>Výuka ve studijním programu probíhá v rámci povinných předmětů, povinně volitelných předmětů typu A a</w:t>
            </w:r>
            <w:r w:rsidR="00C25BD2">
              <w:t> </w:t>
            </w:r>
            <w:r>
              <w:t xml:space="preserve">povinně volitelných předmětů typu B. Ve studijním programu je využíván kreditový systém ECTS, přičemž 1 kredit odpovídá 30 hodinám studijní zátěže. Pro úspěšné absolvování studijního programu musí student získat 120 kreditů během 2 let studia, z toho 113 kreditů za povinné předměty (z toho 95 kreditů za předměty společného základu a 18 za předměty specializace) a 7 kreditů za povinně volitelné předměty. </w:t>
            </w:r>
            <w:r w:rsidRPr="00DA7D8C">
              <w:t>Součástí státní závěrečné zkoušky je obhajoba diplomové práce a zkouška ze tří tematických okruhů</w:t>
            </w:r>
            <w:r>
              <w:t>.</w:t>
            </w:r>
          </w:p>
          <w:p w14:paraId="64F8356E" w14:textId="77777777" w:rsidR="00E250BB" w:rsidRDefault="00E250BB" w:rsidP="00E250BB">
            <w:pPr>
              <w:jc w:val="both"/>
            </w:pPr>
          </w:p>
          <w:p w14:paraId="24EB6B0C" w14:textId="77777777" w:rsidR="00E250BB" w:rsidRDefault="00E250BB" w:rsidP="00964B0D">
            <w:r w:rsidRPr="000153DA">
              <w:t xml:space="preserve">Semestr je tvořen 13 týdny výuky a 5 týdny zkouškového období. Jedna výuková </w:t>
            </w:r>
            <w:r w:rsidR="00964B0D">
              <w:t>jednotka</w:t>
            </w:r>
            <w:r w:rsidRPr="000153DA">
              <w:t xml:space="preserve"> představuje 50 min., výuka je standardně realizována </w:t>
            </w:r>
            <w:r w:rsidR="005F770A">
              <w:t xml:space="preserve">ve dvou výukových jednotkách </w:t>
            </w:r>
            <w:r w:rsidRPr="000153DA">
              <w:t>v délce 100 minut.</w:t>
            </w:r>
          </w:p>
          <w:p w14:paraId="4DF1446E" w14:textId="77777777" w:rsidR="00C11D86" w:rsidRDefault="00C11D86" w:rsidP="00C11D86">
            <w:pPr>
              <w:jc w:val="both"/>
            </w:pPr>
          </w:p>
          <w:p w14:paraId="01B6184A" w14:textId="5CC35DC5" w:rsidR="00C11D86" w:rsidRDefault="00C11D86" w:rsidP="00C11D86">
            <w:pPr>
              <w:jc w:val="both"/>
            </w:pPr>
            <w:r>
              <w:t>Studijní plán pro první semestr studia je pro všechny specializace shodný, obsahuje 7 povinných předmětů společného základu (z toho 1 ZT a 2 PZ), v druhém semestru je opět studijní plán shodný pro všechny specializace, obsahuje 7 předmětů společného základu (z toho 1 ZT a 3 PZ). Dále si studenti – podle své specializace – ve druhém semestru volí jeden ze 4 povinně volitelných předmětů.</w:t>
            </w:r>
          </w:p>
          <w:p w14:paraId="29498229" w14:textId="495AD86A" w:rsidR="00C11D86" w:rsidRDefault="00C11D86" w:rsidP="00C11D86">
            <w:pPr>
              <w:jc w:val="both"/>
            </w:pPr>
            <w:r>
              <w:t>Třetí semestr studia je semestr specializační, kdy v rámci každé specializace studenti absolvují předměty povinné, z toho je část PZ, které jsou pak součástí SZZ, a volí jeden předmět z předmětů povinně volitelných v rámci specializace. Čtvrtý semestr studia obsahuje celkem 4 povinné předměty společného základu.</w:t>
            </w:r>
          </w:p>
          <w:p w14:paraId="21269DEC" w14:textId="5BE6161E" w:rsidR="00C11D86" w:rsidRDefault="00C11D86" w:rsidP="00964B0D"/>
        </w:tc>
      </w:tr>
      <w:tr w:rsidR="00E250BB" w14:paraId="420718DE" w14:textId="77777777" w:rsidTr="003D777D">
        <w:trPr>
          <w:trHeight w:val="258"/>
        </w:trPr>
        <w:tc>
          <w:tcPr>
            <w:tcW w:w="9285" w:type="dxa"/>
            <w:gridSpan w:val="4"/>
            <w:shd w:val="clear" w:color="auto" w:fill="F7CAAC"/>
          </w:tcPr>
          <w:p w14:paraId="4A8A9872" w14:textId="77777777" w:rsidR="00E250BB" w:rsidRDefault="00E250BB" w:rsidP="00E250BB">
            <w:r>
              <w:rPr>
                <w:b/>
              </w:rPr>
              <w:t xml:space="preserve"> Podmínky k přijetí ke studiu</w:t>
            </w:r>
          </w:p>
        </w:tc>
      </w:tr>
      <w:tr w:rsidR="00E250BB" w14:paraId="77C9BF23" w14:textId="77777777" w:rsidTr="0047404F">
        <w:trPr>
          <w:trHeight w:val="2393"/>
        </w:trPr>
        <w:tc>
          <w:tcPr>
            <w:tcW w:w="9285" w:type="dxa"/>
            <w:gridSpan w:val="4"/>
            <w:shd w:val="clear" w:color="auto" w:fill="FFFFFF"/>
          </w:tcPr>
          <w:p w14:paraId="2551D31E" w14:textId="77777777" w:rsidR="00E250BB" w:rsidRDefault="00E250BB" w:rsidP="00E250BB">
            <w:pPr>
              <w:jc w:val="both"/>
              <w:rPr>
                <w:bCs/>
              </w:rPr>
            </w:pPr>
            <w:r w:rsidRPr="002972B9">
              <w:rPr>
                <w:bCs/>
              </w:rPr>
              <w:t>Základní podmínkou pro přijetí ke studiu v navazujícím studijním programu je dosažení předcházejícího vysokoškolského studia prvního stupně – bakalářského studia v stejném nebo příbuzném oboru. Prokázání potřebné způsobilosti pro navazující studium spočívá ve zhodnocení výsledků dosaženého vzdělání, a</w:t>
            </w:r>
            <w:r>
              <w:rPr>
                <w:bCs/>
              </w:rPr>
              <w:t> </w:t>
            </w:r>
            <w:r w:rsidRPr="002972B9">
              <w:rPr>
                <w:bCs/>
              </w:rPr>
              <w:t>to</w:t>
            </w:r>
            <w:r>
              <w:rPr>
                <w:bCs/>
              </w:rPr>
              <w:t> </w:t>
            </w:r>
            <w:r w:rsidRPr="002972B9">
              <w:rPr>
                <w:bCs/>
              </w:rPr>
              <w:t>na</w:t>
            </w:r>
            <w:r>
              <w:rPr>
                <w:bCs/>
              </w:rPr>
              <w:t> </w:t>
            </w:r>
            <w:r w:rsidRPr="002972B9">
              <w:rPr>
                <w:bCs/>
              </w:rPr>
              <w:t>základě doložených dokumentů o úspěšném ukončení bakalářského studia ve stejném nebo příbuzném oboru</w:t>
            </w:r>
            <w:r>
              <w:rPr>
                <w:bCs/>
              </w:rPr>
              <w:t>.</w:t>
            </w:r>
          </w:p>
          <w:p w14:paraId="4F1CF0E7" w14:textId="77777777" w:rsidR="00E250BB" w:rsidRPr="00245568" w:rsidRDefault="00E250BB" w:rsidP="00E250BB">
            <w:pPr>
              <w:jc w:val="both"/>
              <w:rPr>
                <w:bCs/>
              </w:rPr>
            </w:pPr>
            <w:r>
              <w:rPr>
                <w:bCs/>
              </w:rPr>
              <w:t xml:space="preserve">Přijímací řízení se řídí Směrnicí k přijímacímu řízení. </w:t>
            </w:r>
          </w:p>
          <w:p w14:paraId="2452A0F1" w14:textId="77777777" w:rsidR="00E250BB" w:rsidRDefault="00E250BB" w:rsidP="00E250BB">
            <w:pPr>
              <w:rPr>
                <w:b/>
              </w:rPr>
            </w:pPr>
          </w:p>
          <w:p w14:paraId="10F4FAEC" w14:textId="77777777" w:rsidR="00E250BB" w:rsidRDefault="00E250BB" w:rsidP="00E250BB">
            <w:pPr>
              <w:rPr>
                <w:b/>
              </w:rPr>
            </w:pPr>
          </w:p>
          <w:p w14:paraId="1AEA5652" w14:textId="77777777" w:rsidR="00E250BB" w:rsidRDefault="00E250BB" w:rsidP="00E250BB">
            <w:pPr>
              <w:rPr>
                <w:b/>
              </w:rPr>
            </w:pPr>
          </w:p>
          <w:p w14:paraId="2AFE45D5" w14:textId="77777777" w:rsidR="00E250BB" w:rsidRDefault="00E250BB" w:rsidP="00E250BB">
            <w:pPr>
              <w:rPr>
                <w:b/>
              </w:rPr>
            </w:pPr>
          </w:p>
        </w:tc>
      </w:tr>
      <w:tr w:rsidR="00E250BB" w14:paraId="2585B0AC" w14:textId="77777777" w:rsidTr="003D777D">
        <w:trPr>
          <w:trHeight w:val="258"/>
        </w:trPr>
        <w:tc>
          <w:tcPr>
            <w:tcW w:w="9285" w:type="dxa"/>
            <w:gridSpan w:val="4"/>
            <w:shd w:val="clear" w:color="auto" w:fill="F7CAAC"/>
          </w:tcPr>
          <w:p w14:paraId="11B69BDA" w14:textId="77777777" w:rsidR="00E250BB" w:rsidRPr="000F3BE9" w:rsidRDefault="00E250BB" w:rsidP="00E250BB">
            <w:pPr>
              <w:rPr>
                <w:rFonts w:eastAsia="Calibri"/>
                <w:sz w:val="24"/>
                <w:szCs w:val="24"/>
              </w:rPr>
            </w:pPr>
            <w:r w:rsidRPr="00FF621D">
              <w:rPr>
                <w:b/>
              </w:rPr>
              <w:t>Předpokládaný počet uchazečů zapsaných ke</w:t>
            </w:r>
            <w:r>
              <w:rPr>
                <w:b/>
              </w:rPr>
              <w:t xml:space="preserve"> studiu ve studijním programu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E250BB" w14:paraId="3A288812" w14:textId="77777777" w:rsidTr="003D777D">
        <w:trPr>
          <w:trHeight w:val="504"/>
        </w:trPr>
        <w:tc>
          <w:tcPr>
            <w:tcW w:w="9285" w:type="dxa"/>
            <w:gridSpan w:val="4"/>
            <w:shd w:val="clear" w:color="auto" w:fill="FFFFFF"/>
          </w:tcPr>
          <w:p w14:paraId="14D76BFC" w14:textId="398D5FBF" w:rsidR="00E250BB" w:rsidRDefault="00E250BB" w:rsidP="00C25BD2">
            <w:pPr>
              <w:jc w:val="both"/>
              <w:rPr>
                <w:bCs/>
              </w:rPr>
            </w:pPr>
            <w:r w:rsidRPr="00F3549F">
              <w:rPr>
                <w:bCs/>
              </w:rPr>
              <w:t>Předpokládá se</w:t>
            </w:r>
            <w:r>
              <w:rPr>
                <w:bCs/>
              </w:rPr>
              <w:t xml:space="preserve"> přijmutí</w:t>
            </w:r>
            <w:r w:rsidRPr="00F3549F">
              <w:rPr>
                <w:bCs/>
              </w:rPr>
              <w:t xml:space="preserve"> přibližně 90 studentů v prezenční formě a </w:t>
            </w:r>
            <w:r w:rsidR="0047404F">
              <w:rPr>
                <w:bCs/>
              </w:rPr>
              <w:t>120</w:t>
            </w:r>
            <w:r w:rsidRPr="00F3549F">
              <w:rPr>
                <w:bCs/>
              </w:rPr>
              <w:t xml:space="preserve"> v kombinované formě studia.</w:t>
            </w:r>
          </w:p>
          <w:p w14:paraId="2A5E041E" w14:textId="77777777" w:rsidR="004178FA" w:rsidRDefault="004178FA" w:rsidP="00C25BD2">
            <w:pPr>
              <w:jc w:val="both"/>
              <w:rPr>
                <w:bCs/>
              </w:rPr>
            </w:pPr>
          </w:p>
          <w:p w14:paraId="3EEF3307" w14:textId="60B567DA" w:rsidR="0047404F" w:rsidRPr="0047404F" w:rsidRDefault="0047404F" w:rsidP="00C25BD2">
            <w:pPr>
              <w:jc w:val="both"/>
              <w:rPr>
                <w:bCs/>
              </w:rPr>
            </w:pPr>
            <w:r w:rsidRPr="0047404F">
              <w:rPr>
                <w:bCs/>
              </w:rPr>
              <w:t>Do stávajícího magisterského studijního programu byli studenti přijímání v předchozích 4 letech, ke studiu se zapsali v následujících počtech:</w:t>
            </w:r>
          </w:p>
          <w:p w14:paraId="79855D45" w14:textId="77777777" w:rsidR="0047404F" w:rsidRPr="0047404F" w:rsidRDefault="0047404F" w:rsidP="0047404F">
            <w:pPr>
              <w:rPr>
                <w:bCs/>
              </w:rPr>
            </w:pPr>
            <w:r w:rsidRPr="0047404F">
              <w:rPr>
                <w:bCs/>
              </w:rPr>
              <w:t>AR 2019/2020: prezenční forma – 77, kombinovaná forma – 100</w:t>
            </w:r>
          </w:p>
          <w:p w14:paraId="0C581615" w14:textId="77777777" w:rsidR="0047404F" w:rsidRPr="0047404F" w:rsidRDefault="0047404F" w:rsidP="0047404F">
            <w:pPr>
              <w:rPr>
                <w:bCs/>
              </w:rPr>
            </w:pPr>
            <w:r w:rsidRPr="0047404F">
              <w:rPr>
                <w:bCs/>
              </w:rPr>
              <w:t>AR 2020/2021: prezenční forma – 76, kombinovaná forma – 130</w:t>
            </w:r>
          </w:p>
          <w:p w14:paraId="2A53DA67" w14:textId="77777777" w:rsidR="0047404F" w:rsidRPr="0047404F" w:rsidRDefault="0047404F" w:rsidP="0047404F">
            <w:pPr>
              <w:rPr>
                <w:bCs/>
              </w:rPr>
            </w:pPr>
            <w:r w:rsidRPr="0047404F">
              <w:rPr>
                <w:bCs/>
              </w:rPr>
              <w:t>AR 2021/2022: prezenční forma – 65, kombinovaná forma – 158</w:t>
            </w:r>
          </w:p>
          <w:p w14:paraId="1EDA0B88" w14:textId="6DEE72CA" w:rsidR="0047404F" w:rsidRPr="00F3549F" w:rsidRDefault="0047404F" w:rsidP="0047404F">
            <w:pPr>
              <w:rPr>
                <w:bCs/>
              </w:rPr>
            </w:pPr>
            <w:r w:rsidRPr="0047404F">
              <w:rPr>
                <w:bCs/>
              </w:rPr>
              <w:t>AR 2022/2023: prezenční forma – 72, kombinovaná forma – 141</w:t>
            </w:r>
          </w:p>
          <w:p w14:paraId="2756708D" w14:textId="77777777" w:rsidR="00E250BB" w:rsidRDefault="00E250BB" w:rsidP="00E250BB">
            <w:pPr>
              <w:rPr>
                <w:b/>
              </w:rPr>
            </w:pPr>
          </w:p>
        </w:tc>
      </w:tr>
      <w:tr w:rsidR="00E250BB" w14:paraId="4C8A817F" w14:textId="77777777" w:rsidTr="003D777D">
        <w:trPr>
          <w:trHeight w:val="268"/>
        </w:trPr>
        <w:tc>
          <w:tcPr>
            <w:tcW w:w="9285" w:type="dxa"/>
            <w:gridSpan w:val="4"/>
            <w:shd w:val="clear" w:color="auto" w:fill="F7CAAC"/>
          </w:tcPr>
          <w:p w14:paraId="3FF8F2E1" w14:textId="77777777" w:rsidR="00E250BB" w:rsidRDefault="00E250BB" w:rsidP="00E250BB">
            <w:pPr>
              <w:rPr>
                <w:b/>
              </w:rPr>
            </w:pPr>
            <w:r>
              <w:rPr>
                <w:b/>
              </w:rPr>
              <w:t>Návaznost na další typy studijních programů</w:t>
            </w:r>
          </w:p>
        </w:tc>
      </w:tr>
      <w:tr w:rsidR="00E250BB" w14:paraId="4AF28570" w14:textId="77777777" w:rsidTr="003D777D">
        <w:trPr>
          <w:trHeight w:val="2651"/>
        </w:trPr>
        <w:tc>
          <w:tcPr>
            <w:tcW w:w="9285" w:type="dxa"/>
            <w:gridSpan w:val="4"/>
            <w:shd w:val="clear" w:color="auto" w:fill="FFFFFF"/>
          </w:tcPr>
          <w:p w14:paraId="7896C438" w14:textId="6B1B679B" w:rsidR="00E250BB" w:rsidRDefault="00E250BB" w:rsidP="00194F01">
            <w:pPr>
              <w:jc w:val="both"/>
            </w:pPr>
            <w:r>
              <w:lastRenderedPageBreak/>
              <w:t>Navazující magisterský studijní program Bezpečnost společnosti přímo navazuje na akreditované bakalářské studijní programy fakulty, a to Management rizik, Ochrana obyvatelstva, Aplikovaná logistika a Environmentální bezpečnost. Absolventi programu Bezpečnosti</w:t>
            </w:r>
            <w:r w:rsidRPr="001A0E88">
              <w:t xml:space="preserve"> společnosti se mohou dále uplatnit ve studiu v doktorských programech zahrnujících bezpečnostní aspekty s ohledem na typy specializací</w:t>
            </w:r>
            <w:r w:rsidR="001071AF">
              <w:t>.</w:t>
            </w:r>
          </w:p>
        </w:tc>
      </w:tr>
    </w:tbl>
    <w:p w14:paraId="54F60582" w14:textId="77777777" w:rsidR="001F73F9" w:rsidRDefault="001F73F9" w:rsidP="001F73F9"/>
    <w:p w14:paraId="7D3E34AC" w14:textId="689C9BC1" w:rsidR="009A4CC8" w:rsidRDefault="009A4CC8" w:rsidP="001F73F9">
      <w:pPr>
        <w:spacing w:after="160" w:line="259" w:lineRule="auto"/>
      </w:pPr>
    </w:p>
    <w:p w14:paraId="5B102210" w14:textId="793CCA12" w:rsidR="0034236C" w:rsidRDefault="0034236C" w:rsidP="001F73F9">
      <w:pPr>
        <w:spacing w:after="160" w:line="259" w:lineRule="auto"/>
      </w:pPr>
    </w:p>
    <w:p w14:paraId="2C210EE6" w14:textId="77777777" w:rsidR="0034236C" w:rsidRDefault="0034236C" w:rsidP="001F73F9">
      <w:pPr>
        <w:spacing w:after="160" w:line="259" w:lineRule="auto"/>
        <w:sectPr w:rsidR="0034236C" w:rsidSect="003D777D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rtlGutter/>
          <w:docGrid w:linePitch="360"/>
        </w:sectPr>
      </w:pPr>
    </w:p>
    <w:tbl>
      <w:tblPr>
        <w:tblW w:w="1464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53"/>
        <w:gridCol w:w="1091"/>
        <w:gridCol w:w="1069"/>
        <w:gridCol w:w="1264"/>
        <w:gridCol w:w="5398"/>
        <w:gridCol w:w="1621"/>
        <w:gridCol w:w="1144"/>
        <w:tblGridChange w:id="17">
          <w:tblGrid>
            <w:gridCol w:w="3053"/>
            <w:gridCol w:w="1091"/>
            <w:gridCol w:w="1069"/>
            <w:gridCol w:w="1264"/>
            <w:gridCol w:w="5398"/>
            <w:gridCol w:w="1621"/>
            <w:gridCol w:w="1144"/>
          </w:tblGrid>
        </w:tblGridChange>
      </w:tblGrid>
      <w:tr w:rsidR="00A55EDB" w:rsidRPr="00BA38F6" w14:paraId="490CA5FA" w14:textId="77777777" w:rsidTr="00A55EDB">
        <w:trPr>
          <w:trHeight w:val="425"/>
        </w:trPr>
        <w:tc>
          <w:tcPr>
            <w:tcW w:w="14640" w:type="dxa"/>
            <w:gridSpan w:val="7"/>
            <w:tcBorders>
              <w:bottom w:val="double" w:sz="4" w:space="0" w:color="auto"/>
            </w:tcBorders>
            <w:shd w:val="clear" w:color="auto" w:fill="BDD6EE"/>
          </w:tcPr>
          <w:p w14:paraId="5677B2A1" w14:textId="57EA6C2D" w:rsidR="00A55EDB" w:rsidRPr="00BA38F6" w:rsidRDefault="00A55EDB" w:rsidP="003D777D">
            <w:pPr>
              <w:jc w:val="both"/>
              <w:rPr>
                <w:b/>
                <w:sz w:val="28"/>
              </w:rPr>
            </w:pPr>
            <w:r w:rsidRPr="00BA38F6">
              <w:rPr>
                <w:b/>
                <w:sz w:val="28"/>
              </w:rPr>
              <w:lastRenderedPageBreak/>
              <w:t>B-IIa – Studijní plány a návrh témat prací (bakalářské a magisterské studijní programy)</w:t>
            </w:r>
          </w:p>
        </w:tc>
      </w:tr>
      <w:tr w:rsidR="00A55EDB" w:rsidRPr="00BA38F6" w14:paraId="4D98F5B3" w14:textId="77777777" w:rsidTr="00A55EDB">
        <w:tc>
          <w:tcPr>
            <w:tcW w:w="4144" w:type="dxa"/>
            <w:gridSpan w:val="2"/>
            <w:shd w:val="clear" w:color="auto" w:fill="F7CAAC"/>
          </w:tcPr>
          <w:p w14:paraId="05483959" w14:textId="77777777" w:rsidR="00A55EDB" w:rsidRPr="00BA38F6" w:rsidRDefault="00A55EDB" w:rsidP="003D777D">
            <w:pPr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Označení studijního plánu</w:t>
            </w:r>
          </w:p>
        </w:tc>
        <w:tc>
          <w:tcPr>
            <w:tcW w:w="10496" w:type="dxa"/>
            <w:gridSpan w:val="5"/>
          </w:tcPr>
          <w:p w14:paraId="3ECCB06C" w14:textId="6EE4EED6" w:rsidR="00A55EDB" w:rsidRPr="00BA38F6" w:rsidRDefault="00A55EDB" w:rsidP="00102FC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Bezpečnost společnosti – specializace </w:t>
            </w:r>
            <w:r w:rsidR="00102FC8">
              <w:rPr>
                <w:b/>
                <w:sz w:val="22"/>
              </w:rPr>
              <w:t>INŽENÝRSTVÍ RIZIK</w:t>
            </w:r>
            <w:r>
              <w:rPr>
                <w:b/>
                <w:sz w:val="22"/>
              </w:rPr>
              <w:t xml:space="preserve"> – prezenční forma studia</w:t>
            </w:r>
          </w:p>
        </w:tc>
      </w:tr>
      <w:tr w:rsidR="00A55EDB" w:rsidRPr="00BA38F6" w14:paraId="049F86B7" w14:textId="77777777" w:rsidTr="00A55EDB">
        <w:tc>
          <w:tcPr>
            <w:tcW w:w="14640" w:type="dxa"/>
            <w:gridSpan w:val="7"/>
            <w:shd w:val="clear" w:color="auto" w:fill="F7CAAC"/>
          </w:tcPr>
          <w:p w14:paraId="0016C566" w14:textId="548E8D5E" w:rsidR="00A55EDB" w:rsidRPr="00BA38F6" w:rsidRDefault="00A55EDB" w:rsidP="003D777D">
            <w:pPr>
              <w:jc w:val="center"/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Povinné předměty</w:t>
            </w:r>
          </w:p>
        </w:tc>
      </w:tr>
      <w:tr w:rsidR="00A55EDB" w:rsidRPr="00BA38F6" w14:paraId="0EC78397" w14:textId="77777777" w:rsidTr="00A55EDB">
        <w:trPr>
          <w:trHeight w:val="537"/>
        </w:trPr>
        <w:tc>
          <w:tcPr>
            <w:tcW w:w="3053" w:type="dxa"/>
            <w:shd w:val="clear" w:color="auto" w:fill="F7CAAC"/>
          </w:tcPr>
          <w:p w14:paraId="76FFD7D8" w14:textId="77777777" w:rsidR="00A55EDB" w:rsidRPr="00BA38F6" w:rsidRDefault="00A55EDB" w:rsidP="003D777D">
            <w:pPr>
              <w:jc w:val="both"/>
              <w:rPr>
                <w:b/>
              </w:rPr>
            </w:pPr>
            <w:r w:rsidRPr="00BA38F6">
              <w:rPr>
                <w:b/>
                <w:sz w:val="22"/>
              </w:rPr>
              <w:t>Název předmětu</w:t>
            </w:r>
          </w:p>
        </w:tc>
        <w:tc>
          <w:tcPr>
            <w:tcW w:w="1091" w:type="dxa"/>
            <w:shd w:val="clear" w:color="auto" w:fill="F7CAAC"/>
          </w:tcPr>
          <w:p w14:paraId="50087E42" w14:textId="77777777" w:rsidR="00A55EDB" w:rsidRDefault="00A55EDB" w:rsidP="003D777D">
            <w:pPr>
              <w:jc w:val="both"/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Rozsah</w:t>
            </w:r>
          </w:p>
          <w:p w14:paraId="70E09D4A" w14:textId="42C07682" w:rsidR="00A55EDB" w:rsidRPr="00BA38F6" w:rsidRDefault="00A55EDB" w:rsidP="003D777D">
            <w:pPr>
              <w:jc w:val="both"/>
              <w:rPr>
                <w:b/>
              </w:rPr>
            </w:pPr>
          </w:p>
        </w:tc>
        <w:tc>
          <w:tcPr>
            <w:tcW w:w="1069" w:type="dxa"/>
            <w:shd w:val="clear" w:color="auto" w:fill="F7CAAC"/>
          </w:tcPr>
          <w:p w14:paraId="1AE0FBF3" w14:textId="77777777" w:rsidR="00A55EDB" w:rsidRPr="00BA38F6" w:rsidRDefault="00A55EDB" w:rsidP="003D777D">
            <w:pPr>
              <w:jc w:val="both"/>
              <w:rPr>
                <w:b/>
                <w:sz w:val="22"/>
              </w:rPr>
            </w:pPr>
            <w:proofErr w:type="gramStart"/>
            <w:r w:rsidRPr="00BA38F6">
              <w:rPr>
                <w:b/>
                <w:sz w:val="22"/>
              </w:rPr>
              <w:t>způsob  ověř</w:t>
            </w:r>
            <w:proofErr w:type="gramEnd"/>
            <w:r w:rsidRPr="00BA38F6">
              <w:rPr>
                <w:b/>
                <w:sz w:val="22"/>
              </w:rPr>
              <w:t>.</w:t>
            </w:r>
          </w:p>
        </w:tc>
        <w:tc>
          <w:tcPr>
            <w:tcW w:w="1264" w:type="dxa"/>
            <w:shd w:val="clear" w:color="auto" w:fill="F7CAAC"/>
          </w:tcPr>
          <w:p w14:paraId="442E5B70" w14:textId="77777777" w:rsidR="00A55EDB" w:rsidRPr="00BA38F6" w:rsidRDefault="00A55EDB" w:rsidP="003D777D">
            <w:pPr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počet kred.</w:t>
            </w:r>
          </w:p>
        </w:tc>
        <w:tc>
          <w:tcPr>
            <w:tcW w:w="5398" w:type="dxa"/>
            <w:shd w:val="clear" w:color="auto" w:fill="F7CAAC"/>
          </w:tcPr>
          <w:p w14:paraId="4176C070" w14:textId="77777777" w:rsidR="00A55EDB" w:rsidRPr="00BA38F6" w:rsidRDefault="00A55EDB" w:rsidP="003D777D">
            <w:pPr>
              <w:jc w:val="both"/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vyučující</w:t>
            </w:r>
          </w:p>
        </w:tc>
        <w:tc>
          <w:tcPr>
            <w:tcW w:w="1621" w:type="dxa"/>
            <w:shd w:val="clear" w:color="auto" w:fill="F7CAAC"/>
          </w:tcPr>
          <w:p w14:paraId="03C15FFC" w14:textId="77777777" w:rsidR="00A55EDB" w:rsidRPr="00BA38F6" w:rsidRDefault="00A55EDB" w:rsidP="003D777D">
            <w:pPr>
              <w:jc w:val="both"/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dop. roč./sem.</w:t>
            </w:r>
          </w:p>
        </w:tc>
        <w:tc>
          <w:tcPr>
            <w:tcW w:w="1144" w:type="dxa"/>
            <w:shd w:val="clear" w:color="auto" w:fill="F7CAAC"/>
          </w:tcPr>
          <w:p w14:paraId="2C8BEB1D" w14:textId="77777777" w:rsidR="00A55EDB" w:rsidRPr="00BA38F6" w:rsidRDefault="00A55EDB" w:rsidP="003D777D">
            <w:pPr>
              <w:jc w:val="both"/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 xml:space="preserve">profil. </w:t>
            </w:r>
            <w:proofErr w:type="gramStart"/>
            <w:r w:rsidRPr="00BA38F6">
              <w:rPr>
                <w:b/>
                <w:sz w:val="22"/>
              </w:rPr>
              <w:t>základ</w:t>
            </w:r>
            <w:proofErr w:type="gramEnd"/>
          </w:p>
        </w:tc>
      </w:tr>
      <w:tr w:rsidR="00A55EDB" w:rsidRPr="00BA38F6" w14:paraId="099B4402" w14:textId="77777777" w:rsidTr="00A55EDB">
        <w:tc>
          <w:tcPr>
            <w:tcW w:w="3053" w:type="dxa"/>
            <w:shd w:val="clear" w:color="auto" w:fill="FFF2CC" w:themeFill="accent4" w:themeFillTint="33"/>
          </w:tcPr>
          <w:p w14:paraId="170FF958" w14:textId="77777777" w:rsidR="00A55EDB" w:rsidRDefault="00A55EDB" w:rsidP="003D777D">
            <w:r>
              <w:t>Systémy řízení bezpečnosti státu a společnosti</w:t>
            </w:r>
          </w:p>
          <w:p w14:paraId="5ADD755E" w14:textId="77777777" w:rsidR="00A55EDB" w:rsidRPr="0079505B" w:rsidRDefault="00A55EDB" w:rsidP="003D777D">
            <w:pPr>
              <w:jc w:val="both"/>
              <w:rPr>
                <w:b/>
                <w:color w:val="FF0000"/>
                <w:sz w:val="16"/>
                <w:szCs w:val="16"/>
                <w:highlight w:val="cyan"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7CEC6D2A" w14:textId="66C0EB23" w:rsidR="00A55EDB" w:rsidRPr="00BA38F6" w:rsidRDefault="00A55EDB" w:rsidP="003D777D">
            <w:pPr>
              <w:jc w:val="center"/>
            </w:pPr>
            <w:del w:id="18" w:author="Eva Skýbová" w:date="2023-06-06T10:51:00Z">
              <w:r w:rsidDel="00981229">
                <w:delText>26p</w:delText>
              </w:r>
            </w:del>
            <w:ins w:id="19" w:author="Eva Skýbová" w:date="2023-06-06T10:51:00Z">
              <w:r w:rsidR="00981229">
                <w:t>13p</w:t>
              </w:r>
            </w:ins>
            <w:r>
              <w:t>-26s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409FF42B" w14:textId="77777777" w:rsidR="00A55EDB" w:rsidRPr="00BA38F6" w:rsidRDefault="00A55EDB" w:rsidP="003D777D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5366FE12" w14:textId="5F6E010A" w:rsidR="00A55EDB" w:rsidRPr="00BA38F6" w:rsidRDefault="00BB2812" w:rsidP="003D777D">
            <w:pPr>
              <w:jc w:val="center"/>
            </w:pPr>
            <w:r>
              <w:t>6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312DDA52" w14:textId="25ECAC28" w:rsidR="00A55EDB" w:rsidRDefault="00A55EDB" w:rsidP="003D777D">
            <w:pPr>
              <w:rPr>
                <w:b/>
              </w:rPr>
            </w:pPr>
            <w:r w:rsidRPr="00306632">
              <w:rPr>
                <w:b/>
              </w:rPr>
              <w:t xml:space="preserve">doc. </w:t>
            </w:r>
            <w:r>
              <w:rPr>
                <w:b/>
              </w:rPr>
              <w:t xml:space="preserve">Mgr. Tomáš </w:t>
            </w:r>
            <w:r w:rsidRPr="00306632">
              <w:rPr>
                <w:b/>
              </w:rPr>
              <w:t>Zeman</w:t>
            </w:r>
            <w:r>
              <w:rPr>
                <w:b/>
              </w:rPr>
              <w:t>, Ph.D. et Ph.D. (</w:t>
            </w:r>
            <w:del w:id="20" w:author="Eva Skýbová" w:date="2023-06-06T10:52:00Z">
              <w:r w:rsidDel="00981229">
                <w:rPr>
                  <w:b/>
                </w:rPr>
                <w:delText xml:space="preserve">85 </w:delText>
              </w:r>
            </w:del>
            <w:ins w:id="21" w:author="Eva Skýbová" w:date="2023-06-06T10:52:00Z">
              <w:r w:rsidR="00981229">
                <w:rPr>
                  <w:b/>
                </w:rPr>
                <w:t xml:space="preserve">77 </w:t>
              </w:r>
            </w:ins>
            <w:r>
              <w:rPr>
                <w:b/>
              </w:rPr>
              <w:t>%)</w:t>
            </w:r>
          </w:p>
          <w:p w14:paraId="09D8C6B6" w14:textId="0603F5D2" w:rsidR="00A55EDB" w:rsidRPr="002A74FC" w:rsidRDefault="00A55EDB" w:rsidP="003D777D">
            <w:r w:rsidRPr="002A74FC">
              <w:t>doc.</w:t>
            </w:r>
            <w:r>
              <w:t xml:space="preserve"> RSDr. Václav</w:t>
            </w:r>
            <w:r w:rsidRPr="002A74FC">
              <w:t xml:space="preserve"> Lošek</w:t>
            </w:r>
            <w:r>
              <w:t>, CSc.</w:t>
            </w:r>
            <w:r w:rsidRPr="002A74FC">
              <w:t xml:space="preserve"> (</w:t>
            </w:r>
            <w:del w:id="22" w:author="Eva Skýbová" w:date="2023-06-06T10:52:00Z">
              <w:r w:rsidDel="00981229">
                <w:delText>15</w:delText>
              </w:r>
              <w:r w:rsidRPr="002A74FC" w:rsidDel="00981229">
                <w:delText xml:space="preserve"> </w:delText>
              </w:r>
            </w:del>
            <w:ins w:id="23" w:author="Eva Skýbová" w:date="2023-06-06T10:52:00Z">
              <w:r w:rsidR="00981229">
                <w:t>23</w:t>
              </w:r>
              <w:r w:rsidR="00981229" w:rsidRPr="002A74FC">
                <w:t xml:space="preserve"> </w:t>
              </w:r>
            </w:ins>
            <w:r w:rsidRPr="002A74FC">
              <w:t>%)</w:t>
            </w:r>
          </w:p>
          <w:p w14:paraId="471D5734" w14:textId="77777777" w:rsidR="00A55EDB" w:rsidRPr="00BA38F6" w:rsidRDefault="00A55EDB" w:rsidP="003D777D"/>
        </w:tc>
        <w:tc>
          <w:tcPr>
            <w:tcW w:w="1621" w:type="dxa"/>
            <w:shd w:val="clear" w:color="auto" w:fill="FFF2CC" w:themeFill="accent4" w:themeFillTint="33"/>
          </w:tcPr>
          <w:p w14:paraId="4BA73072" w14:textId="77777777" w:rsidR="00A55EDB" w:rsidRPr="00BA38F6" w:rsidRDefault="00A55EDB" w:rsidP="003D777D">
            <w:pPr>
              <w:jc w:val="center"/>
            </w:pPr>
            <w:r w:rsidRPr="00BA38F6"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67FA54FC" w14:textId="77777777" w:rsidR="00A55EDB" w:rsidRPr="00E40AB1" w:rsidRDefault="00A55EDB" w:rsidP="003D777D">
            <w:pPr>
              <w:jc w:val="center"/>
              <w:rPr>
                <w:color w:val="FF0000"/>
              </w:rPr>
            </w:pPr>
            <w:r>
              <w:t>ZT</w:t>
            </w:r>
          </w:p>
        </w:tc>
      </w:tr>
      <w:tr w:rsidR="00A55EDB" w:rsidRPr="00BA38F6" w14:paraId="67D9B2A3" w14:textId="77777777" w:rsidTr="009F3D38">
        <w:tblPrEx>
          <w:tblW w:w="14640" w:type="dxa"/>
          <w:tblInd w:w="-47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24" w:author="Sky" w:date="2023-06-06T18:01:00Z">
            <w:tblPrEx>
              <w:tblW w:w="14640" w:type="dxa"/>
              <w:tblInd w:w="-4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314"/>
        </w:trPr>
        <w:tc>
          <w:tcPr>
            <w:tcW w:w="3053" w:type="dxa"/>
            <w:shd w:val="clear" w:color="auto" w:fill="FFF2CC" w:themeFill="accent4" w:themeFillTint="33"/>
            <w:tcPrChange w:id="25" w:author="Sky" w:date="2023-06-06T18:01:00Z">
              <w:tcPr>
                <w:tcW w:w="3053" w:type="dxa"/>
                <w:shd w:val="clear" w:color="auto" w:fill="FFF2CC" w:themeFill="accent4" w:themeFillTint="33"/>
              </w:tcPr>
            </w:tcPrChange>
          </w:tcPr>
          <w:p w14:paraId="248CA8E4" w14:textId="77777777" w:rsidR="00A55EDB" w:rsidRDefault="00A55EDB" w:rsidP="003D777D">
            <w:r w:rsidRPr="00BA38F6">
              <w:t>Odborný anglický jazyk I</w:t>
            </w:r>
          </w:p>
          <w:p w14:paraId="4337F417" w14:textId="77777777" w:rsidR="00A55EDB" w:rsidRPr="0079505B" w:rsidRDefault="00A55EDB" w:rsidP="003D777D">
            <w:pPr>
              <w:jc w:val="both"/>
              <w:rPr>
                <w:b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  <w:tcPrChange w:id="26" w:author="Sky" w:date="2023-06-06T18:01:00Z">
              <w:tcPr>
                <w:tcW w:w="1091" w:type="dxa"/>
                <w:shd w:val="clear" w:color="auto" w:fill="FFF2CC" w:themeFill="accent4" w:themeFillTint="33"/>
              </w:tcPr>
            </w:tcPrChange>
          </w:tcPr>
          <w:p w14:paraId="549BF836" w14:textId="77777777" w:rsidR="00A55EDB" w:rsidRPr="00BA38F6" w:rsidRDefault="00A55EDB" w:rsidP="003D777D">
            <w:pPr>
              <w:jc w:val="center"/>
            </w:pPr>
            <w:r>
              <w:t>26s</w:t>
            </w:r>
          </w:p>
        </w:tc>
        <w:tc>
          <w:tcPr>
            <w:tcW w:w="1069" w:type="dxa"/>
            <w:shd w:val="clear" w:color="auto" w:fill="FFF2CC" w:themeFill="accent4" w:themeFillTint="33"/>
            <w:tcPrChange w:id="27" w:author="Sky" w:date="2023-06-06T18:01:00Z">
              <w:tcPr>
                <w:tcW w:w="1069" w:type="dxa"/>
                <w:shd w:val="clear" w:color="auto" w:fill="FFF2CC" w:themeFill="accent4" w:themeFillTint="33"/>
              </w:tcPr>
            </w:tcPrChange>
          </w:tcPr>
          <w:p w14:paraId="2B55506F" w14:textId="77777777" w:rsidR="00A55EDB" w:rsidRPr="00BA38F6" w:rsidRDefault="00A55EDB" w:rsidP="003D777D">
            <w:pPr>
              <w:jc w:val="center"/>
            </w:pPr>
            <w:r>
              <w:t>z</w:t>
            </w:r>
          </w:p>
        </w:tc>
        <w:tc>
          <w:tcPr>
            <w:tcW w:w="1264" w:type="dxa"/>
            <w:shd w:val="clear" w:color="auto" w:fill="FFF2CC" w:themeFill="accent4" w:themeFillTint="33"/>
            <w:tcPrChange w:id="28" w:author="Sky" w:date="2023-06-06T18:01:00Z">
              <w:tcPr>
                <w:tcW w:w="1264" w:type="dxa"/>
                <w:shd w:val="clear" w:color="auto" w:fill="FFF2CC" w:themeFill="accent4" w:themeFillTint="33"/>
              </w:tcPr>
            </w:tcPrChange>
          </w:tcPr>
          <w:p w14:paraId="02FB8247" w14:textId="77777777" w:rsidR="00A55EDB" w:rsidRPr="00BA38F6" w:rsidRDefault="00A55EDB" w:rsidP="003D777D">
            <w:pPr>
              <w:jc w:val="center"/>
            </w:pPr>
            <w:r>
              <w:t>2</w:t>
            </w:r>
          </w:p>
        </w:tc>
        <w:tc>
          <w:tcPr>
            <w:tcW w:w="5398" w:type="dxa"/>
            <w:shd w:val="clear" w:color="auto" w:fill="FFF2CC" w:themeFill="accent4" w:themeFillTint="33"/>
            <w:tcPrChange w:id="29" w:author="Sky" w:date="2023-06-06T18:01:00Z">
              <w:tcPr>
                <w:tcW w:w="5398" w:type="dxa"/>
                <w:shd w:val="clear" w:color="auto" w:fill="FFF2CC" w:themeFill="accent4" w:themeFillTint="33"/>
              </w:tcPr>
            </w:tcPrChange>
          </w:tcPr>
          <w:p w14:paraId="05C18A01" w14:textId="77777777" w:rsidR="00A55EDB" w:rsidRPr="003A721F" w:rsidRDefault="00A55EDB" w:rsidP="003D777D">
            <w:pPr>
              <w:rPr>
                <w:b/>
              </w:rPr>
            </w:pPr>
            <w:r w:rsidRPr="003A721F">
              <w:rPr>
                <w:b/>
              </w:rPr>
              <w:t>Mgr. et Mgr. Kateřina Pitrová, BBA, Ph.D.</w:t>
            </w:r>
            <w:r>
              <w:rPr>
                <w:b/>
              </w:rPr>
              <w:t xml:space="preserve"> (100 %)</w:t>
            </w:r>
          </w:p>
        </w:tc>
        <w:tc>
          <w:tcPr>
            <w:tcW w:w="1621" w:type="dxa"/>
            <w:shd w:val="clear" w:color="auto" w:fill="FFF2CC" w:themeFill="accent4" w:themeFillTint="33"/>
            <w:tcPrChange w:id="30" w:author="Sky" w:date="2023-06-06T18:01:00Z">
              <w:tcPr>
                <w:tcW w:w="1621" w:type="dxa"/>
                <w:shd w:val="clear" w:color="auto" w:fill="FFF2CC" w:themeFill="accent4" w:themeFillTint="33"/>
              </w:tcPr>
            </w:tcPrChange>
          </w:tcPr>
          <w:p w14:paraId="6CD80248" w14:textId="77777777" w:rsidR="00A55EDB" w:rsidRPr="00BA38F6" w:rsidRDefault="00A55EDB" w:rsidP="003D777D">
            <w:pPr>
              <w:jc w:val="center"/>
            </w:pPr>
            <w:r w:rsidRPr="00BA38F6"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  <w:tcPrChange w:id="31" w:author="Sky" w:date="2023-06-06T18:01:00Z">
              <w:tcPr>
                <w:tcW w:w="1144" w:type="dxa"/>
                <w:shd w:val="clear" w:color="auto" w:fill="FFF2CC" w:themeFill="accent4" w:themeFillTint="33"/>
              </w:tcPr>
            </w:tcPrChange>
          </w:tcPr>
          <w:p w14:paraId="35DC84A6" w14:textId="77777777" w:rsidR="00A55EDB" w:rsidRPr="00BA38F6" w:rsidRDefault="00A55EDB" w:rsidP="003D777D">
            <w:pPr>
              <w:jc w:val="center"/>
            </w:pPr>
          </w:p>
        </w:tc>
      </w:tr>
      <w:tr w:rsidR="00A55EDB" w:rsidRPr="00BA38F6" w14:paraId="54E6602D" w14:textId="77777777" w:rsidTr="00A55EDB">
        <w:tc>
          <w:tcPr>
            <w:tcW w:w="3053" w:type="dxa"/>
            <w:shd w:val="clear" w:color="auto" w:fill="FFF2CC" w:themeFill="accent4" w:themeFillTint="33"/>
          </w:tcPr>
          <w:p w14:paraId="25A70B5B" w14:textId="77777777" w:rsidR="00A55EDB" w:rsidRDefault="00A55EDB" w:rsidP="003D777D">
            <w:r w:rsidRPr="00C804FA">
              <w:t>Informační a komunikační technologie v krizovém řízení</w:t>
            </w:r>
          </w:p>
          <w:p w14:paraId="146B6A5E" w14:textId="77777777" w:rsidR="00A55EDB" w:rsidRPr="00C804FA" w:rsidRDefault="00A55EDB" w:rsidP="003D777D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77DC567C" w14:textId="7F0CDF53" w:rsidR="00A55EDB" w:rsidRPr="00BA38F6" w:rsidRDefault="00A55EDB" w:rsidP="0069028E">
            <w:pPr>
              <w:jc w:val="center"/>
            </w:pPr>
            <w:r>
              <w:t>26p-26c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17E307B9" w14:textId="77777777" w:rsidR="00A55EDB" w:rsidRPr="00BA38F6" w:rsidRDefault="00A55EDB" w:rsidP="003D777D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7BAC02FE" w14:textId="7C7A35F0" w:rsidR="00A55EDB" w:rsidRPr="00BA38F6" w:rsidRDefault="009F3D38" w:rsidP="003D777D">
            <w:pPr>
              <w:jc w:val="center"/>
            </w:pPr>
            <w:bookmarkStart w:id="32" w:name="_GoBack"/>
            <w:r>
              <w:t>5</w:t>
            </w:r>
            <w:bookmarkEnd w:id="32"/>
          </w:p>
        </w:tc>
        <w:tc>
          <w:tcPr>
            <w:tcW w:w="5398" w:type="dxa"/>
            <w:shd w:val="clear" w:color="auto" w:fill="FFF2CC" w:themeFill="accent4" w:themeFillTint="33"/>
          </w:tcPr>
          <w:p w14:paraId="10FBD2B9" w14:textId="0EB65977" w:rsidR="00A55EDB" w:rsidRPr="00BA38F6" w:rsidRDefault="00A55EDB" w:rsidP="003D777D">
            <w:r>
              <w:rPr>
                <w:b/>
              </w:rPr>
              <w:t>Ing. Petr Svoboda, Ph.D. (100 %)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27CFADD8" w14:textId="77777777" w:rsidR="00A55EDB" w:rsidRPr="00BA38F6" w:rsidRDefault="00A55EDB" w:rsidP="003D777D">
            <w:pPr>
              <w:jc w:val="center"/>
            </w:pPr>
            <w:r w:rsidRPr="00BA38F6"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654CF881" w14:textId="77777777" w:rsidR="00A55EDB" w:rsidRPr="00BA38F6" w:rsidRDefault="00A55EDB" w:rsidP="003D777D">
            <w:pPr>
              <w:jc w:val="center"/>
            </w:pPr>
          </w:p>
        </w:tc>
      </w:tr>
      <w:tr w:rsidR="00A55EDB" w:rsidRPr="00BA38F6" w14:paraId="4D98C73B" w14:textId="77777777" w:rsidTr="00A55EDB">
        <w:tc>
          <w:tcPr>
            <w:tcW w:w="3053" w:type="dxa"/>
            <w:shd w:val="clear" w:color="auto" w:fill="FFF2CC" w:themeFill="accent4" w:themeFillTint="33"/>
          </w:tcPr>
          <w:p w14:paraId="25048D18" w14:textId="77777777" w:rsidR="00A55EDB" w:rsidRDefault="00A55EDB" w:rsidP="003D777D">
            <w:r>
              <w:t>Krizové řízení a integrovaný záchranný systém</w:t>
            </w:r>
          </w:p>
          <w:p w14:paraId="3AA59707" w14:textId="77777777" w:rsidR="00A55EDB" w:rsidRPr="00C804FA" w:rsidRDefault="00A55EDB" w:rsidP="003D777D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7D9FC20E" w14:textId="77777777" w:rsidR="00A55EDB" w:rsidRPr="00BA38F6" w:rsidRDefault="00A55EDB" w:rsidP="003D777D">
            <w:pPr>
              <w:jc w:val="center"/>
            </w:pPr>
            <w:r>
              <w:t>26p-26s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7CA075E8" w14:textId="77777777" w:rsidR="00A55EDB" w:rsidRPr="00BA38F6" w:rsidRDefault="00A55EDB" w:rsidP="003D777D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32D84449" w14:textId="77777777" w:rsidR="00A55EDB" w:rsidRPr="00BA38F6" w:rsidRDefault="00A55EDB" w:rsidP="003D777D">
            <w:pPr>
              <w:jc w:val="center"/>
            </w:pPr>
            <w:r>
              <w:t>6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7FC2B6E5" w14:textId="1B248B9D" w:rsidR="00A55EDB" w:rsidRDefault="00A55EDB" w:rsidP="001356E6">
            <w:pPr>
              <w:rPr>
                <w:b/>
              </w:rPr>
            </w:pPr>
            <w:r>
              <w:rPr>
                <w:b/>
              </w:rPr>
              <w:t>Ing. Kateřina Víchová, Ph.D.</w:t>
            </w:r>
            <w:r w:rsidRPr="007541D9">
              <w:rPr>
                <w:b/>
              </w:rPr>
              <w:t xml:space="preserve"> </w:t>
            </w:r>
            <w:r>
              <w:rPr>
                <w:b/>
              </w:rPr>
              <w:t>(</w:t>
            </w:r>
            <w:r w:rsidR="003643C8">
              <w:rPr>
                <w:b/>
              </w:rPr>
              <w:t>69</w:t>
            </w:r>
            <w:r>
              <w:rPr>
                <w:b/>
              </w:rPr>
              <w:t xml:space="preserve"> %)</w:t>
            </w:r>
          </w:p>
          <w:p w14:paraId="2DC079DD" w14:textId="65CEFF73" w:rsidR="00A55EDB" w:rsidRPr="001356E6" w:rsidRDefault="00A55EDB" w:rsidP="003643C8">
            <w:r w:rsidRPr="001356E6">
              <w:t>Mgr. Marek Tomaštík, Ph.D. (</w:t>
            </w:r>
            <w:r w:rsidR="003643C8">
              <w:t>31</w:t>
            </w:r>
            <w:r w:rsidRPr="001356E6">
              <w:t xml:space="preserve">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4C0FE8DA" w14:textId="77777777" w:rsidR="00A55EDB" w:rsidRPr="004817C7" w:rsidRDefault="00A55EDB" w:rsidP="003D777D">
            <w:pPr>
              <w:jc w:val="center"/>
            </w:pPr>
            <w:r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1964DDAC" w14:textId="77777777" w:rsidR="00A55EDB" w:rsidRPr="003A13CA" w:rsidRDefault="00A55EDB" w:rsidP="003D777D">
            <w:pPr>
              <w:jc w:val="center"/>
            </w:pPr>
            <w:r>
              <w:t>PZ</w:t>
            </w:r>
          </w:p>
        </w:tc>
      </w:tr>
      <w:tr w:rsidR="00A55EDB" w:rsidRPr="00BA38F6" w14:paraId="1DF8FD52" w14:textId="77777777" w:rsidTr="00A55EDB">
        <w:tc>
          <w:tcPr>
            <w:tcW w:w="3053" w:type="dxa"/>
            <w:shd w:val="clear" w:color="auto" w:fill="FFF2CC" w:themeFill="accent4" w:themeFillTint="33"/>
          </w:tcPr>
          <w:p w14:paraId="792001AA" w14:textId="77777777" w:rsidR="00A55EDB" w:rsidRDefault="00A55EDB" w:rsidP="003D777D">
            <w:r>
              <w:t>Ekonomika a logistika v oblasti bezpečnosti</w:t>
            </w:r>
          </w:p>
          <w:p w14:paraId="5BECD1CA" w14:textId="77777777" w:rsidR="00A55EDB" w:rsidRPr="00BA38F6" w:rsidRDefault="00A55EDB" w:rsidP="003D777D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2739161D" w14:textId="77777777" w:rsidR="00A55EDB" w:rsidRPr="00BA38F6" w:rsidRDefault="00A55EDB" w:rsidP="003D777D">
            <w:pPr>
              <w:jc w:val="center"/>
            </w:pPr>
            <w:r>
              <w:t>13p-13s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577AD432" w14:textId="77777777" w:rsidR="00A55EDB" w:rsidRPr="00C804FA" w:rsidRDefault="00A55EDB" w:rsidP="003D777D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1E2B5B7B" w14:textId="77777777" w:rsidR="00A55EDB" w:rsidRPr="00BA38F6" w:rsidRDefault="00A55EDB" w:rsidP="003D777D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7175C1F6" w14:textId="66F114B0" w:rsidR="00A55EDB" w:rsidRDefault="00A55EDB" w:rsidP="003D777D">
            <w:pPr>
              <w:rPr>
                <w:b/>
              </w:rPr>
            </w:pPr>
            <w:r>
              <w:rPr>
                <w:b/>
              </w:rPr>
              <w:t>doc. Ing. Zuzana Tučková, Ph.D. (54 %)</w:t>
            </w:r>
          </w:p>
          <w:p w14:paraId="006144F2" w14:textId="1BDCB057" w:rsidR="00A55EDB" w:rsidRPr="00F930FC" w:rsidRDefault="00A55EDB" w:rsidP="00E21E77">
            <w:r w:rsidRPr="00F930FC">
              <w:t>Ing. Romana Heinzová, Ph.D (</w:t>
            </w:r>
            <w:r>
              <w:t>46</w:t>
            </w:r>
            <w:r w:rsidRPr="00F930FC">
              <w:t xml:space="preserve">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2E9EA16D" w14:textId="77777777" w:rsidR="00A55EDB" w:rsidRPr="00BA38F6" w:rsidRDefault="00A55EDB" w:rsidP="003D777D">
            <w:pPr>
              <w:jc w:val="center"/>
            </w:pPr>
            <w:r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16A39E34" w14:textId="77777777" w:rsidR="00A55EDB" w:rsidRPr="00C804FA" w:rsidRDefault="00A55EDB" w:rsidP="003D777D">
            <w:pPr>
              <w:jc w:val="center"/>
            </w:pPr>
          </w:p>
        </w:tc>
      </w:tr>
      <w:tr w:rsidR="00A55EDB" w:rsidRPr="00BA38F6" w14:paraId="485FDB71" w14:textId="77777777" w:rsidTr="00A55EDB">
        <w:tc>
          <w:tcPr>
            <w:tcW w:w="3053" w:type="dxa"/>
            <w:shd w:val="clear" w:color="auto" w:fill="FFF2CC" w:themeFill="accent4" w:themeFillTint="33"/>
          </w:tcPr>
          <w:p w14:paraId="741AF0C0" w14:textId="473C7B52" w:rsidR="00A55EDB" w:rsidRDefault="00A55EDB" w:rsidP="003D777D">
            <w:r>
              <w:t>Právo v oblasti bezpečnosti a obrany</w:t>
            </w:r>
          </w:p>
          <w:p w14:paraId="4892FE45" w14:textId="77777777" w:rsidR="00A55EDB" w:rsidRPr="00C804FA" w:rsidRDefault="00A55EDB" w:rsidP="003D777D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4A31751B" w14:textId="77777777" w:rsidR="00A55EDB" w:rsidRPr="00BA38F6" w:rsidRDefault="00A55EDB" w:rsidP="003D777D">
            <w:pPr>
              <w:jc w:val="center"/>
            </w:pPr>
            <w:r>
              <w:t>26p-13s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03F243A8" w14:textId="77777777" w:rsidR="00A55EDB" w:rsidRPr="00BA38F6" w:rsidRDefault="00A55EDB" w:rsidP="003D777D">
            <w:pPr>
              <w:jc w:val="center"/>
            </w:pPr>
            <w:r w:rsidRPr="00BA38F6">
              <w:t>k</w:t>
            </w:r>
            <w:r>
              <w:t>l</w:t>
            </w:r>
            <w:r w:rsidRPr="00BA38F6">
              <w:t>z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001A4945" w14:textId="77777777" w:rsidR="00A55EDB" w:rsidRPr="00BA38F6" w:rsidRDefault="00A55EDB" w:rsidP="003D777D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0B798940" w14:textId="0CD68257" w:rsidR="00A55EDB" w:rsidRPr="00AF094C" w:rsidRDefault="00A55EDB" w:rsidP="003D777D">
            <w:pPr>
              <w:rPr>
                <w:b/>
              </w:rPr>
            </w:pPr>
            <w:r w:rsidRPr="003A721F">
              <w:rPr>
                <w:b/>
              </w:rPr>
              <w:t xml:space="preserve">JUDr. </w:t>
            </w:r>
            <w:r>
              <w:rPr>
                <w:b/>
              </w:rPr>
              <w:t>Radomíra Veselá, Ph.D., LLM (100 %)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50932408" w14:textId="77777777" w:rsidR="00A55EDB" w:rsidRPr="00BA38F6" w:rsidRDefault="00A55EDB" w:rsidP="003D777D">
            <w:pPr>
              <w:jc w:val="center"/>
            </w:pPr>
            <w:r w:rsidRPr="00BA38F6">
              <w:t>1/</w:t>
            </w:r>
            <w:r>
              <w:t>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37DA2F93" w14:textId="77777777" w:rsidR="00A55EDB" w:rsidRPr="004C7A66" w:rsidRDefault="00A55EDB" w:rsidP="003D777D">
            <w:pPr>
              <w:jc w:val="center"/>
              <w:rPr>
                <w:color w:val="FF0000"/>
              </w:rPr>
            </w:pPr>
          </w:p>
        </w:tc>
      </w:tr>
      <w:tr w:rsidR="00A55EDB" w:rsidRPr="00BA38F6" w14:paraId="4ED9DDA3" w14:textId="77777777" w:rsidTr="00A55EDB">
        <w:tc>
          <w:tcPr>
            <w:tcW w:w="3053" w:type="dxa"/>
            <w:shd w:val="clear" w:color="auto" w:fill="FFF2CC" w:themeFill="accent4" w:themeFillTint="33"/>
          </w:tcPr>
          <w:p w14:paraId="20724B01" w14:textId="77777777" w:rsidR="00A55EDB" w:rsidRDefault="00A55EDB" w:rsidP="003D777D">
            <w:r w:rsidRPr="00C804FA">
              <w:t>Ochrana obyvatelstva a kritické infrastruktury</w:t>
            </w:r>
          </w:p>
          <w:p w14:paraId="5BB42DBE" w14:textId="77777777" w:rsidR="00A55EDB" w:rsidRPr="00C804FA" w:rsidRDefault="00A55EDB" w:rsidP="003D777D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2A4BBDB2" w14:textId="77777777" w:rsidR="00A55EDB" w:rsidRPr="00BA38F6" w:rsidRDefault="00A55EDB" w:rsidP="003D777D">
            <w:pPr>
              <w:jc w:val="center"/>
            </w:pPr>
            <w:r>
              <w:t>26p-26s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797A185E" w14:textId="77777777" w:rsidR="00A55EDB" w:rsidRPr="00BA38F6" w:rsidRDefault="00A55EDB" w:rsidP="003D777D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5C05CF2C" w14:textId="77777777" w:rsidR="00A55EDB" w:rsidRPr="00BA38F6" w:rsidRDefault="00A55EDB" w:rsidP="003D777D">
            <w:pPr>
              <w:jc w:val="center"/>
            </w:pPr>
            <w:r>
              <w:t>6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2F668C7C" w14:textId="77777777" w:rsidR="00A55EDB" w:rsidRDefault="00A55EDB" w:rsidP="003D777D">
            <w:pPr>
              <w:rPr>
                <w:b/>
              </w:rPr>
            </w:pPr>
            <w:r w:rsidRPr="008021A1">
              <w:rPr>
                <w:b/>
              </w:rPr>
              <w:t>prof. Ing. Dušan Vičar, CSc.</w:t>
            </w:r>
            <w:r>
              <w:rPr>
                <w:b/>
              </w:rPr>
              <w:t xml:space="preserve"> (54 %)</w:t>
            </w:r>
          </w:p>
          <w:p w14:paraId="65E9C318" w14:textId="7C01552E" w:rsidR="00A55EDB" w:rsidRPr="004008E4" w:rsidRDefault="00A55EDB" w:rsidP="004008E4">
            <w:r w:rsidRPr="004008E4">
              <w:t>Ing. Jak</w:t>
            </w:r>
            <w:r>
              <w:t>u</w:t>
            </w:r>
            <w:r w:rsidRPr="004008E4">
              <w:t>b Rak, Ph.D. (46 %)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53EE5013" w14:textId="77777777" w:rsidR="00A55EDB" w:rsidRPr="00BA38F6" w:rsidRDefault="00A55EDB" w:rsidP="003D777D">
            <w:pPr>
              <w:jc w:val="center"/>
            </w:pPr>
            <w:r w:rsidRPr="00BA38F6"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7882D95E" w14:textId="77777777" w:rsidR="00A55EDB" w:rsidRPr="00BA38F6" w:rsidRDefault="00A55EDB" w:rsidP="003D777D">
            <w:pPr>
              <w:jc w:val="center"/>
            </w:pPr>
            <w:r w:rsidRPr="00BA38F6">
              <w:t>PZ</w:t>
            </w:r>
          </w:p>
        </w:tc>
      </w:tr>
      <w:tr w:rsidR="00A55EDB" w:rsidRPr="00BA38F6" w14:paraId="145A407A" w14:textId="77777777" w:rsidTr="00A55EDB">
        <w:tc>
          <w:tcPr>
            <w:tcW w:w="3053" w:type="dxa"/>
            <w:shd w:val="clear" w:color="auto" w:fill="E2EFD9" w:themeFill="accent6" w:themeFillTint="33"/>
          </w:tcPr>
          <w:p w14:paraId="1718A509" w14:textId="77777777" w:rsidR="00A55EDB" w:rsidRDefault="00A55EDB" w:rsidP="003D777D">
            <w:r w:rsidRPr="00BA38F6">
              <w:t>Aplikovaná m</w:t>
            </w:r>
            <w:r>
              <w:t>atematika a statistika v procesu hodnocení a </w:t>
            </w:r>
            <w:r w:rsidRPr="00BA38F6">
              <w:t>ovládání rizik</w:t>
            </w:r>
          </w:p>
          <w:p w14:paraId="2780168C" w14:textId="77777777" w:rsidR="00A55EDB" w:rsidRPr="00C804FA" w:rsidRDefault="00A55EDB" w:rsidP="003D777D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77EDCF40" w14:textId="77777777" w:rsidR="00A55EDB" w:rsidRDefault="00A55EDB" w:rsidP="003D777D">
            <w:pPr>
              <w:jc w:val="center"/>
            </w:pPr>
            <w:r>
              <w:t>13p-26s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76031B71" w14:textId="77777777" w:rsidR="00A55EDB" w:rsidRPr="00BA38F6" w:rsidRDefault="00A55EDB" w:rsidP="003D777D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7040C7D7" w14:textId="77777777" w:rsidR="00A55EDB" w:rsidRDefault="00A55EDB" w:rsidP="003D777D">
            <w:pPr>
              <w:jc w:val="center"/>
            </w:pPr>
            <w:r>
              <w:t>5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003F84D0" w14:textId="3B15BFCA" w:rsidR="00A55EDB" w:rsidRPr="008021A1" w:rsidRDefault="00A55EDB" w:rsidP="003D777D">
            <w:pPr>
              <w:rPr>
                <w:b/>
              </w:rPr>
            </w:pPr>
            <w:r w:rsidRPr="00AF094C">
              <w:rPr>
                <w:b/>
              </w:rPr>
              <w:t>prof. Ing. Roman Prokop, CSc.</w:t>
            </w:r>
            <w:r>
              <w:rPr>
                <w:b/>
              </w:rPr>
              <w:t xml:space="preserve"> (100 %)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1FD6BCDD" w14:textId="77777777" w:rsidR="00A55EDB" w:rsidRPr="00BA38F6" w:rsidRDefault="00A55EDB" w:rsidP="003D777D">
            <w:pPr>
              <w:jc w:val="center"/>
            </w:pPr>
            <w:r w:rsidRPr="00BA38F6">
              <w:t>1/</w:t>
            </w:r>
            <w:r>
              <w:t>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0C181E97" w14:textId="77777777" w:rsidR="00A55EDB" w:rsidRPr="00BA38F6" w:rsidRDefault="00A55EDB" w:rsidP="003D777D">
            <w:pPr>
              <w:jc w:val="center"/>
            </w:pPr>
          </w:p>
        </w:tc>
      </w:tr>
      <w:tr w:rsidR="00A55EDB" w:rsidRPr="00BA38F6" w14:paraId="06E2A308" w14:textId="77777777" w:rsidTr="00A55EDB">
        <w:tc>
          <w:tcPr>
            <w:tcW w:w="3053" w:type="dxa"/>
            <w:shd w:val="clear" w:color="auto" w:fill="E2EFD9" w:themeFill="accent6" w:themeFillTint="33"/>
          </w:tcPr>
          <w:p w14:paraId="656855F2" w14:textId="431C0894" w:rsidR="00A55EDB" w:rsidRDefault="00A55EDB" w:rsidP="003D777D">
            <w:r>
              <w:t>Krizové, havarijní a obranné plánování</w:t>
            </w:r>
            <w:r w:rsidRPr="00C804FA">
              <w:t xml:space="preserve"> </w:t>
            </w:r>
          </w:p>
          <w:p w14:paraId="6EB605A5" w14:textId="77777777" w:rsidR="00A55EDB" w:rsidRDefault="00A55EDB" w:rsidP="003D777D">
            <w:pPr>
              <w:jc w:val="both"/>
              <w:rPr>
                <w:color w:val="FF0000"/>
                <w:sz w:val="16"/>
                <w:szCs w:val="16"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  <w:p w14:paraId="580377E3" w14:textId="77777777" w:rsidR="00A55EDB" w:rsidRPr="00C804FA" w:rsidRDefault="00A55EDB" w:rsidP="003D777D"/>
        </w:tc>
        <w:tc>
          <w:tcPr>
            <w:tcW w:w="1091" w:type="dxa"/>
            <w:shd w:val="clear" w:color="auto" w:fill="E2EFD9" w:themeFill="accent6" w:themeFillTint="33"/>
          </w:tcPr>
          <w:p w14:paraId="181B1D81" w14:textId="77777777" w:rsidR="00A55EDB" w:rsidRDefault="00A55EDB" w:rsidP="003D777D">
            <w:pPr>
              <w:jc w:val="center"/>
            </w:pPr>
            <w:r>
              <w:t>13p-26s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4B632AFE" w14:textId="77777777" w:rsidR="00A55EDB" w:rsidRPr="00BA38F6" w:rsidRDefault="00A55EDB" w:rsidP="003D777D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3675357B" w14:textId="1C2229FE" w:rsidR="00A55EDB" w:rsidRDefault="00A55EDB" w:rsidP="003D777D">
            <w:pPr>
              <w:jc w:val="center"/>
            </w:pPr>
            <w:r>
              <w:t>5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2F5E4DB2" w14:textId="28E3C970" w:rsidR="00A55EDB" w:rsidRPr="0090278F" w:rsidRDefault="00A55EDB" w:rsidP="003D777D">
            <w:pPr>
              <w:rPr>
                <w:b/>
              </w:rPr>
            </w:pPr>
            <w:r>
              <w:rPr>
                <w:b/>
              </w:rPr>
              <w:t>Ing. Jan Strohmandl, Ph.D. (100 %)</w:t>
            </w:r>
          </w:p>
          <w:p w14:paraId="6C6A4CF9" w14:textId="77777777" w:rsidR="00A55EDB" w:rsidRPr="008021A1" w:rsidRDefault="00A55EDB" w:rsidP="003D777D">
            <w:pPr>
              <w:rPr>
                <w:b/>
              </w:rPr>
            </w:pPr>
          </w:p>
        </w:tc>
        <w:tc>
          <w:tcPr>
            <w:tcW w:w="1621" w:type="dxa"/>
            <w:shd w:val="clear" w:color="auto" w:fill="E2EFD9" w:themeFill="accent6" w:themeFillTint="33"/>
          </w:tcPr>
          <w:p w14:paraId="4517E983" w14:textId="77777777" w:rsidR="00A55EDB" w:rsidRPr="00BA38F6" w:rsidRDefault="00A55EDB" w:rsidP="003D777D">
            <w:pPr>
              <w:jc w:val="center"/>
            </w:pPr>
            <w:r w:rsidRPr="00A122ED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41662693" w14:textId="77777777" w:rsidR="00A55EDB" w:rsidRPr="00BA38F6" w:rsidRDefault="00A55EDB" w:rsidP="003D777D">
            <w:pPr>
              <w:jc w:val="center"/>
            </w:pPr>
            <w:r w:rsidRPr="003A13CA">
              <w:t>PZ</w:t>
            </w:r>
          </w:p>
        </w:tc>
      </w:tr>
      <w:tr w:rsidR="00A55EDB" w:rsidRPr="00BA38F6" w14:paraId="1F98E948" w14:textId="77777777" w:rsidTr="00A55EDB">
        <w:tc>
          <w:tcPr>
            <w:tcW w:w="3053" w:type="dxa"/>
            <w:shd w:val="clear" w:color="auto" w:fill="E2EFD9" w:themeFill="accent6" w:themeFillTint="33"/>
          </w:tcPr>
          <w:p w14:paraId="3F952447" w14:textId="77777777" w:rsidR="00A55EDB" w:rsidRDefault="00A55EDB" w:rsidP="003D777D">
            <w:pPr>
              <w:jc w:val="both"/>
            </w:pPr>
            <w:r w:rsidRPr="00BA38F6">
              <w:t>Odborný anglický jazyk II</w:t>
            </w:r>
          </w:p>
          <w:p w14:paraId="579D7E60" w14:textId="77777777" w:rsidR="00A55EDB" w:rsidRDefault="00A55EDB" w:rsidP="003D777D">
            <w:pPr>
              <w:jc w:val="both"/>
              <w:rPr>
                <w:color w:val="FF0000"/>
                <w:sz w:val="16"/>
                <w:szCs w:val="16"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  <w:p w14:paraId="500606C2" w14:textId="77777777" w:rsidR="00A55EDB" w:rsidRPr="00BA38F6" w:rsidRDefault="00A55EDB" w:rsidP="003D777D">
            <w:pPr>
              <w:jc w:val="both"/>
            </w:pPr>
          </w:p>
        </w:tc>
        <w:tc>
          <w:tcPr>
            <w:tcW w:w="1091" w:type="dxa"/>
            <w:shd w:val="clear" w:color="auto" w:fill="E2EFD9" w:themeFill="accent6" w:themeFillTint="33"/>
          </w:tcPr>
          <w:p w14:paraId="123E312C" w14:textId="77777777" w:rsidR="00A55EDB" w:rsidRPr="00BA38F6" w:rsidRDefault="00A55EDB" w:rsidP="003D777D">
            <w:pPr>
              <w:jc w:val="center"/>
            </w:pPr>
            <w:r>
              <w:t>26s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1B582C20" w14:textId="77777777" w:rsidR="00A55EDB" w:rsidRPr="00251D48" w:rsidRDefault="00A55EDB" w:rsidP="003D777D">
            <w:pPr>
              <w:jc w:val="center"/>
            </w:pPr>
            <w:r>
              <w:t>z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20A1952E" w14:textId="77777777" w:rsidR="00A55EDB" w:rsidRPr="00BA38F6" w:rsidRDefault="00A55EDB" w:rsidP="003D777D">
            <w:pPr>
              <w:jc w:val="center"/>
            </w:pPr>
            <w:r>
              <w:t>2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71E4B91C" w14:textId="54C6A7D3" w:rsidR="00A55EDB" w:rsidRPr="003A721F" w:rsidRDefault="00A55EDB" w:rsidP="003D777D">
            <w:pPr>
              <w:rPr>
                <w:b/>
              </w:rPr>
            </w:pPr>
            <w:r w:rsidRPr="003A721F">
              <w:rPr>
                <w:b/>
              </w:rPr>
              <w:t>Mgr. et Mgr. Kateřina Pitrová, BBA, Ph.D.</w:t>
            </w:r>
            <w:r>
              <w:rPr>
                <w:b/>
              </w:rPr>
              <w:t xml:space="preserve"> (100 %)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6E9E583C" w14:textId="77777777" w:rsidR="00A55EDB" w:rsidRPr="00BA38F6" w:rsidRDefault="00A55EDB" w:rsidP="003D777D">
            <w:pPr>
              <w:jc w:val="center"/>
            </w:pPr>
            <w:r w:rsidRPr="00BA38F6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4BABF9BF" w14:textId="77777777" w:rsidR="00A55EDB" w:rsidRPr="00BA38F6" w:rsidRDefault="00A55EDB" w:rsidP="003D777D">
            <w:pPr>
              <w:jc w:val="center"/>
            </w:pPr>
          </w:p>
        </w:tc>
      </w:tr>
      <w:tr w:rsidR="00A55EDB" w:rsidRPr="00BA38F6" w14:paraId="2A3184E8" w14:textId="77777777" w:rsidTr="00A55EDB">
        <w:tc>
          <w:tcPr>
            <w:tcW w:w="3053" w:type="dxa"/>
            <w:shd w:val="clear" w:color="auto" w:fill="E2EFD9" w:themeFill="accent6" w:themeFillTint="33"/>
          </w:tcPr>
          <w:p w14:paraId="483A4147" w14:textId="77777777" w:rsidR="00A55EDB" w:rsidRDefault="00A55EDB" w:rsidP="003D777D">
            <w:r>
              <w:t>Řízení rizik</w:t>
            </w:r>
          </w:p>
          <w:p w14:paraId="099EB256" w14:textId="2581DF6C" w:rsidR="00A55EDB" w:rsidRDefault="00A55EDB" w:rsidP="003D777D">
            <w:pPr>
              <w:rPr>
                <w:color w:val="FF0000"/>
                <w:sz w:val="16"/>
                <w:szCs w:val="16"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  <w:p w14:paraId="2668855A" w14:textId="77777777" w:rsidR="00A55EDB" w:rsidRPr="00C804FA" w:rsidRDefault="00A55EDB" w:rsidP="003D777D"/>
        </w:tc>
        <w:tc>
          <w:tcPr>
            <w:tcW w:w="1091" w:type="dxa"/>
            <w:shd w:val="clear" w:color="auto" w:fill="E2EFD9" w:themeFill="accent6" w:themeFillTint="33"/>
          </w:tcPr>
          <w:p w14:paraId="12D09BD9" w14:textId="77777777" w:rsidR="00A55EDB" w:rsidRPr="001A60C7" w:rsidRDefault="00A55EDB" w:rsidP="003D777D">
            <w:pPr>
              <w:jc w:val="center"/>
            </w:pPr>
            <w:r>
              <w:t>26p-26s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20A6B580" w14:textId="77777777" w:rsidR="00A55EDB" w:rsidRPr="00BA38F6" w:rsidRDefault="00A55EDB" w:rsidP="003D777D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368DA9A5" w14:textId="6FEAD9A6" w:rsidR="00A55EDB" w:rsidRPr="00BA38F6" w:rsidRDefault="00A55EDB" w:rsidP="003D777D">
            <w:pPr>
              <w:jc w:val="center"/>
            </w:pPr>
            <w:r>
              <w:t>6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73B1F6FB" w14:textId="321E39A7" w:rsidR="00A55EDB" w:rsidRDefault="00A55EDB" w:rsidP="001800E8">
            <w:pPr>
              <w:rPr>
                <w:b/>
              </w:rPr>
            </w:pPr>
            <w:r w:rsidRPr="00306632">
              <w:rPr>
                <w:b/>
              </w:rPr>
              <w:t xml:space="preserve">doc. </w:t>
            </w:r>
            <w:r>
              <w:rPr>
                <w:b/>
              </w:rPr>
              <w:t xml:space="preserve">Mgr. Tomáš </w:t>
            </w:r>
            <w:r w:rsidRPr="00306632">
              <w:rPr>
                <w:b/>
              </w:rPr>
              <w:t>Zeman</w:t>
            </w:r>
            <w:r>
              <w:rPr>
                <w:b/>
              </w:rPr>
              <w:t>, Ph.D. et Ph.D. (54 %)</w:t>
            </w:r>
          </w:p>
          <w:p w14:paraId="6ACCE221" w14:textId="332E1A5E" w:rsidR="00A55EDB" w:rsidRPr="00F930FC" w:rsidRDefault="00A55EDB" w:rsidP="001800E8">
            <w:r w:rsidRPr="00F930FC">
              <w:t>Ing. Romana Heinzová, Ph.D. (23 %)</w:t>
            </w:r>
          </w:p>
          <w:p w14:paraId="0D5CE56F" w14:textId="57095876" w:rsidR="00A55EDB" w:rsidRPr="00BA38F6" w:rsidRDefault="00A55EDB" w:rsidP="00667154">
            <w:r w:rsidRPr="00F930FC">
              <w:t>Ing. Petr Veselík, Ph.D. (23 %)</w:t>
            </w:r>
            <w:r>
              <w:t xml:space="preserve"> 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3FDA9CAE" w14:textId="77777777" w:rsidR="00A55EDB" w:rsidRPr="00BA38F6" w:rsidRDefault="00A55EDB" w:rsidP="003D777D">
            <w:pPr>
              <w:jc w:val="center"/>
            </w:pPr>
            <w:r w:rsidRPr="00BA38F6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40B99262" w14:textId="77777777" w:rsidR="00A55EDB" w:rsidRPr="003A13CA" w:rsidRDefault="00A55EDB" w:rsidP="003D777D">
            <w:pPr>
              <w:jc w:val="center"/>
            </w:pPr>
            <w:r w:rsidRPr="003A13CA">
              <w:t>ZT</w:t>
            </w:r>
          </w:p>
        </w:tc>
      </w:tr>
      <w:tr w:rsidR="00A55EDB" w:rsidRPr="00BA38F6" w14:paraId="067BDD49" w14:textId="77777777" w:rsidTr="00A55EDB">
        <w:tc>
          <w:tcPr>
            <w:tcW w:w="3053" w:type="dxa"/>
            <w:shd w:val="clear" w:color="auto" w:fill="E2EFD9" w:themeFill="accent6" w:themeFillTint="33"/>
          </w:tcPr>
          <w:p w14:paraId="48C480D0" w14:textId="77777777" w:rsidR="00A55EDB" w:rsidRDefault="00A55EDB" w:rsidP="003D777D">
            <w:pPr>
              <w:jc w:val="both"/>
            </w:pPr>
            <w:r w:rsidRPr="00C804FA">
              <w:lastRenderedPageBreak/>
              <w:t>Environmentální bezpečnost</w:t>
            </w:r>
          </w:p>
          <w:p w14:paraId="358E7ECF" w14:textId="77777777" w:rsidR="00A55EDB" w:rsidRPr="00C804FA" w:rsidRDefault="00A55EDB" w:rsidP="003D777D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36A39D79" w14:textId="77777777" w:rsidR="00A55EDB" w:rsidRPr="00BA38F6" w:rsidRDefault="00A55EDB" w:rsidP="003D777D">
            <w:pPr>
              <w:jc w:val="center"/>
            </w:pPr>
            <w:r>
              <w:t>13p-26s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5FD7BCC4" w14:textId="77777777" w:rsidR="00A55EDB" w:rsidRPr="00BA38F6" w:rsidRDefault="00A55EDB" w:rsidP="003D777D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7271A050" w14:textId="77777777" w:rsidR="00A55EDB" w:rsidRDefault="00A55EDB" w:rsidP="003D777D">
            <w:pPr>
              <w:jc w:val="center"/>
            </w:pPr>
            <w:r>
              <w:t>5</w:t>
            </w:r>
          </w:p>
          <w:p w14:paraId="0C201999" w14:textId="77777777" w:rsidR="00A55EDB" w:rsidRPr="00BA38F6" w:rsidRDefault="00A55EDB" w:rsidP="003D777D">
            <w:pPr>
              <w:jc w:val="center"/>
            </w:pPr>
          </w:p>
        </w:tc>
        <w:tc>
          <w:tcPr>
            <w:tcW w:w="5398" w:type="dxa"/>
            <w:shd w:val="clear" w:color="auto" w:fill="E2EFD9" w:themeFill="accent6" w:themeFillTint="33"/>
          </w:tcPr>
          <w:p w14:paraId="4682B1DD" w14:textId="48A84E14" w:rsidR="00A55EDB" w:rsidRPr="00A122ED" w:rsidRDefault="00A55EDB" w:rsidP="003D777D">
            <w:pPr>
              <w:rPr>
                <w:b/>
              </w:rPr>
            </w:pPr>
            <w:r w:rsidRPr="00A122ED">
              <w:rPr>
                <w:b/>
              </w:rPr>
              <w:t xml:space="preserve">prof. Ing. Vladimír Sedlařík, Ph.D. </w:t>
            </w:r>
            <w:r>
              <w:rPr>
                <w:b/>
              </w:rPr>
              <w:t>(100 %)</w:t>
            </w:r>
          </w:p>
          <w:p w14:paraId="1EEE365E" w14:textId="77777777" w:rsidR="00A55EDB" w:rsidRPr="00BA38F6" w:rsidRDefault="00A55EDB" w:rsidP="003D777D"/>
        </w:tc>
        <w:tc>
          <w:tcPr>
            <w:tcW w:w="1621" w:type="dxa"/>
            <w:shd w:val="clear" w:color="auto" w:fill="E2EFD9" w:themeFill="accent6" w:themeFillTint="33"/>
          </w:tcPr>
          <w:p w14:paraId="33A867C6" w14:textId="77777777" w:rsidR="00A55EDB" w:rsidRPr="00BA38F6" w:rsidRDefault="00A55EDB" w:rsidP="003D777D">
            <w:pPr>
              <w:jc w:val="center"/>
            </w:pPr>
            <w:r w:rsidRPr="00BA38F6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5EA1F689" w14:textId="76FAC430" w:rsidR="00A55EDB" w:rsidRPr="00BA38F6" w:rsidRDefault="00A55EDB" w:rsidP="003D777D">
            <w:pPr>
              <w:jc w:val="center"/>
            </w:pPr>
            <w:r>
              <w:t>PZ</w:t>
            </w:r>
          </w:p>
        </w:tc>
      </w:tr>
      <w:tr w:rsidR="00A55EDB" w:rsidRPr="00BA38F6" w14:paraId="30B9E729" w14:textId="77777777" w:rsidTr="00A55EDB">
        <w:tc>
          <w:tcPr>
            <w:tcW w:w="3053" w:type="dxa"/>
            <w:shd w:val="clear" w:color="auto" w:fill="E2EFD9" w:themeFill="accent6" w:themeFillTint="33"/>
          </w:tcPr>
          <w:p w14:paraId="58E4E221" w14:textId="77777777" w:rsidR="00A55EDB" w:rsidRDefault="00A55EDB" w:rsidP="003D777D">
            <w:r w:rsidRPr="00C804FA">
              <w:t>Aplikovaná kybernetická bezpečnost</w:t>
            </w:r>
          </w:p>
          <w:p w14:paraId="5FC3F70F" w14:textId="77777777" w:rsidR="00A55EDB" w:rsidRPr="00C804FA" w:rsidRDefault="00A55EDB" w:rsidP="003D777D"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7BE9E9F0" w14:textId="21D44DFC" w:rsidR="00A55EDB" w:rsidRPr="00BA38F6" w:rsidRDefault="00A55EDB" w:rsidP="00EB2A00">
            <w:pPr>
              <w:jc w:val="center"/>
            </w:pPr>
            <w:r>
              <w:t>26p-26s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14DA6774" w14:textId="77777777" w:rsidR="00A55EDB" w:rsidRPr="00BA38F6" w:rsidRDefault="00A55EDB" w:rsidP="003D777D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19BF9B85" w14:textId="3C88D2E8" w:rsidR="00A55EDB" w:rsidRPr="00BA38F6" w:rsidRDefault="00A55EDB" w:rsidP="003D777D">
            <w:pPr>
              <w:jc w:val="center"/>
            </w:pPr>
            <w:r>
              <w:t>5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7752A65C" w14:textId="556DEE14" w:rsidR="00A55EDB" w:rsidRDefault="00A55EDB" w:rsidP="00E71A1A">
            <w:pPr>
              <w:rPr>
                <w:b/>
              </w:rPr>
            </w:pPr>
            <w:r>
              <w:rPr>
                <w:b/>
              </w:rPr>
              <w:t>Ing. Petr Svoboda, Ph.D.</w:t>
            </w:r>
            <w:r w:rsidRPr="00A122ED">
              <w:rPr>
                <w:b/>
              </w:rPr>
              <w:t xml:space="preserve"> </w:t>
            </w:r>
            <w:r>
              <w:rPr>
                <w:b/>
              </w:rPr>
              <w:t>(54 %)</w:t>
            </w:r>
          </w:p>
          <w:p w14:paraId="66BDF0A4" w14:textId="6D7315D8" w:rsidR="00A55EDB" w:rsidRPr="00E71A1A" w:rsidRDefault="00A55EDB" w:rsidP="00E21E77">
            <w:r w:rsidRPr="00E71A1A">
              <w:t>Ing. Lukáš Pavlík, Ph.D. (</w:t>
            </w:r>
            <w:r>
              <w:t>46</w:t>
            </w:r>
            <w:r w:rsidRPr="00E71A1A">
              <w:t xml:space="preserve">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1FC5ADAE" w14:textId="77777777" w:rsidR="00A55EDB" w:rsidRPr="00BA38F6" w:rsidRDefault="00A55EDB" w:rsidP="003D777D">
            <w:pPr>
              <w:jc w:val="center"/>
            </w:pPr>
            <w:r w:rsidRPr="00BA38F6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7DA4A77A" w14:textId="77777777" w:rsidR="00A55EDB" w:rsidRPr="00BA38F6" w:rsidRDefault="00A55EDB" w:rsidP="003D777D">
            <w:pPr>
              <w:jc w:val="center"/>
            </w:pPr>
          </w:p>
        </w:tc>
      </w:tr>
      <w:tr w:rsidR="00A55EDB" w:rsidRPr="00BA38F6" w14:paraId="703B4F1E" w14:textId="77777777" w:rsidTr="00A55EDB">
        <w:tc>
          <w:tcPr>
            <w:tcW w:w="3053" w:type="dxa"/>
            <w:shd w:val="clear" w:color="auto" w:fill="E2EFD9" w:themeFill="accent6" w:themeFillTint="33"/>
          </w:tcPr>
          <w:p w14:paraId="66E5E2D7" w14:textId="77777777" w:rsidR="00A55EDB" w:rsidRDefault="00A55EDB" w:rsidP="003D777D">
            <w:pPr>
              <w:jc w:val="both"/>
            </w:pPr>
            <w:r>
              <w:t>Vnitřní bezpečnost a veřejný pořádek</w:t>
            </w:r>
          </w:p>
          <w:p w14:paraId="1C3C2EDF" w14:textId="77777777" w:rsidR="00A55EDB" w:rsidRPr="00C804FA" w:rsidRDefault="00A55EDB" w:rsidP="003D777D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4BDECF8B" w14:textId="77777777" w:rsidR="00A55EDB" w:rsidRPr="00A122ED" w:rsidRDefault="00A55EDB" w:rsidP="003D777D">
            <w:pPr>
              <w:jc w:val="center"/>
            </w:pPr>
            <w:r>
              <w:t>13</w:t>
            </w:r>
            <w:r w:rsidRPr="00A122ED">
              <w:t>p-26s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76C55F3B" w14:textId="77777777" w:rsidR="00A55EDB" w:rsidRPr="00BA38F6" w:rsidRDefault="00A55EDB" w:rsidP="003D777D">
            <w:pPr>
              <w:jc w:val="center"/>
            </w:pPr>
            <w:r>
              <w:t xml:space="preserve">z, </w:t>
            </w:r>
            <w:r w:rsidRPr="00BA38F6">
              <w:t>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0CE35CAA" w14:textId="4517E122" w:rsidR="00A55EDB" w:rsidRPr="00BA38F6" w:rsidRDefault="00A55EDB" w:rsidP="003D777D">
            <w:pPr>
              <w:jc w:val="center"/>
            </w:pPr>
            <w:r>
              <w:t>5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4FD298A3" w14:textId="33D3E372" w:rsidR="00A55EDB" w:rsidRDefault="00A55EDB" w:rsidP="003D777D">
            <w:pPr>
              <w:rPr>
                <w:b/>
              </w:rPr>
            </w:pPr>
            <w:r>
              <w:rPr>
                <w:b/>
              </w:rPr>
              <w:t>doc. Ing. Miroslav Tomek, Ph.D. (</w:t>
            </w:r>
            <w:r w:rsidR="003643C8">
              <w:rPr>
                <w:b/>
              </w:rPr>
              <w:t>69</w:t>
            </w:r>
            <w:r>
              <w:rPr>
                <w:b/>
              </w:rPr>
              <w:t xml:space="preserve"> %)</w:t>
            </w:r>
          </w:p>
          <w:p w14:paraId="09668D8C" w14:textId="3B8AB9A4" w:rsidR="00A55EDB" w:rsidRPr="00F930FC" w:rsidRDefault="00A55EDB" w:rsidP="003643C8">
            <w:r w:rsidRPr="00F930FC">
              <w:t>Ing. Martin Ficek, Ph.D. (</w:t>
            </w:r>
            <w:r w:rsidR="003643C8">
              <w:t>31</w:t>
            </w:r>
            <w:r w:rsidRPr="00F930FC">
              <w:t xml:space="preserve">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3E50F8A5" w14:textId="77777777" w:rsidR="00A55EDB" w:rsidRPr="00A122ED" w:rsidRDefault="00A55EDB" w:rsidP="003D777D">
            <w:pPr>
              <w:jc w:val="center"/>
            </w:pPr>
            <w:r w:rsidRPr="00A122ED">
              <w:t>1/LS</w:t>
            </w:r>
          </w:p>
          <w:p w14:paraId="435FA20A" w14:textId="77777777" w:rsidR="00A55EDB" w:rsidRPr="00BA38F6" w:rsidRDefault="00A55EDB" w:rsidP="003D777D">
            <w:pPr>
              <w:jc w:val="center"/>
            </w:pPr>
          </w:p>
        </w:tc>
        <w:tc>
          <w:tcPr>
            <w:tcW w:w="1144" w:type="dxa"/>
            <w:shd w:val="clear" w:color="auto" w:fill="E2EFD9" w:themeFill="accent6" w:themeFillTint="33"/>
          </w:tcPr>
          <w:p w14:paraId="46D83A24" w14:textId="77777777" w:rsidR="00A55EDB" w:rsidRPr="00C804FA" w:rsidRDefault="00A55EDB" w:rsidP="003D777D">
            <w:pPr>
              <w:jc w:val="center"/>
            </w:pPr>
            <w:r w:rsidRPr="00C804FA">
              <w:t>PZ</w:t>
            </w:r>
          </w:p>
        </w:tc>
      </w:tr>
      <w:tr w:rsidR="00102FC8" w:rsidRPr="00BA38F6" w14:paraId="22AB1BE5" w14:textId="77777777" w:rsidTr="00102FC8">
        <w:tc>
          <w:tcPr>
            <w:tcW w:w="14640" w:type="dxa"/>
            <w:gridSpan w:val="7"/>
            <w:shd w:val="clear" w:color="auto" w:fill="F7CAAC" w:themeFill="accent2" w:themeFillTint="66"/>
          </w:tcPr>
          <w:p w14:paraId="7693E452" w14:textId="370916B1" w:rsidR="00102FC8" w:rsidRPr="00BA38F6" w:rsidRDefault="00C25BD2" w:rsidP="003D777D">
            <w:pPr>
              <w:jc w:val="center"/>
            </w:pPr>
            <w:r>
              <w:rPr>
                <w:b/>
                <w:sz w:val="22"/>
              </w:rPr>
              <w:t>P</w:t>
            </w:r>
            <w:r w:rsidR="00102FC8" w:rsidRPr="0059129B">
              <w:rPr>
                <w:b/>
                <w:sz w:val="22"/>
              </w:rPr>
              <w:t>ovinně volitelné předměty</w:t>
            </w:r>
            <w:r w:rsidR="00102FC8">
              <w:rPr>
                <w:b/>
                <w:sz w:val="22"/>
              </w:rPr>
              <w:t>*</w:t>
            </w:r>
          </w:p>
        </w:tc>
      </w:tr>
      <w:tr w:rsidR="00A55EDB" w:rsidRPr="00BA38F6" w14:paraId="71DB0F5C" w14:textId="77777777" w:rsidTr="0076461C">
        <w:tc>
          <w:tcPr>
            <w:tcW w:w="3053" w:type="dxa"/>
            <w:shd w:val="clear" w:color="auto" w:fill="E2EFD9" w:themeFill="accent6" w:themeFillTint="33"/>
          </w:tcPr>
          <w:p w14:paraId="451CA311" w14:textId="59530CEA" w:rsidR="00A55EDB" w:rsidRDefault="00A55EDB" w:rsidP="003D777D">
            <w:r>
              <w:t>Metody posuzování rizik</w:t>
            </w:r>
          </w:p>
          <w:p w14:paraId="76A88E7A" w14:textId="77777777" w:rsidR="00A55EDB" w:rsidRPr="00C804FA" w:rsidRDefault="00A55EDB" w:rsidP="003D777D"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3B6ECD37" w14:textId="77777777" w:rsidR="00A55EDB" w:rsidRPr="00BA38F6" w:rsidRDefault="00A55EDB" w:rsidP="003D777D">
            <w:pPr>
              <w:jc w:val="center"/>
            </w:pPr>
            <w:r>
              <w:t>13p-26c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7C9AA557" w14:textId="77777777" w:rsidR="00A55EDB" w:rsidRPr="00BA38F6" w:rsidRDefault="00A55EDB" w:rsidP="003D777D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53C5E561" w14:textId="77777777" w:rsidR="00A55EDB" w:rsidRPr="00BA38F6" w:rsidRDefault="00A55EDB" w:rsidP="003D777D">
            <w:pPr>
              <w:jc w:val="center"/>
            </w:pPr>
            <w:r w:rsidRPr="00C804FA">
              <w:t>4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033069B5" w14:textId="77777777" w:rsidR="00A55EDB" w:rsidRDefault="00A55EDB" w:rsidP="003D777D">
            <w:pPr>
              <w:jc w:val="both"/>
              <w:rPr>
                <w:b/>
              </w:rPr>
            </w:pPr>
            <w:r w:rsidRPr="00306632">
              <w:rPr>
                <w:b/>
              </w:rPr>
              <w:t xml:space="preserve">doc. </w:t>
            </w:r>
            <w:r>
              <w:rPr>
                <w:b/>
              </w:rPr>
              <w:t xml:space="preserve">Mgr. Tomáš </w:t>
            </w:r>
            <w:r w:rsidRPr="00306632">
              <w:rPr>
                <w:b/>
              </w:rPr>
              <w:t>Zeman</w:t>
            </w:r>
            <w:r>
              <w:rPr>
                <w:b/>
              </w:rPr>
              <w:t>, Ph.D. et Ph.D. (69 %)</w:t>
            </w:r>
          </w:p>
          <w:p w14:paraId="69FD8DEE" w14:textId="4E89D6D1" w:rsidR="00A55EDB" w:rsidRPr="00F930FC" w:rsidRDefault="00A55EDB" w:rsidP="003D777D">
            <w:pPr>
              <w:jc w:val="both"/>
            </w:pPr>
            <w:r w:rsidRPr="00F930FC">
              <w:t>Ing. Petr Veselík, Ph.D. (31 %)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3F3ADF8B" w14:textId="77777777" w:rsidR="00A55EDB" w:rsidRPr="00BA38F6" w:rsidRDefault="00A55EDB" w:rsidP="003D777D">
            <w:pPr>
              <w:jc w:val="center"/>
            </w:pPr>
            <w:r w:rsidRPr="00BA38F6">
              <w:t>1/</w:t>
            </w:r>
            <w:r>
              <w:t>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509EA98B" w14:textId="4B8DC34E" w:rsidR="00A55EDB" w:rsidRPr="00BA38F6" w:rsidRDefault="00A55EDB" w:rsidP="003D777D">
            <w:pPr>
              <w:jc w:val="center"/>
            </w:pPr>
          </w:p>
        </w:tc>
      </w:tr>
      <w:tr w:rsidR="00A55EDB" w:rsidRPr="00BA38F6" w14:paraId="20E1C2A9" w14:textId="77777777" w:rsidTr="0076461C">
        <w:tc>
          <w:tcPr>
            <w:tcW w:w="3053" w:type="dxa"/>
            <w:shd w:val="clear" w:color="auto" w:fill="E2EFD9" w:themeFill="accent6" w:themeFillTint="33"/>
          </w:tcPr>
          <w:p w14:paraId="7BE942C4" w14:textId="77777777" w:rsidR="00A55EDB" w:rsidRPr="00B81232" w:rsidRDefault="00A55EDB" w:rsidP="003D777D">
            <w:r w:rsidRPr="00B81232">
              <w:t>Logistické systémy</w:t>
            </w:r>
          </w:p>
          <w:p w14:paraId="3EB34D44" w14:textId="77777777" w:rsidR="00A55EDB" w:rsidRPr="00C804FA" w:rsidRDefault="00A55EDB" w:rsidP="003D777D"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7FA8117A" w14:textId="77777777" w:rsidR="00A55EDB" w:rsidRPr="00BA38F6" w:rsidRDefault="00A55EDB" w:rsidP="003D777D">
            <w:pPr>
              <w:jc w:val="center"/>
            </w:pPr>
            <w:r>
              <w:t>13p-26s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163AE3AD" w14:textId="77777777" w:rsidR="00A55EDB" w:rsidRPr="00BA38F6" w:rsidRDefault="00A55EDB" w:rsidP="003D777D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6C3D2B1A" w14:textId="77777777" w:rsidR="00A55EDB" w:rsidRPr="00BA38F6" w:rsidRDefault="00A55EDB" w:rsidP="003D777D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01AB7AB0" w14:textId="5191DA27" w:rsidR="00A55EDB" w:rsidRPr="007541D9" w:rsidRDefault="00A55EDB" w:rsidP="003D777D">
            <w:pPr>
              <w:jc w:val="both"/>
              <w:rPr>
                <w:b/>
              </w:rPr>
            </w:pPr>
            <w:r>
              <w:rPr>
                <w:b/>
              </w:rPr>
              <w:t>Ing. Romana Heinzová, Ph.D. (100 %)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2A8E5754" w14:textId="77777777" w:rsidR="00A55EDB" w:rsidRPr="00BA38F6" w:rsidRDefault="00A55EDB" w:rsidP="003D777D">
            <w:pPr>
              <w:jc w:val="center"/>
            </w:pPr>
            <w:r w:rsidRPr="00B81232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31B8FD7F" w14:textId="188A6DD7" w:rsidR="00A55EDB" w:rsidRPr="00BA38F6" w:rsidRDefault="00A55EDB" w:rsidP="003D777D">
            <w:pPr>
              <w:jc w:val="center"/>
            </w:pPr>
          </w:p>
        </w:tc>
      </w:tr>
      <w:tr w:rsidR="00A55EDB" w:rsidRPr="00BA38F6" w14:paraId="681741B1" w14:textId="77777777" w:rsidTr="0076461C">
        <w:tc>
          <w:tcPr>
            <w:tcW w:w="3053" w:type="dxa"/>
            <w:shd w:val="clear" w:color="auto" w:fill="E2EFD9" w:themeFill="accent6" w:themeFillTint="33"/>
          </w:tcPr>
          <w:p w14:paraId="0FF598DA" w14:textId="77777777" w:rsidR="00A55EDB" w:rsidRDefault="00A55EDB" w:rsidP="003D777D">
            <w:r>
              <w:t>Životní prostředí a zdraví</w:t>
            </w:r>
          </w:p>
          <w:p w14:paraId="5BF5934C" w14:textId="77777777" w:rsidR="00A55EDB" w:rsidRPr="00C804FA" w:rsidRDefault="00A55EDB" w:rsidP="003D777D"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7720BBF9" w14:textId="2B0DCD67" w:rsidR="00A55EDB" w:rsidRPr="00BA38F6" w:rsidRDefault="00A55EDB" w:rsidP="00964B0D">
            <w:pPr>
              <w:jc w:val="center"/>
            </w:pPr>
            <w:r>
              <w:t>26p-26s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2B0973D6" w14:textId="77777777" w:rsidR="00A55EDB" w:rsidRPr="00BA38F6" w:rsidRDefault="00A55EDB" w:rsidP="003D777D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24ADA984" w14:textId="77777777" w:rsidR="00A55EDB" w:rsidRPr="00BA38F6" w:rsidRDefault="00A55EDB" w:rsidP="003D777D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3815D55C" w14:textId="1C0D6197" w:rsidR="00A55EDB" w:rsidRDefault="00A55EDB" w:rsidP="003D777D">
            <w:pPr>
              <w:jc w:val="both"/>
              <w:rPr>
                <w:b/>
              </w:rPr>
            </w:pPr>
            <w:r>
              <w:rPr>
                <w:b/>
              </w:rPr>
              <w:t xml:space="preserve">doc. Ing. Pavel Valášek, CSc., </w:t>
            </w:r>
            <w:proofErr w:type="gramStart"/>
            <w:r>
              <w:rPr>
                <w:b/>
              </w:rPr>
              <w:t>LL.M (</w:t>
            </w:r>
            <w:r w:rsidR="003643C8">
              <w:rPr>
                <w:b/>
              </w:rPr>
              <w:t>54</w:t>
            </w:r>
            <w:proofErr w:type="gramEnd"/>
            <w:r>
              <w:rPr>
                <w:b/>
              </w:rPr>
              <w:t xml:space="preserve"> %)</w:t>
            </w:r>
          </w:p>
          <w:p w14:paraId="354CFF73" w14:textId="7ECD5006" w:rsidR="00A55EDB" w:rsidRPr="00044611" w:rsidRDefault="00A55EDB" w:rsidP="003643C8">
            <w:pPr>
              <w:jc w:val="both"/>
            </w:pPr>
            <w:r w:rsidRPr="00044611">
              <w:t>prof. Ing. Vladimír Sedlařík, Ph.D. (</w:t>
            </w:r>
            <w:r w:rsidR="003643C8">
              <w:t>46</w:t>
            </w:r>
            <w:r w:rsidRPr="00044611">
              <w:t xml:space="preserve">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65F0B817" w14:textId="77777777" w:rsidR="00A55EDB" w:rsidRPr="00BA38F6" w:rsidRDefault="00A55EDB" w:rsidP="003D777D">
            <w:pPr>
              <w:jc w:val="center"/>
            </w:pPr>
            <w:r w:rsidRPr="00BA38F6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5ED337F9" w14:textId="11A4972B" w:rsidR="00A55EDB" w:rsidRPr="00BA38F6" w:rsidRDefault="00A55EDB" w:rsidP="003D777D">
            <w:pPr>
              <w:jc w:val="center"/>
            </w:pPr>
          </w:p>
        </w:tc>
      </w:tr>
      <w:tr w:rsidR="00A55EDB" w:rsidRPr="00BA38F6" w14:paraId="5FAE125C" w14:textId="77777777" w:rsidTr="0076461C">
        <w:tc>
          <w:tcPr>
            <w:tcW w:w="3053" w:type="dxa"/>
            <w:shd w:val="clear" w:color="auto" w:fill="E2EFD9" w:themeFill="accent6" w:themeFillTint="33"/>
          </w:tcPr>
          <w:p w14:paraId="5F401544" w14:textId="77777777" w:rsidR="00A55EDB" w:rsidRDefault="00A55EDB" w:rsidP="003D777D">
            <w:r>
              <w:t>Aplikovaná ochrana obyvatelstva</w:t>
            </w:r>
          </w:p>
          <w:p w14:paraId="387CB61C" w14:textId="77777777" w:rsidR="00A55EDB" w:rsidRDefault="00A55EDB" w:rsidP="003D777D">
            <w:pPr>
              <w:jc w:val="both"/>
              <w:rPr>
                <w:color w:val="FF0000"/>
                <w:sz w:val="16"/>
                <w:szCs w:val="16"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  <w:p w14:paraId="236312EF" w14:textId="77777777" w:rsidR="00A55EDB" w:rsidRPr="00C804FA" w:rsidRDefault="00A55EDB" w:rsidP="003D777D"/>
        </w:tc>
        <w:tc>
          <w:tcPr>
            <w:tcW w:w="1091" w:type="dxa"/>
            <w:shd w:val="clear" w:color="auto" w:fill="E2EFD9" w:themeFill="accent6" w:themeFillTint="33"/>
          </w:tcPr>
          <w:p w14:paraId="2ADA2E98" w14:textId="77777777" w:rsidR="00A55EDB" w:rsidRPr="00BA38F6" w:rsidRDefault="00A55EDB" w:rsidP="003D777D">
            <w:pPr>
              <w:jc w:val="center"/>
            </w:pPr>
            <w:r>
              <w:t>26p-13s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4C97E735" w14:textId="77777777" w:rsidR="00A55EDB" w:rsidRPr="00BA38F6" w:rsidRDefault="00A55EDB" w:rsidP="003D777D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7A8DB27E" w14:textId="77777777" w:rsidR="00A55EDB" w:rsidRPr="00BA38F6" w:rsidRDefault="00A55EDB" w:rsidP="003D777D">
            <w:pPr>
              <w:jc w:val="center"/>
            </w:pPr>
            <w:r w:rsidRPr="007E2215">
              <w:t>4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23C746CA" w14:textId="77777777" w:rsidR="00A55EDB" w:rsidRDefault="00A55EDB" w:rsidP="003D777D">
            <w:pPr>
              <w:jc w:val="both"/>
              <w:rPr>
                <w:b/>
              </w:rPr>
            </w:pPr>
            <w:r>
              <w:rPr>
                <w:b/>
              </w:rPr>
              <w:t xml:space="preserve">Ing. Jan Strohmandl, Ph.D. (100 %) </w:t>
            </w:r>
          </w:p>
          <w:p w14:paraId="29058E9A" w14:textId="2B3177A2" w:rsidR="00A55EDB" w:rsidRPr="003A721F" w:rsidRDefault="00A55EDB" w:rsidP="003D777D">
            <w:pPr>
              <w:jc w:val="both"/>
              <w:rPr>
                <w:b/>
              </w:rPr>
            </w:pPr>
          </w:p>
        </w:tc>
        <w:tc>
          <w:tcPr>
            <w:tcW w:w="1621" w:type="dxa"/>
            <w:shd w:val="clear" w:color="auto" w:fill="E2EFD9" w:themeFill="accent6" w:themeFillTint="33"/>
          </w:tcPr>
          <w:p w14:paraId="553C631D" w14:textId="77777777" w:rsidR="00A55EDB" w:rsidRPr="00BA38F6" w:rsidRDefault="00A55EDB" w:rsidP="003D777D">
            <w:pPr>
              <w:jc w:val="center"/>
            </w:pPr>
            <w:r w:rsidRPr="007E2215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08B34015" w14:textId="7247F9BA" w:rsidR="00A55EDB" w:rsidRPr="00BA38F6" w:rsidRDefault="00A55EDB" w:rsidP="003D777D">
            <w:pPr>
              <w:jc w:val="center"/>
            </w:pPr>
          </w:p>
        </w:tc>
      </w:tr>
      <w:tr w:rsidR="00102FC8" w:rsidRPr="00BA38F6" w14:paraId="739537A1" w14:textId="77777777" w:rsidTr="00102FC8">
        <w:tc>
          <w:tcPr>
            <w:tcW w:w="14640" w:type="dxa"/>
            <w:gridSpan w:val="7"/>
            <w:shd w:val="clear" w:color="auto" w:fill="auto"/>
          </w:tcPr>
          <w:p w14:paraId="035D551A" w14:textId="77777777" w:rsidR="00102FC8" w:rsidRPr="0052049E" w:rsidRDefault="00102FC8" w:rsidP="00102FC8">
            <w:pPr>
              <w:ind w:left="1104" w:hanging="1104"/>
              <w:jc w:val="both"/>
            </w:pPr>
            <w:r w:rsidRPr="0052049E">
              <w:t xml:space="preserve">Vysvětlivka: PZ – předmět profilujícího základu studijního programu </w:t>
            </w:r>
          </w:p>
          <w:p w14:paraId="2E96883C" w14:textId="77777777" w:rsidR="00102FC8" w:rsidRDefault="00102FC8" w:rsidP="00102FC8">
            <w:pPr>
              <w:ind w:firstLine="1104"/>
              <w:jc w:val="both"/>
            </w:pPr>
            <w:r w:rsidRPr="0052049E">
              <w:t>ZT – základní teoretický předmět profilujícího základu studijního programu</w:t>
            </w:r>
          </w:p>
          <w:p w14:paraId="5FF52BB4" w14:textId="77777777" w:rsidR="00102FC8" w:rsidRDefault="00102FC8" w:rsidP="00102FC8">
            <w:pPr>
              <w:ind w:firstLine="1104"/>
              <w:jc w:val="both"/>
            </w:pPr>
          </w:p>
          <w:p w14:paraId="5B9A8449" w14:textId="77777777" w:rsidR="00102FC8" w:rsidRDefault="00102FC8" w:rsidP="00102FC8">
            <w:pPr>
              <w:jc w:val="both"/>
              <w:rPr>
                <w:b/>
              </w:rPr>
            </w:pPr>
            <w:r>
              <w:rPr>
                <w:b/>
              </w:rPr>
              <w:t>*</w:t>
            </w:r>
            <w:r w:rsidRPr="00BA38F6">
              <w:rPr>
                <w:b/>
              </w:rPr>
              <w:t>Podmínka pro splnění této skupiny předmětů:</w:t>
            </w:r>
          </w:p>
          <w:p w14:paraId="51D1D3F0" w14:textId="525F45F4" w:rsidR="00102FC8" w:rsidRDefault="00102FC8" w:rsidP="00102FC8">
            <w:pPr>
              <w:ind w:firstLine="1104"/>
              <w:jc w:val="both"/>
            </w:pPr>
            <w:r w:rsidRPr="00496A2B">
              <w:t>Student si volí jeden z povinně volitelných předmětů</w:t>
            </w:r>
            <w:r>
              <w:t>, dle specializace.</w:t>
            </w:r>
          </w:p>
          <w:p w14:paraId="0083455A" w14:textId="77777777" w:rsidR="0076461C" w:rsidRDefault="0076461C" w:rsidP="00102FC8">
            <w:pPr>
              <w:ind w:firstLine="1104"/>
              <w:jc w:val="both"/>
            </w:pPr>
          </w:p>
          <w:p w14:paraId="1A7E1FC3" w14:textId="77777777" w:rsidR="00102FC8" w:rsidRPr="004A4596" w:rsidRDefault="00102FC8" w:rsidP="003D777D">
            <w:pPr>
              <w:jc w:val="center"/>
              <w:rPr>
                <w:color w:val="FF0000"/>
              </w:rPr>
            </w:pPr>
          </w:p>
        </w:tc>
      </w:tr>
      <w:tr w:rsidR="00A55EDB" w:rsidRPr="00BA38F6" w14:paraId="31902718" w14:textId="77777777" w:rsidTr="00A55EDB">
        <w:tc>
          <w:tcPr>
            <w:tcW w:w="3053" w:type="dxa"/>
            <w:shd w:val="clear" w:color="auto" w:fill="D9D9D9" w:themeFill="background1" w:themeFillShade="D9"/>
          </w:tcPr>
          <w:p w14:paraId="708D66F2" w14:textId="77777777" w:rsidR="00A55EDB" w:rsidRDefault="00A55EDB" w:rsidP="003D777D">
            <w:pPr>
              <w:jc w:val="both"/>
            </w:pPr>
            <w:r w:rsidRPr="00C804FA">
              <w:t>Diplomový seminář</w:t>
            </w:r>
          </w:p>
          <w:p w14:paraId="7BB33B56" w14:textId="77777777" w:rsidR="00A55EDB" w:rsidRPr="00C804FA" w:rsidRDefault="00A55EDB" w:rsidP="00B1047B">
            <w:pPr>
              <w:jc w:val="both"/>
            </w:pPr>
            <w:r w:rsidRPr="00686E0F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25F841F6" w14:textId="77777777" w:rsidR="00A55EDB" w:rsidRPr="00C260EA" w:rsidRDefault="00A55EDB" w:rsidP="003D777D">
            <w:pPr>
              <w:jc w:val="center"/>
            </w:pPr>
            <w:r>
              <w:t>13s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7339524E" w14:textId="77777777" w:rsidR="00A55EDB" w:rsidRPr="00C260EA" w:rsidRDefault="00A55EDB" w:rsidP="003D777D">
            <w:pPr>
              <w:jc w:val="center"/>
            </w:pPr>
            <w:r>
              <w:t>z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7917651B" w14:textId="77777777" w:rsidR="00A55EDB" w:rsidRPr="00C260EA" w:rsidRDefault="00A55EDB" w:rsidP="003D777D">
            <w:pPr>
              <w:jc w:val="center"/>
            </w:pPr>
            <w:r>
              <w:t>2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118EB6DF" w14:textId="7639C1EA" w:rsidR="00A55EDB" w:rsidRPr="00306632" w:rsidRDefault="00A55EDB" w:rsidP="001800E8">
            <w:pPr>
              <w:rPr>
                <w:b/>
              </w:rPr>
            </w:pPr>
            <w:r w:rsidRPr="00306632">
              <w:rPr>
                <w:b/>
              </w:rPr>
              <w:t xml:space="preserve">doc. </w:t>
            </w:r>
            <w:r>
              <w:rPr>
                <w:b/>
              </w:rPr>
              <w:t xml:space="preserve">Mgr. Tomáš </w:t>
            </w:r>
            <w:r w:rsidRPr="00306632">
              <w:rPr>
                <w:b/>
              </w:rPr>
              <w:t>Zeman</w:t>
            </w:r>
            <w:r>
              <w:rPr>
                <w:b/>
              </w:rPr>
              <w:t>, Ph.D. et Ph.D. (100 %)</w:t>
            </w:r>
          </w:p>
          <w:p w14:paraId="2B0A3871" w14:textId="77777777" w:rsidR="00A55EDB" w:rsidRPr="00B81232" w:rsidRDefault="00A55EDB" w:rsidP="003D777D">
            <w:pPr>
              <w:jc w:val="both"/>
            </w:pPr>
          </w:p>
        </w:tc>
        <w:tc>
          <w:tcPr>
            <w:tcW w:w="1621" w:type="dxa"/>
            <w:shd w:val="clear" w:color="auto" w:fill="D9D9D9" w:themeFill="background1" w:themeFillShade="D9"/>
          </w:tcPr>
          <w:p w14:paraId="42242011" w14:textId="77777777" w:rsidR="00A55EDB" w:rsidRPr="00BA38F6" w:rsidRDefault="00A55EDB" w:rsidP="003D777D">
            <w:pPr>
              <w:jc w:val="center"/>
            </w:pPr>
            <w:r w:rsidRPr="00C260EA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7EEEFDEB" w14:textId="77777777" w:rsidR="00A55EDB" w:rsidRPr="004A4596" w:rsidRDefault="00A55EDB" w:rsidP="003D777D">
            <w:pPr>
              <w:jc w:val="center"/>
              <w:rPr>
                <w:color w:val="FF0000"/>
              </w:rPr>
            </w:pPr>
          </w:p>
        </w:tc>
      </w:tr>
      <w:tr w:rsidR="00102FC8" w:rsidRPr="00BA38F6" w14:paraId="7F67AB19" w14:textId="77777777" w:rsidTr="00A55EDB">
        <w:tc>
          <w:tcPr>
            <w:tcW w:w="3053" w:type="dxa"/>
            <w:shd w:val="clear" w:color="auto" w:fill="D9D9D9" w:themeFill="background1" w:themeFillShade="D9"/>
          </w:tcPr>
          <w:p w14:paraId="6AB49B47" w14:textId="77777777" w:rsidR="00102FC8" w:rsidRDefault="00102FC8" w:rsidP="00102FC8">
            <w:r>
              <w:t>Kvantitativní analýza rizik</w:t>
            </w:r>
          </w:p>
          <w:p w14:paraId="2DB5E31D" w14:textId="77777777" w:rsidR="00102FC8" w:rsidRDefault="00102FC8" w:rsidP="00102FC8">
            <w:pPr>
              <w:rPr>
                <w:color w:val="339966"/>
                <w:sz w:val="16"/>
                <w:szCs w:val="16"/>
              </w:rPr>
            </w:pPr>
            <w:r w:rsidRPr="00CB4AB2">
              <w:rPr>
                <w:color w:val="339966"/>
                <w:sz w:val="16"/>
                <w:szCs w:val="16"/>
              </w:rPr>
              <w:t>předmět specializace</w:t>
            </w:r>
          </w:p>
          <w:p w14:paraId="35FA3784" w14:textId="77777777" w:rsidR="00102FC8" w:rsidRPr="00C804FA" w:rsidRDefault="00102FC8" w:rsidP="00102FC8">
            <w:pPr>
              <w:jc w:val="both"/>
            </w:pPr>
          </w:p>
        </w:tc>
        <w:tc>
          <w:tcPr>
            <w:tcW w:w="1091" w:type="dxa"/>
            <w:shd w:val="clear" w:color="auto" w:fill="D9D9D9" w:themeFill="background1" w:themeFillShade="D9"/>
          </w:tcPr>
          <w:p w14:paraId="5B309E11" w14:textId="35D68DBA" w:rsidR="00102FC8" w:rsidRDefault="00102FC8" w:rsidP="00102FC8">
            <w:pPr>
              <w:jc w:val="center"/>
            </w:pPr>
            <w:r>
              <w:t>26p-26s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732CC737" w14:textId="0307E946" w:rsidR="00102FC8" w:rsidRDefault="00102FC8" w:rsidP="00102FC8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17E38F68" w14:textId="618CC798" w:rsidR="00102FC8" w:rsidRDefault="00102FC8" w:rsidP="00102FC8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70D1EFA7" w14:textId="77777777" w:rsidR="00102FC8" w:rsidRPr="00306632" w:rsidRDefault="00102FC8" w:rsidP="00102FC8">
            <w:pPr>
              <w:rPr>
                <w:b/>
              </w:rPr>
            </w:pPr>
            <w:r>
              <w:rPr>
                <w:b/>
              </w:rPr>
              <w:t>Ing. Petr Veselík, Ph.D. (69 %)</w:t>
            </w:r>
          </w:p>
          <w:p w14:paraId="1001372A" w14:textId="40E3DDEB" w:rsidR="00102FC8" w:rsidRPr="00306632" w:rsidRDefault="00102FC8" w:rsidP="00102FC8">
            <w:pPr>
              <w:rPr>
                <w:b/>
              </w:rPr>
            </w:pPr>
            <w:r w:rsidRPr="00F930FC">
              <w:t>doc. Mgr. Tomáš Zeman, Ph.D. et Ph.D.</w:t>
            </w:r>
            <w:r>
              <w:t xml:space="preserve"> (31 %)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19AE0A72" w14:textId="00C54AC7" w:rsidR="00102FC8" w:rsidRPr="00C260EA" w:rsidRDefault="00102FC8" w:rsidP="00102FC8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44D37621" w14:textId="2BD275EF" w:rsidR="00102FC8" w:rsidRPr="004A4596" w:rsidRDefault="00102FC8" w:rsidP="00102FC8">
            <w:pPr>
              <w:jc w:val="center"/>
              <w:rPr>
                <w:color w:val="FF0000"/>
              </w:rPr>
            </w:pPr>
            <w:r w:rsidRPr="00BA38F6">
              <w:t>PZ</w:t>
            </w:r>
          </w:p>
        </w:tc>
      </w:tr>
      <w:tr w:rsidR="00102FC8" w:rsidRPr="00BA38F6" w14:paraId="116E4560" w14:textId="77777777" w:rsidTr="00A55EDB">
        <w:tc>
          <w:tcPr>
            <w:tcW w:w="3053" w:type="dxa"/>
            <w:shd w:val="clear" w:color="auto" w:fill="D9D9D9" w:themeFill="background1" w:themeFillShade="D9"/>
          </w:tcPr>
          <w:p w14:paraId="440309CC" w14:textId="77777777" w:rsidR="00102FC8" w:rsidRDefault="00102FC8" w:rsidP="00102FC8">
            <w:r>
              <w:t>Řízení ekonomických rizik</w:t>
            </w:r>
          </w:p>
          <w:p w14:paraId="55295586" w14:textId="439BB063" w:rsidR="00102FC8" w:rsidRPr="00C804FA" w:rsidRDefault="00102FC8" w:rsidP="00102FC8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2DC2D404" w14:textId="46CA9CE2" w:rsidR="00102FC8" w:rsidRDefault="00102FC8" w:rsidP="00102FC8">
            <w:pPr>
              <w:jc w:val="center"/>
            </w:pPr>
            <w:r>
              <w:t>13p-26s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264C6B3B" w14:textId="65F1588D" w:rsidR="00102FC8" w:rsidRDefault="00102FC8" w:rsidP="00102FC8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5CBA7EBD" w14:textId="76DEF9E1" w:rsidR="00102FC8" w:rsidRDefault="00102FC8" w:rsidP="00102FC8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632512B7" w14:textId="77777777" w:rsidR="00102FC8" w:rsidRDefault="00102FC8" w:rsidP="00102FC8">
            <w:pPr>
              <w:rPr>
                <w:b/>
              </w:rPr>
            </w:pPr>
            <w:r>
              <w:rPr>
                <w:b/>
              </w:rPr>
              <w:t>Ing. Eva Hoke, Ph.D. (69 %)</w:t>
            </w:r>
          </w:p>
          <w:p w14:paraId="799CFD5C" w14:textId="204BD890" w:rsidR="00102FC8" w:rsidRPr="00306632" w:rsidRDefault="00102FC8" w:rsidP="00102FC8">
            <w:pPr>
              <w:rPr>
                <w:b/>
              </w:rPr>
            </w:pPr>
            <w:r w:rsidRPr="00F930FC">
              <w:t>Ing. Jiří Dokulil, Ph.D. (31 %)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16B0B76C" w14:textId="18BFDD3D" w:rsidR="00102FC8" w:rsidRPr="00C260EA" w:rsidRDefault="00102FC8" w:rsidP="00102FC8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14796D99" w14:textId="1397273C" w:rsidR="00102FC8" w:rsidRPr="004A4596" w:rsidRDefault="00102FC8" w:rsidP="00102FC8">
            <w:pPr>
              <w:jc w:val="center"/>
              <w:rPr>
                <w:color w:val="FF0000"/>
              </w:rPr>
            </w:pPr>
            <w:r w:rsidRPr="00D705AD">
              <w:t>PZ</w:t>
            </w:r>
          </w:p>
        </w:tc>
      </w:tr>
      <w:tr w:rsidR="00102FC8" w:rsidRPr="00BA38F6" w14:paraId="7B27AE44" w14:textId="77777777" w:rsidTr="00A55EDB">
        <w:tc>
          <w:tcPr>
            <w:tcW w:w="3053" w:type="dxa"/>
            <w:shd w:val="clear" w:color="auto" w:fill="D9D9D9" w:themeFill="background1" w:themeFillShade="D9"/>
          </w:tcPr>
          <w:p w14:paraId="28C8D382" w14:textId="77777777" w:rsidR="00102FC8" w:rsidRDefault="00102FC8" w:rsidP="00102FC8">
            <w:r>
              <w:t>Řízení pracovních rizik</w:t>
            </w:r>
          </w:p>
          <w:p w14:paraId="010129C1" w14:textId="3B66EA3C" w:rsidR="00102FC8" w:rsidRPr="00C804FA" w:rsidRDefault="00102FC8" w:rsidP="00102FC8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24AB7921" w14:textId="7634C8A0" w:rsidR="00102FC8" w:rsidRDefault="00102FC8" w:rsidP="00102FC8">
            <w:pPr>
              <w:jc w:val="center"/>
            </w:pPr>
            <w:r>
              <w:t>13p-13s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61529A50" w14:textId="6201913E" w:rsidR="00102FC8" w:rsidRDefault="00102FC8" w:rsidP="00102FC8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38F6E4AA" w14:textId="712DDFBF" w:rsidR="00102FC8" w:rsidRDefault="00102FC8" w:rsidP="00102FC8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72AF17A2" w14:textId="07ED95A1" w:rsidR="00102FC8" w:rsidRPr="00306632" w:rsidRDefault="00102FC8" w:rsidP="00102FC8">
            <w:pPr>
              <w:rPr>
                <w:b/>
              </w:rPr>
            </w:pPr>
            <w:r>
              <w:rPr>
                <w:b/>
              </w:rPr>
              <w:t>prof. Ing. David Tuček, Ph.D. (100 %)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422AA5CD" w14:textId="4092030D" w:rsidR="00102FC8" w:rsidRPr="00C260EA" w:rsidRDefault="00102FC8" w:rsidP="00102FC8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79277E5D" w14:textId="3C8BE117" w:rsidR="00102FC8" w:rsidRPr="004A4596" w:rsidRDefault="00102FC8" w:rsidP="00102FC8">
            <w:pPr>
              <w:jc w:val="center"/>
              <w:rPr>
                <w:color w:val="FF0000"/>
              </w:rPr>
            </w:pPr>
            <w:r w:rsidRPr="00BA38F6">
              <w:t>PZ</w:t>
            </w:r>
          </w:p>
        </w:tc>
      </w:tr>
      <w:tr w:rsidR="00102FC8" w:rsidRPr="00BA38F6" w14:paraId="7A8B01B0" w14:textId="77777777" w:rsidTr="00A55EDB">
        <w:tc>
          <w:tcPr>
            <w:tcW w:w="3053" w:type="dxa"/>
            <w:shd w:val="clear" w:color="auto" w:fill="D9D9D9" w:themeFill="background1" w:themeFillShade="D9"/>
          </w:tcPr>
          <w:p w14:paraId="5D470140" w14:textId="77777777" w:rsidR="00102FC8" w:rsidRDefault="00102FC8" w:rsidP="00102FC8">
            <w:r>
              <w:t>Environmentální zátěž území a sanační technologie</w:t>
            </w:r>
          </w:p>
          <w:p w14:paraId="74903BC6" w14:textId="0807E28C" w:rsidR="00102FC8" w:rsidRPr="00C804FA" w:rsidRDefault="00102FC8" w:rsidP="00102FC8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5C521210" w14:textId="318AD6B9" w:rsidR="00102FC8" w:rsidRDefault="00102FC8" w:rsidP="00102FC8">
            <w:pPr>
              <w:jc w:val="center"/>
            </w:pPr>
            <w:r>
              <w:t>26p-13s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538BE8D2" w14:textId="365C4416" w:rsidR="00102FC8" w:rsidRDefault="00102FC8" w:rsidP="00102FC8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396FA78A" w14:textId="0CACC168" w:rsidR="00102FC8" w:rsidRDefault="00102FC8" w:rsidP="00102FC8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0B7B3E84" w14:textId="5A847C36" w:rsidR="00102FC8" w:rsidRPr="00306632" w:rsidRDefault="00102FC8" w:rsidP="00102FC8">
            <w:pPr>
              <w:rPr>
                <w:b/>
              </w:rPr>
            </w:pPr>
            <w:r>
              <w:rPr>
                <w:b/>
              </w:rPr>
              <w:t xml:space="preserve">doc. Ing. Pavel Valášek, CSc., </w:t>
            </w:r>
            <w:proofErr w:type="gramStart"/>
            <w:r>
              <w:rPr>
                <w:b/>
              </w:rPr>
              <w:t>LL.M (100</w:t>
            </w:r>
            <w:proofErr w:type="gramEnd"/>
            <w:r>
              <w:rPr>
                <w:b/>
              </w:rPr>
              <w:t xml:space="preserve">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1219F837" w14:textId="279DFDC2" w:rsidR="00102FC8" w:rsidRPr="00C260EA" w:rsidRDefault="00102FC8" w:rsidP="00102FC8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09541A8B" w14:textId="731CC2A8" w:rsidR="00102FC8" w:rsidRPr="004A4596" w:rsidRDefault="00102FC8" w:rsidP="00102FC8">
            <w:pPr>
              <w:jc w:val="center"/>
              <w:rPr>
                <w:color w:val="FF0000"/>
              </w:rPr>
            </w:pPr>
            <w:r w:rsidRPr="007541D9">
              <w:t>PZ</w:t>
            </w:r>
          </w:p>
        </w:tc>
      </w:tr>
      <w:tr w:rsidR="00102FC8" w:rsidRPr="00BA38F6" w14:paraId="2D4326C6" w14:textId="77777777" w:rsidTr="00C25BD2">
        <w:tc>
          <w:tcPr>
            <w:tcW w:w="3053" w:type="dxa"/>
            <w:shd w:val="clear" w:color="auto" w:fill="D9D9D9" w:themeFill="background1" w:themeFillShade="D9"/>
          </w:tcPr>
          <w:p w14:paraId="7AE6D7C5" w14:textId="77777777" w:rsidR="00102FC8" w:rsidRPr="00C25BD2" w:rsidRDefault="00102FC8" w:rsidP="00102FC8">
            <w:pPr>
              <w:rPr>
                <w:highlight w:val="lightGray"/>
              </w:rPr>
            </w:pPr>
            <w:r w:rsidRPr="00C25BD2">
              <w:rPr>
                <w:highlight w:val="lightGray"/>
              </w:rPr>
              <w:t>Management kvality a integrované systémy managementu</w:t>
            </w:r>
          </w:p>
          <w:p w14:paraId="4EAB6385" w14:textId="04F08B91" w:rsidR="00102FC8" w:rsidRPr="00C25BD2" w:rsidRDefault="00102FC8" w:rsidP="00102FC8">
            <w:pPr>
              <w:jc w:val="both"/>
              <w:rPr>
                <w:highlight w:val="lightGray"/>
              </w:rPr>
            </w:pPr>
            <w:r w:rsidRPr="00C25BD2">
              <w:rPr>
                <w:color w:val="339966"/>
                <w:sz w:val="16"/>
                <w:szCs w:val="16"/>
                <w:highlight w:val="lightGray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2015CBE6" w14:textId="4198297E" w:rsidR="00102FC8" w:rsidRPr="00C25BD2" w:rsidRDefault="00102FC8" w:rsidP="00102FC8">
            <w:pPr>
              <w:jc w:val="center"/>
              <w:rPr>
                <w:highlight w:val="lightGray"/>
              </w:rPr>
            </w:pPr>
            <w:r w:rsidRPr="00C25BD2">
              <w:rPr>
                <w:highlight w:val="lightGray"/>
              </w:rPr>
              <w:t>13p-13s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3A14F4FE" w14:textId="18C8BD1B" w:rsidR="00102FC8" w:rsidRPr="00C25BD2" w:rsidRDefault="00102FC8" w:rsidP="00102FC8">
            <w:pPr>
              <w:jc w:val="center"/>
              <w:rPr>
                <w:highlight w:val="lightGray"/>
              </w:rPr>
            </w:pPr>
            <w:r w:rsidRPr="00C25BD2">
              <w:rPr>
                <w:highlight w:val="lightGray"/>
              </w:rPr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5107766F" w14:textId="1C5B5FC6" w:rsidR="00102FC8" w:rsidRPr="00C25BD2" w:rsidRDefault="00102FC8" w:rsidP="00102FC8">
            <w:pPr>
              <w:jc w:val="center"/>
              <w:rPr>
                <w:highlight w:val="lightGray"/>
              </w:rPr>
            </w:pPr>
            <w:r w:rsidRPr="00C25BD2">
              <w:rPr>
                <w:highlight w:val="lightGray"/>
              </w:rPr>
              <w:t>3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26576913" w14:textId="61D10F88" w:rsidR="00102FC8" w:rsidRPr="00C25BD2" w:rsidRDefault="00102FC8" w:rsidP="00102FC8">
            <w:pPr>
              <w:jc w:val="both"/>
              <w:rPr>
                <w:b/>
                <w:strike/>
                <w:color w:val="FF0000"/>
                <w:highlight w:val="lightGray"/>
              </w:rPr>
            </w:pPr>
            <w:r w:rsidRPr="00C25BD2">
              <w:rPr>
                <w:b/>
                <w:highlight w:val="lightGray"/>
              </w:rPr>
              <w:t>Mgr. Marek Tomaštík, Ph.D. (100 %)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0266D533" w14:textId="3E24D5E6" w:rsidR="00102FC8" w:rsidRPr="00C25BD2" w:rsidRDefault="00102FC8" w:rsidP="00102FC8">
            <w:pPr>
              <w:jc w:val="center"/>
              <w:rPr>
                <w:highlight w:val="lightGray"/>
              </w:rPr>
            </w:pPr>
            <w:r w:rsidRPr="00C25BD2">
              <w:rPr>
                <w:highlight w:val="lightGray"/>
              </w:rPr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3E0DAA18" w14:textId="77777777" w:rsidR="00102FC8" w:rsidRPr="00C25BD2" w:rsidRDefault="00102FC8" w:rsidP="00102FC8">
            <w:pPr>
              <w:jc w:val="center"/>
              <w:rPr>
                <w:highlight w:val="lightGray"/>
              </w:rPr>
            </w:pPr>
          </w:p>
        </w:tc>
      </w:tr>
      <w:tr w:rsidR="0076461C" w:rsidRPr="00BA38F6" w14:paraId="3C4B1C28" w14:textId="77777777" w:rsidTr="0076461C">
        <w:tc>
          <w:tcPr>
            <w:tcW w:w="14640" w:type="dxa"/>
            <w:gridSpan w:val="7"/>
            <w:shd w:val="clear" w:color="auto" w:fill="F7CAAC" w:themeFill="accent2" w:themeFillTint="66"/>
          </w:tcPr>
          <w:p w14:paraId="47AFBF4F" w14:textId="4AA332C7" w:rsidR="0076461C" w:rsidRPr="00BA38F6" w:rsidRDefault="0076461C" w:rsidP="00102FC8">
            <w:pPr>
              <w:jc w:val="center"/>
            </w:pPr>
            <w:r w:rsidRPr="00BA38F6">
              <w:rPr>
                <w:b/>
                <w:sz w:val="22"/>
              </w:rPr>
              <w:lastRenderedPageBreak/>
              <w:t xml:space="preserve">Povinně volitelné předměty </w:t>
            </w:r>
            <w:r>
              <w:rPr>
                <w:b/>
                <w:sz w:val="22"/>
              </w:rPr>
              <w:t>specializace Inženýrství rizik – student si volí 1 předmět</w:t>
            </w:r>
          </w:p>
        </w:tc>
      </w:tr>
      <w:tr w:rsidR="0076461C" w:rsidRPr="00BA38F6" w14:paraId="63514659" w14:textId="77777777" w:rsidTr="00C25BD2">
        <w:tc>
          <w:tcPr>
            <w:tcW w:w="3053" w:type="dxa"/>
            <w:shd w:val="clear" w:color="auto" w:fill="D9D9D9" w:themeFill="background1" w:themeFillShade="D9"/>
          </w:tcPr>
          <w:p w14:paraId="21CFB231" w14:textId="77777777" w:rsidR="0076461C" w:rsidRDefault="0076461C" w:rsidP="0076461C">
            <w:r>
              <w:t>Personální management</w:t>
            </w:r>
          </w:p>
          <w:p w14:paraId="2B383607" w14:textId="37F3B893" w:rsidR="0076461C" w:rsidRPr="00C804FA" w:rsidRDefault="0076461C" w:rsidP="0076461C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267D879B" w14:textId="1BFCB0C7" w:rsidR="0076461C" w:rsidRDefault="0076461C" w:rsidP="0076461C">
            <w:pPr>
              <w:jc w:val="center"/>
            </w:pPr>
            <w:r>
              <w:t>26p-13s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38C80FB7" w14:textId="29E4A1EF" w:rsidR="0076461C" w:rsidRPr="00BA38F6" w:rsidRDefault="0076461C" w:rsidP="0076461C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6E0FA11D" w14:textId="4325142F" w:rsidR="0076461C" w:rsidRDefault="0076461C" w:rsidP="0076461C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0084180F" w14:textId="77777777" w:rsidR="0076461C" w:rsidRDefault="0076461C" w:rsidP="0076461C">
            <w:pPr>
              <w:jc w:val="both"/>
              <w:rPr>
                <w:b/>
              </w:rPr>
            </w:pPr>
            <w:r w:rsidRPr="003A721F">
              <w:rPr>
                <w:b/>
              </w:rPr>
              <w:t>Ing. Eva Hoke, Ph.D.</w:t>
            </w:r>
            <w:r>
              <w:rPr>
                <w:b/>
              </w:rPr>
              <w:t xml:space="preserve"> (100 %)</w:t>
            </w:r>
          </w:p>
          <w:p w14:paraId="68A4DA3B" w14:textId="77777777" w:rsidR="0076461C" w:rsidRPr="003A721F" w:rsidRDefault="0076461C" w:rsidP="0076461C">
            <w:pPr>
              <w:jc w:val="both"/>
              <w:rPr>
                <w:b/>
              </w:rPr>
            </w:pPr>
          </w:p>
        </w:tc>
        <w:tc>
          <w:tcPr>
            <w:tcW w:w="1621" w:type="dxa"/>
            <w:shd w:val="clear" w:color="auto" w:fill="D9D9D9" w:themeFill="background1" w:themeFillShade="D9"/>
          </w:tcPr>
          <w:p w14:paraId="1754FDA6" w14:textId="669BA7C7" w:rsidR="0076461C" w:rsidRPr="00BA38F6" w:rsidRDefault="0076461C" w:rsidP="0076461C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32939894" w14:textId="77777777" w:rsidR="0076461C" w:rsidRPr="00BA38F6" w:rsidRDefault="0076461C" w:rsidP="0076461C">
            <w:pPr>
              <w:jc w:val="center"/>
            </w:pPr>
          </w:p>
        </w:tc>
      </w:tr>
      <w:tr w:rsidR="0076461C" w:rsidRPr="00BA38F6" w14:paraId="0BF55622" w14:textId="77777777" w:rsidTr="00C25BD2">
        <w:tc>
          <w:tcPr>
            <w:tcW w:w="3053" w:type="dxa"/>
            <w:shd w:val="clear" w:color="auto" w:fill="D9D9D9" w:themeFill="background1" w:themeFillShade="D9"/>
          </w:tcPr>
          <w:p w14:paraId="48167FCF" w14:textId="77777777" w:rsidR="0076461C" w:rsidRDefault="0076461C" w:rsidP="0076461C">
            <w:r w:rsidRPr="00BA38F6">
              <w:t>Bezpečnost logistických procesů</w:t>
            </w:r>
          </w:p>
          <w:p w14:paraId="13DC7077" w14:textId="223206E9" w:rsidR="0076461C" w:rsidRPr="00C804FA" w:rsidRDefault="0076461C" w:rsidP="0076461C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0AD35209" w14:textId="743FE2E5" w:rsidR="0076461C" w:rsidRDefault="0076461C" w:rsidP="0076461C">
            <w:pPr>
              <w:jc w:val="center"/>
            </w:pPr>
            <w:r>
              <w:t>26p-13s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67FEDDB6" w14:textId="7C805D33" w:rsidR="0076461C" w:rsidRPr="00BA38F6" w:rsidRDefault="0076461C" w:rsidP="0076461C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378C8308" w14:textId="63846603" w:rsidR="0076461C" w:rsidRDefault="0076461C" w:rsidP="0076461C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694A5DEC" w14:textId="77777777" w:rsidR="0076461C" w:rsidRPr="00BB5E4B" w:rsidRDefault="0076461C" w:rsidP="0076461C">
            <w:pPr>
              <w:jc w:val="both"/>
              <w:rPr>
                <w:b/>
              </w:rPr>
            </w:pPr>
            <w:r>
              <w:rPr>
                <w:b/>
              </w:rPr>
              <w:t>Mgr. Kamil Peterek, Ph.D. (100 %)</w:t>
            </w:r>
          </w:p>
          <w:p w14:paraId="248BA3AC" w14:textId="77777777" w:rsidR="0076461C" w:rsidRPr="003A721F" w:rsidRDefault="0076461C" w:rsidP="0076461C">
            <w:pPr>
              <w:jc w:val="both"/>
              <w:rPr>
                <w:b/>
              </w:rPr>
            </w:pPr>
          </w:p>
        </w:tc>
        <w:tc>
          <w:tcPr>
            <w:tcW w:w="1621" w:type="dxa"/>
            <w:shd w:val="clear" w:color="auto" w:fill="D9D9D9" w:themeFill="background1" w:themeFillShade="D9"/>
          </w:tcPr>
          <w:p w14:paraId="1C12C831" w14:textId="650228F5" w:rsidR="0076461C" w:rsidRPr="00BA38F6" w:rsidRDefault="0076461C" w:rsidP="0076461C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1796B6F3" w14:textId="77777777" w:rsidR="0076461C" w:rsidRPr="00BA38F6" w:rsidRDefault="0076461C" w:rsidP="0076461C">
            <w:pPr>
              <w:jc w:val="center"/>
            </w:pPr>
          </w:p>
        </w:tc>
      </w:tr>
      <w:tr w:rsidR="0076461C" w:rsidRPr="00BA38F6" w14:paraId="79ADD34E" w14:textId="77777777" w:rsidTr="0076461C">
        <w:tc>
          <w:tcPr>
            <w:tcW w:w="3053" w:type="dxa"/>
            <w:shd w:val="clear" w:color="auto" w:fill="DEEAF6" w:themeFill="accent1" w:themeFillTint="33"/>
          </w:tcPr>
          <w:p w14:paraId="0433526D" w14:textId="77777777" w:rsidR="0076461C" w:rsidRDefault="0076461C" w:rsidP="0076461C">
            <w:pPr>
              <w:jc w:val="both"/>
            </w:pPr>
            <w:r>
              <w:t>Podnikatelská činnost</w:t>
            </w:r>
          </w:p>
          <w:p w14:paraId="3FEDC091" w14:textId="77777777" w:rsidR="0076461C" w:rsidRPr="00BA38F6" w:rsidRDefault="0076461C" w:rsidP="0076461C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DEEAF6" w:themeFill="accent1" w:themeFillTint="33"/>
          </w:tcPr>
          <w:p w14:paraId="1F015185" w14:textId="77777777" w:rsidR="0076461C" w:rsidRDefault="0076461C" w:rsidP="0076461C">
            <w:pPr>
              <w:jc w:val="center"/>
            </w:pPr>
            <w:r>
              <w:t>10p-20s</w:t>
            </w:r>
          </w:p>
        </w:tc>
        <w:tc>
          <w:tcPr>
            <w:tcW w:w="1069" w:type="dxa"/>
            <w:shd w:val="clear" w:color="auto" w:fill="DEEAF6" w:themeFill="accent1" w:themeFillTint="33"/>
          </w:tcPr>
          <w:p w14:paraId="10C0D0E4" w14:textId="77777777" w:rsidR="0076461C" w:rsidRPr="00BA38F6" w:rsidRDefault="0076461C" w:rsidP="0076461C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EEAF6" w:themeFill="accent1" w:themeFillTint="33"/>
          </w:tcPr>
          <w:p w14:paraId="501A7A11" w14:textId="77777777" w:rsidR="0076461C" w:rsidRDefault="0076461C" w:rsidP="0076461C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DEEAF6" w:themeFill="accent1" w:themeFillTint="33"/>
          </w:tcPr>
          <w:p w14:paraId="22C9C3B5" w14:textId="09D1390D" w:rsidR="0076461C" w:rsidRPr="004364AD" w:rsidRDefault="0076461C" w:rsidP="0076461C">
            <w:pPr>
              <w:jc w:val="both"/>
              <w:rPr>
                <w:b/>
                <w:strike/>
                <w:color w:val="FF0000"/>
              </w:rPr>
            </w:pPr>
            <w:r w:rsidRPr="003A721F">
              <w:rPr>
                <w:b/>
              </w:rPr>
              <w:t>doc. Ing. Zuzana Tučková, Ph.D.</w:t>
            </w:r>
            <w:r>
              <w:rPr>
                <w:b/>
              </w:rPr>
              <w:t xml:space="preserve"> (100 %)</w:t>
            </w:r>
          </w:p>
        </w:tc>
        <w:tc>
          <w:tcPr>
            <w:tcW w:w="1621" w:type="dxa"/>
            <w:shd w:val="clear" w:color="auto" w:fill="DEEAF6" w:themeFill="accent1" w:themeFillTint="33"/>
          </w:tcPr>
          <w:p w14:paraId="3165AEF4" w14:textId="77777777" w:rsidR="0076461C" w:rsidRPr="00BA38F6" w:rsidRDefault="0076461C" w:rsidP="0076461C">
            <w:pPr>
              <w:jc w:val="center"/>
            </w:pPr>
            <w:r w:rsidRPr="00BA38F6">
              <w:t>2/LS</w:t>
            </w:r>
          </w:p>
        </w:tc>
        <w:tc>
          <w:tcPr>
            <w:tcW w:w="1144" w:type="dxa"/>
            <w:shd w:val="clear" w:color="auto" w:fill="DEEAF6" w:themeFill="accent1" w:themeFillTint="33"/>
          </w:tcPr>
          <w:p w14:paraId="24F582F6" w14:textId="77777777" w:rsidR="0076461C" w:rsidRPr="00BA38F6" w:rsidRDefault="0076461C" w:rsidP="0076461C">
            <w:pPr>
              <w:jc w:val="center"/>
            </w:pPr>
          </w:p>
        </w:tc>
      </w:tr>
      <w:tr w:rsidR="0076461C" w:rsidRPr="00BA38F6" w14:paraId="7ABDB4EC" w14:textId="77777777" w:rsidTr="0076461C">
        <w:tc>
          <w:tcPr>
            <w:tcW w:w="3053" w:type="dxa"/>
            <w:shd w:val="clear" w:color="auto" w:fill="DEEAF6" w:themeFill="accent1" w:themeFillTint="33"/>
          </w:tcPr>
          <w:p w14:paraId="45CDB255" w14:textId="77777777" w:rsidR="0076461C" w:rsidRDefault="00882A08" w:rsidP="0076461C">
            <w:pPr>
              <w:jc w:val="both"/>
            </w:pPr>
            <w:r>
              <w:t>Projektová činnost</w:t>
            </w:r>
          </w:p>
          <w:p w14:paraId="6A47062F" w14:textId="240A9367" w:rsidR="00882A08" w:rsidRPr="00BA38F6" w:rsidRDefault="00882A08" w:rsidP="0076461C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DEEAF6" w:themeFill="accent1" w:themeFillTint="33"/>
          </w:tcPr>
          <w:p w14:paraId="41C5389A" w14:textId="3D6DA8FF" w:rsidR="0076461C" w:rsidRDefault="00882A08" w:rsidP="0076461C">
            <w:pPr>
              <w:jc w:val="center"/>
            </w:pPr>
            <w:r>
              <w:t>10p-20s</w:t>
            </w:r>
          </w:p>
        </w:tc>
        <w:tc>
          <w:tcPr>
            <w:tcW w:w="1069" w:type="dxa"/>
            <w:shd w:val="clear" w:color="auto" w:fill="DEEAF6" w:themeFill="accent1" w:themeFillTint="33"/>
          </w:tcPr>
          <w:p w14:paraId="5377379A" w14:textId="552C7AEE" w:rsidR="0076461C" w:rsidRPr="00BA38F6" w:rsidRDefault="00882A08" w:rsidP="0076461C">
            <w:pPr>
              <w:jc w:val="center"/>
            </w:pPr>
            <w:r>
              <w:t>klz</w:t>
            </w:r>
          </w:p>
        </w:tc>
        <w:tc>
          <w:tcPr>
            <w:tcW w:w="1264" w:type="dxa"/>
            <w:shd w:val="clear" w:color="auto" w:fill="DEEAF6" w:themeFill="accent1" w:themeFillTint="33"/>
          </w:tcPr>
          <w:p w14:paraId="1F9D002A" w14:textId="31230A59" w:rsidR="0076461C" w:rsidRDefault="00882A08" w:rsidP="0076461C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DEEAF6" w:themeFill="accent1" w:themeFillTint="33"/>
          </w:tcPr>
          <w:p w14:paraId="651C1057" w14:textId="4E12B1D9" w:rsidR="0076461C" w:rsidRPr="00982B5F" w:rsidRDefault="00882A08" w:rsidP="0076461C">
            <w:pPr>
              <w:jc w:val="both"/>
              <w:rPr>
                <w:b/>
              </w:rPr>
            </w:pPr>
            <w:r>
              <w:rPr>
                <w:b/>
              </w:rPr>
              <w:t>Ing. Pavel Taraba, Ph.D. (100 %)</w:t>
            </w:r>
          </w:p>
        </w:tc>
        <w:tc>
          <w:tcPr>
            <w:tcW w:w="1621" w:type="dxa"/>
            <w:shd w:val="clear" w:color="auto" w:fill="DEEAF6" w:themeFill="accent1" w:themeFillTint="33"/>
          </w:tcPr>
          <w:p w14:paraId="00ABC595" w14:textId="0A7F45A0" w:rsidR="0076461C" w:rsidRPr="00BA38F6" w:rsidRDefault="00882A08" w:rsidP="0076461C">
            <w:pPr>
              <w:jc w:val="center"/>
            </w:pPr>
            <w:r>
              <w:t>2/LS</w:t>
            </w:r>
          </w:p>
        </w:tc>
        <w:tc>
          <w:tcPr>
            <w:tcW w:w="1144" w:type="dxa"/>
            <w:shd w:val="clear" w:color="auto" w:fill="DEEAF6" w:themeFill="accent1" w:themeFillTint="33"/>
          </w:tcPr>
          <w:p w14:paraId="58C78ECA" w14:textId="77777777" w:rsidR="0076461C" w:rsidRPr="00BA38F6" w:rsidRDefault="0076461C" w:rsidP="0076461C">
            <w:pPr>
              <w:jc w:val="center"/>
            </w:pPr>
          </w:p>
        </w:tc>
      </w:tr>
      <w:tr w:rsidR="00882A08" w:rsidRPr="00BA38F6" w14:paraId="1325E825" w14:textId="77777777" w:rsidTr="0076461C">
        <w:tc>
          <w:tcPr>
            <w:tcW w:w="3053" w:type="dxa"/>
            <w:shd w:val="clear" w:color="auto" w:fill="DEEAF6" w:themeFill="accent1" w:themeFillTint="33"/>
          </w:tcPr>
          <w:p w14:paraId="69778971" w14:textId="77777777" w:rsidR="00882A08" w:rsidRDefault="00882A08" w:rsidP="00882A08">
            <w:pPr>
              <w:jc w:val="both"/>
            </w:pPr>
            <w:r w:rsidRPr="00BA38F6">
              <w:t>Odborná praxe</w:t>
            </w:r>
          </w:p>
          <w:p w14:paraId="4B8D19D2" w14:textId="01F1C132" w:rsidR="00882A08" w:rsidRPr="00BA38F6" w:rsidRDefault="00882A08" w:rsidP="00882A08"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091" w:type="dxa"/>
            <w:shd w:val="clear" w:color="auto" w:fill="DEEAF6" w:themeFill="accent1" w:themeFillTint="33"/>
          </w:tcPr>
          <w:p w14:paraId="7F2464F4" w14:textId="2CF28B23" w:rsidR="00882A08" w:rsidRPr="00BA38F6" w:rsidRDefault="00882A08" w:rsidP="00882A08">
            <w:pPr>
              <w:jc w:val="center"/>
            </w:pPr>
            <w:r w:rsidRPr="00BA38F6">
              <w:t>80 hodin</w:t>
            </w:r>
          </w:p>
        </w:tc>
        <w:tc>
          <w:tcPr>
            <w:tcW w:w="1069" w:type="dxa"/>
            <w:shd w:val="clear" w:color="auto" w:fill="DEEAF6" w:themeFill="accent1" w:themeFillTint="33"/>
          </w:tcPr>
          <w:p w14:paraId="2231E408" w14:textId="2FB1FB80" w:rsidR="00882A08" w:rsidRPr="00BA38F6" w:rsidRDefault="00882A08" w:rsidP="00882A08">
            <w:pPr>
              <w:jc w:val="center"/>
            </w:pPr>
            <w:r w:rsidRPr="00BA38F6">
              <w:t>z</w:t>
            </w:r>
          </w:p>
        </w:tc>
        <w:tc>
          <w:tcPr>
            <w:tcW w:w="1264" w:type="dxa"/>
            <w:shd w:val="clear" w:color="auto" w:fill="DEEAF6" w:themeFill="accent1" w:themeFillTint="33"/>
          </w:tcPr>
          <w:p w14:paraId="6F05D13C" w14:textId="550555C2" w:rsidR="00882A08" w:rsidRDefault="00882A08" w:rsidP="00882A08">
            <w:pPr>
              <w:jc w:val="center"/>
            </w:pPr>
            <w:r>
              <w:t>6</w:t>
            </w:r>
          </w:p>
        </w:tc>
        <w:tc>
          <w:tcPr>
            <w:tcW w:w="5398" w:type="dxa"/>
            <w:shd w:val="clear" w:color="auto" w:fill="DEEAF6" w:themeFill="accent1" w:themeFillTint="33"/>
          </w:tcPr>
          <w:p w14:paraId="4D38CBD4" w14:textId="5182891C" w:rsidR="00882A08" w:rsidRDefault="00882A08" w:rsidP="00882A08">
            <w:pPr>
              <w:jc w:val="both"/>
              <w:rPr>
                <w:b/>
              </w:rPr>
            </w:pPr>
            <w:r>
              <w:rPr>
                <w:b/>
              </w:rPr>
              <w:t>Mgr. Marek Tomaštík, Ph.D. (100 %)</w:t>
            </w:r>
          </w:p>
        </w:tc>
        <w:tc>
          <w:tcPr>
            <w:tcW w:w="1621" w:type="dxa"/>
            <w:shd w:val="clear" w:color="auto" w:fill="DEEAF6" w:themeFill="accent1" w:themeFillTint="33"/>
          </w:tcPr>
          <w:p w14:paraId="16F0668D" w14:textId="0F30202D" w:rsidR="00882A08" w:rsidRPr="0010049F" w:rsidRDefault="00882A08" w:rsidP="00882A08">
            <w:pPr>
              <w:jc w:val="center"/>
            </w:pPr>
            <w:r w:rsidRPr="0010049F">
              <w:t>2/LS</w:t>
            </w:r>
          </w:p>
        </w:tc>
        <w:tc>
          <w:tcPr>
            <w:tcW w:w="1144" w:type="dxa"/>
            <w:shd w:val="clear" w:color="auto" w:fill="DEEAF6" w:themeFill="accent1" w:themeFillTint="33"/>
          </w:tcPr>
          <w:p w14:paraId="1F9ADD3B" w14:textId="77777777" w:rsidR="00882A08" w:rsidRPr="00BA38F6" w:rsidRDefault="00882A08" w:rsidP="00882A08">
            <w:pPr>
              <w:jc w:val="center"/>
            </w:pPr>
          </w:p>
        </w:tc>
      </w:tr>
      <w:tr w:rsidR="0076461C" w:rsidRPr="00BA38F6" w14:paraId="4BBD68CF" w14:textId="77777777" w:rsidTr="0076461C">
        <w:tc>
          <w:tcPr>
            <w:tcW w:w="3053" w:type="dxa"/>
            <w:shd w:val="clear" w:color="auto" w:fill="DEEAF6" w:themeFill="accent1" w:themeFillTint="33"/>
          </w:tcPr>
          <w:p w14:paraId="5AD2A95C" w14:textId="77777777" w:rsidR="0076461C" w:rsidRDefault="0076461C" w:rsidP="0076461C">
            <w:pPr>
              <w:jc w:val="both"/>
            </w:pPr>
            <w:r>
              <w:t>Diplomová práce</w:t>
            </w:r>
          </w:p>
          <w:p w14:paraId="5EB8105A" w14:textId="77777777" w:rsidR="0076461C" w:rsidRPr="00BA38F6" w:rsidRDefault="0076461C" w:rsidP="0076461C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DEEAF6" w:themeFill="accent1" w:themeFillTint="33"/>
          </w:tcPr>
          <w:p w14:paraId="5658360B" w14:textId="77777777" w:rsidR="0076461C" w:rsidRDefault="0076461C" w:rsidP="0076461C">
            <w:pPr>
              <w:jc w:val="center"/>
            </w:pPr>
            <w:r>
              <w:t>0</w:t>
            </w:r>
          </w:p>
        </w:tc>
        <w:tc>
          <w:tcPr>
            <w:tcW w:w="1069" w:type="dxa"/>
            <w:shd w:val="clear" w:color="auto" w:fill="DEEAF6" w:themeFill="accent1" w:themeFillTint="33"/>
          </w:tcPr>
          <w:p w14:paraId="4DA492CF" w14:textId="77777777" w:rsidR="0076461C" w:rsidRPr="00BA38F6" w:rsidRDefault="0076461C" w:rsidP="0076461C">
            <w:pPr>
              <w:jc w:val="center"/>
            </w:pPr>
            <w:r>
              <w:t>z</w:t>
            </w:r>
          </w:p>
        </w:tc>
        <w:tc>
          <w:tcPr>
            <w:tcW w:w="1264" w:type="dxa"/>
            <w:shd w:val="clear" w:color="auto" w:fill="DEEAF6" w:themeFill="accent1" w:themeFillTint="33"/>
          </w:tcPr>
          <w:p w14:paraId="3DA0DE40" w14:textId="77777777" w:rsidR="0076461C" w:rsidRDefault="0076461C" w:rsidP="0076461C">
            <w:pPr>
              <w:jc w:val="center"/>
            </w:pPr>
            <w:r>
              <w:t>15</w:t>
            </w:r>
          </w:p>
        </w:tc>
        <w:tc>
          <w:tcPr>
            <w:tcW w:w="5398" w:type="dxa"/>
            <w:shd w:val="clear" w:color="auto" w:fill="DEEAF6" w:themeFill="accent1" w:themeFillTint="33"/>
          </w:tcPr>
          <w:p w14:paraId="5F7B08ED" w14:textId="4F6D5348" w:rsidR="0076461C" w:rsidRPr="00306632" w:rsidRDefault="0076461C" w:rsidP="0076461C">
            <w:pPr>
              <w:rPr>
                <w:b/>
              </w:rPr>
            </w:pPr>
            <w:r w:rsidRPr="00306632">
              <w:rPr>
                <w:b/>
              </w:rPr>
              <w:t xml:space="preserve">doc. </w:t>
            </w:r>
            <w:r>
              <w:rPr>
                <w:b/>
              </w:rPr>
              <w:t xml:space="preserve">Mgr. Tomáš </w:t>
            </w:r>
            <w:r w:rsidRPr="00306632">
              <w:rPr>
                <w:b/>
              </w:rPr>
              <w:t>Zeman</w:t>
            </w:r>
            <w:r>
              <w:rPr>
                <w:b/>
              </w:rPr>
              <w:t>, Ph.D. et Ph.D. (100 %)</w:t>
            </w:r>
          </w:p>
          <w:p w14:paraId="0E125779" w14:textId="77777777" w:rsidR="0076461C" w:rsidRPr="004364AD" w:rsidRDefault="0076461C" w:rsidP="0076461C">
            <w:pPr>
              <w:jc w:val="both"/>
              <w:rPr>
                <w:b/>
                <w:strike/>
                <w:color w:val="FF0000"/>
              </w:rPr>
            </w:pPr>
          </w:p>
        </w:tc>
        <w:tc>
          <w:tcPr>
            <w:tcW w:w="1621" w:type="dxa"/>
            <w:shd w:val="clear" w:color="auto" w:fill="DEEAF6" w:themeFill="accent1" w:themeFillTint="33"/>
          </w:tcPr>
          <w:p w14:paraId="70B27B98" w14:textId="77777777" w:rsidR="0076461C" w:rsidRPr="00BA38F6" w:rsidRDefault="0076461C" w:rsidP="0076461C">
            <w:pPr>
              <w:jc w:val="center"/>
            </w:pPr>
            <w:r>
              <w:t>2/LS</w:t>
            </w:r>
          </w:p>
        </w:tc>
        <w:tc>
          <w:tcPr>
            <w:tcW w:w="1144" w:type="dxa"/>
            <w:shd w:val="clear" w:color="auto" w:fill="DEEAF6" w:themeFill="accent1" w:themeFillTint="33"/>
          </w:tcPr>
          <w:p w14:paraId="0A3C70BB" w14:textId="77777777" w:rsidR="0076461C" w:rsidRPr="00BA38F6" w:rsidRDefault="0076461C" w:rsidP="0076461C">
            <w:pPr>
              <w:jc w:val="center"/>
            </w:pPr>
          </w:p>
        </w:tc>
      </w:tr>
    </w:tbl>
    <w:p w14:paraId="66BA77D6" w14:textId="3C2025F6" w:rsidR="0076461C" w:rsidRDefault="0076461C" w:rsidP="001F73F9">
      <w:pPr>
        <w:spacing w:after="160" w:line="259" w:lineRule="auto"/>
      </w:pPr>
    </w:p>
    <w:p w14:paraId="41066EFD" w14:textId="77777777" w:rsidR="00BD2C64" w:rsidRDefault="00BD2C64">
      <w:pPr>
        <w:spacing w:after="160" w:line="259" w:lineRule="auto"/>
        <w:sectPr w:rsidR="00BD2C64" w:rsidSect="009A4CC8">
          <w:pgSz w:w="16838" w:h="11906" w:orient="landscape"/>
          <w:pgMar w:top="1417" w:right="1417" w:bottom="1417" w:left="1417" w:header="708" w:footer="708" w:gutter="0"/>
          <w:cols w:space="708"/>
          <w:rtlGutter/>
          <w:docGrid w:linePitch="360"/>
        </w:sectPr>
      </w:pPr>
    </w:p>
    <w:tbl>
      <w:tblPr>
        <w:tblW w:w="92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61"/>
        <w:gridCol w:w="215"/>
        <w:gridCol w:w="5776"/>
      </w:tblGrid>
      <w:tr w:rsidR="000B2652" w14:paraId="285E44B0" w14:textId="73A923BF" w:rsidTr="000B2652">
        <w:trPr>
          <w:trHeight w:val="15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7CAAC" w:themeFill="accent2" w:themeFillTint="66"/>
          </w:tcPr>
          <w:p w14:paraId="6469DE16" w14:textId="77777777" w:rsidR="000B2652" w:rsidRPr="000B2652" w:rsidRDefault="000B2652" w:rsidP="001A7F21">
            <w:pPr>
              <w:pStyle w:val="Default"/>
              <w:spacing w:before="60" w:after="120"/>
              <w:jc w:val="both"/>
              <w:rPr>
                <w:color w:val="auto"/>
                <w:sz w:val="20"/>
                <w:szCs w:val="20"/>
              </w:rPr>
            </w:pPr>
            <w:r w:rsidRPr="000B2652">
              <w:rPr>
                <w:b/>
                <w:sz w:val="20"/>
                <w:szCs w:val="20"/>
              </w:rPr>
              <w:lastRenderedPageBreak/>
              <w:t>Součásti SZZ a jejich obsah</w:t>
            </w:r>
          </w:p>
        </w:tc>
        <w:tc>
          <w:tcPr>
            <w:tcW w:w="59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441ECC" w14:textId="411BD93D" w:rsidR="000B2652" w:rsidRPr="00BD2C64" w:rsidRDefault="000B2652" w:rsidP="001A7F21">
            <w:pPr>
              <w:pStyle w:val="Default"/>
              <w:spacing w:before="60" w:after="120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0B2652" w14:paraId="4632E5D3" w14:textId="77777777" w:rsidTr="000B2652">
        <w:trPr>
          <w:trHeight w:val="1370"/>
        </w:trPr>
        <w:tc>
          <w:tcPr>
            <w:tcW w:w="9252" w:type="dxa"/>
            <w:gridSpan w:val="3"/>
            <w:tcBorders>
              <w:top w:val="single" w:sz="4" w:space="0" w:color="auto"/>
            </w:tcBorders>
          </w:tcPr>
          <w:p w14:paraId="0D3AD5DE" w14:textId="77777777" w:rsidR="000B2652" w:rsidRPr="00C804FA" w:rsidRDefault="000B2652" w:rsidP="001A7F21">
            <w:pPr>
              <w:pStyle w:val="Default"/>
              <w:spacing w:before="60" w:after="120"/>
              <w:jc w:val="both"/>
              <w:rPr>
                <w:color w:val="auto"/>
              </w:rPr>
            </w:pPr>
            <w:r w:rsidRPr="00BD2C64">
              <w:rPr>
                <w:color w:val="auto"/>
                <w:sz w:val="20"/>
                <w:szCs w:val="20"/>
              </w:rPr>
              <w:t>Státní závěrečnou zkoušku a obhajobu diplomové práce může vykonat student, který složil zápočty a zkoušky</w:t>
            </w:r>
            <w:r w:rsidRPr="00C804FA">
              <w:rPr>
                <w:color w:val="auto"/>
                <w:sz w:val="20"/>
                <w:szCs w:val="20"/>
              </w:rPr>
              <w:t xml:space="preserve"> stanovené studijním plánem a který se k státní závěrečné zkoušce přihlásil. </w:t>
            </w:r>
          </w:p>
          <w:p w14:paraId="252B5EF8" w14:textId="77777777" w:rsidR="000B2652" w:rsidRPr="00BA38F6" w:rsidRDefault="000B2652" w:rsidP="001A7F21">
            <w:pPr>
              <w:spacing w:after="60"/>
              <w:ind w:right="68"/>
              <w:jc w:val="both"/>
              <w:rPr>
                <w:b/>
              </w:rPr>
            </w:pPr>
            <w:r w:rsidRPr="00BA38F6">
              <w:rPr>
                <w:b/>
              </w:rPr>
              <w:t>Navrhované předměty pro SZZ</w:t>
            </w:r>
            <w:r>
              <w:rPr>
                <w:b/>
              </w:rPr>
              <w:t>:</w:t>
            </w:r>
            <w:r w:rsidRPr="00BA38F6">
              <w:rPr>
                <w:b/>
              </w:rPr>
              <w:t xml:space="preserve"> </w:t>
            </w:r>
          </w:p>
          <w:p w14:paraId="0BE72837" w14:textId="77777777" w:rsidR="000B2652" w:rsidRDefault="000B2652" w:rsidP="001A7F21">
            <w:pPr>
              <w:jc w:val="both"/>
              <w:rPr>
                <w:b/>
                <w:bCs/>
              </w:rPr>
            </w:pPr>
          </w:p>
          <w:p w14:paraId="3DFE6A79" w14:textId="77777777" w:rsidR="000B2652" w:rsidRPr="00B1047B" w:rsidRDefault="000B2652" w:rsidP="001A7F21">
            <w:pPr>
              <w:jc w:val="both"/>
              <w:rPr>
                <w:b/>
                <w:bCs/>
                <w:u w:val="single"/>
              </w:rPr>
            </w:pPr>
            <w:r w:rsidRPr="00B1047B">
              <w:rPr>
                <w:b/>
                <w:bCs/>
                <w:u w:val="single"/>
              </w:rPr>
              <w:t>1) Obhajoba diplomové práce</w:t>
            </w:r>
          </w:p>
          <w:p w14:paraId="6447690A" w14:textId="77777777" w:rsidR="000B2652" w:rsidRDefault="000B2652" w:rsidP="001A7F21">
            <w:pPr>
              <w:spacing w:after="120"/>
              <w:ind w:left="254" w:right="68"/>
              <w:jc w:val="both"/>
            </w:pPr>
            <w:r w:rsidRPr="00C64C22">
              <w:t>Základním požadavkem na obsah diplomové práce je samostatně a uceleně zpracovat vytýčené téma na základě teoretických, věcných i metodických poznatků, znalostí a dovedností získaných předchozím studiem a za použití základních vědeckých metod přinést prakticky použitelné nové poznatky, pohledy či postoje. Diplomová práce má charakter samostatného empirického výzkumu.</w:t>
            </w:r>
            <w:r w:rsidRPr="00D01F0C">
              <w:t xml:space="preserve"> Student musí dokázat vysvětlit a obhájit navržené řešení uceleného podnikového</w:t>
            </w:r>
            <w:r>
              <w:t>,</w:t>
            </w:r>
            <w:r w:rsidRPr="00D01F0C">
              <w:t xml:space="preserve"> popř. veřejného projektu.</w:t>
            </w:r>
            <w:r w:rsidRPr="009562D0">
              <w:rPr>
                <w:b/>
              </w:rPr>
              <w:t xml:space="preserve">   </w:t>
            </w:r>
          </w:p>
          <w:p w14:paraId="22E10492" w14:textId="77777777" w:rsidR="000B2652" w:rsidRDefault="000B2652" w:rsidP="000B2652">
            <w:pPr>
              <w:jc w:val="both"/>
              <w:rPr>
                <w:b/>
                <w:u w:val="single"/>
              </w:rPr>
            </w:pPr>
            <w:r w:rsidRPr="00B1047B">
              <w:rPr>
                <w:b/>
                <w:u w:val="single"/>
              </w:rPr>
              <w:t xml:space="preserve">2) Povinné </w:t>
            </w:r>
            <w:r>
              <w:rPr>
                <w:b/>
                <w:u w:val="single"/>
              </w:rPr>
              <w:t xml:space="preserve">společné </w:t>
            </w:r>
            <w:r w:rsidRPr="00B1047B">
              <w:rPr>
                <w:b/>
                <w:u w:val="single"/>
              </w:rPr>
              <w:t>předměty</w:t>
            </w:r>
          </w:p>
          <w:p w14:paraId="5ED95A55" w14:textId="6B72818E" w:rsidR="000B2652" w:rsidRPr="003D777D" w:rsidRDefault="000B2652" w:rsidP="000B2652">
            <w:pPr>
              <w:jc w:val="both"/>
            </w:pPr>
            <w:r>
              <w:rPr>
                <w:b/>
                <w:bCs/>
              </w:rPr>
              <w:t xml:space="preserve">a) </w:t>
            </w:r>
            <w:r w:rsidRPr="003D777D">
              <w:rPr>
                <w:b/>
                <w:bCs/>
              </w:rPr>
              <w:t>Řízení bezpečnosti státu a společnosti</w:t>
            </w:r>
          </w:p>
          <w:p w14:paraId="536B486B" w14:textId="77777777" w:rsidR="000B2652" w:rsidRPr="003D777D" w:rsidRDefault="000B2652" w:rsidP="001A7F21">
            <w:pPr>
              <w:ind w:left="254"/>
              <w:jc w:val="both"/>
            </w:pPr>
            <w:r w:rsidRPr="003D777D">
              <w:t>Shrnuje poznatky z předmětů „Systémy řízení bezpečnosti státu a společnosti“, „Ochrana obyvatelstva a kritické infrastruktury“, „Krizové řízení a integrovaných záchranný systém“ a „Vnitřní bezpečnost a veřejný pořádek“.</w:t>
            </w:r>
          </w:p>
          <w:p w14:paraId="55C60D08" w14:textId="77777777" w:rsidR="000B2652" w:rsidRDefault="000B2652" w:rsidP="001A7F21">
            <w:pPr>
              <w:ind w:left="254"/>
              <w:jc w:val="both"/>
              <w:rPr>
                <w:b/>
                <w:bCs/>
              </w:rPr>
            </w:pPr>
          </w:p>
          <w:p w14:paraId="29EED5C8" w14:textId="77777777" w:rsidR="000B2652" w:rsidRPr="003D777D" w:rsidRDefault="000B2652" w:rsidP="001A7F21">
            <w:pPr>
              <w:ind w:left="254"/>
              <w:jc w:val="both"/>
            </w:pPr>
            <w:r>
              <w:rPr>
                <w:b/>
                <w:bCs/>
              </w:rPr>
              <w:t xml:space="preserve">b) </w:t>
            </w:r>
            <w:r w:rsidRPr="003D777D">
              <w:rPr>
                <w:b/>
                <w:bCs/>
              </w:rPr>
              <w:t>Řízení rizik a bezpečnost prostředí</w:t>
            </w:r>
          </w:p>
          <w:p w14:paraId="4A8C2662" w14:textId="77777777" w:rsidR="000B2652" w:rsidRPr="003D777D" w:rsidRDefault="000B2652" w:rsidP="001A7F21">
            <w:pPr>
              <w:ind w:left="254"/>
              <w:jc w:val="both"/>
            </w:pPr>
            <w:r w:rsidRPr="003D777D">
              <w:t>Shrnuje poznatky z předmětu „Řízení rizik“, „Krizové</w:t>
            </w:r>
            <w:r>
              <w:t>,</w:t>
            </w:r>
            <w:r w:rsidRPr="003D777D">
              <w:t xml:space="preserve"> havarijní</w:t>
            </w:r>
            <w:r>
              <w:t xml:space="preserve"> a obranné</w:t>
            </w:r>
            <w:r w:rsidRPr="003D777D">
              <w:t xml:space="preserve"> plánování“ a „Environmentální bezpečnost“.</w:t>
            </w:r>
          </w:p>
          <w:p w14:paraId="7DA95770" w14:textId="77777777" w:rsidR="000B2652" w:rsidRDefault="000B2652" w:rsidP="001A7F21">
            <w:pPr>
              <w:jc w:val="both"/>
              <w:rPr>
                <w:b/>
                <w:bCs/>
              </w:rPr>
            </w:pPr>
          </w:p>
          <w:p w14:paraId="648C5BB9" w14:textId="1DDD8E29" w:rsidR="000B2652" w:rsidRPr="00B1047B" w:rsidRDefault="000B2652" w:rsidP="001A7F21">
            <w:pPr>
              <w:jc w:val="both"/>
              <w:rPr>
                <w:b/>
                <w:bCs/>
                <w:u w:val="single"/>
              </w:rPr>
            </w:pPr>
            <w:r w:rsidRPr="00B1047B">
              <w:rPr>
                <w:b/>
                <w:bCs/>
                <w:u w:val="single"/>
              </w:rPr>
              <w:t xml:space="preserve">3) </w:t>
            </w:r>
            <w:r>
              <w:rPr>
                <w:b/>
                <w:bCs/>
                <w:u w:val="single"/>
              </w:rPr>
              <w:t>Předmět specializace</w:t>
            </w:r>
          </w:p>
          <w:p w14:paraId="7B2A74D8" w14:textId="77777777" w:rsidR="00563549" w:rsidRDefault="00563549" w:rsidP="00563549">
            <w:pPr>
              <w:ind w:left="209"/>
              <w:jc w:val="both"/>
            </w:pPr>
            <w:r>
              <w:rPr>
                <w:b/>
              </w:rPr>
              <w:t xml:space="preserve"> </w:t>
            </w:r>
            <w:r w:rsidR="000B2652" w:rsidRPr="002A74FC">
              <w:rPr>
                <w:b/>
              </w:rPr>
              <w:t>Inženýrství rizik</w:t>
            </w:r>
            <w:r w:rsidR="000B2652" w:rsidRPr="004008E4">
              <w:rPr>
                <w:color w:val="FF0000"/>
              </w:rPr>
              <w:t xml:space="preserve"> </w:t>
            </w:r>
            <w:r w:rsidR="000B2652" w:rsidRPr="00BA38F6">
              <w:t xml:space="preserve">– shrnuje určující poznatky z předmětů </w:t>
            </w:r>
            <w:r w:rsidR="000B2652">
              <w:t xml:space="preserve">PZ </w:t>
            </w:r>
            <w:r w:rsidR="000B2652" w:rsidRPr="00BA38F6">
              <w:t>povinných v 2/ZS specializac</w:t>
            </w:r>
            <w:r w:rsidR="000B2652">
              <w:t xml:space="preserve">e, a to; </w:t>
            </w:r>
            <w:r>
              <w:t xml:space="preserve"> </w:t>
            </w:r>
          </w:p>
          <w:p w14:paraId="4CBBFE02" w14:textId="77777777" w:rsidR="00563549" w:rsidRDefault="00563549" w:rsidP="00563549">
            <w:pPr>
              <w:ind w:left="209"/>
              <w:jc w:val="both"/>
            </w:pPr>
            <w:r>
              <w:rPr>
                <w:b/>
              </w:rPr>
              <w:t xml:space="preserve"> </w:t>
            </w:r>
            <w:r w:rsidR="000B2652">
              <w:t xml:space="preserve">„Kvantitativní analýza rizik“, „Řízení ekonomických rizik“, „Řízení pracovních rizik“ a „Environmentální </w:t>
            </w:r>
            <w:r>
              <w:t xml:space="preserve"> </w:t>
            </w:r>
          </w:p>
          <w:p w14:paraId="00EA3063" w14:textId="2E7D6884" w:rsidR="000B2652" w:rsidRDefault="00563549" w:rsidP="00563549">
            <w:pPr>
              <w:ind w:left="209"/>
              <w:jc w:val="both"/>
            </w:pPr>
            <w:r>
              <w:t xml:space="preserve"> </w:t>
            </w:r>
            <w:r w:rsidR="000B2652">
              <w:t>zátěž území a sanační technologie“.</w:t>
            </w:r>
          </w:p>
          <w:p w14:paraId="50F81851" w14:textId="0802DD13" w:rsidR="000B2652" w:rsidRDefault="000B2652" w:rsidP="001A7F21"/>
          <w:p w14:paraId="619903C7" w14:textId="77777777" w:rsidR="000B2652" w:rsidRDefault="000B2652" w:rsidP="001A7F21">
            <w:pPr>
              <w:jc w:val="both"/>
            </w:pPr>
          </w:p>
        </w:tc>
      </w:tr>
      <w:tr w:rsidR="000B2652" w14:paraId="41A8A925" w14:textId="77777777" w:rsidTr="000B2652">
        <w:tc>
          <w:tcPr>
            <w:tcW w:w="3476" w:type="dxa"/>
            <w:gridSpan w:val="2"/>
            <w:shd w:val="clear" w:color="auto" w:fill="F7CAAC"/>
          </w:tcPr>
          <w:p w14:paraId="29A7A526" w14:textId="77777777" w:rsidR="000B2652" w:rsidRDefault="000B2652" w:rsidP="001A7F21">
            <w:pPr>
              <w:jc w:val="both"/>
              <w:rPr>
                <w:b/>
              </w:rPr>
            </w:pPr>
            <w:r>
              <w:rPr>
                <w:b/>
              </w:rPr>
              <w:t>Další studijní povinnosti</w:t>
            </w:r>
          </w:p>
        </w:tc>
        <w:tc>
          <w:tcPr>
            <w:tcW w:w="5776" w:type="dxa"/>
            <w:tcBorders>
              <w:bottom w:val="nil"/>
            </w:tcBorders>
          </w:tcPr>
          <w:p w14:paraId="1F775FF3" w14:textId="77777777" w:rsidR="000B2652" w:rsidRDefault="000B2652" w:rsidP="001A7F21">
            <w:pPr>
              <w:jc w:val="both"/>
            </w:pPr>
          </w:p>
        </w:tc>
      </w:tr>
      <w:tr w:rsidR="000B2652" w14:paraId="5BB83317" w14:textId="77777777" w:rsidTr="000B2652">
        <w:trPr>
          <w:trHeight w:val="1243"/>
        </w:trPr>
        <w:tc>
          <w:tcPr>
            <w:tcW w:w="9252" w:type="dxa"/>
            <w:gridSpan w:val="3"/>
            <w:tcBorders>
              <w:top w:val="nil"/>
            </w:tcBorders>
          </w:tcPr>
          <w:p w14:paraId="7E6DCF4C" w14:textId="77777777" w:rsidR="000B2652" w:rsidRDefault="000B2652" w:rsidP="001A7F21">
            <w:pPr>
              <w:jc w:val="both"/>
            </w:pPr>
          </w:p>
          <w:p w14:paraId="55B6952A" w14:textId="77777777" w:rsidR="000B2652" w:rsidRDefault="000B2652" w:rsidP="001A7F21">
            <w:pPr>
              <w:jc w:val="both"/>
            </w:pPr>
            <w:r>
              <w:t>---</w:t>
            </w:r>
          </w:p>
          <w:p w14:paraId="58853E27" w14:textId="6A911374" w:rsidR="000B2652" w:rsidRDefault="000B2652" w:rsidP="001A7F21">
            <w:pPr>
              <w:jc w:val="both"/>
            </w:pPr>
          </w:p>
          <w:p w14:paraId="5AA440E0" w14:textId="73A0D682" w:rsidR="00AB2316" w:rsidRDefault="00AB2316" w:rsidP="001A7F21">
            <w:pPr>
              <w:jc w:val="both"/>
            </w:pPr>
          </w:p>
          <w:p w14:paraId="7C523B39" w14:textId="77777777" w:rsidR="00AB2316" w:rsidRDefault="00AB2316" w:rsidP="001A7F21">
            <w:pPr>
              <w:jc w:val="both"/>
            </w:pPr>
          </w:p>
          <w:p w14:paraId="0AAE4C77" w14:textId="77777777" w:rsidR="000B2652" w:rsidRDefault="000B2652" w:rsidP="001A7F21">
            <w:pPr>
              <w:jc w:val="both"/>
            </w:pPr>
          </w:p>
        </w:tc>
      </w:tr>
      <w:tr w:rsidR="000B2652" w14:paraId="33DE8211" w14:textId="77777777" w:rsidTr="000B2652">
        <w:tc>
          <w:tcPr>
            <w:tcW w:w="3476" w:type="dxa"/>
            <w:gridSpan w:val="2"/>
            <w:shd w:val="clear" w:color="auto" w:fill="F7CAAC"/>
          </w:tcPr>
          <w:p w14:paraId="448CEC98" w14:textId="77777777" w:rsidR="000B2652" w:rsidRDefault="000B2652" w:rsidP="001A7F21">
            <w:pPr>
              <w:rPr>
                <w:b/>
              </w:rPr>
            </w:pPr>
            <w:r>
              <w:rPr>
                <w:b/>
              </w:rPr>
              <w:t>Návrh témat kvalifikačních prací /témata obhájených prací a přístup k obhájeným kvalifikačním pracím</w:t>
            </w:r>
          </w:p>
        </w:tc>
        <w:tc>
          <w:tcPr>
            <w:tcW w:w="5776" w:type="dxa"/>
            <w:tcBorders>
              <w:bottom w:val="nil"/>
            </w:tcBorders>
          </w:tcPr>
          <w:p w14:paraId="6D5D6AFE" w14:textId="77777777" w:rsidR="000B2652" w:rsidRDefault="000B2652" w:rsidP="001A7F21">
            <w:pPr>
              <w:jc w:val="both"/>
            </w:pPr>
          </w:p>
        </w:tc>
      </w:tr>
      <w:tr w:rsidR="000B2652" w14:paraId="081968B6" w14:textId="77777777" w:rsidTr="000B2652">
        <w:trPr>
          <w:trHeight w:val="842"/>
        </w:trPr>
        <w:tc>
          <w:tcPr>
            <w:tcW w:w="9252" w:type="dxa"/>
            <w:gridSpan w:val="3"/>
            <w:tcBorders>
              <w:top w:val="nil"/>
            </w:tcBorders>
          </w:tcPr>
          <w:p w14:paraId="77FE273C" w14:textId="39F95FCB" w:rsidR="00563549" w:rsidRPr="00C51A61" w:rsidRDefault="00563549" w:rsidP="00563549">
            <w:pPr>
              <w:shd w:val="clear" w:color="auto" w:fill="FFFFFF"/>
              <w:rPr>
                <w:color w:val="000000"/>
              </w:rPr>
            </w:pPr>
            <w:r w:rsidRPr="00C51A61">
              <w:rPr>
                <w:color w:val="000000"/>
              </w:rPr>
              <w:t>Návrh optimalizace výroby ve vybrané organizaci za účelem snižování rizik nekvality</w:t>
            </w:r>
            <w:r w:rsidR="00C51A61" w:rsidRPr="00C51A61">
              <w:rPr>
                <w:color w:val="000000"/>
              </w:rPr>
              <w:t>, dostupné z:</w:t>
            </w:r>
          </w:p>
          <w:p w14:paraId="0EEA6B4B" w14:textId="3921302D" w:rsidR="00DD3D0F" w:rsidRDefault="00862263" w:rsidP="001A7F21">
            <w:pPr>
              <w:shd w:val="clear" w:color="auto" w:fill="FFFFFF"/>
              <w:spacing w:line="252" w:lineRule="auto"/>
            </w:pPr>
            <w:hyperlink r:id="rId14" w:history="1">
              <w:r w:rsidR="00DD3D0F" w:rsidRPr="007269E2">
                <w:rPr>
                  <w:rStyle w:val="Hypertextovodkaz"/>
                </w:rPr>
                <w:t>https://stag.utb.cz/StagPortletsJSR168/CleanUrl?urlid=prohlizeni-prace-search&amp;praceSearchNazev=N%c3%a1vrh+optimalizace+v%c3%bdroby+ve+vybran%c3%a9+organizaci+za+%c3%ba%c4%8delem+sni%c5%beov%c3%a1n%c3%ad+rizik+nekvality&amp;praceSearchFakultaVSKP=FLK&amp;praceSearchTyp=diplomov%c3%a1</w:t>
              </w:r>
            </w:hyperlink>
          </w:p>
          <w:p w14:paraId="63159757" w14:textId="53A99815" w:rsidR="00563549" w:rsidRPr="00C51A61" w:rsidRDefault="00563549" w:rsidP="001A7F21">
            <w:pPr>
              <w:shd w:val="clear" w:color="auto" w:fill="FFFFFF"/>
              <w:spacing w:line="252" w:lineRule="auto"/>
            </w:pPr>
          </w:p>
          <w:p w14:paraId="1B9FF050" w14:textId="5A2D1282" w:rsidR="00563549" w:rsidRPr="00C51A61" w:rsidRDefault="00563549" w:rsidP="00563549">
            <w:pPr>
              <w:shd w:val="clear" w:color="auto" w:fill="FFFFFF"/>
              <w:rPr>
                <w:color w:val="000000"/>
              </w:rPr>
            </w:pPr>
            <w:r w:rsidRPr="00C51A61">
              <w:rPr>
                <w:color w:val="000000"/>
              </w:rPr>
              <w:t>Návrh systému monitoringu a evidence rizik ve vybraném výrobním procesu</w:t>
            </w:r>
            <w:r w:rsidR="00C51A61" w:rsidRPr="00C51A61">
              <w:rPr>
                <w:color w:val="000000"/>
              </w:rPr>
              <w:t xml:space="preserve">, dostupné z: </w:t>
            </w:r>
          </w:p>
          <w:p w14:paraId="24E93EDF" w14:textId="081BAAE8" w:rsidR="00DD3D0F" w:rsidRDefault="00862263" w:rsidP="00563549">
            <w:pPr>
              <w:shd w:val="clear" w:color="auto" w:fill="FFFFFF"/>
              <w:rPr>
                <w:color w:val="000000"/>
              </w:rPr>
            </w:pPr>
            <w:hyperlink r:id="rId15" w:history="1">
              <w:r w:rsidR="00DD3D0F" w:rsidRPr="007269E2">
                <w:rPr>
                  <w:rStyle w:val="Hypertextovodkaz"/>
                </w:rPr>
                <w:t>https://stag.utb.cz/StagPortletsJSR168/CleanUrl?urlid=prohlizeni-prace-search&amp;praceSearchNazev=N%c3%a1vrh+syst%c3%a9mu+monitoringu+a+evidence+rizik+ve+vybran%c3%a9m+v%c3%bdrobn%c3%adm+procesu&amp;praceSearchFakultaVSKP=FLK&amp;praceSearchTyp=diplomov%c3%a1</w:t>
              </w:r>
            </w:hyperlink>
          </w:p>
          <w:p w14:paraId="04E2F834" w14:textId="77777777" w:rsidR="00DD3D0F" w:rsidRPr="00C51A61" w:rsidRDefault="00DD3D0F" w:rsidP="00563549">
            <w:pPr>
              <w:shd w:val="clear" w:color="auto" w:fill="FFFFFF"/>
              <w:rPr>
                <w:color w:val="000000"/>
              </w:rPr>
            </w:pPr>
          </w:p>
          <w:p w14:paraId="700CDBD5" w14:textId="4EC92E50" w:rsidR="00C51A61" w:rsidRDefault="00C51A61" w:rsidP="00C51A61">
            <w:pPr>
              <w:shd w:val="clear" w:color="auto" w:fill="FFFFFF"/>
              <w:rPr>
                <w:color w:val="000000"/>
              </w:rPr>
            </w:pPr>
            <w:r w:rsidRPr="00C51A61">
              <w:rPr>
                <w:color w:val="000000"/>
              </w:rPr>
              <w:t>Řízení rizik procesu sjednávání elektronických smluv v pojišťovnictví, dostupné z:</w:t>
            </w:r>
          </w:p>
          <w:p w14:paraId="17029AEA" w14:textId="46F8BDFA" w:rsidR="003211DC" w:rsidRDefault="00862263" w:rsidP="00C51A61">
            <w:pPr>
              <w:shd w:val="clear" w:color="auto" w:fill="FFFFFF"/>
              <w:rPr>
                <w:color w:val="000000"/>
              </w:rPr>
            </w:pPr>
            <w:hyperlink r:id="rId16" w:history="1">
              <w:r w:rsidR="003211DC" w:rsidRPr="007269E2">
                <w:rPr>
                  <w:rStyle w:val="Hypertextovodkaz"/>
                </w:rPr>
                <w:t>https://stag.utb.cz/StagPortletsJSR168/CleanUrl?urlid=prohlizeni-prace-search&amp;praceSearchNazev=%c5%98%c3%adzen%c3%ad+rizik+procesu+sjedn%c3%a1v%c3%a1n%c3%ad+elektronick%c3%bdch+smluv+v+poji%c5%a1%c5%a5ovnictv%c3%ad&amp;praceSearchFakultaVSKP=FLK&amp;praceSearchTyp=diplomov%c3%a1</w:t>
              </w:r>
            </w:hyperlink>
          </w:p>
          <w:p w14:paraId="20590765" w14:textId="77777777" w:rsidR="003211DC" w:rsidRPr="00C51A61" w:rsidRDefault="003211DC" w:rsidP="00C51A61">
            <w:pPr>
              <w:shd w:val="clear" w:color="auto" w:fill="FFFFFF"/>
              <w:rPr>
                <w:color w:val="000000"/>
              </w:rPr>
            </w:pPr>
          </w:p>
          <w:p w14:paraId="2BF10EE1" w14:textId="3B1EC7A3" w:rsidR="00C51A61" w:rsidRDefault="00C51A61" w:rsidP="00C51A61">
            <w:pPr>
              <w:shd w:val="clear" w:color="auto" w:fill="FFFFFF"/>
              <w:rPr>
                <w:color w:val="000000"/>
              </w:rPr>
            </w:pPr>
            <w:r w:rsidRPr="00C51A61">
              <w:rPr>
                <w:color w:val="000000"/>
              </w:rPr>
              <w:t>Implementace nástrojů mezinárodních standardů s cílem mitigace rizik ve vybrané organizaci, dostupné z:</w:t>
            </w:r>
          </w:p>
          <w:p w14:paraId="26DD80F9" w14:textId="7C1178A0" w:rsidR="003211DC" w:rsidRDefault="00862263" w:rsidP="00C51A61">
            <w:pPr>
              <w:shd w:val="clear" w:color="auto" w:fill="FFFFFF"/>
              <w:rPr>
                <w:color w:val="000000"/>
              </w:rPr>
            </w:pPr>
            <w:hyperlink r:id="rId17" w:history="1">
              <w:r w:rsidR="003211DC" w:rsidRPr="007269E2">
                <w:rPr>
                  <w:rStyle w:val="Hypertextovodkaz"/>
                </w:rPr>
                <w:t>https://stag.utb.cz/StagPortletsJSR168/CleanUrl?urlid=prohlizeni-prace-search&amp;praceSearchNazev=Implementace+n%c3%a1stroj%c5%af+mezin%c3%a1rodn%c3%adch+standard%c5</w:t>
              </w:r>
              <w:r w:rsidR="003211DC" w:rsidRPr="007269E2">
                <w:rPr>
                  <w:rStyle w:val="Hypertextovodkaz"/>
                </w:rPr>
                <w:lastRenderedPageBreak/>
                <w:t>%af+s+c%c3%adlem+mitigace+rizik+ve+vybran%c3%a9+organizaci&amp;praceSearchFakultaVSKP=FLK&amp;praceSearchTyp=diplomov%c3%a1</w:t>
              </w:r>
            </w:hyperlink>
          </w:p>
          <w:p w14:paraId="4C57E472" w14:textId="77777777" w:rsidR="003211DC" w:rsidRPr="00C51A61" w:rsidRDefault="003211DC" w:rsidP="00C51A61">
            <w:pPr>
              <w:shd w:val="clear" w:color="auto" w:fill="FFFFFF"/>
              <w:rPr>
                <w:color w:val="000000"/>
              </w:rPr>
            </w:pPr>
          </w:p>
          <w:p w14:paraId="664568D7" w14:textId="54551672" w:rsidR="00C51A61" w:rsidRDefault="00C51A61" w:rsidP="00C51A61">
            <w:pPr>
              <w:shd w:val="clear" w:color="auto" w:fill="FFFFFF"/>
              <w:rPr>
                <w:color w:val="000000"/>
              </w:rPr>
            </w:pPr>
            <w:r w:rsidRPr="00C51A61">
              <w:rPr>
                <w:color w:val="000000"/>
              </w:rPr>
              <w:t xml:space="preserve">Řízení rizik procesu výroby ve </w:t>
            </w:r>
            <w:r w:rsidR="003211DC">
              <w:rPr>
                <w:color w:val="000000"/>
              </w:rPr>
              <w:t>vybrané organizaci, dostupné z:</w:t>
            </w:r>
          </w:p>
          <w:p w14:paraId="5F4AE4DC" w14:textId="4814AB3F" w:rsidR="003211DC" w:rsidRDefault="00862263" w:rsidP="00C51A61">
            <w:pPr>
              <w:shd w:val="clear" w:color="auto" w:fill="FFFFFF"/>
              <w:rPr>
                <w:color w:val="000000"/>
              </w:rPr>
            </w:pPr>
            <w:hyperlink r:id="rId18" w:history="1">
              <w:r w:rsidR="003211DC" w:rsidRPr="007269E2">
                <w:rPr>
                  <w:rStyle w:val="Hypertextovodkaz"/>
                </w:rPr>
                <w:t>https://stag.utb.cz/StagPortletsJSR168/CleanUrl?urlid=prohlizeni-prace-search&amp;praceSearchNazev=%c5%98%c3%adzen%c3%ad+rizik+procesu+v%c3%bdroby+ve+vybran%c3%a9+organizaci&amp;praceSearchFakultaVSKP=FLK&amp;praceSearchTyp=diplomov%c3%a1</w:t>
              </w:r>
            </w:hyperlink>
          </w:p>
          <w:p w14:paraId="1D9AF53C" w14:textId="77777777" w:rsidR="003211DC" w:rsidRDefault="003211DC" w:rsidP="00C51A61">
            <w:pPr>
              <w:shd w:val="clear" w:color="auto" w:fill="FFFFFF"/>
              <w:rPr>
                <w:color w:val="000000"/>
              </w:rPr>
            </w:pPr>
          </w:p>
          <w:p w14:paraId="2C3C4675" w14:textId="4A4E3430" w:rsidR="00563549" w:rsidRDefault="00AB2316" w:rsidP="001A7F21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  <w:r w:rsidRPr="00AB2316">
              <w:rPr>
                <w:color w:val="000000"/>
                <w:shd w:val="clear" w:color="auto" w:fill="FFFFFF"/>
              </w:rPr>
              <w:t>Bezpečnost průmyslového podniku z hlediska prevence závažných havárií, dostupné z:</w:t>
            </w:r>
          </w:p>
          <w:p w14:paraId="3534EA55" w14:textId="095A25A1" w:rsidR="003211DC" w:rsidRDefault="00862263" w:rsidP="001A7F21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  <w:hyperlink r:id="rId19" w:history="1">
              <w:r w:rsidR="003211DC" w:rsidRPr="007269E2">
                <w:rPr>
                  <w:rStyle w:val="Hypertextovodkaz"/>
                  <w:shd w:val="clear" w:color="auto" w:fill="FFFFFF"/>
                </w:rPr>
                <w:t>https://stag.utb.cz/StagPortletsJSR168/CleanUrl?urlid=prohlizeni-prace-search&amp;praceSearchNazev=Bezpe%c4%8dnost+pr%c5%afmyslov%c3%a9ho+podniku+z+hlediska+prevence+z%c3%a1va%c5%ben%c3%bdch+hav%c3%a1ri%c3%ad&amp;praceSearchFakultaVSKP=FLK&amp;praceSearchTyp=diplomov%c3%a1</w:t>
              </w:r>
            </w:hyperlink>
          </w:p>
          <w:p w14:paraId="58ABDD07" w14:textId="77777777" w:rsidR="003211DC" w:rsidRDefault="003211DC" w:rsidP="001A7F21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</w:p>
          <w:p w14:paraId="47C91437" w14:textId="0852B832" w:rsidR="00563549" w:rsidRPr="00BD2C64" w:rsidRDefault="00563549" w:rsidP="001A7F21">
            <w:pPr>
              <w:shd w:val="clear" w:color="auto" w:fill="FFFFFF"/>
              <w:spacing w:line="252" w:lineRule="auto"/>
              <w:rPr>
                <w:b/>
              </w:rPr>
            </w:pPr>
          </w:p>
        </w:tc>
      </w:tr>
      <w:tr w:rsidR="000B2652" w14:paraId="0BC3F995" w14:textId="77777777" w:rsidTr="000B2652">
        <w:tc>
          <w:tcPr>
            <w:tcW w:w="3476" w:type="dxa"/>
            <w:gridSpan w:val="2"/>
            <w:shd w:val="clear" w:color="auto" w:fill="F7CAAC"/>
          </w:tcPr>
          <w:p w14:paraId="51D2C2B7" w14:textId="77777777" w:rsidR="000B2652" w:rsidRDefault="000B2652" w:rsidP="001A7F21">
            <w:r>
              <w:rPr>
                <w:b/>
              </w:rPr>
              <w:lastRenderedPageBreak/>
              <w:t>Návrh témat rigorózních prací /témata obhájených prací a přístup k obhájeným rigorózním pracím</w:t>
            </w:r>
          </w:p>
        </w:tc>
        <w:tc>
          <w:tcPr>
            <w:tcW w:w="5776" w:type="dxa"/>
            <w:tcBorders>
              <w:bottom w:val="nil"/>
            </w:tcBorders>
            <w:shd w:val="clear" w:color="auto" w:fill="FFFFFF"/>
          </w:tcPr>
          <w:p w14:paraId="1D84D3F4" w14:textId="77777777" w:rsidR="000B2652" w:rsidRDefault="000B2652" w:rsidP="001A7F21">
            <w:pPr>
              <w:jc w:val="center"/>
            </w:pPr>
          </w:p>
        </w:tc>
      </w:tr>
      <w:tr w:rsidR="000B2652" w14:paraId="5BB52253" w14:textId="77777777" w:rsidTr="000B2652">
        <w:trPr>
          <w:trHeight w:val="680"/>
        </w:trPr>
        <w:tc>
          <w:tcPr>
            <w:tcW w:w="9252" w:type="dxa"/>
            <w:gridSpan w:val="3"/>
            <w:tcBorders>
              <w:top w:val="nil"/>
            </w:tcBorders>
          </w:tcPr>
          <w:p w14:paraId="784A769B" w14:textId="77777777" w:rsidR="000B2652" w:rsidRDefault="000B2652" w:rsidP="001A7F21">
            <w:pPr>
              <w:jc w:val="both"/>
            </w:pPr>
          </w:p>
        </w:tc>
      </w:tr>
      <w:tr w:rsidR="000B2652" w14:paraId="006FEC82" w14:textId="77777777" w:rsidTr="000B2652">
        <w:tc>
          <w:tcPr>
            <w:tcW w:w="3476" w:type="dxa"/>
            <w:gridSpan w:val="2"/>
            <w:shd w:val="clear" w:color="auto" w:fill="F7CAAC"/>
          </w:tcPr>
          <w:p w14:paraId="4EF2BA78" w14:textId="77777777" w:rsidR="000B2652" w:rsidRDefault="000B2652" w:rsidP="001A7F21">
            <w:r>
              <w:rPr>
                <w:b/>
              </w:rPr>
              <w:t xml:space="preserve"> Součásti SRZ a jejich obsah</w:t>
            </w:r>
          </w:p>
        </w:tc>
        <w:tc>
          <w:tcPr>
            <w:tcW w:w="5776" w:type="dxa"/>
            <w:tcBorders>
              <w:bottom w:val="nil"/>
            </w:tcBorders>
            <w:shd w:val="clear" w:color="auto" w:fill="FFFFFF"/>
          </w:tcPr>
          <w:p w14:paraId="50E87226" w14:textId="77777777" w:rsidR="000B2652" w:rsidRDefault="000B2652" w:rsidP="001A7F21">
            <w:pPr>
              <w:jc w:val="center"/>
            </w:pPr>
          </w:p>
        </w:tc>
      </w:tr>
      <w:tr w:rsidR="000B2652" w14:paraId="47A3C5C4" w14:textId="77777777" w:rsidTr="000B2652">
        <w:trPr>
          <w:trHeight w:val="594"/>
        </w:trPr>
        <w:tc>
          <w:tcPr>
            <w:tcW w:w="9252" w:type="dxa"/>
            <w:gridSpan w:val="3"/>
            <w:tcBorders>
              <w:top w:val="nil"/>
            </w:tcBorders>
          </w:tcPr>
          <w:p w14:paraId="60D0DC64" w14:textId="77777777" w:rsidR="000B2652" w:rsidRDefault="000B2652" w:rsidP="001A7F21">
            <w:pPr>
              <w:jc w:val="both"/>
            </w:pPr>
          </w:p>
        </w:tc>
      </w:tr>
    </w:tbl>
    <w:p w14:paraId="70E6C28C" w14:textId="77777777" w:rsidR="00BD2C64" w:rsidRDefault="00BD2C64" w:rsidP="00BD2C64"/>
    <w:p w14:paraId="5FC26699" w14:textId="77777777" w:rsidR="00BD2C64" w:rsidRDefault="00BD2C64" w:rsidP="00BD2C64"/>
    <w:p w14:paraId="0C918DA7" w14:textId="77777777" w:rsidR="00BD2C64" w:rsidRDefault="0076461C">
      <w:pPr>
        <w:spacing w:after="160" w:line="259" w:lineRule="auto"/>
        <w:sectPr w:rsidR="00BD2C64" w:rsidSect="00BD2C64">
          <w:pgSz w:w="11906" w:h="16838"/>
          <w:pgMar w:top="1417" w:right="1417" w:bottom="1417" w:left="1417" w:header="708" w:footer="708" w:gutter="0"/>
          <w:cols w:space="708"/>
          <w:rtlGutter/>
          <w:docGrid w:linePitch="360"/>
        </w:sectPr>
      </w:pPr>
      <w:r>
        <w:br w:type="page"/>
      </w:r>
    </w:p>
    <w:p w14:paraId="385D2270" w14:textId="238DA8CD" w:rsidR="0076461C" w:rsidRDefault="0076461C">
      <w:pPr>
        <w:spacing w:after="160" w:line="259" w:lineRule="auto"/>
      </w:pPr>
    </w:p>
    <w:tbl>
      <w:tblPr>
        <w:tblW w:w="1464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53"/>
        <w:gridCol w:w="1091"/>
        <w:gridCol w:w="1069"/>
        <w:gridCol w:w="1264"/>
        <w:gridCol w:w="5398"/>
        <w:gridCol w:w="1621"/>
        <w:gridCol w:w="1144"/>
      </w:tblGrid>
      <w:tr w:rsidR="0076461C" w:rsidRPr="00BA38F6" w14:paraId="38B7CB1D" w14:textId="77777777" w:rsidTr="008766CA">
        <w:trPr>
          <w:trHeight w:val="425"/>
        </w:trPr>
        <w:tc>
          <w:tcPr>
            <w:tcW w:w="14640" w:type="dxa"/>
            <w:gridSpan w:val="7"/>
            <w:tcBorders>
              <w:bottom w:val="double" w:sz="4" w:space="0" w:color="auto"/>
            </w:tcBorders>
            <w:shd w:val="clear" w:color="auto" w:fill="BDD6EE"/>
          </w:tcPr>
          <w:p w14:paraId="0A4CA08C" w14:textId="77777777" w:rsidR="0076461C" w:rsidRPr="00BA38F6" w:rsidRDefault="0076461C" w:rsidP="008766CA">
            <w:pPr>
              <w:jc w:val="both"/>
              <w:rPr>
                <w:b/>
                <w:sz w:val="28"/>
              </w:rPr>
            </w:pPr>
            <w:r w:rsidRPr="00BA38F6">
              <w:rPr>
                <w:b/>
                <w:sz w:val="28"/>
              </w:rPr>
              <w:t>B-IIa – Studijní plány a návrh témat prací (bakalářské a magisterské studijní programy)</w:t>
            </w:r>
          </w:p>
        </w:tc>
      </w:tr>
      <w:tr w:rsidR="0076461C" w:rsidRPr="00BA38F6" w14:paraId="1607FAB7" w14:textId="77777777" w:rsidTr="008766CA">
        <w:tc>
          <w:tcPr>
            <w:tcW w:w="4144" w:type="dxa"/>
            <w:gridSpan w:val="2"/>
            <w:shd w:val="clear" w:color="auto" w:fill="F7CAAC"/>
          </w:tcPr>
          <w:p w14:paraId="7DF7F079" w14:textId="77777777" w:rsidR="0076461C" w:rsidRPr="00BA38F6" w:rsidRDefault="0076461C" w:rsidP="008766CA">
            <w:pPr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Označení studijního plánu</w:t>
            </w:r>
          </w:p>
        </w:tc>
        <w:tc>
          <w:tcPr>
            <w:tcW w:w="10496" w:type="dxa"/>
            <w:gridSpan w:val="5"/>
          </w:tcPr>
          <w:p w14:paraId="2BD1431A" w14:textId="5B30300F" w:rsidR="0076461C" w:rsidRPr="00BA38F6" w:rsidRDefault="0076461C" w:rsidP="0076461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Bezpečnost společnosti – specializace OCHRANA OBYVATELSTVA – prezenční forma studia</w:t>
            </w:r>
          </w:p>
        </w:tc>
      </w:tr>
      <w:tr w:rsidR="0076461C" w:rsidRPr="00BA38F6" w14:paraId="22E0B96E" w14:textId="77777777" w:rsidTr="008766CA">
        <w:tc>
          <w:tcPr>
            <w:tcW w:w="14640" w:type="dxa"/>
            <w:gridSpan w:val="7"/>
            <w:shd w:val="clear" w:color="auto" w:fill="F7CAAC"/>
          </w:tcPr>
          <w:p w14:paraId="4B29EFC8" w14:textId="77777777" w:rsidR="0076461C" w:rsidRPr="00BA38F6" w:rsidRDefault="0076461C" w:rsidP="008766CA">
            <w:pPr>
              <w:jc w:val="center"/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Povinné předměty</w:t>
            </w:r>
          </w:p>
        </w:tc>
      </w:tr>
      <w:tr w:rsidR="0076461C" w:rsidRPr="00BA38F6" w14:paraId="5D2A0225" w14:textId="77777777" w:rsidTr="008766CA">
        <w:trPr>
          <w:trHeight w:val="537"/>
        </w:trPr>
        <w:tc>
          <w:tcPr>
            <w:tcW w:w="3053" w:type="dxa"/>
            <w:shd w:val="clear" w:color="auto" w:fill="F7CAAC"/>
          </w:tcPr>
          <w:p w14:paraId="22366869" w14:textId="77777777" w:rsidR="0076461C" w:rsidRPr="00BA38F6" w:rsidRDefault="0076461C" w:rsidP="008766CA">
            <w:pPr>
              <w:jc w:val="both"/>
              <w:rPr>
                <w:b/>
              </w:rPr>
            </w:pPr>
            <w:r w:rsidRPr="00BA38F6">
              <w:rPr>
                <w:b/>
                <w:sz w:val="22"/>
              </w:rPr>
              <w:t>Název předmětu</w:t>
            </w:r>
          </w:p>
        </w:tc>
        <w:tc>
          <w:tcPr>
            <w:tcW w:w="1091" w:type="dxa"/>
            <w:shd w:val="clear" w:color="auto" w:fill="F7CAAC"/>
          </w:tcPr>
          <w:p w14:paraId="1C504782" w14:textId="77777777" w:rsidR="0076461C" w:rsidRDefault="0076461C" w:rsidP="008766CA">
            <w:pPr>
              <w:jc w:val="both"/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Rozsah</w:t>
            </w:r>
          </w:p>
          <w:p w14:paraId="4ED40504" w14:textId="77777777" w:rsidR="0076461C" w:rsidRPr="00BA38F6" w:rsidRDefault="0076461C" w:rsidP="008766CA">
            <w:pPr>
              <w:jc w:val="both"/>
              <w:rPr>
                <w:b/>
              </w:rPr>
            </w:pPr>
          </w:p>
        </w:tc>
        <w:tc>
          <w:tcPr>
            <w:tcW w:w="1069" w:type="dxa"/>
            <w:shd w:val="clear" w:color="auto" w:fill="F7CAAC"/>
          </w:tcPr>
          <w:p w14:paraId="36D14C89" w14:textId="77777777" w:rsidR="0076461C" w:rsidRPr="00BA38F6" w:rsidRDefault="0076461C" w:rsidP="008766CA">
            <w:pPr>
              <w:jc w:val="both"/>
              <w:rPr>
                <w:b/>
                <w:sz w:val="22"/>
              </w:rPr>
            </w:pPr>
            <w:proofErr w:type="gramStart"/>
            <w:r w:rsidRPr="00BA38F6">
              <w:rPr>
                <w:b/>
                <w:sz w:val="22"/>
              </w:rPr>
              <w:t>způsob  ověř</w:t>
            </w:r>
            <w:proofErr w:type="gramEnd"/>
            <w:r w:rsidRPr="00BA38F6">
              <w:rPr>
                <w:b/>
                <w:sz w:val="22"/>
              </w:rPr>
              <w:t>.</w:t>
            </w:r>
          </w:p>
        </w:tc>
        <w:tc>
          <w:tcPr>
            <w:tcW w:w="1264" w:type="dxa"/>
            <w:shd w:val="clear" w:color="auto" w:fill="F7CAAC"/>
          </w:tcPr>
          <w:p w14:paraId="1671F4B2" w14:textId="77777777" w:rsidR="0076461C" w:rsidRPr="00BA38F6" w:rsidRDefault="0076461C" w:rsidP="008766CA">
            <w:pPr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počet kred.</w:t>
            </w:r>
          </w:p>
        </w:tc>
        <w:tc>
          <w:tcPr>
            <w:tcW w:w="5398" w:type="dxa"/>
            <w:shd w:val="clear" w:color="auto" w:fill="F7CAAC"/>
          </w:tcPr>
          <w:p w14:paraId="2CC50ABC" w14:textId="77777777" w:rsidR="0076461C" w:rsidRPr="00BA38F6" w:rsidRDefault="0076461C" w:rsidP="008766CA">
            <w:pPr>
              <w:jc w:val="both"/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vyučující</w:t>
            </w:r>
          </w:p>
        </w:tc>
        <w:tc>
          <w:tcPr>
            <w:tcW w:w="1621" w:type="dxa"/>
            <w:shd w:val="clear" w:color="auto" w:fill="F7CAAC"/>
          </w:tcPr>
          <w:p w14:paraId="1E399F5F" w14:textId="77777777" w:rsidR="0076461C" w:rsidRPr="00BA38F6" w:rsidRDefault="0076461C" w:rsidP="008766CA">
            <w:pPr>
              <w:jc w:val="both"/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dop. roč./sem.</w:t>
            </w:r>
          </w:p>
        </w:tc>
        <w:tc>
          <w:tcPr>
            <w:tcW w:w="1144" w:type="dxa"/>
            <w:shd w:val="clear" w:color="auto" w:fill="F7CAAC"/>
          </w:tcPr>
          <w:p w14:paraId="23A3C785" w14:textId="77777777" w:rsidR="0076461C" w:rsidRPr="00BA38F6" w:rsidRDefault="0076461C" w:rsidP="008766CA">
            <w:pPr>
              <w:jc w:val="both"/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 xml:space="preserve">profil. </w:t>
            </w:r>
            <w:proofErr w:type="gramStart"/>
            <w:r w:rsidRPr="00BA38F6">
              <w:rPr>
                <w:b/>
                <w:sz w:val="22"/>
              </w:rPr>
              <w:t>základ</w:t>
            </w:r>
            <w:proofErr w:type="gramEnd"/>
          </w:p>
        </w:tc>
      </w:tr>
      <w:tr w:rsidR="0076461C" w:rsidRPr="00E40AB1" w14:paraId="2D284F64" w14:textId="77777777" w:rsidTr="008766CA">
        <w:tc>
          <w:tcPr>
            <w:tcW w:w="3053" w:type="dxa"/>
            <w:shd w:val="clear" w:color="auto" w:fill="FFF2CC" w:themeFill="accent4" w:themeFillTint="33"/>
          </w:tcPr>
          <w:p w14:paraId="2FA13490" w14:textId="77777777" w:rsidR="0076461C" w:rsidRDefault="0076461C" w:rsidP="008766CA">
            <w:r>
              <w:t>Systémy řízení bezpečnosti státu a společnosti</w:t>
            </w:r>
          </w:p>
          <w:p w14:paraId="566A3A19" w14:textId="77777777" w:rsidR="0076461C" w:rsidRPr="0079505B" w:rsidRDefault="0076461C" w:rsidP="008766CA">
            <w:pPr>
              <w:jc w:val="both"/>
              <w:rPr>
                <w:b/>
                <w:color w:val="FF0000"/>
                <w:sz w:val="16"/>
                <w:szCs w:val="16"/>
                <w:highlight w:val="cyan"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4443BD5A" w14:textId="6C56E0FD" w:rsidR="0076461C" w:rsidRPr="00BA38F6" w:rsidRDefault="0076461C" w:rsidP="008766CA">
            <w:pPr>
              <w:jc w:val="center"/>
            </w:pPr>
            <w:del w:id="33" w:author="Eva Skýbová" w:date="2023-06-06T10:51:00Z">
              <w:r w:rsidDel="00981229">
                <w:delText>26p</w:delText>
              </w:r>
            </w:del>
            <w:ins w:id="34" w:author="Eva Skýbová" w:date="2023-06-06T10:51:00Z">
              <w:r w:rsidR="00981229">
                <w:t>13p</w:t>
              </w:r>
            </w:ins>
            <w:r>
              <w:t>-26s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75C41197" w14:textId="77777777" w:rsidR="0076461C" w:rsidRPr="00BA38F6" w:rsidRDefault="0076461C" w:rsidP="008766CA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7DE3BD45" w14:textId="77777777" w:rsidR="0076461C" w:rsidRPr="00BA38F6" w:rsidRDefault="0076461C" w:rsidP="008766CA">
            <w:pPr>
              <w:jc w:val="center"/>
            </w:pPr>
            <w:r>
              <w:t>6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24E1042B" w14:textId="059FEBFC" w:rsidR="0076461C" w:rsidRDefault="0076461C" w:rsidP="008766CA">
            <w:pPr>
              <w:rPr>
                <w:b/>
              </w:rPr>
            </w:pPr>
            <w:r w:rsidRPr="00306632">
              <w:rPr>
                <w:b/>
              </w:rPr>
              <w:t xml:space="preserve">doc. </w:t>
            </w:r>
            <w:r>
              <w:rPr>
                <w:b/>
              </w:rPr>
              <w:t xml:space="preserve">Mgr. Tomáš </w:t>
            </w:r>
            <w:r w:rsidRPr="00306632">
              <w:rPr>
                <w:b/>
              </w:rPr>
              <w:t>Zeman</w:t>
            </w:r>
            <w:r>
              <w:rPr>
                <w:b/>
              </w:rPr>
              <w:t>, Ph.D. et Ph.D. (</w:t>
            </w:r>
            <w:del w:id="35" w:author="Eva Skýbová" w:date="2023-06-06T10:52:00Z">
              <w:r w:rsidDel="00981229">
                <w:rPr>
                  <w:b/>
                </w:rPr>
                <w:delText xml:space="preserve">85 </w:delText>
              </w:r>
            </w:del>
            <w:ins w:id="36" w:author="Eva Skýbová" w:date="2023-06-06T10:52:00Z">
              <w:r w:rsidR="00981229">
                <w:rPr>
                  <w:b/>
                </w:rPr>
                <w:t xml:space="preserve">77 </w:t>
              </w:r>
            </w:ins>
            <w:r>
              <w:rPr>
                <w:b/>
              </w:rPr>
              <w:t>%)</w:t>
            </w:r>
          </w:p>
          <w:p w14:paraId="6769A216" w14:textId="1A5A8B03" w:rsidR="0076461C" w:rsidRPr="002A74FC" w:rsidRDefault="0076461C" w:rsidP="008766CA">
            <w:r w:rsidRPr="002A74FC">
              <w:t>doc.</w:t>
            </w:r>
            <w:r>
              <w:t xml:space="preserve"> RSDr. Václav</w:t>
            </w:r>
            <w:r w:rsidRPr="002A74FC">
              <w:t xml:space="preserve"> Lošek</w:t>
            </w:r>
            <w:r>
              <w:t>, CSc.</w:t>
            </w:r>
            <w:r w:rsidRPr="002A74FC">
              <w:t xml:space="preserve"> (</w:t>
            </w:r>
            <w:del w:id="37" w:author="Eva Skýbová" w:date="2023-06-06T10:52:00Z">
              <w:r w:rsidDel="00981229">
                <w:delText>15</w:delText>
              </w:r>
              <w:r w:rsidRPr="002A74FC" w:rsidDel="00981229">
                <w:delText xml:space="preserve"> </w:delText>
              </w:r>
            </w:del>
            <w:ins w:id="38" w:author="Eva Skýbová" w:date="2023-06-06T10:52:00Z">
              <w:r w:rsidR="00981229">
                <w:t>23</w:t>
              </w:r>
              <w:r w:rsidR="00981229" w:rsidRPr="002A74FC">
                <w:t xml:space="preserve"> </w:t>
              </w:r>
            </w:ins>
            <w:r w:rsidRPr="002A74FC">
              <w:t>%)</w:t>
            </w:r>
          </w:p>
          <w:p w14:paraId="5A7C163C" w14:textId="77777777" w:rsidR="0076461C" w:rsidRPr="00BA38F6" w:rsidRDefault="0076461C" w:rsidP="008766CA"/>
        </w:tc>
        <w:tc>
          <w:tcPr>
            <w:tcW w:w="1621" w:type="dxa"/>
            <w:shd w:val="clear" w:color="auto" w:fill="FFF2CC" w:themeFill="accent4" w:themeFillTint="33"/>
          </w:tcPr>
          <w:p w14:paraId="656DD961" w14:textId="77777777" w:rsidR="0076461C" w:rsidRPr="00BA38F6" w:rsidRDefault="0076461C" w:rsidP="008766CA">
            <w:pPr>
              <w:jc w:val="center"/>
            </w:pPr>
            <w:r w:rsidRPr="00BA38F6"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4239596C" w14:textId="77777777" w:rsidR="0076461C" w:rsidRPr="00E40AB1" w:rsidRDefault="0076461C" w:rsidP="008766CA">
            <w:pPr>
              <w:jc w:val="center"/>
              <w:rPr>
                <w:color w:val="FF0000"/>
              </w:rPr>
            </w:pPr>
            <w:r>
              <w:t>ZT</w:t>
            </w:r>
          </w:p>
        </w:tc>
      </w:tr>
      <w:tr w:rsidR="0076461C" w:rsidRPr="00BA38F6" w14:paraId="0D8CBEEE" w14:textId="77777777" w:rsidTr="008766CA">
        <w:tc>
          <w:tcPr>
            <w:tcW w:w="3053" w:type="dxa"/>
            <w:shd w:val="clear" w:color="auto" w:fill="FFF2CC" w:themeFill="accent4" w:themeFillTint="33"/>
          </w:tcPr>
          <w:p w14:paraId="7E7A69EB" w14:textId="77777777" w:rsidR="0076461C" w:rsidRDefault="0076461C" w:rsidP="008766CA">
            <w:r w:rsidRPr="00BA38F6">
              <w:t>Odborný anglický jazyk I</w:t>
            </w:r>
          </w:p>
          <w:p w14:paraId="393E5E39" w14:textId="77777777" w:rsidR="0076461C" w:rsidRPr="0079505B" w:rsidRDefault="0076461C" w:rsidP="008766CA">
            <w:pPr>
              <w:jc w:val="both"/>
              <w:rPr>
                <w:b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28B1824E" w14:textId="77777777" w:rsidR="0076461C" w:rsidRPr="00BA38F6" w:rsidRDefault="0076461C" w:rsidP="008766CA">
            <w:pPr>
              <w:jc w:val="center"/>
            </w:pPr>
            <w:r>
              <w:t>26s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3CE0BCC2" w14:textId="77777777" w:rsidR="0076461C" w:rsidRPr="00BA38F6" w:rsidRDefault="0076461C" w:rsidP="008766CA">
            <w:pPr>
              <w:jc w:val="center"/>
            </w:pPr>
            <w:r>
              <w:t>z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14B630D3" w14:textId="77777777" w:rsidR="0076461C" w:rsidRPr="00BA38F6" w:rsidRDefault="0076461C" w:rsidP="008766CA">
            <w:pPr>
              <w:jc w:val="center"/>
            </w:pPr>
            <w:r>
              <w:t>2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2C7BDA08" w14:textId="77777777" w:rsidR="0076461C" w:rsidRPr="003A721F" w:rsidRDefault="0076461C" w:rsidP="008766CA">
            <w:pPr>
              <w:rPr>
                <w:b/>
              </w:rPr>
            </w:pPr>
            <w:r w:rsidRPr="003A721F">
              <w:rPr>
                <w:b/>
              </w:rPr>
              <w:t>Mgr. et Mgr. Kateřina Pitrová, BBA, Ph.D.</w:t>
            </w:r>
            <w:r>
              <w:rPr>
                <w:b/>
              </w:rPr>
              <w:t xml:space="preserve"> (100 %)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26683468" w14:textId="77777777" w:rsidR="0076461C" w:rsidRPr="00BA38F6" w:rsidRDefault="0076461C" w:rsidP="008766CA">
            <w:pPr>
              <w:jc w:val="center"/>
            </w:pPr>
            <w:r w:rsidRPr="00BA38F6"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06AF48E9" w14:textId="77777777" w:rsidR="0076461C" w:rsidRPr="00BA38F6" w:rsidRDefault="0076461C" w:rsidP="008766CA">
            <w:pPr>
              <w:jc w:val="center"/>
            </w:pPr>
          </w:p>
        </w:tc>
      </w:tr>
      <w:tr w:rsidR="0076461C" w:rsidRPr="00BA38F6" w14:paraId="3420CF3C" w14:textId="77777777" w:rsidTr="008766CA">
        <w:tc>
          <w:tcPr>
            <w:tcW w:w="3053" w:type="dxa"/>
            <w:shd w:val="clear" w:color="auto" w:fill="FFF2CC" w:themeFill="accent4" w:themeFillTint="33"/>
          </w:tcPr>
          <w:p w14:paraId="6B857159" w14:textId="77777777" w:rsidR="0076461C" w:rsidRDefault="0076461C" w:rsidP="008766CA">
            <w:r w:rsidRPr="00C804FA">
              <w:t>Informační a komunikační technologie v krizovém řízení</w:t>
            </w:r>
          </w:p>
          <w:p w14:paraId="795A48B5" w14:textId="77777777" w:rsidR="0076461C" w:rsidRPr="00C804FA" w:rsidRDefault="0076461C" w:rsidP="008766CA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17A43ED1" w14:textId="77777777" w:rsidR="0076461C" w:rsidRPr="00BA38F6" w:rsidRDefault="0076461C" w:rsidP="008766CA">
            <w:pPr>
              <w:jc w:val="center"/>
            </w:pPr>
            <w:r>
              <w:t>26p-26c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130AA388" w14:textId="77777777" w:rsidR="0076461C" w:rsidRPr="00BA38F6" w:rsidRDefault="0076461C" w:rsidP="008766CA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1A305673" w14:textId="77777777" w:rsidR="0076461C" w:rsidRPr="00BA38F6" w:rsidRDefault="0076461C" w:rsidP="008766CA">
            <w:pPr>
              <w:jc w:val="center"/>
            </w:pPr>
            <w:r>
              <w:t>5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4B713C8A" w14:textId="77777777" w:rsidR="0076461C" w:rsidRPr="00BA38F6" w:rsidRDefault="0076461C" w:rsidP="008766CA">
            <w:r>
              <w:rPr>
                <w:b/>
              </w:rPr>
              <w:t>Ing. Petr Svoboda, Ph.D. (100 %)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522C4DE7" w14:textId="77777777" w:rsidR="0076461C" w:rsidRPr="00BA38F6" w:rsidRDefault="0076461C" w:rsidP="008766CA">
            <w:pPr>
              <w:jc w:val="center"/>
            </w:pPr>
            <w:r w:rsidRPr="00BA38F6"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08B5739C" w14:textId="77777777" w:rsidR="0076461C" w:rsidRPr="00BA38F6" w:rsidRDefault="0076461C" w:rsidP="008766CA">
            <w:pPr>
              <w:jc w:val="center"/>
            </w:pPr>
          </w:p>
        </w:tc>
      </w:tr>
      <w:tr w:rsidR="0076461C" w:rsidRPr="003A13CA" w14:paraId="5DCDF772" w14:textId="77777777" w:rsidTr="008766CA">
        <w:tc>
          <w:tcPr>
            <w:tcW w:w="3053" w:type="dxa"/>
            <w:shd w:val="clear" w:color="auto" w:fill="FFF2CC" w:themeFill="accent4" w:themeFillTint="33"/>
          </w:tcPr>
          <w:p w14:paraId="69BB070A" w14:textId="77777777" w:rsidR="0076461C" w:rsidRDefault="0076461C" w:rsidP="008766CA">
            <w:r>
              <w:t>Krizové řízení a integrovaný záchranný systém</w:t>
            </w:r>
          </w:p>
          <w:p w14:paraId="4709E718" w14:textId="77777777" w:rsidR="0076461C" w:rsidRPr="00C804FA" w:rsidRDefault="0076461C" w:rsidP="008766CA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61F3631A" w14:textId="77777777" w:rsidR="0076461C" w:rsidRPr="00BA38F6" w:rsidRDefault="0076461C" w:rsidP="008766CA">
            <w:pPr>
              <w:jc w:val="center"/>
            </w:pPr>
            <w:r>
              <w:t>26p-26s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512DBF0D" w14:textId="77777777" w:rsidR="0076461C" w:rsidRPr="00BA38F6" w:rsidRDefault="0076461C" w:rsidP="008766CA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6307310F" w14:textId="77777777" w:rsidR="0076461C" w:rsidRPr="00BA38F6" w:rsidRDefault="0076461C" w:rsidP="008766CA">
            <w:pPr>
              <w:jc w:val="center"/>
            </w:pPr>
            <w:r>
              <w:t>6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25F1F666" w14:textId="3B16E130" w:rsidR="0076461C" w:rsidRDefault="0076461C" w:rsidP="008766CA">
            <w:pPr>
              <w:rPr>
                <w:b/>
              </w:rPr>
            </w:pPr>
            <w:r>
              <w:rPr>
                <w:b/>
              </w:rPr>
              <w:t>Ing. Kateřina Víchová, Ph.D.</w:t>
            </w:r>
            <w:r w:rsidRPr="007541D9">
              <w:rPr>
                <w:b/>
              </w:rPr>
              <w:t xml:space="preserve"> </w:t>
            </w:r>
            <w:r>
              <w:rPr>
                <w:b/>
              </w:rPr>
              <w:t>(</w:t>
            </w:r>
            <w:r w:rsidR="003643C8">
              <w:rPr>
                <w:b/>
              </w:rPr>
              <w:t>69</w:t>
            </w:r>
            <w:r>
              <w:rPr>
                <w:b/>
              </w:rPr>
              <w:t xml:space="preserve"> %)</w:t>
            </w:r>
          </w:p>
          <w:p w14:paraId="4E867AC0" w14:textId="1705159D" w:rsidR="0076461C" w:rsidRPr="001356E6" w:rsidRDefault="0076461C" w:rsidP="003643C8">
            <w:r w:rsidRPr="001356E6">
              <w:t>Mgr. Marek Tomaštík, Ph.D. (</w:t>
            </w:r>
            <w:r w:rsidR="003643C8">
              <w:t>31</w:t>
            </w:r>
            <w:r w:rsidRPr="001356E6">
              <w:t xml:space="preserve">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181FED79" w14:textId="77777777" w:rsidR="0076461C" w:rsidRPr="004817C7" w:rsidRDefault="0076461C" w:rsidP="008766CA">
            <w:pPr>
              <w:jc w:val="center"/>
            </w:pPr>
            <w:r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1BE5E6A5" w14:textId="77777777" w:rsidR="0076461C" w:rsidRPr="003A13CA" w:rsidRDefault="0076461C" w:rsidP="008766CA">
            <w:pPr>
              <w:jc w:val="center"/>
            </w:pPr>
            <w:r>
              <w:t>PZ</w:t>
            </w:r>
          </w:p>
        </w:tc>
      </w:tr>
      <w:tr w:rsidR="0076461C" w:rsidRPr="00C804FA" w14:paraId="02AC8D67" w14:textId="77777777" w:rsidTr="008766CA">
        <w:tc>
          <w:tcPr>
            <w:tcW w:w="3053" w:type="dxa"/>
            <w:shd w:val="clear" w:color="auto" w:fill="FFF2CC" w:themeFill="accent4" w:themeFillTint="33"/>
          </w:tcPr>
          <w:p w14:paraId="419AB066" w14:textId="77777777" w:rsidR="0076461C" w:rsidRDefault="0076461C" w:rsidP="008766CA">
            <w:r>
              <w:t>Ekonomika a logistika v oblasti bezpečnosti</w:t>
            </w:r>
          </w:p>
          <w:p w14:paraId="666E06AE" w14:textId="77777777" w:rsidR="0076461C" w:rsidRPr="00BA38F6" w:rsidRDefault="0076461C" w:rsidP="008766CA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260321F2" w14:textId="77777777" w:rsidR="0076461C" w:rsidRPr="00BA38F6" w:rsidRDefault="0076461C" w:rsidP="008766CA">
            <w:pPr>
              <w:jc w:val="center"/>
            </w:pPr>
            <w:r>
              <w:t>13p-13s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613A077F" w14:textId="77777777" w:rsidR="0076461C" w:rsidRPr="00C804FA" w:rsidRDefault="0076461C" w:rsidP="008766CA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0A3E7107" w14:textId="77777777" w:rsidR="0076461C" w:rsidRPr="00BA38F6" w:rsidRDefault="0076461C" w:rsidP="008766CA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1882BD83" w14:textId="77777777" w:rsidR="0076461C" w:rsidRDefault="0076461C" w:rsidP="008766CA">
            <w:pPr>
              <w:rPr>
                <w:b/>
              </w:rPr>
            </w:pPr>
            <w:r>
              <w:rPr>
                <w:b/>
              </w:rPr>
              <w:t>doc. Ing. Zuzana Tučková, Ph.D. (54 %)</w:t>
            </w:r>
          </w:p>
          <w:p w14:paraId="6AAD0542" w14:textId="77777777" w:rsidR="0076461C" w:rsidRPr="00F930FC" w:rsidRDefault="0076461C" w:rsidP="008766CA">
            <w:r w:rsidRPr="00F930FC">
              <w:t>Ing. Romana Heinzová, Ph.D (</w:t>
            </w:r>
            <w:r>
              <w:t>46</w:t>
            </w:r>
            <w:r w:rsidRPr="00F930FC">
              <w:t xml:space="preserve">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0AAF9770" w14:textId="77777777" w:rsidR="0076461C" w:rsidRPr="00BA38F6" w:rsidRDefault="0076461C" w:rsidP="008766CA">
            <w:pPr>
              <w:jc w:val="center"/>
            </w:pPr>
            <w:r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0D514ABB" w14:textId="77777777" w:rsidR="0076461C" w:rsidRPr="00C804FA" w:rsidRDefault="0076461C" w:rsidP="008766CA">
            <w:pPr>
              <w:jc w:val="center"/>
            </w:pPr>
          </w:p>
        </w:tc>
      </w:tr>
      <w:tr w:rsidR="0076461C" w:rsidRPr="004C7A66" w14:paraId="7E43A189" w14:textId="77777777" w:rsidTr="008766CA">
        <w:tc>
          <w:tcPr>
            <w:tcW w:w="3053" w:type="dxa"/>
            <w:shd w:val="clear" w:color="auto" w:fill="FFF2CC" w:themeFill="accent4" w:themeFillTint="33"/>
          </w:tcPr>
          <w:p w14:paraId="30B95500" w14:textId="77777777" w:rsidR="0076461C" w:rsidRDefault="0076461C" w:rsidP="008766CA">
            <w:r>
              <w:t>Právo v oblasti bezpečnosti a obrany</w:t>
            </w:r>
          </w:p>
          <w:p w14:paraId="50FEBDC3" w14:textId="77777777" w:rsidR="0076461C" w:rsidRPr="00C804FA" w:rsidRDefault="0076461C" w:rsidP="008766CA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57C2CDBC" w14:textId="77777777" w:rsidR="0076461C" w:rsidRPr="00BA38F6" w:rsidRDefault="0076461C" w:rsidP="008766CA">
            <w:pPr>
              <w:jc w:val="center"/>
            </w:pPr>
            <w:r>
              <w:t>26p-13s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675B94B7" w14:textId="77777777" w:rsidR="0076461C" w:rsidRPr="00BA38F6" w:rsidRDefault="0076461C" w:rsidP="008766CA">
            <w:pPr>
              <w:jc w:val="center"/>
            </w:pPr>
            <w:r w:rsidRPr="00BA38F6">
              <w:t>k</w:t>
            </w:r>
            <w:r>
              <w:t>l</w:t>
            </w:r>
            <w:r w:rsidRPr="00BA38F6">
              <w:t>z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3F650E24" w14:textId="77777777" w:rsidR="0076461C" w:rsidRPr="00BA38F6" w:rsidRDefault="0076461C" w:rsidP="008766CA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22DC56DE" w14:textId="77777777" w:rsidR="0076461C" w:rsidRPr="00AF094C" w:rsidRDefault="0076461C" w:rsidP="008766CA">
            <w:pPr>
              <w:rPr>
                <w:b/>
              </w:rPr>
            </w:pPr>
            <w:r w:rsidRPr="003A721F">
              <w:rPr>
                <w:b/>
              </w:rPr>
              <w:t xml:space="preserve">JUDr. </w:t>
            </w:r>
            <w:r>
              <w:rPr>
                <w:b/>
              </w:rPr>
              <w:t>Radomíra Veselá, Ph.D., LLM (100 %)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79FD49AD" w14:textId="77777777" w:rsidR="0076461C" w:rsidRPr="00BA38F6" w:rsidRDefault="0076461C" w:rsidP="008766CA">
            <w:pPr>
              <w:jc w:val="center"/>
            </w:pPr>
            <w:r w:rsidRPr="00BA38F6">
              <w:t>1/</w:t>
            </w:r>
            <w:r>
              <w:t>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0500798C" w14:textId="77777777" w:rsidR="0076461C" w:rsidRPr="004C7A66" w:rsidRDefault="0076461C" w:rsidP="008766CA">
            <w:pPr>
              <w:jc w:val="center"/>
              <w:rPr>
                <w:color w:val="FF0000"/>
              </w:rPr>
            </w:pPr>
          </w:p>
        </w:tc>
      </w:tr>
      <w:tr w:rsidR="0076461C" w:rsidRPr="00BA38F6" w14:paraId="1BD16135" w14:textId="77777777" w:rsidTr="008766CA">
        <w:tc>
          <w:tcPr>
            <w:tcW w:w="3053" w:type="dxa"/>
            <w:shd w:val="clear" w:color="auto" w:fill="FFF2CC" w:themeFill="accent4" w:themeFillTint="33"/>
          </w:tcPr>
          <w:p w14:paraId="0398EF06" w14:textId="77777777" w:rsidR="0076461C" w:rsidRDefault="0076461C" w:rsidP="008766CA">
            <w:r w:rsidRPr="00C804FA">
              <w:t>Ochrana obyvatelstva a kritické infrastruktury</w:t>
            </w:r>
          </w:p>
          <w:p w14:paraId="1D165C2C" w14:textId="77777777" w:rsidR="0076461C" w:rsidRPr="00C804FA" w:rsidRDefault="0076461C" w:rsidP="008766CA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7DDAD727" w14:textId="77777777" w:rsidR="0076461C" w:rsidRPr="00BA38F6" w:rsidRDefault="0076461C" w:rsidP="008766CA">
            <w:pPr>
              <w:jc w:val="center"/>
            </w:pPr>
            <w:r>
              <w:t>26p-26s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4F7CE4D5" w14:textId="77777777" w:rsidR="0076461C" w:rsidRPr="00BA38F6" w:rsidRDefault="0076461C" w:rsidP="008766CA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0563AE5A" w14:textId="77777777" w:rsidR="0076461C" w:rsidRPr="00BA38F6" w:rsidRDefault="0076461C" w:rsidP="008766CA">
            <w:pPr>
              <w:jc w:val="center"/>
            </w:pPr>
            <w:r>
              <w:t>6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5C24668B" w14:textId="77777777" w:rsidR="0076461C" w:rsidRDefault="0076461C" w:rsidP="008766CA">
            <w:pPr>
              <w:rPr>
                <w:b/>
              </w:rPr>
            </w:pPr>
            <w:r w:rsidRPr="008021A1">
              <w:rPr>
                <w:b/>
              </w:rPr>
              <w:t>prof. Ing. Dušan Vičar, CSc.</w:t>
            </w:r>
            <w:r>
              <w:rPr>
                <w:b/>
              </w:rPr>
              <w:t xml:space="preserve"> (54 %)</w:t>
            </w:r>
          </w:p>
          <w:p w14:paraId="7B7ED702" w14:textId="77777777" w:rsidR="0076461C" w:rsidRPr="004008E4" w:rsidRDefault="0076461C" w:rsidP="008766CA">
            <w:r w:rsidRPr="004008E4">
              <w:t>Ing. Jak</w:t>
            </w:r>
            <w:r>
              <w:t>u</w:t>
            </w:r>
            <w:r w:rsidRPr="004008E4">
              <w:t>b Rak, Ph.D. (46 %)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4C0B52E0" w14:textId="77777777" w:rsidR="0076461C" w:rsidRPr="00BA38F6" w:rsidRDefault="0076461C" w:rsidP="008766CA">
            <w:pPr>
              <w:jc w:val="center"/>
            </w:pPr>
            <w:r w:rsidRPr="00BA38F6"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69772B9F" w14:textId="77777777" w:rsidR="0076461C" w:rsidRPr="00BA38F6" w:rsidRDefault="0076461C" w:rsidP="008766CA">
            <w:pPr>
              <w:jc w:val="center"/>
            </w:pPr>
            <w:r w:rsidRPr="00BA38F6">
              <w:t>PZ</w:t>
            </w:r>
          </w:p>
        </w:tc>
      </w:tr>
      <w:tr w:rsidR="0076461C" w:rsidRPr="00BA38F6" w14:paraId="195322D0" w14:textId="77777777" w:rsidTr="008766CA">
        <w:tc>
          <w:tcPr>
            <w:tcW w:w="3053" w:type="dxa"/>
            <w:shd w:val="clear" w:color="auto" w:fill="E2EFD9" w:themeFill="accent6" w:themeFillTint="33"/>
          </w:tcPr>
          <w:p w14:paraId="4A8AFE0D" w14:textId="77777777" w:rsidR="0076461C" w:rsidRDefault="0076461C" w:rsidP="008766CA">
            <w:r w:rsidRPr="00BA38F6">
              <w:t>Aplikovaná m</w:t>
            </w:r>
            <w:r>
              <w:t>atematika a statistika v procesu hodnocení a </w:t>
            </w:r>
            <w:r w:rsidRPr="00BA38F6">
              <w:t>ovládání rizik</w:t>
            </w:r>
          </w:p>
          <w:p w14:paraId="7FD06B60" w14:textId="77777777" w:rsidR="0076461C" w:rsidRDefault="0076461C" w:rsidP="008766CA">
            <w:pPr>
              <w:jc w:val="both"/>
              <w:rPr>
                <w:color w:val="FF0000"/>
                <w:sz w:val="16"/>
                <w:szCs w:val="16"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  <w:p w14:paraId="514123B8" w14:textId="30B3E121" w:rsidR="00416EF8" w:rsidRPr="00C804FA" w:rsidRDefault="00416EF8" w:rsidP="008766CA">
            <w:pPr>
              <w:jc w:val="both"/>
            </w:pPr>
          </w:p>
        </w:tc>
        <w:tc>
          <w:tcPr>
            <w:tcW w:w="1091" w:type="dxa"/>
            <w:shd w:val="clear" w:color="auto" w:fill="E2EFD9" w:themeFill="accent6" w:themeFillTint="33"/>
          </w:tcPr>
          <w:p w14:paraId="4B04325E" w14:textId="77777777" w:rsidR="0076461C" w:rsidRDefault="0076461C" w:rsidP="008766CA">
            <w:pPr>
              <w:jc w:val="center"/>
            </w:pPr>
            <w:r>
              <w:t>13p-26s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7B0D28E5" w14:textId="77777777" w:rsidR="0076461C" w:rsidRPr="00BA38F6" w:rsidRDefault="0076461C" w:rsidP="008766CA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42E6D6D9" w14:textId="77777777" w:rsidR="0076461C" w:rsidRDefault="0076461C" w:rsidP="008766CA">
            <w:pPr>
              <w:jc w:val="center"/>
            </w:pPr>
            <w:r>
              <w:t>5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2CCD0DD6" w14:textId="77777777" w:rsidR="0076461C" w:rsidRPr="008021A1" w:rsidRDefault="0076461C" w:rsidP="008766CA">
            <w:pPr>
              <w:rPr>
                <w:b/>
              </w:rPr>
            </w:pPr>
            <w:r w:rsidRPr="00AF094C">
              <w:rPr>
                <w:b/>
              </w:rPr>
              <w:t>prof. Ing. Roman Prokop, CSc.</w:t>
            </w:r>
            <w:r>
              <w:rPr>
                <w:b/>
              </w:rPr>
              <w:t xml:space="preserve"> (100 %)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51989DC3" w14:textId="77777777" w:rsidR="0076461C" w:rsidRPr="00BA38F6" w:rsidRDefault="0076461C" w:rsidP="008766CA">
            <w:pPr>
              <w:jc w:val="center"/>
            </w:pPr>
            <w:r w:rsidRPr="00BA38F6">
              <w:t>1/</w:t>
            </w:r>
            <w:r>
              <w:t>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66E92591" w14:textId="77777777" w:rsidR="0076461C" w:rsidRPr="00BA38F6" w:rsidRDefault="0076461C" w:rsidP="008766CA">
            <w:pPr>
              <w:jc w:val="center"/>
            </w:pPr>
          </w:p>
        </w:tc>
      </w:tr>
      <w:tr w:rsidR="0076461C" w:rsidRPr="00BA38F6" w14:paraId="5BE59EF0" w14:textId="77777777" w:rsidTr="008766CA">
        <w:tc>
          <w:tcPr>
            <w:tcW w:w="3053" w:type="dxa"/>
            <w:shd w:val="clear" w:color="auto" w:fill="E2EFD9" w:themeFill="accent6" w:themeFillTint="33"/>
          </w:tcPr>
          <w:p w14:paraId="256B580F" w14:textId="77777777" w:rsidR="0076461C" w:rsidRDefault="0076461C" w:rsidP="008766CA">
            <w:r>
              <w:t>Krizové, havarijní a obranné plánování</w:t>
            </w:r>
            <w:r w:rsidRPr="00C804FA">
              <w:t xml:space="preserve"> </w:t>
            </w:r>
          </w:p>
          <w:p w14:paraId="221E10C4" w14:textId="77777777" w:rsidR="0076461C" w:rsidRDefault="0076461C" w:rsidP="008766CA">
            <w:pPr>
              <w:jc w:val="both"/>
              <w:rPr>
                <w:color w:val="FF0000"/>
                <w:sz w:val="16"/>
                <w:szCs w:val="16"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  <w:p w14:paraId="7675F675" w14:textId="77777777" w:rsidR="0076461C" w:rsidRPr="00C804FA" w:rsidRDefault="0076461C" w:rsidP="008766CA"/>
        </w:tc>
        <w:tc>
          <w:tcPr>
            <w:tcW w:w="1091" w:type="dxa"/>
            <w:shd w:val="clear" w:color="auto" w:fill="E2EFD9" w:themeFill="accent6" w:themeFillTint="33"/>
          </w:tcPr>
          <w:p w14:paraId="267CDCBE" w14:textId="77777777" w:rsidR="0076461C" w:rsidRDefault="0076461C" w:rsidP="008766CA">
            <w:pPr>
              <w:jc w:val="center"/>
            </w:pPr>
            <w:r>
              <w:t>13p-26s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1F2D30C7" w14:textId="77777777" w:rsidR="0076461C" w:rsidRPr="00BA38F6" w:rsidRDefault="0076461C" w:rsidP="008766CA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23B50E46" w14:textId="77777777" w:rsidR="0076461C" w:rsidRDefault="0076461C" w:rsidP="008766CA">
            <w:pPr>
              <w:jc w:val="center"/>
            </w:pPr>
            <w:r>
              <w:t>5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73F14DF2" w14:textId="77777777" w:rsidR="0076461C" w:rsidRPr="0090278F" w:rsidRDefault="0076461C" w:rsidP="008766CA">
            <w:pPr>
              <w:rPr>
                <w:b/>
              </w:rPr>
            </w:pPr>
            <w:r>
              <w:rPr>
                <w:b/>
              </w:rPr>
              <w:t>Ing. Jan Strohmandl, Ph.D. (100 %)</w:t>
            </w:r>
          </w:p>
          <w:p w14:paraId="0B4837CD" w14:textId="77777777" w:rsidR="0076461C" w:rsidRPr="008021A1" w:rsidRDefault="0076461C" w:rsidP="008766CA">
            <w:pPr>
              <w:rPr>
                <w:b/>
              </w:rPr>
            </w:pPr>
          </w:p>
        </w:tc>
        <w:tc>
          <w:tcPr>
            <w:tcW w:w="1621" w:type="dxa"/>
            <w:shd w:val="clear" w:color="auto" w:fill="E2EFD9" w:themeFill="accent6" w:themeFillTint="33"/>
          </w:tcPr>
          <w:p w14:paraId="6C9162C0" w14:textId="77777777" w:rsidR="0076461C" w:rsidRPr="00BA38F6" w:rsidRDefault="0076461C" w:rsidP="008766CA">
            <w:pPr>
              <w:jc w:val="center"/>
            </w:pPr>
            <w:r w:rsidRPr="00A122ED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20865132" w14:textId="77777777" w:rsidR="0076461C" w:rsidRPr="00BA38F6" w:rsidRDefault="0076461C" w:rsidP="008766CA">
            <w:pPr>
              <w:jc w:val="center"/>
            </w:pPr>
            <w:r w:rsidRPr="003A13CA">
              <w:t>PZ</w:t>
            </w:r>
          </w:p>
        </w:tc>
      </w:tr>
      <w:tr w:rsidR="0076461C" w:rsidRPr="00BA38F6" w14:paraId="0D948322" w14:textId="77777777" w:rsidTr="008766CA">
        <w:tc>
          <w:tcPr>
            <w:tcW w:w="3053" w:type="dxa"/>
            <w:shd w:val="clear" w:color="auto" w:fill="E2EFD9" w:themeFill="accent6" w:themeFillTint="33"/>
          </w:tcPr>
          <w:p w14:paraId="130F4ABC" w14:textId="77777777" w:rsidR="0076461C" w:rsidRDefault="0076461C" w:rsidP="008766CA">
            <w:pPr>
              <w:jc w:val="both"/>
            </w:pPr>
            <w:r w:rsidRPr="00BA38F6">
              <w:t>Odborný anglický jazyk II</w:t>
            </w:r>
          </w:p>
          <w:p w14:paraId="4CB2D734" w14:textId="77777777" w:rsidR="0076461C" w:rsidRDefault="0076461C" w:rsidP="008766CA">
            <w:pPr>
              <w:jc w:val="both"/>
              <w:rPr>
                <w:color w:val="FF0000"/>
                <w:sz w:val="16"/>
                <w:szCs w:val="16"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  <w:p w14:paraId="03F6B59E" w14:textId="77777777" w:rsidR="0076461C" w:rsidRPr="00BA38F6" w:rsidRDefault="0076461C" w:rsidP="008766CA">
            <w:pPr>
              <w:jc w:val="both"/>
            </w:pPr>
          </w:p>
        </w:tc>
        <w:tc>
          <w:tcPr>
            <w:tcW w:w="1091" w:type="dxa"/>
            <w:shd w:val="clear" w:color="auto" w:fill="E2EFD9" w:themeFill="accent6" w:themeFillTint="33"/>
          </w:tcPr>
          <w:p w14:paraId="2AA22C11" w14:textId="77777777" w:rsidR="0076461C" w:rsidRPr="00BA38F6" w:rsidRDefault="0076461C" w:rsidP="008766CA">
            <w:pPr>
              <w:jc w:val="center"/>
            </w:pPr>
            <w:r>
              <w:t>26s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2A814E76" w14:textId="77777777" w:rsidR="0076461C" w:rsidRPr="00251D48" w:rsidRDefault="0076461C" w:rsidP="008766CA">
            <w:pPr>
              <w:jc w:val="center"/>
            </w:pPr>
            <w:r>
              <w:t>z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3DABC6E1" w14:textId="77777777" w:rsidR="0076461C" w:rsidRPr="00BA38F6" w:rsidRDefault="0076461C" w:rsidP="008766CA">
            <w:pPr>
              <w:jc w:val="center"/>
            </w:pPr>
            <w:r>
              <w:t>2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01F9808E" w14:textId="77777777" w:rsidR="0076461C" w:rsidRPr="003A721F" w:rsidRDefault="0076461C" w:rsidP="008766CA">
            <w:pPr>
              <w:rPr>
                <w:b/>
              </w:rPr>
            </w:pPr>
            <w:r w:rsidRPr="003A721F">
              <w:rPr>
                <w:b/>
              </w:rPr>
              <w:t>Mgr. et Mgr. Kateřina Pitrová, BBA, Ph.D.</w:t>
            </w:r>
            <w:r>
              <w:rPr>
                <w:b/>
              </w:rPr>
              <w:t xml:space="preserve"> (100 %)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5BC580C1" w14:textId="77777777" w:rsidR="0076461C" w:rsidRPr="00BA38F6" w:rsidRDefault="0076461C" w:rsidP="008766CA">
            <w:pPr>
              <w:jc w:val="center"/>
            </w:pPr>
            <w:r w:rsidRPr="00BA38F6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42E95CA8" w14:textId="77777777" w:rsidR="0076461C" w:rsidRPr="00BA38F6" w:rsidRDefault="0076461C" w:rsidP="008766CA">
            <w:pPr>
              <w:jc w:val="center"/>
            </w:pPr>
          </w:p>
        </w:tc>
      </w:tr>
      <w:tr w:rsidR="0076461C" w:rsidRPr="003A13CA" w14:paraId="78B6789E" w14:textId="77777777" w:rsidTr="008766CA">
        <w:tc>
          <w:tcPr>
            <w:tcW w:w="3053" w:type="dxa"/>
            <w:shd w:val="clear" w:color="auto" w:fill="E2EFD9" w:themeFill="accent6" w:themeFillTint="33"/>
          </w:tcPr>
          <w:p w14:paraId="15776A9F" w14:textId="77777777" w:rsidR="0076461C" w:rsidRDefault="0076461C" w:rsidP="008766CA">
            <w:r>
              <w:lastRenderedPageBreak/>
              <w:t>Řízení rizik</w:t>
            </w:r>
          </w:p>
          <w:p w14:paraId="2142233D" w14:textId="77777777" w:rsidR="0076461C" w:rsidRDefault="0076461C" w:rsidP="008766CA">
            <w:pPr>
              <w:rPr>
                <w:color w:val="FF0000"/>
                <w:sz w:val="16"/>
                <w:szCs w:val="16"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  <w:p w14:paraId="014EADF6" w14:textId="77777777" w:rsidR="0076461C" w:rsidRPr="00C804FA" w:rsidRDefault="0076461C" w:rsidP="008766CA"/>
        </w:tc>
        <w:tc>
          <w:tcPr>
            <w:tcW w:w="1091" w:type="dxa"/>
            <w:shd w:val="clear" w:color="auto" w:fill="E2EFD9" w:themeFill="accent6" w:themeFillTint="33"/>
          </w:tcPr>
          <w:p w14:paraId="42745ED4" w14:textId="77777777" w:rsidR="0076461C" w:rsidRPr="001A60C7" w:rsidRDefault="0076461C" w:rsidP="008766CA">
            <w:pPr>
              <w:jc w:val="center"/>
            </w:pPr>
            <w:r>
              <w:t>26p-26s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0566C828" w14:textId="77777777" w:rsidR="0076461C" w:rsidRPr="00BA38F6" w:rsidRDefault="0076461C" w:rsidP="008766CA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53195D01" w14:textId="77777777" w:rsidR="0076461C" w:rsidRPr="00BA38F6" w:rsidRDefault="0076461C" w:rsidP="008766CA">
            <w:pPr>
              <w:jc w:val="center"/>
            </w:pPr>
            <w:r>
              <w:t>6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0F11CB3B" w14:textId="77777777" w:rsidR="0076461C" w:rsidRDefault="0076461C" w:rsidP="008766CA">
            <w:pPr>
              <w:rPr>
                <w:b/>
              </w:rPr>
            </w:pPr>
            <w:r w:rsidRPr="00306632">
              <w:rPr>
                <w:b/>
              </w:rPr>
              <w:t xml:space="preserve">doc. </w:t>
            </w:r>
            <w:r>
              <w:rPr>
                <w:b/>
              </w:rPr>
              <w:t xml:space="preserve">Mgr. Tomáš </w:t>
            </w:r>
            <w:r w:rsidRPr="00306632">
              <w:rPr>
                <w:b/>
              </w:rPr>
              <w:t>Zeman</w:t>
            </w:r>
            <w:r>
              <w:rPr>
                <w:b/>
              </w:rPr>
              <w:t>, Ph.D. et Ph.D. (54 %)</w:t>
            </w:r>
          </w:p>
          <w:p w14:paraId="38AE3E12" w14:textId="77777777" w:rsidR="0076461C" w:rsidRPr="00F930FC" w:rsidRDefault="0076461C" w:rsidP="008766CA">
            <w:r w:rsidRPr="00F930FC">
              <w:t>Ing. Romana Heinzová, Ph.D. (23 %)</w:t>
            </w:r>
          </w:p>
          <w:p w14:paraId="0F9015C1" w14:textId="77777777" w:rsidR="0076461C" w:rsidRPr="00BA38F6" w:rsidRDefault="0076461C" w:rsidP="008766CA">
            <w:r w:rsidRPr="00F930FC">
              <w:t>Ing. Petr Veselík, Ph.D. (23 %)</w:t>
            </w:r>
            <w:r>
              <w:t xml:space="preserve"> 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259F3F18" w14:textId="77777777" w:rsidR="0076461C" w:rsidRPr="00BA38F6" w:rsidRDefault="0076461C" w:rsidP="008766CA">
            <w:pPr>
              <w:jc w:val="center"/>
            </w:pPr>
            <w:r w:rsidRPr="00BA38F6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6944351D" w14:textId="77777777" w:rsidR="0076461C" w:rsidRPr="003A13CA" w:rsidRDefault="0076461C" w:rsidP="008766CA">
            <w:pPr>
              <w:jc w:val="center"/>
            </w:pPr>
            <w:r w:rsidRPr="003A13CA">
              <w:t>ZT</w:t>
            </w:r>
          </w:p>
        </w:tc>
      </w:tr>
      <w:tr w:rsidR="0076461C" w:rsidRPr="00BA38F6" w14:paraId="7B8AFC8F" w14:textId="77777777" w:rsidTr="008766CA">
        <w:tc>
          <w:tcPr>
            <w:tcW w:w="3053" w:type="dxa"/>
            <w:shd w:val="clear" w:color="auto" w:fill="E2EFD9" w:themeFill="accent6" w:themeFillTint="33"/>
          </w:tcPr>
          <w:p w14:paraId="0B3E327F" w14:textId="77777777" w:rsidR="0076461C" w:rsidRDefault="0076461C" w:rsidP="008766CA">
            <w:pPr>
              <w:jc w:val="both"/>
            </w:pPr>
            <w:r w:rsidRPr="00C804FA">
              <w:t>Environmentální bezpečnost</w:t>
            </w:r>
          </w:p>
          <w:p w14:paraId="6C23F798" w14:textId="77777777" w:rsidR="0076461C" w:rsidRPr="00C804FA" w:rsidRDefault="0076461C" w:rsidP="008766CA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3ADE6AAB" w14:textId="77777777" w:rsidR="0076461C" w:rsidRPr="00BA38F6" w:rsidRDefault="0076461C" w:rsidP="008766CA">
            <w:pPr>
              <w:jc w:val="center"/>
            </w:pPr>
            <w:r>
              <w:t>13p-26s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01AF040E" w14:textId="77777777" w:rsidR="0076461C" w:rsidRPr="00BA38F6" w:rsidRDefault="0076461C" w:rsidP="008766CA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323B5013" w14:textId="77777777" w:rsidR="0076461C" w:rsidRDefault="0076461C" w:rsidP="008766CA">
            <w:pPr>
              <w:jc w:val="center"/>
            </w:pPr>
            <w:r>
              <w:t>5</w:t>
            </w:r>
          </w:p>
          <w:p w14:paraId="287BAB38" w14:textId="77777777" w:rsidR="0076461C" w:rsidRPr="00BA38F6" w:rsidRDefault="0076461C" w:rsidP="008766CA">
            <w:pPr>
              <w:jc w:val="center"/>
            </w:pPr>
          </w:p>
        </w:tc>
        <w:tc>
          <w:tcPr>
            <w:tcW w:w="5398" w:type="dxa"/>
            <w:shd w:val="clear" w:color="auto" w:fill="E2EFD9" w:themeFill="accent6" w:themeFillTint="33"/>
          </w:tcPr>
          <w:p w14:paraId="2B64444F" w14:textId="77777777" w:rsidR="0076461C" w:rsidRPr="00A122ED" w:rsidRDefault="0076461C" w:rsidP="008766CA">
            <w:pPr>
              <w:rPr>
                <w:b/>
              </w:rPr>
            </w:pPr>
            <w:r w:rsidRPr="00A122ED">
              <w:rPr>
                <w:b/>
              </w:rPr>
              <w:t xml:space="preserve">prof. Ing. Vladimír Sedlařík, Ph.D. </w:t>
            </w:r>
            <w:r>
              <w:rPr>
                <w:b/>
              </w:rPr>
              <w:t>(100 %)</w:t>
            </w:r>
          </w:p>
          <w:p w14:paraId="409D50AF" w14:textId="77777777" w:rsidR="0076461C" w:rsidRPr="00BA38F6" w:rsidRDefault="0076461C" w:rsidP="008766CA"/>
        </w:tc>
        <w:tc>
          <w:tcPr>
            <w:tcW w:w="1621" w:type="dxa"/>
            <w:shd w:val="clear" w:color="auto" w:fill="E2EFD9" w:themeFill="accent6" w:themeFillTint="33"/>
          </w:tcPr>
          <w:p w14:paraId="6E2D1613" w14:textId="77777777" w:rsidR="0076461C" w:rsidRPr="00BA38F6" w:rsidRDefault="0076461C" w:rsidP="008766CA">
            <w:pPr>
              <w:jc w:val="center"/>
            </w:pPr>
            <w:r w:rsidRPr="00BA38F6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52B4C233" w14:textId="77777777" w:rsidR="0076461C" w:rsidRPr="00BA38F6" w:rsidRDefault="0076461C" w:rsidP="008766CA">
            <w:pPr>
              <w:jc w:val="center"/>
            </w:pPr>
            <w:r>
              <w:t>PZ</w:t>
            </w:r>
          </w:p>
        </w:tc>
      </w:tr>
      <w:tr w:rsidR="0076461C" w:rsidRPr="00BA38F6" w14:paraId="6029A754" w14:textId="77777777" w:rsidTr="008766CA">
        <w:tc>
          <w:tcPr>
            <w:tcW w:w="3053" w:type="dxa"/>
            <w:shd w:val="clear" w:color="auto" w:fill="E2EFD9" w:themeFill="accent6" w:themeFillTint="33"/>
          </w:tcPr>
          <w:p w14:paraId="1E07F895" w14:textId="77777777" w:rsidR="0076461C" w:rsidRDefault="0076461C" w:rsidP="008766CA">
            <w:r w:rsidRPr="00C804FA">
              <w:t>Aplikovaná kybernetická bezpečnost</w:t>
            </w:r>
          </w:p>
          <w:p w14:paraId="32D81EB5" w14:textId="77777777" w:rsidR="0076461C" w:rsidRPr="00C804FA" w:rsidRDefault="0076461C" w:rsidP="008766CA"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281ED089" w14:textId="77777777" w:rsidR="0076461C" w:rsidRPr="00BA38F6" w:rsidRDefault="0076461C" w:rsidP="008766CA">
            <w:pPr>
              <w:jc w:val="center"/>
            </w:pPr>
            <w:r>
              <w:t>26p-26s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4132D5E3" w14:textId="77777777" w:rsidR="0076461C" w:rsidRPr="00BA38F6" w:rsidRDefault="0076461C" w:rsidP="008766CA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56442F31" w14:textId="77777777" w:rsidR="0076461C" w:rsidRPr="00BA38F6" w:rsidRDefault="0076461C" w:rsidP="008766CA">
            <w:pPr>
              <w:jc w:val="center"/>
            </w:pPr>
            <w:r>
              <w:t>5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10D360D1" w14:textId="77777777" w:rsidR="0076461C" w:rsidRDefault="0076461C" w:rsidP="008766CA">
            <w:pPr>
              <w:rPr>
                <w:b/>
              </w:rPr>
            </w:pPr>
            <w:r>
              <w:rPr>
                <w:b/>
              </w:rPr>
              <w:t>Ing. Petr Svoboda, Ph.D.</w:t>
            </w:r>
            <w:r w:rsidRPr="00A122ED">
              <w:rPr>
                <w:b/>
              </w:rPr>
              <w:t xml:space="preserve"> </w:t>
            </w:r>
            <w:r>
              <w:rPr>
                <w:b/>
              </w:rPr>
              <w:t>(54 %)</w:t>
            </w:r>
          </w:p>
          <w:p w14:paraId="1835E8A0" w14:textId="77777777" w:rsidR="0076461C" w:rsidRPr="00E71A1A" w:rsidRDefault="0076461C" w:rsidP="008766CA">
            <w:r w:rsidRPr="00E71A1A">
              <w:t>Ing. Lukáš Pavlík, Ph.D. (</w:t>
            </w:r>
            <w:r>
              <w:t>46</w:t>
            </w:r>
            <w:r w:rsidRPr="00E71A1A">
              <w:t xml:space="preserve">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672A0C87" w14:textId="77777777" w:rsidR="0076461C" w:rsidRPr="00BA38F6" w:rsidRDefault="0076461C" w:rsidP="008766CA">
            <w:pPr>
              <w:jc w:val="center"/>
            </w:pPr>
            <w:r w:rsidRPr="00BA38F6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532F7F0B" w14:textId="77777777" w:rsidR="0076461C" w:rsidRPr="00BA38F6" w:rsidRDefault="0076461C" w:rsidP="008766CA">
            <w:pPr>
              <w:jc w:val="center"/>
            </w:pPr>
          </w:p>
        </w:tc>
      </w:tr>
      <w:tr w:rsidR="0076461C" w:rsidRPr="00C804FA" w14:paraId="29C2C4D6" w14:textId="77777777" w:rsidTr="008766CA">
        <w:tc>
          <w:tcPr>
            <w:tcW w:w="3053" w:type="dxa"/>
            <w:shd w:val="clear" w:color="auto" w:fill="E2EFD9" w:themeFill="accent6" w:themeFillTint="33"/>
          </w:tcPr>
          <w:p w14:paraId="390535A8" w14:textId="77777777" w:rsidR="0076461C" w:rsidRDefault="0076461C" w:rsidP="008766CA">
            <w:pPr>
              <w:jc w:val="both"/>
            </w:pPr>
            <w:r>
              <w:t>Vnitřní bezpečnost a veřejný pořádek</w:t>
            </w:r>
          </w:p>
          <w:p w14:paraId="17E83657" w14:textId="77777777" w:rsidR="0076461C" w:rsidRPr="00C804FA" w:rsidRDefault="0076461C" w:rsidP="008766CA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427965F2" w14:textId="77777777" w:rsidR="0076461C" w:rsidRPr="00A122ED" w:rsidRDefault="0076461C" w:rsidP="008766CA">
            <w:pPr>
              <w:jc w:val="center"/>
            </w:pPr>
            <w:r>
              <w:t>13</w:t>
            </w:r>
            <w:r w:rsidRPr="00A122ED">
              <w:t>p-26s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4648D38C" w14:textId="77777777" w:rsidR="0076461C" w:rsidRPr="00BA38F6" w:rsidRDefault="0076461C" w:rsidP="008766CA">
            <w:pPr>
              <w:jc w:val="center"/>
            </w:pPr>
            <w:r>
              <w:t xml:space="preserve">z, </w:t>
            </w:r>
            <w:r w:rsidRPr="00BA38F6">
              <w:t>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72E88B81" w14:textId="77777777" w:rsidR="0076461C" w:rsidRPr="00BA38F6" w:rsidRDefault="0076461C" w:rsidP="008766CA">
            <w:pPr>
              <w:jc w:val="center"/>
            </w:pPr>
            <w:r>
              <w:t>5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5E3CD869" w14:textId="5080FFF8" w:rsidR="0076461C" w:rsidRDefault="0076461C" w:rsidP="008766CA">
            <w:pPr>
              <w:rPr>
                <w:b/>
              </w:rPr>
            </w:pPr>
            <w:r>
              <w:rPr>
                <w:b/>
              </w:rPr>
              <w:t>doc. Ing. Miroslav Tomek, Ph.D. (</w:t>
            </w:r>
            <w:r w:rsidR="00271812">
              <w:rPr>
                <w:b/>
              </w:rPr>
              <w:t>69</w:t>
            </w:r>
            <w:r>
              <w:rPr>
                <w:b/>
              </w:rPr>
              <w:t xml:space="preserve"> %)</w:t>
            </w:r>
          </w:p>
          <w:p w14:paraId="5F471A6C" w14:textId="54DC031C" w:rsidR="0076461C" w:rsidRPr="00F930FC" w:rsidRDefault="0076461C" w:rsidP="00271812">
            <w:r w:rsidRPr="00F930FC">
              <w:t>Ing. Martin Ficek, Ph.D. (</w:t>
            </w:r>
            <w:r w:rsidR="00271812">
              <w:t>31</w:t>
            </w:r>
            <w:r w:rsidRPr="00F930FC">
              <w:t xml:space="preserve">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45CD78C0" w14:textId="77777777" w:rsidR="0076461C" w:rsidRPr="00A122ED" w:rsidRDefault="0076461C" w:rsidP="008766CA">
            <w:pPr>
              <w:jc w:val="center"/>
            </w:pPr>
            <w:r w:rsidRPr="00A122ED">
              <w:t>1/LS</w:t>
            </w:r>
          </w:p>
          <w:p w14:paraId="769E3D95" w14:textId="77777777" w:rsidR="0076461C" w:rsidRPr="00BA38F6" w:rsidRDefault="0076461C" w:rsidP="008766CA">
            <w:pPr>
              <w:jc w:val="center"/>
            </w:pPr>
          </w:p>
        </w:tc>
        <w:tc>
          <w:tcPr>
            <w:tcW w:w="1144" w:type="dxa"/>
            <w:shd w:val="clear" w:color="auto" w:fill="E2EFD9" w:themeFill="accent6" w:themeFillTint="33"/>
          </w:tcPr>
          <w:p w14:paraId="2FAD632F" w14:textId="77777777" w:rsidR="0076461C" w:rsidRPr="00C804FA" w:rsidRDefault="0076461C" w:rsidP="008766CA">
            <w:pPr>
              <w:jc w:val="center"/>
            </w:pPr>
            <w:r w:rsidRPr="00C804FA">
              <w:t>PZ</w:t>
            </w:r>
          </w:p>
        </w:tc>
      </w:tr>
      <w:tr w:rsidR="0076461C" w:rsidRPr="00BA38F6" w14:paraId="750D9346" w14:textId="77777777" w:rsidTr="008766CA">
        <w:tc>
          <w:tcPr>
            <w:tcW w:w="14640" w:type="dxa"/>
            <w:gridSpan w:val="7"/>
            <w:shd w:val="clear" w:color="auto" w:fill="F7CAAC" w:themeFill="accent2" w:themeFillTint="66"/>
          </w:tcPr>
          <w:p w14:paraId="30061983" w14:textId="4380C306" w:rsidR="0076461C" w:rsidRPr="00BA38F6" w:rsidRDefault="002360ED" w:rsidP="008766CA">
            <w:pPr>
              <w:jc w:val="center"/>
            </w:pPr>
            <w:r>
              <w:rPr>
                <w:b/>
                <w:sz w:val="22"/>
              </w:rPr>
              <w:t>P</w:t>
            </w:r>
            <w:r w:rsidR="0076461C" w:rsidRPr="0059129B">
              <w:rPr>
                <w:b/>
                <w:sz w:val="22"/>
              </w:rPr>
              <w:t>ovinně volitelné předměty</w:t>
            </w:r>
            <w:r w:rsidR="0076461C">
              <w:rPr>
                <w:b/>
                <w:sz w:val="22"/>
              </w:rPr>
              <w:t>*</w:t>
            </w:r>
          </w:p>
        </w:tc>
      </w:tr>
      <w:tr w:rsidR="0076461C" w:rsidRPr="00BA38F6" w14:paraId="743B282F" w14:textId="77777777" w:rsidTr="008766CA">
        <w:tc>
          <w:tcPr>
            <w:tcW w:w="3053" w:type="dxa"/>
            <w:shd w:val="clear" w:color="auto" w:fill="E2EFD9" w:themeFill="accent6" w:themeFillTint="33"/>
          </w:tcPr>
          <w:p w14:paraId="24D7D8B8" w14:textId="77777777" w:rsidR="0076461C" w:rsidRDefault="0076461C" w:rsidP="008766CA">
            <w:r>
              <w:t>Metody posuzování rizik</w:t>
            </w:r>
          </w:p>
          <w:p w14:paraId="07A1E117" w14:textId="77777777" w:rsidR="0076461C" w:rsidRPr="00C804FA" w:rsidRDefault="0076461C" w:rsidP="008766CA"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6844E574" w14:textId="77777777" w:rsidR="0076461C" w:rsidRPr="00BA38F6" w:rsidRDefault="0076461C" w:rsidP="008766CA">
            <w:pPr>
              <w:jc w:val="center"/>
            </w:pPr>
            <w:r>
              <w:t>13p-26c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36237286" w14:textId="77777777" w:rsidR="0076461C" w:rsidRPr="00BA38F6" w:rsidRDefault="0076461C" w:rsidP="008766CA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08ED614A" w14:textId="77777777" w:rsidR="0076461C" w:rsidRPr="00BA38F6" w:rsidRDefault="0076461C" w:rsidP="008766CA">
            <w:pPr>
              <w:jc w:val="center"/>
            </w:pPr>
            <w:r w:rsidRPr="00C804FA">
              <w:t>4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15BA08DC" w14:textId="77777777" w:rsidR="0076461C" w:rsidRDefault="0076461C" w:rsidP="008766CA">
            <w:pPr>
              <w:jc w:val="both"/>
              <w:rPr>
                <w:b/>
              </w:rPr>
            </w:pPr>
            <w:r w:rsidRPr="00306632">
              <w:rPr>
                <w:b/>
              </w:rPr>
              <w:t xml:space="preserve">doc. </w:t>
            </w:r>
            <w:r>
              <w:rPr>
                <w:b/>
              </w:rPr>
              <w:t xml:space="preserve">Mgr. Tomáš </w:t>
            </w:r>
            <w:r w:rsidRPr="00306632">
              <w:rPr>
                <w:b/>
              </w:rPr>
              <w:t>Zeman</w:t>
            </w:r>
            <w:r>
              <w:rPr>
                <w:b/>
              </w:rPr>
              <w:t>, Ph.D. et Ph.D. (69 %)</w:t>
            </w:r>
          </w:p>
          <w:p w14:paraId="1CF2A382" w14:textId="77777777" w:rsidR="0076461C" w:rsidRPr="00F930FC" w:rsidRDefault="0076461C" w:rsidP="008766CA">
            <w:pPr>
              <w:jc w:val="both"/>
            </w:pPr>
            <w:r w:rsidRPr="00F930FC">
              <w:t>Ing. Petr Veselík, Ph.D. (31 %)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237785EC" w14:textId="77777777" w:rsidR="0076461C" w:rsidRPr="00BA38F6" w:rsidRDefault="0076461C" w:rsidP="008766CA">
            <w:pPr>
              <w:jc w:val="center"/>
            </w:pPr>
            <w:r w:rsidRPr="00BA38F6">
              <w:t>1/</w:t>
            </w:r>
            <w:r>
              <w:t>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3B598474" w14:textId="77777777" w:rsidR="0076461C" w:rsidRPr="00BA38F6" w:rsidRDefault="0076461C" w:rsidP="008766CA">
            <w:pPr>
              <w:jc w:val="center"/>
            </w:pPr>
          </w:p>
        </w:tc>
      </w:tr>
      <w:tr w:rsidR="0076461C" w:rsidRPr="00BA38F6" w14:paraId="075F12A4" w14:textId="77777777" w:rsidTr="008766CA">
        <w:tc>
          <w:tcPr>
            <w:tcW w:w="3053" w:type="dxa"/>
            <w:shd w:val="clear" w:color="auto" w:fill="E2EFD9" w:themeFill="accent6" w:themeFillTint="33"/>
          </w:tcPr>
          <w:p w14:paraId="1C818F4F" w14:textId="77777777" w:rsidR="0076461C" w:rsidRPr="00B81232" w:rsidRDefault="0076461C" w:rsidP="008766CA">
            <w:r w:rsidRPr="00B81232">
              <w:t>Logistické systémy</w:t>
            </w:r>
          </w:p>
          <w:p w14:paraId="31638378" w14:textId="77777777" w:rsidR="0076461C" w:rsidRPr="00C804FA" w:rsidRDefault="0076461C" w:rsidP="008766CA"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51B76E28" w14:textId="77777777" w:rsidR="0076461C" w:rsidRPr="00BA38F6" w:rsidRDefault="0076461C" w:rsidP="008766CA">
            <w:pPr>
              <w:jc w:val="center"/>
            </w:pPr>
            <w:r>
              <w:t>13p-26s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0509CD07" w14:textId="77777777" w:rsidR="0076461C" w:rsidRPr="00BA38F6" w:rsidRDefault="0076461C" w:rsidP="008766CA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640B2682" w14:textId="77777777" w:rsidR="0076461C" w:rsidRPr="00BA38F6" w:rsidRDefault="0076461C" w:rsidP="008766CA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1AD1466F" w14:textId="77777777" w:rsidR="0076461C" w:rsidRPr="007541D9" w:rsidRDefault="0076461C" w:rsidP="008766CA">
            <w:pPr>
              <w:jc w:val="both"/>
              <w:rPr>
                <w:b/>
              </w:rPr>
            </w:pPr>
            <w:r>
              <w:rPr>
                <w:b/>
              </w:rPr>
              <w:t>Ing. Romana Heinzová, Ph.D. (100 %)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6987D7CE" w14:textId="77777777" w:rsidR="0076461C" w:rsidRPr="00BA38F6" w:rsidRDefault="0076461C" w:rsidP="008766CA">
            <w:pPr>
              <w:jc w:val="center"/>
            </w:pPr>
            <w:r w:rsidRPr="00B81232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1B6EDE9E" w14:textId="77777777" w:rsidR="0076461C" w:rsidRPr="00BA38F6" w:rsidRDefault="0076461C" w:rsidP="008766CA">
            <w:pPr>
              <w:jc w:val="center"/>
            </w:pPr>
          </w:p>
        </w:tc>
      </w:tr>
      <w:tr w:rsidR="0076461C" w:rsidRPr="00BA38F6" w14:paraId="5C39F314" w14:textId="77777777" w:rsidTr="008766CA">
        <w:tc>
          <w:tcPr>
            <w:tcW w:w="3053" w:type="dxa"/>
            <w:shd w:val="clear" w:color="auto" w:fill="E2EFD9" w:themeFill="accent6" w:themeFillTint="33"/>
          </w:tcPr>
          <w:p w14:paraId="655ADCBE" w14:textId="77777777" w:rsidR="0076461C" w:rsidRDefault="0076461C" w:rsidP="008766CA">
            <w:r>
              <w:t>Životní prostředí a zdraví</w:t>
            </w:r>
          </w:p>
          <w:p w14:paraId="69D34395" w14:textId="77777777" w:rsidR="0076461C" w:rsidRPr="00C804FA" w:rsidRDefault="0076461C" w:rsidP="008766CA"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68D48DCF" w14:textId="77777777" w:rsidR="0076461C" w:rsidRPr="00BA38F6" w:rsidRDefault="0076461C" w:rsidP="008766CA">
            <w:pPr>
              <w:jc w:val="center"/>
            </w:pPr>
            <w:r>
              <w:t>26p-26s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3D512081" w14:textId="77777777" w:rsidR="0076461C" w:rsidRPr="00BA38F6" w:rsidRDefault="0076461C" w:rsidP="008766CA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6C58DAB0" w14:textId="77777777" w:rsidR="0076461C" w:rsidRPr="00BA38F6" w:rsidRDefault="0076461C" w:rsidP="008766CA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27CA8C5F" w14:textId="28086F48" w:rsidR="0076461C" w:rsidRDefault="0076461C" w:rsidP="008766CA">
            <w:pPr>
              <w:jc w:val="both"/>
              <w:rPr>
                <w:b/>
              </w:rPr>
            </w:pPr>
            <w:r>
              <w:rPr>
                <w:b/>
              </w:rPr>
              <w:t xml:space="preserve">doc. Ing. Pavel Valášek, CSc., </w:t>
            </w:r>
            <w:proofErr w:type="gramStart"/>
            <w:r>
              <w:rPr>
                <w:b/>
              </w:rPr>
              <w:t>LL.M (</w:t>
            </w:r>
            <w:r w:rsidR="00271812">
              <w:rPr>
                <w:b/>
              </w:rPr>
              <w:t>54</w:t>
            </w:r>
            <w:proofErr w:type="gramEnd"/>
            <w:r>
              <w:rPr>
                <w:b/>
              </w:rPr>
              <w:t xml:space="preserve"> %)</w:t>
            </w:r>
          </w:p>
          <w:p w14:paraId="2077EADC" w14:textId="3373FB78" w:rsidR="0076461C" w:rsidRPr="00044611" w:rsidRDefault="0076461C" w:rsidP="00271812">
            <w:pPr>
              <w:jc w:val="both"/>
            </w:pPr>
            <w:r w:rsidRPr="00044611">
              <w:t>prof. Ing. Vladimír Sedlařík, Ph.D. (</w:t>
            </w:r>
            <w:r w:rsidR="00271812">
              <w:t>46</w:t>
            </w:r>
            <w:r w:rsidRPr="00044611">
              <w:t xml:space="preserve">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3379C54D" w14:textId="77777777" w:rsidR="0076461C" w:rsidRPr="00BA38F6" w:rsidRDefault="0076461C" w:rsidP="008766CA">
            <w:pPr>
              <w:jc w:val="center"/>
            </w:pPr>
            <w:r w:rsidRPr="00BA38F6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6192EA78" w14:textId="77777777" w:rsidR="0076461C" w:rsidRPr="00BA38F6" w:rsidRDefault="0076461C" w:rsidP="008766CA">
            <w:pPr>
              <w:jc w:val="center"/>
            </w:pPr>
          </w:p>
        </w:tc>
      </w:tr>
      <w:tr w:rsidR="0076461C" w:rsidRPr="00BA38F6" w14:paraId="537C738F" w14:textId="77777777" w:rsidTr="008766CA">
        <w:tc>
          <w:tcPr>
            <w:tcW w:w="3053" w:type="dxa"/>
            <w:shd w:val="clear" w:color="auto" w:fill="E2EFD9" w:themeFill="accent6" w:themeFillTint="33"/>
          </w:tcPr>
          <w:p w14:paraId="362F3F47" w14:textId="77777777" w:rsidR="0076461C" w:rsidRDefault="0076461C" w:rsidP="008766CA">
            <w:r>
              <w:t>Aplikovaná ochrana obyvatelstva</w:t>
            </w:r>
          </w:p>
          <w:p w14:paraId="4D9B47AE" w14:textId="77777777" w:rsidR="0076461C" w:rsidRDefault="0076461C" w:rsidP="008766CA">
            <w:pPr>
              <w:jc w:val="both"/>
              <w:rPr>
                <w:color w:val="FF0000"/>
                <w:sz w:val="16"/>
                <w:szCs w:val="16"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  <w:p w14:paraId="5919C396" w14:textId="77777777" w:rsidR="0076461C" w:rsidRPr="00C804FA" w:rsidRDefault="0076461C" w:rsidP="008766CA"/>
        </w:tc>
        <w:tc>
          <w:tcPr>
            <w:tcW w:w="1091" w:type="dxa"/>
            <w:shd w:val="clear" w:color="auto" w:fill="E2EFD9" w:themeFill="accent6" w:themeFillTint="33"/>
          </w:tcPr>
          <w:p w14:paraId="4C71487A" w14:textId="77777777" w:rsidR="0076461C" w:rsidRPr="00BA38F6" w:rsidRDefault="0076461C" w:rsidP="008766CA">
            <w:pPr>
              <w:jc w:val="center"/>
            </w:pPr>
            <w:r>
              <w:t>26p-13s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30F65B3F" w14:textId="77777777" w:rsidR="0076461C" w:rsidRPr="00BA38F6" w:rsidRDefault="0076461C" w:rsidP="008766CA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76173B14" w14:textId="77777777" w:rsidR="0076461C" w:rsidRPr="00BA38F6" w:rsidRDefault="0076461C" w:rsidP="008766CA">
            <w:pPr>
              <w:jc w:val="center"/>
            </w:pPr>
            <w:r w:rsidRPr="007E2215">
              <w:t>4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74425B22" w14:textId="77777777" w:rsidR="0076461C" w:rsidRDefault="0076461C" w:rsidP="008766CA">
            <w:pPr>
              <w:jc w:val="both"/>
              <w:rPr>
                <w:b/>
              </w:rPr>
            </w:pPr>
            <w:r>
              <w:rPr>
                <w:b/>
              </w:rPr>
              <w:t xml:space="preserve">Ing. Jan Strohmandl, Ph.D. (100 %) </w:t>
            </w:r>
          </w:p>
          <w:p w14:paraId="30AF24B5" w14:textId="77777777" w:rsidR="0076461C" w:rsidRPr="003A721F" w:rsidRDefault="0076461C" w:rsidP="008766CA">
            <w:pPr>
              <w:jc w:val="both"/>
              <w:rPr>
                <w:b/>
              </w:rPr>
            </w:pPr>
          </w:p>
        </w:tc>
        <w:tc>
          <w:tcPr>
            <w:tcW w:w="1621" w:type="dxa"/>
            <w:shd w:val="clear" w:color="auto" w:fill="E2EFD9" w:themeFill="accent6" w:themeFillTint="33"/>
          </w:tcPr>
          <w:p w14:paraId="4A20093F" w14:textId="77777777" w:rsidR="0076461C" w:rsidRPr="00BA38F6" w:rsidRDefault="0076461C" w:rsidP="008766CA">
            <w:pPr>
              <w:jc w:val="center"/>
            </w:pPr>
            <w:r w:rsidRPr="007E2215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4A0F9964" w14:textId="77777777" w:rsidR="0076461C" w:rsidRPr="00BA38F6" w:rsidRDefault="0076461C" w:rsidP="008766CA">
            <w:pPr>
              <w:jc w:val="center"/>
            </w:pPr>
          </w:p>
        </w:tc>
      </w:tr>
      <w:tr w:rsidR="0076461C" w:rsidRPr="004A4596" w14:paraId="0CA00BC6" w14:textId="77777777" w:rsidTr="008766CA">
        <w:tc>
          <w:tcPr>
            <w:tcW w:w="14640" w:type="dxa"/>
            <w:gridSpan w:val="7"/>
            <w:shd w:val="clear" w:color="auto" w:fill="auto"/>
          </w:tcPr>
          <w:p w14:paraId="686A13CE" w14:textId="77777777" w:rsidR="0076461C" w:rsidRPr="0052049E" w:rsidRDefault="0076461C" w:rsidP="008766CA">
            <w:pPr>
              <w:ind w:left="1104" w:hanging="1104"/>
              <w:jc w:val="both"/>
            </w:pPr>
            <w:r w:rsidRPr="0052049E">
              <w:t xml:space="preserve">Vysvětlivka: PZ – předmět profilujícího základu studijního programu </w:t>
            </w:r>
          </w:p>
          <w:p w14:paraId="4886C464" w14:textId="77777777" w:rsidR="0076461C" w:rsidRDefault="0076461C" w:rsidP="008766CA">
            <w:pPr>
              <w:ind w:firstLine="1104"/>
              <w:jc w:val="both"/>
            </w:pPr>
            <w:r w:rsidRPr="0052049E">
              <w:t>ZT – základní teoretický předmět profilujícího základu studijního programu</w:t>
            </w:r>
          </w:p>
          <w:p w14:paraId="75290226" w14:textId="77777777" w:rsidR="0076461C" w:rsidRDefault="0076461C" w:rsidP="008766CA">
            <w:pPr>
              <w:ind w:firstLine="1104"/>
              <w:jc w:val="both"/>
            </w:pPr>
          </w:p>
          <w:p w14:paraId="41445322" w14:textId="77777777" w:rsidR="0076461C" w:rsidRDefault="0076461C" w:rsidP="008766CA">
            <w:pPr>
              <w:jc w:val="both"/>
              <w:rPr>
                <w:b/>
              </w:rPr>
            </w:pPr>
            <w:r>
              <w:rPr>
                <w:b/>
              </w:rPr>
              <w:t>*</w:t>
            </w:r>
            <w:r w:rsidRPr="00BA38F6">
              <w:rPr>
                <w:b/>
              </w:rPr>
              <w:t>Podmínka pro splnění této skupiny předmětů:</w:t>
            </w:r>
          </w:p>
          <w:p w14:paraId="78CDE9E7" w14:textId="4DA7AB0A" w:rsidR="0076461C" w:rsidRDefault="0076461C" w:rsidP="00583965">
            <w:pPr>
              <w:ind w:firstLine="1104"/>
              <w:jc w:val="both"/>
            </w:pPr>
            <w:r w:rsidRPr="00496A2B">
              <w:t>Student si volí jeden z povinně volitelných předmětů</w:t>
            </w:r>
            <w:r>
              <w:t>, dle specializace.</w:t>
            </w:r>
          </w:p>
          <w:p w14:paraId="55D94E5C" w14:textId="719B95C7" w:rsidR="00583965" w:rsidRPr="004A4596" w:rsidRDefault="00583965" w:rsidP="00583965">
            <w:pPr>
              <w:ind w:firstLine="1104"/>
              <w:jc w:val="both"/>
              <w:rPr>
                <w:color w:val="FF0000"/>
              </w:rPr>
            </w:pPr>
          </w:p>
        </w:tc>
      </w:tr>
      <w:tr w:rsidR="0076461C" w:rsidRPr="004A4596" w14:paraId="1B2E00D6" w14:textId="77777777" w:rsidTr="008766CA">
        <w:tc>
          <w:tcPr>
            <w:tcW w:w="3053" w:type="dxa"/>
            <w:shd w:val="clear" w:color="auto" w:fill="D9D9D9" w:themeFill="background1" w:themeFillShade="D9"/>
          </w:tcPr>
          <w:p w14:paraId="72F05111" w14:textId="77777777" w:rsidR="0076461C" w:rsidRDefault="0076461C" w:rsidP="008766CA">
            <w:pPr>
              <w:jc w:val="both"/>
            </w:pPr>
            <w:r w:rsidRPr="00C804FA">
              <w:t>Diplomový seminář</w:t>
            </w:r>
          </w:p>
          <w:p w14:paraId="0862E47A" w14:textId="77777777" w:rsidR="0076461C" w:rsidRPr="00C804FA" w:rsidRDefault="0076461C" w:rsidP="008766CA">
            <w:pPr>
              <w:jc w:val="both"/>
            </w:pPr>
            <w:r w:rsidRPr="00686E0F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54E3D3FE" w14:textId="77777777" w:rsidR="0076461C" w:rsidRPr="00C260EA" w:rsidRDefault="0076461C" w:rsidP="008766CA">
            <w:pPr>
              <w:jc w:val="center"/>
            </w:pPr>
            <w:r>
              <w:t>13s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43488F8A" w14:textId="77777777" w:rsidR="0076461C" w:rsidRPr="00C260EA" w:rsidRDefault="0076461C" w:rsidP="008766CA">
            <w:pPr>
              <w:jc w:val="center"/>
            </w:pPr>
            <w:r>
              <w:t>z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51B779EC" w14:textId="77777777" w:rsidR="0076461C" w:rsidRPr="00C260EA" w:rsidRDefault="0076461C" w:rsidP="008766CA">
            <w:pPr>
              <w:jc w:val="center"/>
            </w:pPr>
            <w:r>
              <w:t>2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06CD35F1" w14:textId="77777777" w:rsidR="0076461C" w:rsidRPr="00306632" w:rsidRDefault="0076461C" w:rsidP="008766CA">
            <w:pPr>
              <w:rPr>
                <w:b/>
              </w:rPr>
            </w:pPr>
            <w:r w:rsidRPr="00306632">
              <w:rPr>
                <w:b/>
              </w:rPr>
              <w:t xml:space="preserve">doc. </w:t>
            </w:r>
            <w:r>
              <w:rPr>
                <w:b/>
              </w:rPr>
              <w:t xml:space="preserve">Mgr. Tomáš </w:t>
            </w:r>
            <w:r w:rsidRPr="00306632">
              <w:rPr>
                <w:b/>
              </w:rPr>
              <w:t>Zeman</w:t>
            </w:r>
            <w:r>
              <w:rPr>
                <w:b/>
              </w:rPr>
              <w:t>, Ph.D. et Ph.D. (100 %)</w:t>
            </w:r>
          </w:p>
          <w:p w14:paraId="099B24E9" w14:textId="77777777" w:rsidR="0076461C" w:rsidRPr="00B81232" w:rsidRDefault="0076461C" w:rsidP="008766CA">
            <w:pPr>
              <w:jc w:val="both"/>
            </w:pPr>
          </w:p>
        </w:tc>
        <w:tc>
          <w:tcPr>
            <w:tcW w:w="1621" w:type="dxa"/>
            <w:shd w:val="clear" w:color="auto" w:fill="D9D9D9" w:themeFill="background1" w:themeFillShade="D9"/>
          </w:tcPr>
          <w:p w14:paraId="1FE3C7A1" w14:textId="77777777" w:rsidR="0076461C" w:rsidRPr="00BA38F6" w:rsidRDefault="0076461C" w:rsidP="008766CA">
            <w:pPr>
              <w:jc w:val="center"/>
            </w:pPr>
            <w:r w:rsidRPr="00C260EA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006E1BD2" w14:textId="77777777" w:rsidR="0076461C" w:rsidRPr="004A4596" w:rsidRDefault="0076461C" w:rsidP="008766CA">
            <w:pPr>
              <w:jc w:val="center"/>
              <w:rPr>
                <w:color w:val="FF0000"/>
              </w:rPr>
            </w:pPr>
          </w:p>
        </w:tc>
      </w:tr>
      <w:tr w:rsidR="00583965" w:rsidRPr="004A4596" w14:paraId="0830D7D4" w14:textId="77777777" w:rsidTr="008766CA">
        <w:tc>
          <w:tcPr>
            <w:tcW w:w="3053" w:type="dxa"/>
            <w:shd w:val="clear" w:color="auto" w:fill="D9D9D9" w:themeFill="background1" w:themeFillShade="D9"/>
          </w:tcPr>
          <w:p w14:paraId="5775821C" w14:textId="77777777" w:rsidR="00583965" w:rsidRDefault="00583965" w:rsidP="00583965">
            <w:r>
              <w:t>Nebezpečné látky</w:t>
            </w:r>
          </w:p>
          <w:p w14:paraId="3666DDF7" w14:textId="520D590B" w:rsidR="00583965" w:rsidRPr="00C804FA" w:rsidRDefault="00583965" w:rsidP="00583965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235E17E3" w14:textId="2450E9D4" w:rsidR="00583965" w:rsidRDefault="00583965" w:rsidP="00583965">
            <w:pPr>
              <w:jc w:val="center"/>
            </w:pPr>
            <w:r>
              <w:t>26p-13c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72DE4672" w14:textId="77777777" w:rsidR="00583965" w:rsidRPr="00BA38F6" w:rsidRDefault="00583965" w:rsidP="00583965">
            <w:pPr>
              <w:jc w:val="center"/>
            </w:pPr>
            <w:r w:rsidRPr="00BA38F6">
              <w:t>z, zk</w:t>
            </w:r>
          </w:p>
          <w:p w14:paraId="6BC71A0E" w14:textId="2FB0B927" w:rsidR="00583965" w:rsidRDefault="00583965" w:rsidP="00583965">
            <w:pPr>
              <w:jc w:val="center"/>
            </w:pPr>
          </w:p>
        </w:tc>
        <w:tc>
          <w:tcPr>
            <w:tcW w:w="1264" w:type="dxa"/>
            <w:shd w:val="clear" w:color="auto" w:fill="D9D9D9" w:themeFill="background1" w:themeFillShade="D9"/>
          </w:tcPr>
          <w:p w14:paraId="503F8CF0" w14:textId="544186D6" w:rsidR="00583965" w:rsidRDefault="00583965" w:rsidP="00583965">
            <w:pPr>
              <w:jc w:val="center"/>
            </w:pPr>
            <w:r w:rsidRPr="000B1F84">
              <w:t>4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19D48571" w14:textId="70DEB0A8" w:rsidR="00583965" w:rsidRPr="00306632" w:rsidRDefault="00583965" w:rsidP="00583965">
            <w:pPr>
              <w:rPr>
                <w:b/>
              </w:rPr>
            </w:pPr>
            <w:r>
              <w:rPr>
                <w:b/>
              </w:rPr>
              <w:t>Ing. Bc. et Bc. Lukáš Snopek, Ph.D. (100 %)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09101267" w14:textId="2A2C12F8" w:rsidR="00583965" w:rsidRPr="00C260EA" w:rsidRDefault="00583965" w:rsidP="00583965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489E9E6F" w14:textId="77E08A55" w:rsidR="00583965" w:rsidRPr="004A4596" w:rsidRDefault="00583965" w:rsidP="00583965">
            <w:pPr>
              <w:jc w:val="center"/>
              <w:rPr>
                <w:color w:val="FF0000"/>
              </w:rPr>
            </w:pPr>
            <w:r w:rsidRPr="00D705AD">
              <w:t>PZ</w:t>
            </w:r>
          </w:p>
        </w:tc>
      </w:tr>
      <w:tr w:rsidR="00583965" w:rsidRPr="004A4596" w14:paraId="42CC5178" w14:textId="77777777" w:rsidTr="008766CA">
        <w:tc>
          <w:tcPr>
            <w:tcW w:w="3053" w:type="dxa"/>
            <w:shd w:val="clear" w:color="auto" w:fill="D9D9D9" w:themeFill="background1" w:themeFillShade="D9"/>
          </w:tcPr>
          <w:p w14:paraId="651DD1E9" w14:textId="77777777" w:rsidR="00583965" w:rsidRDefault="00583965" w:rsidP="00583965">
            <w:r w:rsidRPr="00C804FA">
              <w:t>Detekce, dekontaminace a sanace</w:t>
            </w:r>
          </w:p>
          <w:p w14:paraId="78900CF0" w14:textId="440ACC75" w:rsidR="00583965" w:rsidRPr="00C804FA" w:rsidRDefault="00583965" w:rsidP="00583965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494D3A70" w14:textId="3034FC4D" w:rsidR="00583965" w:rsidRDefault="00583965" w:rsidP="00583965">
            <w:pPr>
              <w:jc w:val="center"/>
            </w:pPr>
            <w:r>
              <w:t>13p-26s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32C7C037" w14:textId="7C27E1B3" w:rsidR="00583965" w:rsidRDefault="00583965" w:rsidP="00583965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3425DC8B" w14:textId="210A95ED" w:rsidR="00583965" w:rsidRDefault="00583965" w:rsidP="00583965">
            <w:pPr>
              <w:jc w:val="center"/>
            </w:pPr>
            <w:r w:rsidRPr="00F930FC">
              <w:rPr>
                <w:b/>
              </w:rPr>
              <w:t>4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2E266F5A" w14:textId="77777777" w:rsidR="00583965" w:rsidRPr="00F930FC" w:rsidRDefault="00583965" w:rsidP="00583965">
            <w:pPr>
              <w:jc w:val="both"/>
              <w:rPr>
                <w:b/>
              </w:rPr>
            </w:pPr>
            <w:r w:rsidRPr="00F930FC">
              <w:rPr>
                <w:b/>
              </w:rPr>
              <w:t>prof. Ing. Dušan Vičar, CSc. (54 %)</w:t>
            </w:r>
          </w:p>
          <w:p w14:paraId="7AE319DD" w14:textId="138AA9C3" w:rsidR="00583965" w:rsidRPr="00306632" w:rsidRDefault="00583965" w:rsidP="00583965">
            <w:pPr>
              <w:rPr>
                <w:b/>
              </w:rPr>
            </w:pPr>
            <w:r w:rsidRPr="00F930FC">
              <w:t>Ing. Bc. et Bc. Lukáš Snopek, Ph.D. (46 %)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75643F79" w14:textId="499F5E0E" w:rsidR="00583965" w:rsidRPr="00C260EA" w:rsidRDefault="00583965" w:rsidP="00583965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21E3FF78" w14:textId="01E80C1E" w:rsidR="00583965" w:rsidRPr="004A4596" w:rsidRDefault="00583965" w:rsidP="00583965">
            <w:pPr>
              <w:jc w:val="center"/>
              <w:rPr>
                <w:color w:val="FF0000"/>
              </w:rPr>
            </w:pPr>
            <w:r w:rsidRPr="00BA38F6">
              <w:t>PZ</w:t>
            </w:r>
          </w:p>
        </w:tc>
      </w:tr>
      <w:tr w:rsidR="00583965" w:rsidRPr="004A4596" w14:paraId="1404B3BD" w14:textId="77777777" w:rsidTr="008766CA">
        <w:tc>
          <w:tcPr>
            <w:tcW w:w="3053" w:type="dxa"/>
            <w:shd w:val="clear" w:color="auto" w:fill="D9D9D9" w:themeFill="background1" w:themeFillShade="D9"/>
          </w:tcPr>
          <w:p w14:paraId="6D528529" w14:textId="77777777" w:rsidR="00583965" w:rsidRDefault="00583965" w:rsidP="00583965">
            <w:r>
              <w:t>Nové hrozby CBRN*</w:t>
            </w:r>
          </w:p>
          <w:p w14:paraId="4412F7E2" w14:textId="11CB5BE0" w:rsidR="00583965" w:rsidRPr="00C804FA" w:rsidRDefault="00583965" w:rsidP="00583965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26BC6455" w14:textId="0BB0A3A3" w:rsidR="00583965" w:rsidRDefault="00583965" w:rsidP="00583965">
            <w:pPr>
              <w:jc w:val="center"/>
            </w:pPr>
            <w:r>
              <w:t>26p-13s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2461D271" w14:textId="3E2583E2" w:rsidR="00583965" w:rsidRDefault="00583965" w:rsidP="00583965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57D3106B" w14:textId="40415CA8" w:rsidR="00583965" w:rsidRDefault="00583965" w:rsidP="00583965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268C6490" w14:textId="77777777" w:rsidR="00583965" w:rsidRDefault="00583965" w:rsidP="00583965">
            <w:pPr>
              <w:jc w:val="both"/>
              <w:rPr>
                <w:b/>
              </w:rPr>
            </w:pPr>
            <w:r>
              <w:rPr>
                <w:b/>
              </w:rPr>
              <w:t>Ing. Pavel Tomášek, Ph.D. (100 %)</w:t>
            </w:r>
          </w:p>
          <w:p w14:paraId="5729AAC4" w14:textId="520C7700" w:rsidR="00583965" w:rsidRPr="00306632" w:rsidRDefault="00583965" w:rsidP="00583965">
            <w:pPr>
              <w:rPr>
                <w:b/>
              </w:rPr>
            </w:pPr>
          </w:p>
        </w:tc>
        <w:tc>
          <w:tcPr>
            <w:tcW w:w="1621" w:type="dxa"/>
            <w:shd w:val="clear" w:color="auto" w:fill="D9D9D9" w:themeFill="background1" w:themeFillShade="D9"/>
          </w:tcPr>
          <w:p w14:paraId="74890F7F" w14:textId="72FA9F62" w:rsidR="00583965" w:rsidRPr="00C260EA" w:rsidRDefault="00583965" w:rsidP="00583965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4924635D" w14:textId="13C15FDA" w:rsidR="00583965" w:rsidRPr="004A4596" w:rsidRDefault="00583965" w:rsidP="00583965">
            <w:pPr>
              <w:jc w:val="center"/>
              <w:rPr>
                <w:color w:val="FF0000"/>
              </w:rPr>
            </w:pPr>
            <w:r w:rsidRPr="007541D9">
              <w:t>PZ</w:t>
            </w:r>
          </w:p>
        </w:tc>
      </w:tr>
      <w:tr w:rsidR="00583965" w:rsidRPr="004A4596" w14:paraId="14A2D867" w14:textId="77777777" w:rsidTr="008766CA">
        <w:tc>
          <w:tcPr>
            <w:tcW w:w="3053" w:type="dxa"/>
            <w:shd w:val="clear" w:color="auto" w:fill="D9D9D9" w:themeFill="background1" w:themeFillShade="D9"/>
          </w:tcPr>
          <w:p w14:paraId="41905C18" w14:textId="77777777" w:rsidR="00583965" w:rsidRDefault="00583965" w:rsidP="00583965">
            <w:r>
              <w:t>New threats of CBRN*</w:t>
            </w:r>
          </w:p>
          <w:p w14:paraId="5A29D5A4" w14:textId="77777777" w:rsidR="00583965" w:rsidRDefault="00583965" w:rsidP="00583965">
            <w:pPr>
              <w:rPr>
                <w:color w:val="339966"/>
                <w:sz w:val="16"/>
                <w:szCs w:val="16"/>
              </w:rPr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  <w:p w14:paraId="4FD6C54E" w14:textId="11F5D504" w:rsidR="00583965" w:rsidRPr="00C804FA" w:rsidRDefault="00583965" w:rsidP="00583965">
            <w:pPr>
              <w:jc w:val="both"/>
            </w:pPr>
            <w:r w:rsidRPr="00964B0D">
              <w:rPr>
                <w:sz w:val="16"/>
                <w:szCs w:val="16"/>
              </w:rPr>
              <w:t>při zvolení tohoto předmětu není nutno volit povinně volitelný předmět specializace Ochrany obyvatelstva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7D5C1BD9" w14:textId="2E006C40" w:rsidR="00583965" w:rsidRDefault="00583965" w:rsidP="00583965">
            <w:pPr>
              <w:jc w:val="center"/>
            </w:pPr>
            <w:r>
              <w:t>26p-13s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51A53DDB" w14:textId="7C86DB60" w:rsidR="00583965" w:rsidRDefault="00583965" w:rsidP="00583965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5C9AE005" w14:textId="77777777" w:rsidR="00583965" w:rsidRDefault="00583965" w:rsidP="00583965">
            <w:pPr>
              <w:jc w:val="center"/>
            </w:pPr>
            <w:r>
              <w:t>7</w:t>
            </w:r>
          </w:p>
          <w:p w14:paraId="4B42D54C" w14:textId="7954C7BD" w:rsidR="00583965" w:rsidRDefault="00583965" w:rsidP="00583965">
            <w:pPr>
              <w:jc w:val="center"/>
            </w:pPr>
          </w:p>
        </w:tc>
        <w:tc>
          <w:tcPr>
            <w:tcW w:w="5398" w:type="dxa"/>
            <w:shd w:val="clear" w:color="auto" w:fill="D9D9D9" w:themeFill="background1" w:themeFillShade="D9"/>
          </w:tcPr>
          <w:p w14:paraId="5DFD9D2C" w14:textId="3C90FA41" w:rsidR="00583965" w:rsidRPr="00306632" w:rsidRDefault="00583965" w:rsidP="00583965">
            <w:pPr>
              <w:rPr>
                <w:b/>
              </w:rPr>
            </w:pPr>
            <w:r>
              <w:rPr>
                <w:b/>
              </w:rPr>
              <w:t>Ing. Pavel Tomášek, Ph.D. (100 %)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658395A5" w14:textId="20DD72AC" w:rsidR="00583965" w:rsidRPr="00C260EA" w:rsidRDefault="00583965" w:rsidP="00583965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0410D408" w14:textId="6A84E8E7" w:rsidR="00583965" w:rsidRPr="004A4596" w:rsidRDefault="00583965" w:rsidP="00583965">
            <w:pPr>
              <w:jc w:val="center"/>
              <w:rPr>
                <w:color w:val="FF0000"/>
              </w:rPr>
            </w:pPr>
            <w:r w:rsidRPr="007541D9">
              <w:t>PZ</w:t>
            </w:r>
          </w:p>
        </w:tc>
      </w:tr>
      <w:tr w:rsidR="00583965" w:rsidRPr="00BA38F6" w14:paraId="70DFCA57" w14:textId="77777777" w:rsidTr="00C25BD2">
        <w:tc>
          <w:tcPr>
            <w:tcW w:w="3053" w:type="dxa"/>
            <w:shd w:val="clear" w:color="auto" w:fill="D9D9D9" w:themeFill="background1" w:themeFillShade="D9"/>
          </w:tcPr>
          <w:p w14:paraId="1EF9A52A" w14:textId="77777777" w:rsidR="00583965" w:rsidRDefault="00583965" w:rsidP="00583965">
            <w:r w:rsidRPr="00276912">
              <w:lastRenderedPageBreak/>
              <w:t>Počítačové systémy řízení v ochraně obyvatelstva</w:t>
            </w:r>
          </w:p>
          <w:p w14:paraId="05295BC2" w14:textId="6A420443" w:rsidR="00583965" w:rsidRPr="00BA38F6" w:rsidRDefault="00583965" w:rsidP="00583965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1EB1D03C" w14:textId="459E849A" w:rsidR="00583965" w:rsidRDefault="00583965" w:rsidP="00583965">
            <w:pPr>
              <w:jc w:val="center"/>
            </w:pPr>
            <w:r>
              <w:t>13p-13s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07E7DD82" w14:textId="77777777" w:rsidR="00583965" w:rsidRPr="00BA38F6" w:rsidRDefault="00583965" w:rsidP="00583965">
            <w:pPr>
              <w:jc w:val="center"/>
            </w:pPr>
            <w:r w:rsidRPr="00BA38F6">
              <w:t>z, zk</w:t>
            </w:r>
          </w:p>
          <w:p w14:paraId="268E4E76" w14:textId="77777777" w:rsidR="00583965" w:rsidRPr="00BA38F6" w:rsidRDefault="00583965" w:rsidP="00583965">
            <w:pPr>
              <w:jc w:val="center"/>
            </w:pPr>
          </w:p>
        </w:tc>
        <w:tc>
          <w:tcPr>
            <w:tcW w:w="1264" w:type="dxa"/>
            <w:shd w:val="clear" w:color="auto" w:fill="D9D9D9" w:themeFill="background1" w:themeFillShade="D9"/>
          </w:tcPr>
          <w:p w14:paraId="3C64D557" w14:textId="652973CE" w:rsidR="00583965" w:rsidRDefault="00583965" w:rsidP="00583965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024C8CCB" w14:textId="77777777" w:rsidR="00583965" w:rsidRDefault="00583965" w:rsidP="00583965">
            <w:pPr>
              <w:jc w:val="both"/>
              <w:rPr>
                <w:b/>
              </w:rPr>
            </w:pPr>
            <w:r>
              <w:rPr>
                <w:b/>
              </w:rPr>
              <w:t>Ing. Jakub Rak, Ph.D. (100 %)</w:t>
            </w:r>
          </w:p>
          <w:p w14:paraId="03594798" w14:textId="77777777" w:rsidR="00583965" w:rsidRPr="004364AD" w:rsidRDefault="00583965" w:rsidP="00583965">
            <w:pPr>
              <w:jc w:val="both"/>
              <w:rPr>
                <w:b/>
                <w:strike/>
                <w:color w:val="FF0000"/>
              </w:rPr>
            </w:pPr>
          </w:p>
        </w:tc>
        <w:tc>
          <w:tcPr>
            <w:tcW w:w="1621" w:type="dxa"/>
            <w:shd w:val="clear" w:color="auto" w:fill="D9D9D9" w:themeFill="background1" w:themeFillShade="D9"/>
          </w:tcPr>
          <w:p w14:paraId="131C55A8" w14:textId="4DC1EAE3" w:rsidR="00583965" w:rsidRPr="00BA38F6" w:rsidRDefault="00583965" w:rsidP="00583965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410ED3CA" w14:textId="235CE794" w:rsidR="00583965" w:rsidRPr="00BA38F6" w:rsidRDefault="00583965" w:rsidP="00583965">
            <w:pPr>
              <w:jc w:val="center"/>
            </w:pPr>
            <w:r w:rsidRPr="00D705AD">
              <w:t>PZ</w:t>
            </w:r>
          </w:p>
        </w:tc>
      </w:tr>
      <w:tr w:rsidR="00583965" w:rsidRPr="00BA38F6" w14:paraId="015A4EBB" w14:textId="77777777" w:rsidTr="00C25BD2">
        <w:tc>
          <w:tcPr>
            <w:tcW w:w="3053" w:type="dxa"/>
            <w:shd w:val="clear" w:color="auto" w:fill="D9D9D9" w:themeFill="background1" w:themeFillShade="D9"/>
          </w:tcPr>
          <w:p w14:paraId="01AA6D8A" w14:textId="77777777" w:rsidR="00583965" w:rsidRDefault="00583965" w:rsidP="00583965">
            <w:r w:rsidRPr="00C804FA">
              <w:t>Individuální a kolektivní ochrana</w:t>
            </w:r>
          </w:p>
          <w:p w14:paraId="37E3A810" w14:textId="0238E987" w:rsidR="00583965" w:rsidRPr="00BA38F6" w:rsidRDefault="00583965" w:rsidP="00583965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  <w:r w:rsidRPr="00BA38F6">
              <w:t xml:space="preserve"> 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33B32EDA" w14:textId="6D51DC63" w:rsidR="00583965" w:rsidRDefault="00583965" w:rsidP="00583965">
            <w:pPr>
              <w:jc w:val="center"/>
            </w:pPr>
            <w:r>
              <w:t>13p-13s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7C192E25" w14:textId="3E2CCC77" w:rsidR="00583965" w:rsidRPr="00BA38F6" w:rsidRDefault="00583965" w:rsidP="00583965">
            <w:pPr>
              <w:jc w:val="center"/>
            </w:pPr>
            <w:r w:rsidRPr="00BA38F6">
              <w:t>k</w:t>
            </w:r>
            <w:r>
              <w:t>l</w:t>
            </w:r>
            <w:r w:rsidRPr="00BA38F6">
              <w:t>z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6D0C302F" w14:textId="57ACD7CE" w:rsidR="00583965" w:rsidRDefault="00583965" w:rsidP="00583965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1CDFED3A" w14:textId="77777777" w:rsidR="00583965" w:rsidRDefault="00583965" w:rsidP="00583965">
            <w:pPr>
              <w:jc w:val="both"/>
              <w:rPr>
                <w:b/>
              </w:rPr>
            </w:pPr>
            <w:r>
              <w:rPr>
                <w:b/>
              </w:rPr>
              <w:t>prof. Ing. Dušan Vičar, CSc. (54 %)</w:t>
            </w:r>
          </w:p>
          <w:p w14:paraId="07A166E6" w14:textId="559C996B" w:rsidR="00583965" w:rsidRPr="004364AD" w:rsidRDefault="00583965" w:rsidP="00583965">
            <w:pPr>
              <w:jc w:val="both"/>
              <w:rPr>
                <w:b/>
                <w:strike/>
                <w:color w:val="FF0000"/>
              </w:rPr>
            </w:pPr>
            <w:r w:rsidRPr="004008E4">
              <w:t>Ing. Lukáš Pavlík, Ph.D. (</w:t>
            </w:r>
            <w:r>
              <w:t>46</w:t>
            </w:r>
            <w:r w:rsidRPr="004008E4">
              <w:t xml:space="preserve">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55F547B7" w14:textId="73B6856B" w:rsidR="00583965" w:rsidRPr="00BA38F6" w:rsidRDefault="00583965" w:rsidP="00583965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3DCD203B" w14:textId="3C295B1F" w:rsidR="00583965" w:rsidRPr="00BA38F6" w:rsidRDefault="00583965" w:rsidP="00583965">
            <w:pPr>
              <w:jc w:val="center"/>
            </w:pPr>
            <w:r w:rsidRPr="00BA38F6">
              <w:t>PZ</w:t>
            </w:r>
          </w:p>
        </w:tc>
      </w:tr>
      <w:tr w:rsidR="00583965" w:rsidRPr="00BA38F6" w14:paraId="6F9EFA8D" w14:textId="77777777" w:rsidTr="008766CA">
        <w:tc>
          <w:tcPr>
            <w:tcW w:w="14640" w:type="dxa"/>
            <w:gridSpan w:val="7"/>
            <w:shd w:val="clear" w:color="auto" w:fill="F7CAAC" w:themeFill="accent2" w:themeFillTint="66"/>
          </w:tcPr>
          <w:p w14:paraId="008B0081" w14:textId="5F6332D3" w:rsidR="00583965" w:rsidRPr="00BA38F6" w:rsidRDefault="00583965" w:rsidP="00583965">
            <w:pPr>
              <w:jc w:val="center"/>
            </w:pPr>
            <w:r w:rsidRPr="00BA38F6">
              <w:rPr>
                <w:b/>
                <w:sz w:val="22"/>
              </w:rPr>
              <w:t xml:space="preserve">Povinně volitelné předměty </w:t>
            </w:r>
            <w:r>
              <w:rPr>
                <w:b/>
                <w:sz w:val="22"/>
              </w:rPr>
              <w:t>specializace Ochrana obyvatelstva – student si volí 1 předmět</w:t>
            </w:r>
          </w:p>
        </w:tc>
      </w:tr>
      <w:tr w:rsidR="00583965" w:rsidRPr="00BA38F6" w14:paraId="42CDB769" w14:textId="77777777" w:rsidTr="00C25BD2">
        <w:tc>
          <w:tcPr>
            <w:tcW w:w="3053" w:type="dxa"/>
            <w:shd w:val="clear" w:color="auto" w:fill="D9D9D9" w:themeFill="background1" w:themeFillShade="D9"/>
          </w:tcPr>
          <w:p w14:paraId="5CB53CF9" w14:textId="77777777" w:rsidR="00583965" w:rsidRDefault="00583965" w:rsidP="00583965">
            <w:r w:rsidRPr="00BA38F6">
              <w:t>Po</w:t>
            </w:r>
            <w:r>
              <w:t>travinová bezpečnost a </w:t>
            </w:r>
            <w:r w:rsidRPr="00BA38F6">
              <w:t>nouzové zásobování</w:t>
            </w:r>
          </w:p>
          <w:p w14:paraId="0DE05D90" w14:textId="2FF0FB2B" w:rsidR="00583965" w:rsidRPr="00C804FA" w:rsidRDefault="00583965" w:rsidP="00583965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73720DB7" w14:textId="77777777" w:rsidR="00583965" w:rsidRDefault="00583965" w:rsidP="00583965">
            <w:pPr>
              <w:jc w:val="center"/>
            </w:pPr>
            <w:r>
              <w:t>26p-13s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172DFA58" w14:textId="77777777" w:rsidR="00583965" w:rsidRPr="00BA38F6" w:rsidRDefault="00583965" w:rsidP="00583965">
            <w:pPr>
              <w:jc w:val="center"/>
            </w:pPr>
            <w:r w:rsidRPr="00BA38F6">
              <w:t>z, zk</w:t>
            </w:r>
          </w:p>
          <w:p w14:paraId="79850C5B" w14:textId="30325D31" w:rsidR="00583965" w:rsidRPr="00BA38F6" w:rsidRDefault="00583965" w:rsidP="00583965">
            <w:pPr>
              <w:jc w:val="center"/>
            </w:pPr>
          </w:p>
        </w:tc>
        <w:tc>
          <w:tcPr>
            <w:tcW w:w="1264" w:type="dxa"/>
            <w:shd w:val="clear" w:color="auto" w:fill="D9D9D9" w:themeFill="background1" w:themeFillShade="D9"/>
          </w:tcPr>
          <w:p w14:paraId="0037E80A" w14:textId="763BC413" w:rsidR="00583965" w:rsidRDefault="00583965" w:rsidP="00583965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11FC1540" w14:textId="6DDDFFFD" w:rsidR="00583965" w:rsidRPr="003A721F" w:rsidRDefault="00583965" w:rsidP="00583965">
            <w:pPr>
              <w:jc w:val="both"/>
              <w:rPr>
                <w:b/>
              </w:rPr>
            </w:pPr>
            <w:r>
              <w:rPr>
                <w:b/>
              </w:rPr>
              <w:t xml:space="preserve">doc. Ing. Pavel Valášek, CSc., </w:t>
            </w:r>
            <w:proofErr w:type="gramStart"/>
            <w:r>
              <w:rPr>
                <w:b/>
              </w:rPr>
              <w:t>LL.M (100</w:t>
            </w:r>
            <w:proofErr w:type="gramEnd"/>
            <w:r>
              <w:rPr>
                <w:b/>
              </w:rPr>
              <w:t xml:space="preserve">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0EC7E955" w14:textId="74DC6347" w:rsidR="00583965" w:rsidRPr="00BA38F6" w:rsidRDefault="00583965" w:rsidP="00583965">
            <w:pPr>
              <w:jc w:val="center"/>
            </w:pPr>
            <w:r w:rsidRPr="004F3ED1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264F1462" w14:textId="77777777" w:rsidR="00583965" w:rsidRPr="00BA38F6" w:rsidRDefault="00583965" w:rsidP="00583965">
            <w:pPr>
              <w:jc w:val="center"/>
            </w:pPr>
          </w:p>
        </w:tc>
      </w:tr>
      <w:tr w:rsidR="00583965" w:rsidRPr="00BA38F6" w14:paraId="5A31793F" w14:textId="77777777" w:rsidTr="00C25BD2">
        <w:tc>
          <w:tcPr>
            <w:tcW w:w="3053" w:type="dxa"/>
            <w:shd w:val="clear" w:color="auto" w:fill="D9D9D9" w:themeFill="background1" w:themeFillShade="D9"/>
          </w:tcPr>
          <w:p w14:paraId="1E70ED71" w14:textId="77777777" w:rsidR="00583965" w:rsidRDefault="00583965" w:rsidP="00583965">
            <w:r w:rsidRPr="00C804FA">
              <w:t>Strategické dokumenty a ochrana obyvatelstva</w:t>
            </w:r>
          </w:p>
          <w:p w14:paraId="6D51C843" w14:textId="77777777" w:rsidR="00583965" w:rsidRDefault="00583965" w:rsidP="00583965">
            <w:pPr>
              <w:rPr>
                <w:color w:val="339966"/>
                <w:sz w:val="16"/>
                <w:szCs w:val="16"/>
              </w:rPr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  <w:p w14:paraId="1188ABBF" w14:textId="4AE06AE0" w:rsidR="00583965" w:rsidRPr="00C804FA" w:rsidRDefault="00583965" w:rsidP="00583965">
            <w:pPr>
              <w:jc w:val="both"/>
            </w:pPr>
          </w:p>
        </w:tc>
        <w:tc>
          <w:tcPr>
            <w:tcW w:w="1091" w:type="dxa"/>
            <w:shd w:val="clear" w:color="auto" w:fill="D9D9D9" w:themeFill="background1" w:themeFillShade="D9"/>
          </w:tcPr>
          <w:p w14:paraId="43316B32" w14:textId="77777777" w:rsidR="00583965" w:rsidRDefault="00583965" w:rsidP="00583965">
            <w:pPr>
              <w:jc w:val="center"/>
            </w:pPr>
            <w:r>
              <w:t>26p-13s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4918EF01" w14:textId="77777777" w:rsidR="00583965" w:rsidRPr="00BA38F6" w:rsidRDefault="00583965" w:rsidP="00583965">
            <w:pPr>
              <w:jc w:val="center"/>
            </w:pPr>
            <w:r w:rsidRPr="00BA38F6">
              <w:t>z, zk</w:t>
            </w:r>
          </w:p>
          <w:p w14:paraId="59EA2877" w14:textId="45D9A197" w:rsidR="00583965" w:rsidRPr="00BA38F6" w:rsidRDefault="00583965" w:rsidP="00583965">
            <w:pPr>
              <w:jc w:val="center"/>
            </w:pPr>
          </w:p>
        </w:tc>
        <w:tc>
          <w:tcPr>
            <w:tcW w:w="1264" w:type="dxa"/>
            <w:shd w:val="clear" w:color="auto" w:fill="D9D9D9" w:themeFill="background1" w:themeFillShade="D9"/>
          </w:tcPr>
          <w:p w14:paraId="071F4C21" w14:textId="79337650" w:rsidR="00583965" w:rsidRDefault="00583965" w:rsidP="00583965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74B74F48" w14:textId="464ECA8E" w:rsidR="00583965" w:rsidRPr="003A721F" w:rsidRDefault="00583965" w:rsidP="00583965">
            <w:pPr>
              <w:jc w:val="both"/>
              <w:rPr>
                <w:b/>
              </w:rPr>
            </w:pPr>
            <w:r>
              <w:rPr>
                <w:b/>
              </w:rPr>
              <w:t>d</w:t>
            </w:r>
            <w:r w:rsidRPr="006F6F2F">
              <w:rPr>
                <w:b/>
              </w:rPr>
              <w:t xml:space="preserve">oc. </w:t>
            </w:r>
            <w:r>
              <w:rPr>
                <w:b/>
              </w:rPr>
              <w:t xml:space="preserve">RSDr. Václav </w:t>
            </w:r>
            <w:r w:rsidRPr="006F6F2F">
              <w:rPr>
                <w:b/>
              </w:rPr>
              <w:t>Lošek</w:t>
            </w:r>
            <w:r>
              <w:rPr>
                <w:b/>
              </w:rPr>
              <w:t>, CSc. (100 %)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376967EE" w14:textId="1E05ABA6" w:rsidR="00583965" w:rsidRPr="00BA38F6" w:rsidRDefault="00583965" w:rsidP="00583965">
            <w:pPr>
              <w:jc w:val="center"/>
            </w:pPr>
            <w:r w:rsidRPr="004F3ED1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61C4E927" w14:textId="77777777" w:rsidR="00583965" w:rsidRPr="00BA38F6" w:rsidRDefault="00583965" w:rsidP="00583965">
            <w:pPr>
              <w:jc w:val="center"/>
            </w:pPr>
          </w:p>
        </w:tc>
      </w:tr>
      <w:tr w:rsidR="00882A08" w:rsidRPr="00BA38F6" w14:paraId="248C6C3E" w14:textId="77777777" w:rsidTr="008766CA">
        <w:tc>
          <w:tcPr>
            <w:tcW w:w="3053" w:type="dxa"/>
            <w:shd w:val="clear" w:color="auto" w:fill="DEEAF6" w:themeFill="accent1" w:themeFillTint="33"/>
          </w:tcPr>
          <w:p w14:paraId="5AE65698" w14:textId="77777777" w:rsidR="00882A08" w:rsidRDefault="00882A08" w:rsidP="00882A08">
            <w:pPr>
              <w:jc w:val="both"/>
            </w:pPr>
            <w:r>
              <w:t>Podnikatelská činnost</w:t>
            </w:r>
          </w:p>
          <w:p w14:paraId="63FF5F7A" w14:textId="5194FCA7" w:rsidR="00882A08" w:rsidRPr="00BA38F6" w:rsidRDefault="00882A08" w:rsidP="00882A08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DEEAF6" w:themeFill="accent1" w:themeFillTint="33"/>
          </w:tcPr>
          <w:p w14:paraId="56FEAB4D" w14:textId="2A3C2577" w:rsidR="00882A08" w:rsidRDefault="00882A08" w:rsidP="00882A08">
            <w:pPr>
              <w:jc w:val="center"/>
            </w:pPr>
            <w:r>
              <w:t>10p-20s</w:t>
            </w:r>
          </w:p>
        </w:tc>
        <w:tc>
          <w:tcPr>
            <w:tcW w:w="1069" w:type="dxa"/>
            <w:shd w:val="clear" w:color="auto" w:fill="DEEAF6" w:themeFill="accent1" w:themeFillTint="33"/>
          </w:tcPr>
          <w:p w14:paraId="02FE9CF7" w14:textId="2C29C1B3" w:rsidR="00882A08" w:rsidRPr="00BA38F6" w:rsidRDefault="00882A08" w:rsidP="00882A08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EEAF6" w:themeFill="accent1" w:themeFillTint="33"/>
          </w:tcPr>
          <w:p w14:paraId="7CD86A19" w14:textId="58687DB8" w:rsidR="00882A08" w:rsidRDefault="00882A08" w:rsidP="00882A08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DEEAF6" w:themeFill="accent1" w:themeFillTint="33"/>
          </w:tcPr>
          <w:p w14:paraId="156B2E08" w14:textId="4D6D4700" w:rsidR="00882A08" w:rsidRPr="004364AD" w:rsidRDefault="00882A08" w:rsidP="00882A08">
            <w:pPr>
              <w:jc w:val="both"/>
              <w:rPr>
                <w:b/>
                <w:strike/>
                <w:color w:val="FF0000"/>
              </w:rPr>
            </w:pPr>
            <w:r w:rsidRPr="003A721F">
              <w:rPr>
                <w:b/>
              </w:rPr>
              <w:t>doc. Ing. Zuzana Tučková, Ph.D.</w:t>
            </w:r>
            <w:r>
              <w:rPr>
                <w:b/>
              </w:rPr>
              <w:t xml:space="preserve"> (100 %)</w:t>
            </w:r>
          </w:p>
        </w:tc>
        <w:tc>
          <w:tcPr>
            <w:tcW w:w="1621" w:type="dxa"/>
            <w:shd w:val="clear" w:color="auto" w:fill="DEEAF6" w:themeFill="accent1" w:themeFillTint="33"/>
          </w:tcPr>
          <w:p w14:paraId="4BD1B781" w14:textId="48905A6A" w:rsidR="00882A08" w:rsidRPr="00BA38F6" w:rsidRDefault="00882A08" w:rsidP="00882A08">
            <w:pPr>
              <w:jc w:val="center"/>
            </w:pPr>
            <w:r w:rsidRPr="00BA38F6">
              <w:t>2/LS</w:t>
            </w:r>
          </w:p>
        </w:tc>
        <w:tc>
          <w:tcPr>
            <w:tcW w:w="1144" w:type="dxa"/>
            <w:shd w:val="clear" w:color="auto" w:fill="DEEAF6" w:themeFill="accent1" w:themeFillTint="33"/>
          </w:tcPr>
          <w:p w14:paraId="4779BE75" w14:textId="77777777" w:rsidR="00882A08" w:rsidRPr="00BA38F6" w:rsidRDefault="00882A08" w:rsidP="00882A08">
            <w:pPr>
              <w:jc w:val="center"/>
            </w:pPr>
          </w:p>
        </w:tc>
      </w:tr>
      <w:tr w:rsidR="00882A08" w:rsidRPr="00BA38F6" w14:paraId="030F105F" w14:textId="77777777" w:rsidTr="008766CA">
        <w:tc>
          <w:tcPr>
            <w:tcW w:w="3053" w:type="dxa"/>
            <w:shd w:val="clear" w:color="auto" w:fill="DEEAF6" w:themeFill="accent1" w:themeFillTint="33"/>
          </w:tcPr>
          <w:p w14:paraId="6B5A9112" w14:textId="77777777" w:rsidR="00882A08" w:rsidRDefault="00882A08" w:rsidP="00882A08">
            <w:pPr>
              <w:jc w:val="both"/>
            </w:pPr>
            <w:r>
              <w:t>Projektová činnost</w:t>
            </w:r>
          </w:p>
          <w:p w14:paraId="2910F449" w14:textId="0C7C42D3" w:rsidR="00882A08" w:rsidRPr="00BA38F6" w:rsidRDefault="00882A08" w:rsidP="00882A08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DEEAF6" w:themeFill="accent1" w:themeFillTint="33"/>
          </w:tcPr>
          <w:p w14:paraId="0A784FDE" w14:textId="54C43521" w:rsidR="00882A08" w:rsidRDefault="00882A08" w:rsidP="00882A08">
            <w:pPr>
              <w:jc w:val="center"/>
            </w:pPr>
            <w:r>
              <w:t>10p-20s</w:t>
            </w:r>
          </w:p>
        </w:tc>
        <w:tc>
          <w:tcPr>
            <w:tcW w:w="1069" w:type="dxa"/>
            <w:shd w:val="clear" w:color="auto" w:fill="DEEAF6" w:themeFill="accent1" w:themeFillTint="33"/>
          </w:tcPr>
          <w:p w14:paraId="449CA5BB" w14:textId="07EB7E97" w:rsidR="00882A08" w:rsidRPr="00BA38F6" w:rsidRDefault="00882A08" w:rsidP="00882A08">
            <w:pPr>
              <w:jc w:val="center"/>
            </w:pPr>
            <w:r>
              <w:t>klz</w:t>
            </w:r>
          </w:p>
        </w:tc>
        <w:tc>
          <w:tcPr>
            <w:tcW w:w="1264" w:type="dxa"/>
            <w:shd w:val="clear" w:color="auto" w:fill="DEEAF6" w:themeFill="accent1" w:themeFillTint="33"/>
          </w:tcPr>
          <w:p w14:paraId="488EC59C" w14:textId="4A954916" w:rsidR="00882A08" w:rsidRDefault="00882A08" w:rsidP="00882A08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DEEAF6" w:themeFill="accent1" w:themeFillTint="33"/>
          </w:tcPr>
          <w:p w14:paraId="283FC0DF" w14:textId="131679E1" w:rsidR="00882A08" w:rsidRPr="00982B5F" w:rsidRDefault="00882A08" w:rsidP="00882A08">
            <w:pPr>
              <w:jc w:val="both"/>
              <w:rPr>
                <w:b/>
              </w:rPr>
            </w:pPr>
            <w:r>
              <w:rPr>
                <w:b/>
              </w:rPr>
              <w:t>Ing. Pavel Taraba, Ph.D. (100 %)</w:t>
            </w:r>
          </w:p>
        </w:tc>
        <w:tc>
          <w:tcPr>
            <w:tcW w:w="1621" w:type="dxa"/>
            <w:shd w:val="clear" w:color="auto" w:fill="DEEAF6" w:themeFill="accent1" w:themeFillTint="33"/>
          </w:tcPr>
          <w:p w14:paraId="30D704A1" w14:textId="3DC781DF" w:rsidR="00882A08" w:rsidRPr="00BA38F6" w:rsidRDefault="00882A08" w:rsidP="00882A08">
            <w:pPr>
              <w:jc w:val="center"/>
            </w:pPr>
            <w:r>
              <w:t>2/LS</w:t>
            </w:r>
          </w:p>
        </w:tc>
        <w:tc>
          <w:tcPr>
            <w:tcW w:w="1144" w:type="dxa"/>
            <w:shd w:val="clear" w:color="auto" w:fill="DEEAF6" w:themeFill="accent1" w:themeFillTint="33"/>
          </w:tcPr>
          <w:p w14:paraId="43D95141" w14:textId="77777777" w:rsidR="00882A08" w:rsidRPr="00BA38F6" w:rsidRDefault="00882A08" w:rsidP="00882A08">
            <w:pPr>
              <w:jc w:val="center"/>
            </w:pPr>
          </w:p>
        </w:tc>
      </w:tr>
      <w:tr w:rsidR="00882A08" w:rsidRPr="00BA38F6" w14:paraId="50DBE0AE" w14:textId="77777777" w:rsidTr="008766CA">
        <w:tc>
          <w:tcPr>
            <w:tcW w:w="3053" w:type="dxa"/>
            <w:shd w:val="clear" w:color="auto" w:fill="DEEAF6" w:themeFill="accent1" w:themeFillTint="33"/>
          </w:tcPr>
          <w:p w14:paraId="63BBFC74" w14:textId="77777777" w:rsidR="00882A08" w:rsidRDefault="00882A08" w:rsidP="00882A08">
            <w:pPr>
              <w:jc w:val="both"/>
            </w:pPr>
            <w:r w:rsidRPr="00BA38F6">
              <w:t>Odborná praxe</w:t>
            </w:r>
          </w:p>
          <w:p w14:paraId="67307491" w14:textId="3DD0CD3A" w:rsidR="00882A08" w:rsidRPr="00BA38F6" w:rsidRDefault="00882A08" w:rsidP="00882A08"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091" w:type="dxa"/>
            <w:shd w:val="clear" w:color="auto" w:fill="DEEAF6" w:themeFill="accent1" w:themeFillTint="33"/>
          </w:tcPr>
          <w:p w14:paraId="48F4D92F" w14:textId="44EBD44B" w:rsidR="00882A08" w:rsidRPr="00BA38F6" w:rsidRDefault="00882A08" w:rsidP="00882A08">
            <w:pPr>
              <w:jc w:val="center"/>
            </w:pPr>
            <w:r w:rsidRPr="00BA38F6">
              <w:t>80 hodin</w:t>
            </w:r>
          </w:p>
        </w:tc>
        <w:tc>
          <w:tcPr>
            <w:tcW w:w="1069" w:type="dxa"/>
            <w:shd w:val="clear" w:color="auto" w:fill="DEEAF6" w:themeFill="accent1" w:themeFillTint="33"/>
          </w:tcPr>
          <w:p w14:paraId="743CB93C" w14:textId="6D187371" w:rsidR="00882A08" w:rsidRPr="00BA38F6" w:rsidRDefault="00882A08" w:rsidP="00882A08">
            <w:pPr>
              <w:jc w:val="center"/>
            </w:pPr>
            <w:r w:rsidRPr="00BA38F6">
              <w:t>z</w:t>
            </w:r>
          </w:p>
        </w:tc>
        <w:tc>
          <w:tcPr>
            <w:tcW w:w="1264" w:type="dxa"/>
            <w:shd w:val="clear" w:color="auto" w:fill="DEEAF6" w:themeFill="accent1" w:themeFillTint="33"/>
          </w:tcPr>
          <w:p w14:paraId="589B38D8" w14:textId="68C60A91" w:rsidR="00882A08" w:rsidRDefault="00882A08" w:rsidP="00882A08">
            <w:pPr>
              <w:jc w:val="center"/>
            </w:pPr>
            <w:r>
              <w:t>6</w:t>
            </w:r>
          </w:p>
        </w:tc>
        <w:tc>
          <w:tcPr>
            <w:tcW w:w="5398" w:type="dxa"/>
            <w:shd w:val="clear" w:color="auto" w:fill="DEEAF6" w:themeFill="accent1" w:themeFillTint="33"/>
          </w:tcPr>
          <w:p w14:paraId="55E08EA9" w14:textId="0BBE2722" w:rsidR="00882A08" w:rsidRDefault="00882A08" w:rsidP="00882A08">
            <w:pPr>
              <w:jc w:val="both"/>
              <w:rPr>
                <w:b/>
              </w:rPr>
            </w:pPr>
            <w:r>
              <w:rPr>
                <w:b/>
              </w:rPr>
              <w:t>Mgr. Marek Tomaštík, Ph.D. (100 %)</w:t>
            </w:r>
          </w:p>
        </w:tc>
        <w:tc>
          <w:tcPr>
            <w:tcW w:w="1621" w:type="dxa"/>
            <w:shd w:val="clear" w:color="auto" w:fill="DEEAF6" w:themeFill="accent1" w:themeFillTint="33"/>
          </w:tcPr>
          <w:p w14:paraId="22CDBB38" w14:textId="472AE837" w:rsidR="00882A08" w:rsidRPr="0010049F" w:rsidRDefault="00882A08" w:rsidP="00882A08">
            <w:pPr>
              <w:jc w:val="center"/>
            </w:pPr>
            <w:r w:rsidRPr="0010049F">
              <w:t>2/LS</w:t>
            </w:r>
          </w:p>
        </w:tc>
        <w:tc>
          <w:tcPr>
            <w:tcW w:w="1144" w:type="dxa"/>
            <w:shd w:val="clear" w:color="auto" w:fill="DEEAF6" w:themeFill="accent1" w:themeFillTint="33"/>
          </w:tcPr>
          <w:p w14:paraId="4994144E" w14:textId="77777777" w:rsidR="00882A08" w:rsidRPr="00BA38F6" w:rsidRDefault="00882A08" w:rsidP="00882A08">
            <w:pPr>
              <w:jc w:val="center"/>
            </w:pPr>
          </w:p>
        </w:tc>
      </w:tr>
      <w:tr w:rsidR="00882A08" w:rsidRPr="00BA38F6" w14:paraId="13C272D0" w14:textId="77777777" w:rsidTr="008766CA">
        <w:tc>
          <w:tcPr>
            <w:tcW w:w="3053" w:type="dxa"/>
            <w:shd w:val="clear" w:color="auto" w:fill="DEEAF6" w:themeFill="accent1" w:themeFillTint="33"/>
          </w:tcPr>
          <w:p w14:paraId="3A6B5F20" w14:textId="77777777" w:rsidR="00882A08" w:rsidRDefault="00882A08" w:rsidP="00882A08">
            <w:pPr>
              <w:jc w:val="both"/>
            </w:pPr>
            <w:r>
              <w:t>Diplomová práce</w:t>
            </w:r>
          </w:p>
          <w:p w14:paraId="3423D233" w14:textId="442D150F" w:rsidR="00882A08" w:rsidRPr="00BA38F6" w:rsidRDefault="00882A08" w:rsidP="00882A08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DEEAF6" w:themeFill="accent1" w:themeFillTint="33"/>
          </w:tcPr>
          <w:p w14:paraId="5D43CC90" w14:textId="26B50BA1" w:rsidR="00882A08" w:rsidRDefault="00882A08" w:rsidP="00882A08">
            <w:pPr>
              <w:jc w:val="center"/>
            </w:pPr>
            <w:r>
              <w:t>0</w:t>
            </w:r>
          </w:p>
        </w:tc>
        <w:tc>
          <w:tcPr>
            <w:tcW w:w="1069" w:type="dxa"/>
            <w:shd w:val="clear" w:color="auto" w:fill="DEEAF6" w:themeFill="accent1" w:themeFillTint="33"/>
          </w:tcPr>
          <w:p w14:paraId="0D0B8895" w14:textId="32205448" w:rsidR="00882A08" w:rsidRPr="00BA38F6" w:rsidRDefault="00882A08" w:rsidP="00882A08">
            <w:pPr>
              <w:jc w:val="center"/>
            </w:pPr>
            <w:r>
              <w:t>z</w:t>
            </w:r>
          </w:p>
        </w:tc>
        <w:tc>
          <w:tcPr>
            <w:tcW w:w="1264" w:type="dxa"/>
            <w:shd w:val="clear" w:color="auto" w:fill="DEEAF6" w:themeFill="accent1" w:themeFillTint="33"/>
          </w:tcPr>
          <w:p w14:paraId="0E836E8F" w14:textId="58F143DC" w:rsidR="00882A08" w:rsidRDefault="00882A08" w:rsidP="00882A08">
            <w:pPr>
              <w:jc w:val="center"/>
            </w:pPr>
            <w:r>
              <w:t>15</w:t>
            </w:r>
          </w:p>
        </w:tc>
        <w:tc>
          <w:tcPr>
            <w:tcW w:w="5398" w:type="dxa"/>
            <w:shd w:val="clear" w:color="auto" w:fill="DEEAF6" w:themeFill="accent1" w:themeFillTint="33"/>
          </w:tcPr>
          <w:p w14:paraId="3AC54516" w14:textId="77777777" w:rsidR="00882A08" w:rsidRPr="00306632" w:rsidRDefault="00882A08" w:rsidP="00882A08">
            <w:pPr>
              <w:rPr>
                <w:b/>
              </w:rPr>
            </w:pPr>
            <w:r w:rsidRPr="00306632">
              <w:rPr>
                <w:b/>
              </w:rPr>
              <w:t xml:space="preserve">doc. </w:t>
            </w:r>
            <w:r>
              <w:rPr>
                <w:b/>
              </w:rPr>
              <w:t xml:space="preserve">Mgr. Tomáš </w:t>
            </w:r>
            <w:r w:rsidRPr="00306632">
              <w:rPr>
                <w:b/>
              </w:rPr>
              <w:t>Zeman</w:t>
            </w:r>
            <w:r>
              <w:rPr>
                <w:b/>
              </w:rPr>
              <w:t>, Ph.D. et Ph.D. (100 %)</w:t>
            </w:r>
          </w:p>
          <w:p w14:paraId="0837D21C" w14:textId="77777777" w:rsidR="00882A08" w:rsidRPr="004364AD" w:rsidRDefault="00882A08" w:rsidP="00882A08">
            <w:pPr>
              <w:jc w:val="both"/>
              <w:rPr>
                <w:b/>
                <w:strike/>
                <w:color w:val="FF0000"/>
              </w:rPr>
            </w:pPr>
          </w:p>
        </w:tc>
        <w:tc>
          <w:tcPr>
            <w:tcW w:w="1621" w:type="dxa"/>
            <w:shd w:val="clear" w:color="auto" w:fill="DEEAF6" w:themeFill="accent1" w:themeFillTint="33"/>
          </w:tcPr>
          <w:p w14:paraId="60841EC9" w14:textId="162EDFA7" w:rsidR="00882A08" w:rsidRPr="00BA38F6" w:rsidRDefault="00882A08" w:rsidP="00882A08">
            <w:pPr>
              <w:jc w:val="center"/>
            </w:pPr>
            <w:r>
              <w:t>2/LS</w:t>
            </w:r>
          </w:p>
        </w:tc>
        <w:tc>
          <w:tcPr>
            <w:tcW w:w="1144" w:type="dxa"/>
            <w:shd w:val="clear" w:color="auto" w:fill="DEEAF6" w:themeFill="accent1" w:themeFillTint="33"/>
          </w:tcPr>
          <w:p w14:paraId="479E0213" w14:textId="77777777" w:rsidR="00882A08" w:rsidRPr="00BA38F6" w:rsidRDefault="00882A08" w:rsidP="00882A08">
            <w:pPr>
              <w:jc w:val="center"/>
            </w:pPr>
          </w:p>
        </w:tc>
      </w:tr>
    </w:tbl>
    <w:p w14:paraId="3DECC809" w14:textId="77777777" w:rsidR="00BD2C64" w:rsidRDefault="00BD2C64" w:rsidP="001F73F9">
      <w:pPr>
        <w:spacing w:after="160" w:line="259" w:lineRule="auto"/>
        <w:sectPr w:rsidR="00BD2C64" w:rsidSect="009A4CC8">
          <w:pgSz w:w="16838" w:h="11906" w:orient="landscape"/>
          <w:pgMar w:top="1417" w:right="1417" w:bottom="1417" w:left="1417" w:header="708" w:footer="708" w:gutter="0"/>
          <w:cols w:space="708"/>
          <w:rtlGutter/>
          <w:docGrid w:linePitch="360"/>
        </w:sect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509"/>
        <w:gridCol w:w="5776"/>
      </w:tblGrid>
      <w:tr w:rsidR="00BD2C64" w14:paraId="2732D7C1" w14:textId="77777777" w:rsidTr="00BD2C64">
        <w:tc>
          <w:tcPr>
            <w:tcW w:w="3509" w:type="dxa"/>
            <w:shd w:val="clear" w:color="auto" w:fill="F7CAAC"/>
          </w:tcPr>
          <w:p w14:paraId="2BFF1AF7" w14:textId="77777777" w:rsidR="00BD2C64" w:rsidRDefault="00BD2C64" w:rsidP="00BD2C64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Součásti SZZ a jejich obsah</w:t>
            </w:r>
          </w:p>
        </w:tc>
        <w:tc>
          <w:tcPr>
            <w:tcW w:w="5776" w:type="dxa"/>
            <w:tcBorders>
              <w:bottom w:val="nil"/>
            </w:tcBorders>
          </w:tcPr>
          <w:p w14:paraId="74BA393D" w14:textId="77777777" w:rsidR="00BD2C64" w:rsidRDefault="00BD2C64" w:rsidP="00BD2C64">
            <w:pPr>
              <w:jc w:val="both"/>
            </w:pPr>
          </w:p>
        </w:tc>
      </w:tr>
      <w:tr w:rsidR="00BD2C64" w14:paraId="42518621" w14:textId="77777777" w:rsidTr="00BD2C64">
        <w:trPr>
          <w:trHeight w:val="1370"/>
        </w:trPr>
        <w:tc>
          <w:tcPr>
            <w:tcW w:w="9285" w:type="dxa"/>
            <w:gridSpan w:val="2"/>
            <w:tcBorders>
              <w:top w:val="nil"/>
            </w:tcBorders>
          </w:tcPr>
          <w:p w14:paraId="648BC946" w14:textId="77777777" w:rsidR="00BD2C64" w:rsidRPr="00C804FA" w:rsidRDefault="00BD2C64" w:rsidP="00BD2C64">
            <w:pPr>
              <w:pStyle w:val="Default"/>
              <w:spacing w:before="60" w:after="120"/>
              <w:jc w:val="both"/>
              <w:rPr>
                <w:color w:val="auto"/>
              </w:rPr>
            </w:pPr>
            <w:r w:rsidRPr="00C804FA">
              <w:rPr>
                <w:color w:val="auto"/>
                <w:sz w:val="20"/>
                <w:szCs w:val="20"/>
              </w:rPr>
              <w:t xml:space="preserve">Státní závěrečnou zkoušku a obhajobu diplomové práce může vykonat student, který složil zápočty a zkoušky stanovené studijním plánem a který se k státní závěrečné zkoušce přihlásil. </w:t>
            </w:r>
          </w:p>
          <w:p w14:paraId="61B56B2D" w14:textId="77777777" w:rsidR="00BD2C64" w:rsidRPr="00BA38F6" w:rsidRDefault="00BD2C64" w:rsidP="00BD2C64">
            <w:pPr>
              <w:spacing w:after="60"/>
              <w:ind w:right="68"/>
              <w:jc w:val="both"/>
              <w:rPr>
                <w:b/>
              </w:rPr>
            </w:pPr>
            <w:r w:rsidRPr="00BA38F6">
              <w:rPr>
                <w:b/>
              </w:rPr>
              <w:t xml:space="preserve">Navrhované </w:t>
            </w:r>
            <w:r>
              <w:rPr>
                <w:b/>
              </w:rPr>
              <w:t>části</w:t>
            </w:r>
            <w:r w:rsidRPr="00BA38F6">
              <w:rPr>
                <w:b/>
              </w:rPr>
              <w:t xml:space="preserve"> pro SZZ</w:t>
            </w:r>
            <w:r>
              <w:rPr>
                <w:b/>
              </w:rPr>
              <w:t>:</w:t>
            </w:r>
            <w:r w:rsidRPr="00BA38F6">
              <w:rPr>
                <w:b/>
              </w:rPr>
              <w:t xml:space="preserve"> </w:t>
            </w:r>
          </w:p>
          <w:p w14:paraId="07DD9B02" w14:textId="77777777" w:rsidR="00BD2C64" w:rsidRDefault="00BD2C64" w:rsidP="00BD2C64">
            <w:pPr>
              <w:jc w:val="both"/>
              <w:rPr>
                <w:b/>
                <w:bCs/>
              </w:rPr>
            </w:pPr>
          </w:p>
          <w:p w14:paraId="5B90404A" w14:textId="77777777" w:rsidR="00BD2C64" w:rsidRPr="00B1047B" w:rsidRDefault="00BD2C64" w:rsidP="00BD2C64">
            <w:pPr>
              <w:jc w:val="both"/>
              <w:rPr>
                <w:b/>
                <w:bCs/>
                <w:u w:val="single"/>
              </w:rPr>
            </w:pPr>
            <w:r w:rsidRPr="00B1047B">
              <w:rPr>
                <w:b/>
                <w:bCs/>
                <w:u w:val="single"/>
              </w:rPr>
              <w:t>1) Obhajoba diplomové práce</w:t>
            </w:r>
          </w:p>
          <w:p w14:paraId="47FF494C" w14:textId="77777777" w:rsidR="00BD2C64" w:rsidRDefault="00BD2C64" w:rsidP="00BD2C64">
            <w:pPr>
              <w:spacing w:after="120"/>
              <w:ind w:left="254" w:right="68"/>
              <w:jc w:val="both"/>
            </w:pPr>
            <w:r w:rsidRPr="00C64C22">
              <w:t>Základním požadavkem na obsah diplomové práce je samostatně a uceleně zpracovat vytýčené téma na základě teoretických, věcných i metodických poznatků, znalostí a dovedností získaných předchozím studiem a za použití základních vědeckých metod přinést prakticky použitelné nové poznatky, pohledy či postoje. Diplomová práce má charakter samostatného empirického výzkumu.</w:t>
            </w:r>
            <w:r w:rsidRPr="00D01F0C">
              <w:t xml:space="preserve"> Student musí dokázat vysvětlit a obhájit navržené řešení uceleného podnikového</w:t>
            </w:r>
            <w:r>
              <w:t>,</w:t>
            </w:r>
            <w:r w:rsidRPr="00D01F0C">
              <w:t xml:space="preserve"> popř. veřejného projektu.</w:t>
            </w:r>
            <w:r w:rsidRPr="009562D0">
              <w:rPr>
                <w:b/>
              </w:rPr>
              <w:t xml:space="preserve">   </w:t>
            </w:r>
          </w:p>
          <w:p w14:paraId="27ABD076" w14:textId="7F4EEF57" w:rsidR="00BD2C64" w:rsidRPr="00B1047B" w:rsidRDefault="00BD2C64" w:rsidP="00BD2C64">
            <w:pPr>
              <w:jc w:val="both"/>
              <w:rPr>
                <w:b/>
                <w:u w:val="single"/>
              </w:rPr>
            </w:pPr>
            <w:r w:rsidRPr="00B1047B">
              <w:rPr>
                <w:b/>
                <w:u w:val="single"/>
              </w:rPr>
              <w:t xml:space="preserve">2) Povinné </w:t>
            </w:r>
            <w:r w:rsidR="000B2652">
              <w:rPr>
                <w:b/>
                <w:u w:val="single"/>
              </w:rPr>
              <w:t xml:space="preserve">společné </w:t>
            </w:r>
            <w:r w:rsidRPr="00B1047B">
              <w:rPr>
                <w:b/>
                <w:u w:val="single"/>
              </w:rPr>
              <w:t>předměty</w:t>
            </w:r>
          </w:p>
          <w:p w14:paraId="05690F45" w14:textId="77777777" w:rsidR="00BD2C64" w:rsidRPr="003D777D" w:rsidRDefault="00BD2C64" w:rsidP="00BD2C64">
            <w:pPr>
              <w:ind w:left="254"/>
              <w:jc w:val="both"/>
            </w:pPr>
            <w:r>
              <w:rPr>
                <w:b/>
                <w:bCs/>
              </w:rPr>
              <w:t xml:space="preserve">a) </w:t>
            </w:r>
            <w:r w:rsidRPr="003D777D">
              <w:rPr>
                <w:b/>
                <w:bCs/>
              </w:rPr>
              <w:t>Řízení bezpečnosti státu a společnosti</w:t>
            </w:r>
          </w:p>
          <w:p w14:paraId="2A7B79B9" w14:textId="77777777" w:rsidR="00BD2C64" w:rsidRPr="003D777D" w:rsidRDefault="00BD2C64" w:rsidP="00BD2C64">
            <w:pPr>
              <w:ind w:left="254"/>
              <w:jc w:val="both"/>
            </w:pPr>
            <w:r w:rsidRPr="003D777D">
              <w:t>Shrnuje poznatky z předmětů „Systémy řízení bezpečnosti státu a společnosti“, „Ochrana obyvatelstva a kritické infrastruktury“, „Krizové řízení a integrovaných záchranný systém“ a „Vnitřní bezpečnost a veřejný pořádek“.</w:t>
            </w:r>
          </w:p>
          <w:p w14:paraId="5DF975C3" w14:textId="77777777" w:rsidR="00BD2C64" w:rsidRDefault="00BD2C64" w:rsidP="00BD2C64">
            <w:pPr>
              <w:ind w:left="254"/>
              <w:jc w:val="both"/>
              <w:rPr>
                <w:b/>
                <w:bCs/>
              </w:rPr>
            </w:pPr>
          </w:p>
          <w:p w14:paraId="4627A596" w14:textId="77777777" w:rsidR="00BD2C64" w:rsidRPr="003D777D" w:rsidRDefault="00BD2C64" w:rsidP="00BD2C64">
            <w:pPr>
              <w:ind w:left="254"/>
              <w:jc w:val="both"/>
            </w:pPr>
            <w:r>
              <w:rPr>
                <w:b/>
                <w:bCs/>
              </w:rPr>
              <w:t xml:space="preserve">b) </w:t>
            </w:r>
            <w:r w:rsidRPr="003D777D">
              <w:rPr>
                <w:b/>
                <w:bCs/>
              </w:rPr>
              <w:t>Řízení rizik a bezpečnost prostředí</w:t>
            </w:r>
          </w:p>
          <w:p w14:paraId="7A084CF8" w14:textId="77777777" w:rsidR="00BD2C64" w:rsidRPr="003D777D" w:rsidRDefault="00BD2C64" w:rsidP="00BD2C64">
            <w:pPr>
              <w:ind w:left="254"/>
              <w:jc w:val="both"/>
            </w:pPr>
            <w:r w:rsidRPr="003D777D">
              <w:t>Shrnuje poznatky z předmětu „Řízení rizik“, „Krizové</w:t>
            </w:r>
            <w:r>
              <w:t>,</w:t>
            </w:r>
            <w:r w:rsidRPr="003D777D">
              <w:t xml:space="preserve"> havarijní</w:t>
            </w:r>
            <w:r>
              <w:t xml:space="preserve"> a obranné</w:t>
            </w:r>
            <w:r w:rsidRPr="003D777D">
              <w:t xml:space="preserve"> plánování“ a „Environmentální bezpečnost“.</w:t>
            </w:r>
          </w:p>
          <w:p w14:paraId="2B7DD25C" w14:textId="77777777" w:rsidR="00BD2C64" w:rsidRDefault="00BD2C64" w:rsidP="00BD2C64">
            <w:pPr>
              <w:jc w:val="both"/>
              <w:rPr>
                <w:b/>
                <w:bCs/>
              </w:rPr>
            </w:pPr>
          </w:p>
          <w:p w14:paraId="5D3330C7" w14:textId="77777777" w:rsidR="001A7F21" w:rsidRPr="00B1047B" w:rsidRDefault="001A7F21" w:rsidP="001A7F21">
            <w:pPr>
              <w:jc w:val="both"/>
              <w:rPr>
                <w:b/>
                <w:bCs/>
                <w:u w:val="single"/>
              </w:rPr>
            </w:pPr>
            <w:r w:rsidRPr="00B1047B">
              <w:rPr>
                <w:b/>
                <w:bCs/>
                <w:u w:val="single"/>
              </w:rPr>
              <w:t xml:space="preserve">3) </w:t>
            </w:r>
            <w:r>
              <w:rPr>
                <w:b/>
                <w:bCs/>
                <w:u w:val="single"/>
              </w:rPr>
              <w:t>Předmět specializace</w:t>
            </w:r>
          </w:p>
          <w:p w14:paraId="6ABA6744" w14:textId="3D82C811" w:rsidR="000B2652" w:rsidRDefault="000B2652" w:rsidP="00C0096B">
            <w:pPr>
              <w:ind w:left="254"/>
            </w:pPr>
            <w:r>
              <w:rPr>
                <w:b/>
              </w:rPr>
              <w:t>Ochrana obyvatelstva</w:t>
            </w:r>
            <w:r w:rsidR="001A7F21" w:rsidRPr="004008E4">
              <w:rPr>
                <w:color w:val="FF0000"/>
              </w:rPr>
              <w:t xml:space="preserve"> </w:t>
            </w:r>
            <w:r w:rsidR="001A7F21" w:rsidRPr="00BA38F6">
              <w:t xml:space="preserve">– shrnuje určující poznatky z předmětů </w:t>
            </w:r>
            <w:r w:rsidR="001A7F21">
              <w:t xml:space="preserve">PZ </w:t>
            </w:r>
            <w:r w:rsidR="001A7F21" w:rsidRPr="00BA38F6">
              <w:t>v 2/ZS specializac</w:t>
            </w:r>
            <w:r w:rsidR="001A7F21">
              <w:t>e, a to; „</w:t>
            </w:r>
            <w:r>
              <w:t>Nebezpečné látky“, „</w:t>
            </w:r>
            <w:r w:rsidRPr="00C804FA">
              <w:t>Detekce, dekontaminace a sanace</w:t>
            </w:r>
            <w:r>
              <w:t>“, „Nové hrozby CBRN“, „</w:t>
            </w:r>
            <w:r w:rsidRPr="00276912">
              <w:t>Počítačové systémy řízení v ochraně obyvatelstva</w:t>
            </w:r>
            <w:r>
              <w:t>“, „</w:t>
            </w:r>
            <w:r w:rsidRPr="00C804FA">
              <w:t>Individuální a kolektivní ochrana</w:t>
            </w:r>
            <w:r w:rsidR="00563549">
              <w:t>“</w:t>
            </w:r>
            <w:r>
              <w:t>.</w:t>
            </w:r>
          </w:p>
          <w:p w14:paraId="5D4211E9" w14:textId="3332A9DD" w:rsidR="00C0096B" w:rsidRDefault="00C0096B" w:rsidP="00C0096B">
            <w:pPr>
              <w:ind w:left="254"/>
            </w:pPr>
          </w:p>
          <w:p w14:paraId="39AB53E9" w14:textId="77777777" w:rsidR="00C0096B" w:rsidRDefault="00C0096B" w:rsidP="00C0096B">
            <w:pPr>
              <w:ind w:left="254"/>
            </w:pPr>
          </w:p>
          <w:p w14:paraId="19C1FE9D" w14:textId="0B11D680" w:rsidR="00BD2C64" w:rsidRDefault="00BD2C64" w:rsidP="000B2652">
            <w:pPr>
              <w:ind w:left="351"/>
              <w:jc w:val="both"/>
            </w:pPr>
          </w:p>
        </w:tc>
      </w:tr>
      <w:tr w:rsidR="00BD2C64" w14:paraId="557F955D" w14:textId="77777777" w:rsidTr="00BD2C64">
        <w:tc>
          <w:tcPr>
            <w:tcW w:w="3509" w:type="dxa"/>
            <w:shd w:val="clear" w:color="auto" w:fill="F7CAAC"/>
          </w:tcPr>
          <w:p w14:paraId="4C938990" w14:textId="77777777" w:rsidR="00BD2C64" w:rsidRDefault="00BD2C64" w:rsidP="00BD2C64">
            <w:pPr>
              <w:jc w:val="both"/>
              <w:rPr>
                <w:b/>
              </w:rPr>
            </w:pPr>
            <w:r>
              <w:rPr>
                <w:b/>
              </w:rPr>
              <w:t>Další studijní povinnosti</w:t>
            </w:r>
          </w:p>
        </w:tc>
        <w:tc>
          <w:tcPr>
            <w:tcW w:w="5776" w:type="dxa"/>
            <w:tcBorders>
              <w:bottom w:val="nil"/>
            </w:tcBorders>
          </w:tcPr>
          <w:p w14:paraId="53113087" w14:textId="77777777" w:rsidR="00BD2C64" w:rsidRDefault="00BD2C64" w:rsidP="00BD2C64">
            <w:pPr>
              <w:jc w:val="both"/>
            </w:pPr>
          </w:p>
        </w:tc>
      </w:tr>
      <w:tr w:rsidR="00BD2C64" w14:paraId="155650A0" w14:textId="77777777" w:rsidTr="00BD2C64">
        <w:trPr>
          <w:trHeight w:val="423"/>
        </w:trPr>
        <w:tc>
          <w:tcPr>
            <w:tcW w:w="9285" w:type="dxa"/>
            <w:gridSpan w:val="2"/>
            <w:tcBorders>
              <w:top w:val="nil"/>
            </w:tcBorders>
          </w:tcPr>
          <w:p w14:paraId="1A920753" w14:textId="77777777" w:rsidR="00BD2C64" w:rsidRDefault="00BD2C64" w:rsidP="00BD2C64">
            <w:pPr>
              <w:jc w:val="both"/>
            </w:pPr>
            <w:r>
              <w:t>---</w:t>
            </w:r>
          </w:p>
          <w:p w14:paraId="6F2FBC43" w14:textId="77777777" w:rsidR="00BD2C64" w:rsidRDefault="00BD2C64" w:rsidP="00BD2C64">
            <w:pPr>
              <w:jc w:val="both"/>
            </w:pPr>
          </w:p>
        </w:tc>
      </w:tr>
      <w:tr w:rsidR="00BD2C64" w14:paraId="087DC44D" w14:textId="77777777" w:rsidTr="00BD2C64">
        <w:tc>
          <w:tcPr>
            <w:tcW w:w="3509" w:type="dxa"/>
            <w:shd w:val="clear" w:color="auto" w:fill="F7CAAC"/>
          </w:tcPr>
          <w:p w14:paraId="2B5FCE63" w14:textId="77777777" w:rsidR="00BD2C64" w:rsidRDefault="00BD2C64" w:rsidP="00BD2C64">
            <w:pPr>
              <w:rPr>
                <w:b/>
              </w:rPr>
            </w:pPr>
            <w:r>
              <w:rPr>
                <w:b/>
              </w:rPr>
              <w:t>Návrh témat kvalifikačních prací /témata obhájených prací a přístup k obhájeným kvalifikačním pracím</w:t>
            </w:r>
          </w:p>
        </w:tc>
        <w:tc>
          <w:tcPr>
            <w:tcW w:w="5776" w:type="dxa"/>
            <w:tcBorders>
              <w:bottom w:val="nil"/>
            </w:tcBorders>
          </w:tcPr>
          <w:p w14:paraId="157D71A7" w14:textId="77777777" w:rsidR="00BD2C64" w:rsidRDefault="00BD2C64" w:rsidP="00BD2C64">
            <w:pPr>
              <w:jc w:val="both"/>
            </w:pPr>
          </w:p>
        </w:tc>
      </w:tr>
      <w:tr w:rsidR="00BD2C64" w:rsidRPr="003D777D" w14:paraId="5130B33C" w14:textId="77777777" w:rsidTr="00BD2C64">
        <w:trPr>
          <w:trHeight w:val="70"/>
        </w:trPr>
        <w:tc>
          <w:tcPr>
            <w:tcW w:w="9285" w:type="dxa"/>
            <w:gridSpan w:val="2"/>
            <w:tcBorders>
              <w:top w:val="nil"/>
            </w:tcBorders>
          </w:tcPr>
          <w:p w14:paraId="5EBACED1" w14:textId="689C6786" w:rsidR="00BD2C64" w:rsidRDefault="00BA7319" w:rsidP="00BD2C64">
            <w:pPr>
              <w:shd w:val="clear" w:color="auto" w:fill="FFFFFF"/>
              <w:spacing w:line="252" w:lineRule="auto"/>
              <w:rPr>
                <w:rStyle w:val="contentpasted1"/>
                <w:color w:val="000000"/>
                <w:shd w:val="clear" w:color="auto" w:fill="FFFFFF"/>
              </w:rPr>
            </w:pPr>
            <w:r w:rsidRPr="00C0096B">
              <w:rPr>
                <w:rStyle w:val="contentpasted1"/>
                <w:color w:val="000000"/>
                <w:shd w:val="clear" w:color="auto" w:fill="FFFFFF"/>
              </w:rPr>
              <w:t xml:space="preserve">Bezpečnost průmyslového podniku z hlediska prevence závažných havárií, dostupné z: </w:t>
            </w:r>
          </w:p>
          <w:p w14:paraId="533C6761" w14:textId="72D4F65A" w:rsidR="003211DC" w:rsidRDefault="00862263" w:rsidP="00BD2C64">
            <w:pPr>
              <w:shd w:val="clear" w:color="auto" w:fill="FFFFFF"/>
              <w:spacing w:line="252" w:lineRule="auto"/>
              <w:rPr>
                <w:rStyle w:val="contentpasted1"/>
                <w:color w:val="000000"/>
                <w:shd w:val="clear" w:color="auto" w:fill="FFFFFF"/>
              </w:rPr>
            </w:pPr>
            <w:hyperlink r:id="rId20" w:history="1">
              <w:r w:rsidR="003211DC" w:rsidRPr="007269E2">
                <w:rPr>
                  <w:rStyle w:val="Hypertextovodkaz"/>
                  <w:shd w:val="clear" w:color="auto" w:fill="FFFFFF"/>
                </w:rPr>
                <w:t>https://stag.utb.cz/StagPortletsJSR168/CleanUrl?urlid=prohlizeni-prace-search&amp;praceSearchNazev=Bezpe%c4%8dnost+pr%c5%afmyslov%c3%a9ho+podniku+z+hlediska+prevence+z%c3%a1va%c5%ben%c3%bdch+hav%c3%a1ri%c3%ad&amp;praceSearchFakultaVSKP=FLK&amp;praceSearchTyp=diplomov%c3%a1</w:t>
              </w:r>
            </w:hyperlink>
          </w:p>
          <w:p w14:paraId="1BA6485E" w14:textId="77777777" w:rsidR="003211DC" w:rsidRDefault="003211DC" w:rsidP="00BD2C64">
            <w:pPr>
              <w:shd w:val="clear" w:color="auto" w:fill="FFFFFF"/>
              <w:spacing w:line="252" w:lineRule="auto"/>
              <w:rPr>
                <w:rStyle w:val="contentpasted1"/>
                <w:color w:val="000000"/>
                <w:shd w:val="clear" w:color="auto" w:fill="FFFFFF"/>
              </w:rPr>
            </w:pPr>
          </w:p>
          <w:p w14:paraId="7EB9B642" w14:textId="77777777" w:rsidR="003211DC" w:rsidRDefault="00C0096B" w:rsidP="00BD2C64">
            <w:pPr>
              <w:shd w:val="clear" w:color="auto" w:fill="FFFFFF"/>
              <w:spacing w:line="252" w:lineRule="auto"/>
              <w:rPr>
                <w:rStyle w:val="contentpasted1"/>
                <w:color w:val="000000"/>
                <w:shd w:val="clear" w:color="auto" w:fill="FFFFFF"/>
              </w:rPr>
            </w:pPr>
            <w:r w:rsidRPr="00C0096B">
              <w:rPr>
                <w:rStyle w:val="contentpasted1"/>
                <w:color w:val="000000"/>
                <w:shd w:val="clear" w:color="auto" w:fill="FFFFFF"/>
              </w:rPr>
              <w:t>Hodnocení rizik vybraného fotbalového stadionu, dostupné z:</w:t>
            </w:r>
          </w:p>
          <w:p w14:paraId="3DA1C55E" w14:textId="3C11AFC5" w:rsidR="003211DC" w:rsidRDefault="00862263" w:rsidP="00BD2C64">
            <w:pPr>
              <w:shd w:val="clear" w:color="auto" w:fill="FFFFFF"/>
              <w:spacing w:line="252" w:lineRule="auto"/>
              <w:rPr>
                <w:rStyle w:val="contentpasted1"/>
                <w:color w:val="000000"/>
                <w:shd w:val="clear" w:color="auto" w:fill="FFFFFF"/>
              </w:rPr>
            </w:pPr>
            <w:hyperlink r:id="rId21" w:history="1">
              <w:r w:rsidR="003211DC" w:rsidRPr="007269E2">
                <w:rPr>
                  <w:rStyle w:val="Hypertextovodkaz"/>
                  <w:shd w:val="clear" w:color="auto" w:fill="FFFFFF"/>
                </w:rPr>
                <w:t>https://stag.utb.cz/StagPortletsJSR168/CleanUrl?urlid=prohlizeni-prace-search&amp;praceSearchNazev=Hodnocen%c3%ad+rizik+vybran%c3%a9ho+fotbalov%c3%a9ho+stadionu&amp;praceSearchFakultaVSKP=FLK&amp;praceSearchTyp=diplomov%c3%a1</w:t>
              </w:r>
            </w:hyperlink>
          </w:p>
          <w:p w14:paraId="1B56D4DE" w14:textId="68E53EA9" w:rsidR="00C0096B" w:rsidRPr="00C0096B" w:rsidRDefault="00C0096B" w:rsidP="00BD2C64">
            <w:pPr>
              <w:shd w:val="clear" w:color="auto" w:fill="FFFFFF"/>
              <w:spacing w:line="252" w:lineRule="auto"/>
              <w:rPr>
                <w:rStyle w:val="contentpasted1"/>
                <w:color w:val="000000"/>
                <w:shd w:val="clear" w:color="auto" w:fill="FFFFFF"/>
              </w:rPr>
            </w:pPr>
            <w:r w:rsidRPr="00C0096B">
              <w:rPr>
                <w:rStyle w:val="contentpasted1"/>
                <w:color w:val="000000"/>
                <w:shd w:val="clear" w:color="auto" w:fill="FFFFFF"/>
              </w:rPr>
              <w:t xml:space="preserve"> </w:t>
            </w:r>
          </w:p>
          <w:p w14:paraId="33703BA3" w14:textId="3FA52153" w:rsidR="00C0096B" w:rsidRDefault="00C0096B" w:rsidP="00BD2C64">
            <w:pPr>
              <w:shd w:val="clear" w:color="auto" w:fill="FFFFFF"/>
              <w:spacing w:line="252" w:lineRule="auto"/>
              <w:rPr>
                <w:rStyle w:val="contentpasted1"/>
                <w:color w:val="000000"/>
                <w:shd w:val="clear" w:color="auto" w:fill="FFFFFF"/>
              </w:rPr>
            </w:pPr>
            <w:r w:rsidRPr="00C0096B">
              <w:rPr>
                <w:rStyle w:val="contentpasted1"/>
                <w:color w:val="000000"/>
                <w:shd w:val="clear" w:color="auto" w:fill="FFFFFF"/>
              </w:rPr>
              <w:t xml:space="preserve">Využití bezpilotních prostředků Hasičským záchranným sborem České republiky, dostupné z: </w:t>
            </w:r>
          </w:p>
          <w:p w14:paraId="3CFC389B" w14:textId="1DC97020" w:rsidR="003211DC" w:rsidRDefault="00862263" w:rsidP="00BD2C64">
            <w:pPr>
              <w:shd w:val="clear" w:color="auto" w:fill="FFFFFF"/>
              <w:spacing w:line="252" w:lineRule="auto"/>
              <w:rPr>
                <w:rStyle w:val="contentpasted1"/>
                <w:color w:val="000000"/>
                <w:shd w:val="clear" w:color="auto" w:fill="FFFFFF"/>
              </w:rPr>
            </w:pPr>
            <w:hyperlink r:id="rId22" w:history="1">
              <w:r w:rsidR="003211DC" w:rsidRPr="007269E2">
                <w:rPr>
                  <w:rStyle w:val="Hypertextovodkaz"/>
                  <w:shd w:val="clear" w:color="auto" w:fill="FFFFFF"/>
                </w:rPr>
                <w:t>https://stag.utb.cz/StagPortletsJSR168/CleanUrl?urlid=prohlizeni-prace-search&amp;praceSearchNazev=Vyu%c5%beit%c3%ad+bezpilotn%c3%adch+prost%c5%99edk%c5%af+Hasi%c4%8dsk%c3%bdm+z%c3%a1chrann%c3%bdm+sborem+%c4%8cesk%c3%a9+republiky&amp;praceSearchFakultaVSKP=FLK&amp;praceSearchTyp=diplomov%c3%a1</w:t>
              </w:r>
            </w:hyperlink>
          </w:p>
          <w:p w14:paraId="7BB7C6C2" w14:textId="77777777" w:rsidR="003211DC" w:rsidRPr="00C0096B" w:rsidRDefault="003211DC" w:rsidP="00BD2C64">
            <w:pPr>
              <w:shd w:val="clear" w:color="auto" w:fill="FFFFFF"/>
              <w:spacing w:line="252" w:lineRule="auto"/>
              <w:rPr>
                <w:rStyle w:val="contentpasted1"/>
                <w:color w:val="000000"/>
                <w:shd w:val="clear" w:color="auto" w:fill="FFFFFF"/>
              </w:rPr>
            </w:pPr>
          </w:p>
          <w:p w14:paraId="33744DE0" w14:textId="309D9548" w:rsidR="00C0096B" w:rsidRDefault="00C0096B" w:rsidP="00BD2C64">
            <w:pPr>
              <w:shd w:val="clear" w:color="auto" w:fill="FFFFFF"/>
              <w:spacing w:line="252" w:lineRule="auto"/>
              <w:rPr>
                <w:rStyle w:val="contentpasted1"/>
                <w:color w:val="000000"/>
                <w:shd w:val="clear" w:color="auto" w:fill="FFFFFF"/>
              </w:rPr>
            </w:pPr>
            <w:r w:rsidRPr="00C0096B">
              <w:rPr>
                <w:rStyle w:val="contentpasted1"/>
                <w:color w:val="000000"/>
                <w:shd w:val="clear" w:color="auto" w:fill="FFFFFF"/>
              </w:rPr>
              <w:t xml:space="preserve">Připravenost složek integrovaného záchranného systému na mimořádné události s velkým počtem raněných a obětí v České republice, dostupné z: </w:t>
            </w:r>
          </w:p>
          <w:p w14:paraId="2874BC9B" w14:textId="5704A4A2" w:rsidR="003211DC" w:rsidRDefault="00862263" w:rsidP="00BD2C64">
            <w:pPr>
              <w:shd w:val="clear" w:color="auto" w:fill="FFFFFF"/>
              <w:spacing w:line="252" w:lineRule="auto"/>
              <w:rPr>
                <w:rStyle w:val="contentpasted1"/>
                <w:color w:val="000000"/>
                <w:shd w:val="clear" w:color="auto" w:fill="FFFFFF"/>
              </w:rPr>
            </w:pPr>
            <w:hyperlink r:id="rId23" w:history="1">
              <w:r w:rsidR="003211DC" w:rsidRPr="007269E2">
                <w:rPr>
                  <w:rStyle w:val="Hypertextovodkaz"/>
                  <w:shd w:val="clear" w:color="auto" w:fill="FFFFFF"/>
                </w:rPr>
                <w:t>https://stag.utb.cz/StagPortletsJSR168/CleanUrl?urlid=prohlizeni-prace-search&amp;praceSearchNazev=P%c5%99ipravenost+slo%c5%beek+integrovan%c3%a9ho+z%c3%a1chrann%c3%a9ho+syst%c3%a9mu+na+mimo%c5%99%c3%a1dn%c3%a9+ud%c3%a1losti+s+velk%c3%bdm+po%c4%8dtem+ran%c4%9bn%c3%bdch+a+ob%c4%9bt%c3%ad+v+%c4%8cesk%c3%a9+republice&amp;praceSearchFakultaVSKP=FLK&amp;praceSearchTyp=diplomov%c3%a1</w:t>
              </w:r>
            </w:hyperlink>
          </w:p>
          <w:p w14:paraId="00D08593" w14:textId="77777777" w:rsidR="003211DC" w:rsidRPr="00C0096B" w:rsidRDefault="003211DC" w:rsidP="00BD2C64">
            <w:pPr>
              <w:shd w:val="clear" w:color="auto" w:fill="FFFFFF"/>
              <w:spacing w:line="252" w:lineRule="auto"/>
              <w:rPr>
                <w:rStyle w:val="contentpasted1"/>
                <w:color w:val="000000"/>
                <w:shd w:val="clear" w:color="auto" w:fill="FFFFFF"/>
              </w:rPr>
            </w:pPr>
          </w:p>
          <w:p w14:paraId="411F79D3" w14:textId="58760E04" w:rsidR="00C0096B" w:rsidRDefault="00C0096B" w:rsidP="00BD2C64">
            <w:pPr>
              <w:shd w:val="clear" w:color="auto" w:fill="FFFFFF"/>
              <w:spacing w:line="252" w:lineRule="auto"/>
              <w:rPr>
                <w:rStyle w:val="contentpasted1"/>
                <w:color w:val="000000"/>
              </w:rPr>
            </w:pPr>
            <w:r w:rsidRPr="00C0096B">
              <w:rPr>
                <w:rStyle w:val="contentpasted1"/>
                <w:color w:val="000000"/>
              </w:rPr>
              <w:t>Rizika práce při výkonu povolání zdravotnického záchranáře, dostupné z:</w:t>
            </w:r>
          </w:p>
          <w:p w14:paraId="4404A098" w14:textId="04DCCFC3" w:rsidR="009F13A2" w:rsidRDefault="00862263" w:rsidP="00BD2C64">
            <w:pPr>
              <w:shd w:val="clear" w:color="auto" w:fill="FFFFFF"/>
              <w:spacing w:line="252" w:lineRule="auto"/>
              <w:rPr>
                <w:rStyle w:val="contentpasted1"/>
                <w:color w:val="000000"/>
              </w:rPr>
            </w:pPr>
            <w:hyperlink r:id="rId24" w:history="1">
              <w:r w:rsidR="009F13A2" w:rsidRPr="007269E2">
                <w:rPr>
                  <w:rStyle w:val="Hypertextovodkaz"/>
                </w:rPr>
                <w:t>https://stag.utb.cz/StagPortletsJSR168/CleanUrl?urlid=prohlizeni-prace-search&amp;praceSearchNazev=Rizika+pr%c3%a1ce+p%c5%99i+v%c3%bdkonu+povol%c3%a1n%c3%ad+zdravotnick%c3%a9ho+z%c3%a1chran%c3%a1%c5%99e&amp;praceSearchFakultaVSKP=FLK&amp;praceSearchTyp=diplomov%c3%a1</w:t>
              </w:r>
            </w:hyperlink>
          </w:p>
          <w:p w14:paraId="43D8C3FC" w14:textId="77777777" w:rsidR="009F13A2" w:rsidRDefault="009F13A2" w:rsidP="00BD2C64">
            <w:pPr>
              <w:shd w:val="clear" w:color="auto" w:fill="FFFFFF"/>
              <w:spacing w:line="252" w:lineRule="auto"/>
              <w:rPr>
                <w:rStyle w:val="contentpasted1"/>
                <w:color w:val="000000"/>
              </w:rPr>
            </w:pPr>
          </w:p>
          <w:p w14:paraId="01420362" w14:textId="33296611" w:rsidR="00AB2316" w:rsidRDefault="00AB2316" w:rsidP="00BD2C64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  <w:r w:rsidRPr="00AB2316">
              <w:rPr>
                <w:color w:val="000000"/>
                <w:shd w:val="clear" w:color="auto" w:fill="FFFFFF"/>
              </w:rPr>
              <w:t>Zásah jednotky požární ochrany u dopravní nehody s únikem nebezpečné látky, dostupné z:</w:t>
            </w:r>
          </w:p>
          <w:p w14:paraId="563D6E78" w14:textId="06221472" w:rsidR="009F13A2" w:rsidRDefault="00862263" w:rsidP="00BD2C64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  <w:hyperlink r:id="rId25" w:history="1">
              <w:r w:rsidR="009F13A2" w:rsidRPr="007269E2">
                <w:rPr>
                  <w:rStyle w:val="Hypertextovodkaz"/>
                  <w:shd w:val="clear" w:color="auto" w:fill="FFFFFF"/>
                </w:rPr>
                <w:t>https://stag.utb.cz/StagPortletsJSR168/CleanUrl?urlid=prohlizeni-prace-search&amp;praceSearchNazev=Z%c3%a1sah+jednotky+po%c5%be%c3%a1rn%c3%ad+ochrany+u+dopravn%c3%ad+nehody+s+%c3%banikem+nebezpe%c4%8dn%c3%a9+l%c3%a1tky&amp;praceSearchFakultaVSKP=FLK&amp;praceSearchTyp=diplomov%c3%a1</w:t>
              </w:r>
            </w:hyperlink>
          </w:p>
          <w:p w14:paraId="66849E84" w14:textId="77777777" w:rsidR="009F13A2" w:rsidRDefault="009F13A2" w:rsidP="00BD2C64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</w:p>
          <w:p w14:paraId="7653E1B4" w14:textId="652F1727" w:rsidR="00AB2316" w:rsidRDefault="00AB2316" w:rsidP="00BD2C64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  <w:r w:rsidRPr="00AB2316">
              <w:rPr>
                <w:color w:val="000000"/>
                <w:shd w:val="clear" w:color="auto" w:fill="FFFFFF"/>
              </w:rPr>
              <w:t>Využití modelování v ochraně obyvatelstva, dostupné z:</w:t>
            </w:r>
          </w:p>
          <w:p w14:paraId="5A982429" w14:textId="6412E2B0" w:rsidR="009F13A2" w:rsidRDefault="00862263" w:rsidP="00BD2C64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  <w:hyperlink r:id="rId26" w:history="1">
              <w:r w:rsidR="009F13A2" w:rsidRPr="007269E2">
                <w:rPr>
                  <w:rStyle w:val="Hypertextovodkaz"/>
                  <w:shd w:val="clear" w:color="auto" w:fill="FFFFFF"/>
                </w:rPr>
                <w:t>https://stag.utb.cz/StagPortletsJSR168/CleanUrl?urlid=prohlizeni-prace-search&amp;praceSearchNazev=Vyu%c5%beit%c3%ad+modelov%c3%a1n%c3%ad+v+ochran%c4%9b+obyvatelstva&amp;praceSearchFakultaVSKP=FLK&amp;praceSearchTyp=diplomov%c3%a1</w:t>
              </w:r>
            </w:hyperlink>
          </w:p>
          <w:p w14:paraId="1D83A7BF" w14:textId="77777777" w:rsidR="009F13A2" w:rsidRPr="00AB2316" w:rsidRDefault="009F13A2" w:rsidP="00BD2C64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</w:p>
          <w:p w14:paraId="6F811F77" w14:textId="5BB6911B" w:rsidR="00BB4879" w:rsidRDefault="00BB4879" w:rsidP="00BD2C64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  <w:r w:rsidRPr="00BB4879">
              <w:rPr>
                <w:color w:val="000000"/>
                <w:shd w:val="clear" w:color="auto" w:fill="FFFFFF"/>
              </w:rPr>
              <w:t>Zabezpečení požární ochrany letového provozu na letišti v Prostějově, dostupné z:</w:t>
            </w:r>
          </w:p>
          <w:p w14:paraId="05E99BCB" w14:textId="0931D10F" w:rsidR="009F13A2" w:rsidRDefault="00862263" w:rsidP="00BD2C64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  <w:hyperlink r:id="rId27" w:history="1">
              <w:r w:rsidR="009F13A2" w:rsidRPr="007269E2">
                <w:rPr>
                  <w:rStyle w:val="Hypertextovodkaz"/>
                  <w:shd w:val="clear" w:color="auto" w:fill="FFFFFF"/>
                </w:rPr>
                <w:t>https://stag.utb.cz/StagPortletsJSR168/CleanUrl?urlid=prohlizeni-prace-search&amp;praceSearchNazev=Zabezpe%c4%8den%c3%ad+po%c5%be%c3%a1rn%c3%ad+ochrany+letov%c3%a9ho+provozu+na+leti%c5%a1ti+v+Prost%c4%9bjov%c4%9b&amp;praceSearchFakultaVSKP=FLK&amp;praceSearchTyp=diplomov%c3%a1</w:t>
              </w:r>
            </w:hyperlink>
          </w:p>
          <w:p w14:paraId="788112BB" w14:textId="77777777" w:rsidR="009F13A2" w:rsidRPr="00BB4879" w:rsidRDefault="009F13A2" w:rsidP="00BD2C64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</w:p>
          <w:p w14:paraId="6A86D1EF" w14:textId="3E183113" w:rsidR="00C0096B" w:rsidRPr="00C0096B" w:rsidRDefault="00C0096B" w:rsidP="00BD2C64">
            <w:pPr>
              <w:shd w:val="clear" w:color="auto" w:fill="FFFFFF"/>
              <w:spacing w:line="252" w:lineRule="auto"/>
            </w:pPr>
          </w:p>
        </w:tc>
      </w:tr>
      <w:tr w:rsidR="00BD2C64" w14:paraId="196E4C8B" w14:textId="77777777" w:rsidTr="00BD2C64">
        <w:tc>
          <w:tcPr>
            <w:tcW w:w="3509" w:type="dxa"/>
            <w:shd w:val="clear" w:color="auto" w:fill="F7CAAC"/>
          </w:tcPr>
          <w:p w14:paraId="5458F6D6" w14:textId="77777777" w:rsidR="00BD2C64" w:rsidRDefault="00BD2C64" w:rsidP="00BD2C64">
            <w:r>
              <w:rPr>
                <w:b/>
              </w:rPr>
              <w:lastRenderedPageBreak/>
              <w:t>Návrh témat rigorózních prací /témata obhájených prací a přístup k obhájeným rigorózním pracím</w:t>
            </w:r>
          </w:p>
        </w:tc>
        <w:tc>
          <w:tcPr>
            <w:tcW w:w="5776" w:type="dxa"/>
            <w:tcBorders>
              <w:bottom w:val="nil"/>
            </w:tcBorders>
            <w:shd w:val="clear" w:color="auto" w:fill="FFFFFF"/>
          </w:tcPr>
          <w:p w14:paraId="74025B1D" w14:textId="77777777" w:rsidR="00BD2C64" w:rsidRDefault="00BD2C64" w:rsidP="00BD2C64">
            <w:pPr>
              <w:jc w:val="center"/>
            </w:pPr>
          </w:p>
        </w:tc>
      </w:tr>
      <w:tr w:rsidR="00BD2C64" w14:paraId="094562F6" w14:textId="77777777" w:rsidTr="00BD2C64">
        <w:trPr>
          <w:trHeight w:val="360"/>
        </w:trPr>
        <w:tc>
          <w:tcPr>
            <w:tcW w:w="9285" w:type="dxa"/>
            <w:gridSpan w:val="2"/>
            <w:tcBorders>
              <w:top w:val="nil"/>
            </w:tcBorders>
          </w:tcPr>
          <w:p w14:paraId="377B1E47" w14:textId="77777777" w:rsidR="00BD2C64" w:rsidRDefault="00BD2C64" w:rsidP="00BD2C64">
            <w:pPr>
              <w:jc w:val="both"/>
            </w:pPr>
          </w:p>
        </w:tc>
      </w:tr>
      <w:tr w:rsidR="00BD2C64" w14:paraId="5335EBF0" w14:textId="77777777" w:rsidTr="00BD2C64">
        <w:tc>
          <w:tcPr>
            <w:tcW w:w="3509" w:type="dxa"/>
            <w:shd w:val="clear" w:color="auto" w:fill="F7CAAC"/>
          </w:tcPr>
          <w:p w14:paraId="45F230B0" w14:textId="77777777" w:rsidR="00BD2C64" w:rsidRDefault="00BD2C64" w:rsidP="00BD2C64">
            <w:r>
              <w:rPr>
                <w:b/>
              </w:rPr>
              <w:t xml:space="preserve"> Součásti SRZ a jejich obsah</w:t>
            </w:r>
          </w:p>
        </w:tc>
        <w:tc>
          <w:tcPr>
            <w:tcW w:w="5776" w:type="dxa"/>
            <w:tcBorders>
              <w:bottom w:val="nil"/>
            </w:tcBorders>
            <w:shd w:val="clear" w:color="auto" w:fill="FFFFFF"/>
          </w:tcPr>
          <w:p w14:paraId="7742A80D" w14:textId="77777777" w:rsidR="00BD2C64" w:rsidRDefault="00BD2C64" w:rsidP="00BD2C64">
            <w:pPr>
              <w:jc w:val="center"/>
            </w:pPr>
          </w:p>
        </w:tc>
      </w:tr>
      <w:tr w:rsidR="00BD2C64" w14:paraId="364AAFB2" w14:textId="77777777" w:rsidTr="00BD2C64">
        <w:trPr>
          <w:trHeight w:val="594"/>
        </w:trPr>
        <w:tc>
          <w:tcPr>
            <w:tcW w:w="9285" w:type="dxa"/>
            <w:gridSpan w:val="2"/>
            <w:tcBorders>
              <w:top w:val="nil"/>
            </w:tcBorders>
          </w:tcPr>
          <w:p w14:paraId="56A941B5" w14:textId="77777777" w:rsidR="00BD2C64" w:rsidRDefault="00BD2C64" w:rsidP="00BD2C64">
            <w:pPr>
              <w:jc w:val="both"/>
            </w:pPr>
          </w:p>
        </w:tc>
      </w:tr>
    </w:tbl>
    <w:p w14:paraId="3F2F5F7E" w14:textId="32994B5C" w:rsidR="0076461C" w:rsidRDefault="0076461C" w:rsidP="001F73F9">
      <w:pPr>
        <w:spacing w:after="160" w:line="259" w:lineRule="auto"/>
      </w:pPr>
    </w:p>
    <w:p w14:paraId="69A76938" w14:textId="77777777" w:rsidR="00C0096B" w:rsidRDefault="0076461C">
      <w:pPr>
        <w:spacing w:after="160" w:line="259" w:lineRule="auto"/>
        <w:sectPr w:rsidR="00C0096B" w:rsidSect="00C0096B">
          <w:pgSz w:w="11906" w:h="16838"/>
          <w:pgMar w:top="1417" w:right="1417" w:bottom="1417" w:left="1417" w:header="708" w:footer="708" w:gutter="0"/>
          <w:cols w:space="708"/>
          <w:rtlGutter/>
          <w:docGrid w:linePitch="360"/>
        </w:sectPr>
      </w:pPr>
      <w:r>
        <w:br w:type="page"/>
      </w:r>
    </w:p>
    <w:tbl>
      <w:tblPr>
        <w:tblW w:w="1464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53"/>
        <w:gridCol w:w="1091"/>
        <w:gridCol w:w="1069"/>
        <w:gridCol w:w="1264"/>
        <w:gridCol w:w="5398"/>
        <w:gridCol w:w="1621"/>
        <w:gridCol w:w="1144"/>
      </w:tblGrid>
      <w:tr w:rsidR="0076461C" w:rsidRPr="00BA38F6" w14:paraId="25E5D20D" w14:textId="77777777" w:rsidTr="008766CA">
        <w:trPr>
          <w:trHeight w:val="425"/>
        </w:trPr>
        <w:tc>
          <w:tcPr>
            <w:tcW w:w="14640" w:type="dxa"/>
            <w:gridSpan w:val="7"/>
            <w:tcBorders>
              <w:bottom w:val="double" w:sz="4" w:space="0" w:color="auto"/>
            </w:tcBorders>
            <w:shd w:val="clear" w:color="auto" w:fill="BDD6EE"/>
          </w:tcPr>
          <w:p w14:paraId="03F69604" w14:textId="77777777" w:rsidR="0076461C" w:rsidRPr="00BA38F6" w:rsidRDefault="0076461C" w:rsidP="008766CA">
            <w:pPr>
              <w:jc w:val="both"/>
              <w:rPr>
                <w:b/>
                <w:sz w:val="28"/>
              </w:rPr>
            </w:pPr>
            <w:r w:rsidRPr="00BA38F6">
              <w:rPr>
                <w:b/>
                <w:sz w:val="28"/>
              </w:rPr>
              <w:lastRenderedPageBreak/>
              <w:t>B-IIa – Studijní plány a návrh témat prací (bakalářské a magisterské studijní programy)</w:t>
            </w:r>
          </w:p>
        </w:tc>
      </w:tr>
      <w:tr w:rsidR="0076461C" w:rsidRPr="00BA38F6" w14:paraId="3DAFE583" w14:textId="77777777" w:rsidTr="008766CA">
        <w:tc>
          <w:tcPr>
            <w:tcW w:w="4144" w:type="dxa"/>
            <w:gridSpan w:val="2"/>
            <w:shd w:val="clear" w:color="auto" w:fill="F7CAAC"/>
          </w:tcPr>
          <w:p w14:paraId="7CB7F1D8" w14:textId="77777777" w:rsidR="0076461C" w:rsidRPr="00BA38F6" w:rsidRDefault="0076461C" w:rsidP="008766CA">
            <w:pPr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Označení studijního plánu</w:t>
            </w:r>
          </w:p>
        </w:tc>
        <w:tc>
          <w:tcPr>
            <w:tcW w:w="10496" w:type="dxa"/>
            <w:gridSpan w:val="5"/>
          </w:tcPr>
          <w:p w14:paraId="37C5E35B" w14:textId="59CD9DDB" w:rsidR="0076461C" w:rsidRPr="00BA38F6" w:rsidRDefault="0076461C" w:rsidP="0058396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Bezpečnost společnosti – specializace </w:t>
            </w:r>
            <w:r w:rsidR="00583965">
              <w:rPr>
                <w:b/>
                <w:sz w:val="22"/>
              </w:rPr>
              <w:t>BEZPEČNOST LOGISTICKÝCH SYSTÉMŮ</w:t>
            </w:r>
            <w:r>
              <w:rPr>
                <w:b/>
                <w:sz w:val="22"/>
              </w:rPr>
              <w:t xml:space="preserve"> – prezenční forma studia</w:t>
            </w:r>
          </w:p>
        </w:tc>
      </w:tr>
      <w:tr w:rsidR="0076461C" w:rsidRPr="00BA38F6" w14:paraId="6DD66F73" w14:textId="77777777" w:rsidTr="008766CA">
        <w:tc>
          <w:tcPr>
            <w:tcW w:w="14640" w:type="dxa"/>
            <w:gridSpan w:val="7"/>
            <w:shd w:val="clear" w:color="auto" w:fill="F7CAAC"/>
          </w:tcPr>
          <w:p w14:paraId="2004A90F" w14:textId="77777777" w:rsidR="0076461C" w:rsidRPr="00BA38F6" w:rsidRDefault="0076461C" w:rsidP="008766CA">
            <w:pPr>
              <w:jc w:val="center"/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Povinné předměty</w:t>
            </w:r>
          </w:p>
        </w:tc>
      </w:tr>
      <w:tr w:rsidR="0076461C" w:rsidRPr="00BA38F6" w14:paraId="0D83C8C1" w14:textId="77777777" w:rsidTr="008766CA">
        <w:trPr>
          <w:trHeight w:val="537"/>
        </w:trPr>
        <w:tc>
          <w:tcPr>
            <w:tcW w:w="3053" w:type="dxa"/>
            <w:shd w:val="clear" w:color="auto" w:fill="F7CAAC"/>
          </w:tcPr>
          <w:p w14:paraId="567E8829" w14:textId="77777777" w:rsidR="0076461C" w:rsidRPr="00BA38F6" w:rsidRDefault="0076461C" w:rsidP="008766CA">
            <w:pPr>
              <w:jc w:val="both"/>
              <w:rPr>
                <w:b/>
              </w:rPr>
            </w:pPr>
            <w:r w:rsidRPr="00BA38F6">
              <w:rPr>
                <w:b/>
                <w:sz w:val="22"/>
              </w:rPr>
              <w:t>Název předmětu</w:t>
            </w:r>
          </w:p>
        </w:tc>
        <w:tc>
          <w:tcPr>
            <w:tcW w:w="1091" w:type="dxa"/>
            <w:shd w:val="clear" w:color="auto" w:fill="F7CAAC"/>
          </w:tcPr>
          <w:p w14:paraId="4F3A70A0" w14:textId="77777777" w:rsidR="0076461C" w:rsidRDefault="0076461C" w:rsidP="008766CA">
            <w:pPr>
              <w:jc w:val="both"/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Rozsah</w:t>
            </w:r>
          </w:p>
          <w:p w14:paraId="0FFF7AE7" w14:textId="77777777" w:rsidR="0076461C" w:rsidRPr="00BA38F6" w:rsidRDefault="0076461C" w:rsidP="008766CA">
            <w:pPr>
              <w:jc w:val="both"/>
              <w:rPr>
                <w:b/>
              </w:rPr>
            </w:pPr>
          </w:p>
        </w:tc>
        <w:tc>
          <w:tcPr>
            <w:tcW w:w="1069" w:type="dxa"/>
            <w:shd w:val="clear" w:color="auto" w:fill="F7CAAC"/>
          </w:tcPr>
          <w:p w14:paraId="571A9C0D" w14:textId="77777777" w:rsidR="0076461C" w:rsidRPr="00BA38F6" w:rsidRDefault="0076461C" w:rsidP="008766CA">
            <w:pPr>
              <w:jc w:val="both"/>
              <w:rPr>
                <w:b/>
                <w:sz w:val="22"/>
              </w:rPr>
            </w:pPr>
            <w:proofErr w:type="gramStart"/>
            <w:r w:rsidRPr="00BA38F6">
              <w:rPr>
                <w:b/>
                <w:sz w:val="22"/>
              </w:rPr>
              <w:t>způsob  ověř</w:t>
            </w:r>
            <w:proofErr w:type="gramEnd"/>
            <w:r w:rsidRPr="00BA38F6">
              <w:rPr>
                <w:b/>
                <w:sz w:val="22"/>
              </w:rPr>
              <w:t>.</w:t>
            </w:r>
          </w:p>
        </w:tc>
        <w:tc>
          <w:tcPr>
            <w:tcW w:w="1264" w:type="dxa"/>
            <w:shd w:val="clear" w:color="auto" w:fill="F7CAAC"/>
          </w:tcPr>
          <w:p w14:paraId="32E1780A" w14:textId="77777777" w:rsidR="0076461C" w:rsidRPr="00BA38F6" w:rsidRDefault="0076461C" w:rsidP="008766CA">
            <w:pPr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počet kred.</w:t>
            </w:r>
          </w:p>
        </w:tc>
        <w:tc>
          <w:tcPr>
            <w:tcW w:w="5398" w:type="dxa"/>
            <w:shd w:val="clear" w:color="auto" w:fill="F7CAAC"/>
          </w:tcPr>
          <w:p w14:paraId="0EC6DEE5" w14:textId="77777777" w:rsidR="0076461C" w:rsidRPr="00BA38F6" w:rsidRDefault="0076461C" w:rsidP="008766CA">
            <w:pPr>
              <w:jc w:val="both"/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vyučující</w:t>
            </w:r>
          </w:p>
        </w:tc>
        <w:tc>
          <w:tcPr>
            <w:tcW w:w="1621" w:type="dxa"/>
            <w:shd w:val="clear" w:color="auto" w:fill="F7CAAC"/>
          </w:tcPr>
          <w:p w14:paraId="7E61A0B3" w14:textId="77777777" w:rsidR="0076461C" w:rsidRPr="00BA38F6" w:rsidRDefault="0076461C" w:rsidP="008766CA">
            <w:pPr>
              <w:jc w:val="both"/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dop. roč./sem.</w:t>
            </w:r>
          </w:p>
        </w:tc>
        <w:tc>
          <w:tcPr>
            <w:tcW w:w="1144" w:type="dxa"/>
            <w:shd w:val="clear" w:color="auto" w:fill="F7CAAC"/>
          </w:tcPr>
          <w:p w14:paraId="025EE4FF" w14:textId="77777777" w:rsidR="0076461C" w:rsidRPr="00BA38F6" w:rsidRDefault="0076461C" w:rsidP="008766CA">
            <w:pPr>
              <w:jc w:val="both"/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 xml:space="preserve">profil. </w:t>
            </w:r>
            <w:proofErr w:type="gramStart"/>
            <w:r w:rsidRPr="00BA38F6">
              <w:rPr>
                <w:b/>
                <w:sz w:val="22"/>
              </w:rPr>
              <w:t>základ</w:t>
            </w:r>
            <w:proofErr w:type="gramEnd"/>
          </w:p>
        </w:tc>
      </w:tr>
      <w:tr w:rsidR="0076461C" w:rsidRPr="00E40AB1" w14:paraId="4066758C" w14:textId="77777777" w:rsidTr="008766CA">
        <w:tc>
          <w:tcPr>
            <w:tcW w:w="3053" w:type="dxa"/>
            <w:shd w:val="clear" w:color="auto" w:fill="FFF2CC" w:themeFill="accent4" w:themeFillTint="33"/>
          </w:tcPr>
          <w:p w14:paraId="13B95DD9" w14:textId="77777777" w:rsidR="0076461C" w:rsidRDefault="0076461C" w:rsidP="008766CA">
            <w:r>
              <w:t>Systémy řízení bezpečnosti státu a společnosti</w:t>
            </w:r>
          </w:p>
          <w:p w14:paraId="49520E1F" w14:textId="77777777" w:rsidR="0076461C" w:rsidRPr="0079505B" w:rsidRDefault="0076461C" w:rsidP="008766CA">
            <w:pPr>
              <w:jc w:val="both"/>
              <w:rPr>
                <w:b/>
                <w:color w:val="FF0000"/>
                <w:sz w:val="16"/>
                <w:szCs w:val="16"/>
                <w:highlight w:val="cyan"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6BF48F41" w14:textId="65082920" w:rsidR="0076461C" w:rsidRPr="00BA38F6" w:rsidRDefault="0076461C" w:rsidP="008766CA">
            <w:pPr>
              <w:jc w:val="center"/>
            </w:pPr>
            <w:del w:id="39" w:author="Eva Skýbová" w:date="2023-06-06T10:51:00Z">
              <w:r w:rsidDel="00981229">
                <w:delText>26p</w:delText>
              </w:r>
            </w:del>
            <w:ins w:id="40" w:author="Eva Skýbová" w:date="2023-06-06T10:51:00Z">
              <w:r w:rsidR="00981229">
                <w:t>13p</w:t>
              </w:r>
            </w:ins>
            <w:r>
              <w:t>-26s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2028A235" w14:textId="77777777" w:rsidR="0076461C" w:rsidRPr="00BA38F6" w:rsidRDefault="0076461C" w:rsidP="008766CA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51E38CD1" w14:textId="77777777" w:rsidR="0076461C" w:rsidRPr="00BA38F6" w:rsidRDefault="0076461C" w:rsidP="008766CA">
            <w:pPr>
              <w:jc w:val="center"/>
            </w:pPr>
            <w:r>
              <w:t>6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219E054B" w14:textId="0A2E9215" w:rsidR="0076461C" w:rsidRDefault="0076461C" w:rsidP="008766CA">
            <w:pPr>
              <w:rPr>
                <w:b/>
              </w:rPr>
            </w:pPr>
            <w:r w:rsidRPr="00306632">
              <w:rPr>
                <w:b/>
              </w:rPr>
              <w:t xml:space="preserve">doc. </w:t>
            </w:r>
            <w:r>
              <w:rPr>
                <w:b/>
              </w:rPr>
              <w:t xml:space="preserve">Mgr. Tomáš </w:t>
            </w:r>
            <w:r w:rsidRPr="00306632">
              <w:rPr>
                <w:b/>
              </w:rPr>
              <w:t>Zeman</w:t>
            </w:r>
            <w:r>
              <w:rPr>
                <w:b/>
              </w:rPr>
              <w:t>, Ph.D. et Ph.D. (</w:t>
            </w:r>
            <w:del w:id="41" w:author="Eva Skýbová" w:date="2023-06-06T10:51:00Z">
              <w:r w:rsidDel="00981229">
                <w:rPr>
                  <w:b/>
                </w:rPr>
                <w:delText xml:space="preserve">85 </w:delText>
              </w:r>
            </w:del>
            <w:ins w:id="42" w:author="Eva Skýbová" w:date="2023-06-06T10:51:00Z">
              <w:r w:rsidR="00981229">
                <w:rPr>
                  <w:b/>
                </w:rPr>
                <w:t xml:space="preserve">77 </w:t>
              </w:r>
            </w:ins>
            <w:r>
              <w:rPr>
                <w:b/>
              </w:rPr>
              <w:t>%)</w:t>
            </w:r>
          </w:p>
          <w:p w14:paraId="463DE025" w14:textId="7DF0852C" w:rsidR="0076461C" w:rsidRPr="002A74FC" w:rsidRDefault="0076461C" w:rsidP="008766CA">
            <w:r w:rsidRPr="002A74FC">
              <w:t>doc.</w:t>
            </w:r>
            <w:r>
              <w:t xml:space="preserve"> RSDr. Václav</w:t>
            </w:r>
            <w:r w:rsidRPr="002A74FC">
              <w:t xml:space="preserve"> Lošek</w:t>
            </w:r>
            <w:r>
              <w:t>, CSc.</w:t>
            </w:r>
            <w:r w:rsidRPr="002A74FC">
              <w:t xml:space="preserve"> (</w:t>
            </w:r>
            <w:del w:id="43" w:author="Eva Skýbová" w:date="2023-06-06T10:51:00Z">
              <w:r w:rsidDel="00981229">
                <w:delText>15</w:delText>
              </w:r>
              <w:r w:rsidRPr="002A74FC" w:rsidDel="00981229">
                <w:delText xml:space="preserve"> </w:delText>
              </w:r>
            </w:del>
            <w:ins w:id="44" w:author="Eva Skýbová" w:date="2023-06-06T10:51:00Z">
              <w:r w:rsidR="00981229">
                <w:t>23</w:t>
              </w:r>
              <w:r w:rsidR="00981229" w:rsidRPr="002A74FC">
                <w:t xml:space="preserve"> </w:t>
              </w:r>
            </w:ins>
            <w:r w:rsidRPr="002A74FC">
              <w:t>%)</w:t>
            </w:r>
          </w:p>
          <w:p w14:paraId="4ECCB35F" w14:textId="77777777" w:rsidR="0076461C" w:rsidRPr="00BA38F6" w:rsidRDefault="0076461C" w:rsidP="008766CA"/>
        </w:tc>
        <w:tc>
          <w:tcPr>
            <w:tcW w:w="1621" w:type="dxa"/>
            <w:shd w:val="clear" w:color="auto" w:fill="FFF2CC" w:themeFill="accent4" w:themeFillTint="33"/>
          </w:tcPr>
          <w:p w14:paraId="1E0A2BBD" w14:textId="77777777" w:rsidR="0076461C" w:rsidRPr="00BA38F6" w:rsidRDefault="0076461C" w:rsidP="008766CA">
            <w:pPr>
              <w:jc w:val="center"/>
            </w:pPr>
            <w:r w:rsidRPr="00BA38F6"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073CBE8A" w14:textId="77777777" w:rsidR="0076461C" w:rsidRPr="00E40AB1" w:rsidRDefault="0076461C" w:rsidP="008766CA">
            <w:pPr>
              <w:jc w:val="center"/>
              <w:rPr>
                <w:color w:val="FF0000"/>
              </w:rPr>
            </w:pPr>
            <w:r>
              <w:t>ZT</w:t>
            </w:r>
          </w:p>
        </w:tc>
      </w:tr>
      <w:tr w:rsidR="0076461C" w:rsidRPr="00BA38F6" w14:paraId="70D6A216" w14:textId="77777777" w:rsidTr="008766CA">
        <w:tc>
          <w:tcPr>
            <w:tcW w:w="3053" w:type="dxa"/>
            <w:shd w:val="clear" w:color="auto" w:fill="FFF2CC" w:themeFill="accent4" w:themeFillTint="33"/>
          </w:tcPr>
          <w:p w14:paraId="35B8454A" w14:textId="77777777" w:rsidR="0076461C" w:rsidRDefault="0076461C" w:rsidP="008766CA">
            <w:r w:rsidRPr="00BA38F6">
              <w:t>Odborný anglický jazyk I</w:t>
            </w:r>
          </w:p>
          <w:p w14:paraId="79470205" w14:textId="77777777" w:rsidR="0076461C" w:rsidRPr="0079505B" w:rsidRDefault="0076461C" w:rsidP="008766CA">
            <w:pPr>
              <w:jc w:val="both"/>
              <w:rPr>
                <w:b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3425675D" w14:textId="77777777" w:rsidR="0076461C" w:rsidRPr="00BA38F6" w:rsidRDefault="0076461C" w:rsidP="008766CA">
            <w:pPr>
              <w:jc w:val="center"/>
            </w:pPr>
            <w:r>
              <w:t>26s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19FB23D8" w14:textId="77777777" w:rsidR="0076461C" w:rsidRPr="00BA38F6" w:rsidRDefault="0076461C" w:rsidP="008766CA">
            <w:pPr>
              <w:jc w:val="center"/>
            </w:pPr>
            <w:r>
              <w:t>z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529ACCC4" w14:textId="77777777" w:rsidR="0076461C" w:rsidRPr="00BA38F6" w:rsidRDefault="0076461C" w:rsidP="008766CA">
            <w:pPr>
              <w:jc w:val="center"/>
            </w:pPr>
            <w:r>
              <w:t>2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17AE56FE" w14:textId="77777777" w:rsidR="0076461C" w:rsidRPr="003A721F" w:rsidRDefault="0076461C" w:rsidP="008766CA">
            <w:pPr>
              <w:rPr>
                <w:b/>
              </w:rPr>
            </w:pPr>
            <w:r w:rsidRPr="003A721F">
              <w:rPr>
                <w:b/>
              </w:rPr>
              <w:t>Mgr. et Mgr. Kateřina Pitrová, BBA, Ph.D.</w:t>
            </w:r>
            <w:r>
              <w:rPr>
                <w:b/>
              </w:rPr>
              <w:t xml:space="preserve"> (100 %)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164C154F" w14:textId="77777777" w:rsidR="0076461C" w:rsidRPr="00BA38F6" w:rsidRDefault="0076461C" w:rsidP="008766CA">
            <w:pPr>
              <w:jc w:val="center"/>
            </w:pPr>
            <w:r w:rsidRPr="00BA38F6"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7FDA32AA" w14:textId="77777777" w:rsidR="0076461C" w:rsidRPr="00BA38F6" w:rsidRDefault="0076461C" w:rsidP="008766CA">
            <w:pPr>
              <w:jc w:val="center"/>
            </w:pPr>
          </w:p>
        </w:tc>
      </w:tr>
      <w:tr w:rsidR="0076461C" w:rsidRPr="00BA38F6" w14:paraId="094DB386" w14:textId="77777777" w:rsidTr="008766CA">
        <w:tc>
          <w:tcPr>
            <w:tcW w:w="3053" w:type="dxa"/>
            <w:shd w:val="clear" w:color="auto" w:fill="FFF2CC" w:themeFill="accent4" w:themeFillTint="33"/>
          </w:tcPr>
          <w:p w14:paraId="7515096B" w14:textId="77777777" w:rsidR="0076461C" w:rsidRDefault="0076461C" w:rsidP="008766CA">
            <w:r w:rsidRPr="00C804FA">
              <w:t>Informační a komunikační technologie v krizovém řízení</w:t>
            </w:r>
          </w:p>
          <w:p w14:paraId="43174F92" w14:textId="77777777" w:rsidR="0076461C" w:rsidRPr="00C804FA" w:rsidRDefault="0076461C" w:rsidP="008766CA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70547E0F" w14:textId="77777777" w:rsidR="0076461C" w:rsidRPr="00BA38F6" w:rsidRDefault="0076461C" w:rsidP="008766CA">
            <w:pPr>
              <w:jc w:val="center"/>
            </w:pPr>
            <w:r>
              <w:t>26p-26c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74750679" w14:textId="77777777" w:rsidR="0076461C" w:rsidRPr="00BA38F6" w:rsidRDefault="0076461C" w:rsidP="008766CA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48864811" w14:textId="77777777" w:rsidR="0076461C" w:rsidRPr="00BA38F6" w:rsidRDefault="0076461C" w:rsidP="008766CA">
            <w:pPr>
              <w:jc w:val="center"/>
            </w:pPr>
            <w:r>
              <w:t>5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6287949B" w14:textId="77777777" w:rsidR="0076461C" w:rsidRPr="00BA38F6" w:rsidRDefault="0076461C" w:rsidP="008766CA">
            <w:r>
              <w:rPr>
                <w:b/>
              </w:rPr>
              <w:t>Ing. Petr Svoboda, Ph.D. (100 %)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065CF5C0" w14:textId="77777777" w:rsidR="0076461C" w:rsidRPr="00BA38F6" w:rsidRDefault="0076461C" w:rsidP="008766CA">
            <w:pPr>
              <w:jc w:val="center"/>
            </w:pPr>
            <w:r w:rsidRPr="00BA38F6"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374C6865" w14:textId="77777777" w:rsidR="0076461C" w:rsidRPr="00BA38F6" w:rsidRDefault="0076461C" w:rsidP="008766CA">
            <w:pPr>
              <w:jc w:val="center"/>
            </w:pPr>
          </w:p>
        </w:tc>
      </w:tr>
      <w:tr w:rsidR="0076461C" w:rsidRPr="003A13CA" w14:paraId="44869071" w14:textId="77777777" w:rsidTr="008766CA">
        <w:tc>
          <w:tcPr>
            <w:tcW w:w="3053" w:type="dxa"/>
            <w:shd w:val="clear" w:color="auto" w:fill="FFF2CC" w:themeFill="accent4" w:themeFillTint="33"/>
          </w:tcPr>
          <w:p w14:paraId="04ECE470" w14:textId="77777777" w:rsidR="0076461C" w:rsidRDefault="0076461C" w:rsidP="008766CA">
            <w:r>
              <w:t>Krizové řízení a integrovaný záchranný systém</w:t>
            </w:r>
          </w:p>
          <w:p w14:paraId="0F045E7A" w14:textId="77777777" w:rsidR="0076461C" w:rsidRPr="00C804FA" w:rsidRDefault="0076461C" w:rsidP="008766CA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35A9343B" w14:textId="77777777" w:rsidR="0076461C" w:rsidRPr="00BA38F6" w:rsidRDefault="0076461C" w:rsidP="008766CA">
            <w:pPr>
              <w:jc w:val="center"/>
            </w:pPr>
            <w:r>
              <w:t>26p-26s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374580F8" w14:textId="77777777" w:rsidR="0076461C" w:rsidRPr="00BA38F6" w:rsidRDefault="0076461C" w:rsidP="008766CA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00717327" w14:textId="77777777" w:rsidR="0076461C" w:rsidRPr="00BA38F6" w:rsidRDefault="0076461C" w:rsidP="008766CA">
            <w:pPr>
              <w:jc w:val="center"/>
            </w:pPr>
            <w:r>
              <w:t>6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1B5B5678" w14:textId="353D6CE3" w:rsidR="0076461C" w:rsidRDefault="0076461C" w:rsidP="008766CA">
            <w:pPr>
              <w:rPr>
                <w:b/>
              </w:rPr>
            </w:pPr>
            <w:r>
              <w:rPr>
                <w:b/>
              </w:rPr>
              <w:t>Ing. Kateřina Víchová, Ph.D.</w:t>
            </w:r>
            <w:r w:rsidRPr="007541D9">
              <w:rPr>
                <w:b/>
              </w:rPr>
              <w:t xml:space="preserve"> </w:t>
            </w:r>
            <w:r>
              <w:rPr>
                <w:b/>
              </w:rPr>
              <w:t>(</w:t>
            </w:r>
            <w:r w:rsidR="00271812">
              <w:rPr>
                <w:b/>
              </w:rPr>
              <w:t>69</w:t>
            </w:r>
            <w:r>
              <w:rPr>
                <w:b/>
              </w:rPr>
              <w:t xml:space="preserve"> %)</w:t>
            </w:r>
          </w:p>
          <w:p w14:paraId="1A10EF05" w14:textId="44CF8E58" w:rsidR="0076461C" w:rsidRPr="001356E6" w:rsidRDefault="0076461C" w:rsidP="00271812">
            <w:r w:rsidRPr="001356E6">
              <w:t>Mgr. Marek Tomaštík, Ph.D. (</w:t>
            </w:r>
            <w:r w:rsidR="00271812">
              <w:t>31</w:t>
            </w:r>
            <w:r w:rsidRPr="001356E6">
              <w:t xml:space="preserve">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16AE655A" w14:textId="77777777" w:rsidR="0076461C" w:rsidRPr="004817C7" w:rsidRDefault="0076461C" w:rsidP="008766CA">
            <w:pPr>
              <w:jc w:val="center"/>
            </w:pPr>
            <w:r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3B72F750" w14:textId="77777777" w:rsidR="0076461C" w:rsidRPr="003A13CA" w:rsidRDefault="0076461C" w:rsidP="008766CA">
            <w:pPr>
              <w:jc w:val="center"/>
            </w:pPr>
            <w:r>
              <w:t>PZ</w:t>
            </w:r>
          </w:p>
        </w:tc>
      </w:tr>
      <w:tr w:rsidR="0076461C" w:rsidRPr="00C804FA" w14:paraId="71BB1F19" w14:textId="77777777" w:rsidTr="008766CA">
        <w:tc>
          <w:tcPr>
            <w:tcW w:w="3053" w:type="dxa"/>
            <w:shd w:val="clear" w:color="auto" w:fill="FFF2CC" w:themeFill="accent4" w:themeFillTint="33"/>
          </w:tcPr>
          <w:p w14:paraId="79600F12" w14:textId="77777777" w:rsidR="0076461C" w:rsidRDefault="0076461C" w:rsidP="008766CA">
            <w:r>
              <w:t>Ekonomika a logistika v oblasti bezpečnosti</w:t>
            </w:r>
          </w:p>
          <w:p w14:paraId="752F2570" w14:textId="77777777" w:rsidR="0076461C" w:rsidRPr="00BA38F6" w:rsidRDefault="0076461C" w:rsidP="008766CA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2CBC3C4A" w14:textId="77777777" w:rsidR="0076461C" w:rsidRPr="00BA38F6" w:rsidRDefault="0076461C" w:rsidP="008766CA">
            <w:pPr>
              <w:jc w:val="center"/>
            </w:pPr>
            <w:r>
              <w:t>13p-13s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4C61AD70" w14:textId="77777777" w:rsidR="0076461C" w:rsidRPr="00C804FA" w:rsidRDefault="0076461C" w:rsidP="008766CA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5A477143" w14:textId="77777777" w:rsidR="0076461C" w:rsidRPr="00BA38F6" w:rsidRDefault="0076461C" w:rsidP="008766CA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01D0ED70" w14:textId="77777777" w:rsidR="0076461C" w:rsidRDefault="0076461C" w:rsidP="008766CA">
            <w:pPr>
              <w:rPr>
                <w:b/>
              </w:rPr>
            </w:pPr>
            <w:r>
              <w:rPr>
                <w:b/>
              </w:rPr>
              <w:t>doc. Ing. Zuzana Tučková, Ph.D. (54 %)</w:t>
            </w:r>
          </w:p>
          <w:p w14:paraId="473189D9" w14:textId="77777777" w:rsidR="0076461C" w:rsidRPr="00F930FC" w:rsidRDefault="0076461C" w:rsidP="008766CA">
            <w:r w:rsidRPr="00F930FC">
              <w:t>Ing. Romana Heinzová, Ph.D (</w:t>
            </w:r>
            <w:r>
              <w:t>46</w:t>
            </w:r>
            <w:r w:rsidRPr="00F930FC">
              <w:t xml:space="preserve">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52823176" w14:textId="77777777" w:rsidR="0076461C" w:rsidRPr="00BA38F6" w:rsidRDefault="0076461C" w:rsidP="008766CA">
            <w:pPr>
              <w:jc w:val="center"/>
            </w:pPr>
            <w:r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67B04E5C" w14:textId="77777777" w:rsidR="0076461C" w:rsidRPr="00C804FA" w:rsidRDefault="0076461C" w:rsidP="008766CA">
            <w:pPr>
              <w:jc w:val="center"/>
            </w:pPr>
          </w:p>
        </w:tc>
      </w:tr>
      <w:tr w:rsidR="0076461C" w:rsidRPr="004C7A66" w14:paraId="65FD6135" w14:textId="77777777" w:rsidTr="008766CA">
        <w:tc>
          <w:tcPr>
            <w:tcW w:w="3053" w:type="dxa"/>
            <w:shd w:val="clear" w:color="auto" w:fill="FFF2CC" w:themeFill="accent4" w:themeFillTint="33"/>
          </w:tcPr>
          <w:p w14:paraId="32A4EFB4" w14:textId="77777777" w:rsidR="0076461C" w:rsidRDefault="0076461C" w:rsidP="008766CA">
            <w:r>
              <w:t>Právo v oblasti bezpečnosti a obrany</w:t>
            </w:r>
          </w:p>
          <w:p w14:paraId="7C8C9C56" w14:textId="77777777" w:rsidR="0076461C" w:rsidRPr="00C804FA" w:rsidRDefault="0076461C" w:rsidP="008766CA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3956882D" w14:textId="77777777" w:rsidR="0076461C" w:rsidRPr="00BA38F6" w:rsidRDefault="0076461C" w:rsidP="008766CA">
            <w:pPr>
              <w:jc w:val="center"/>
            </w:pPr>
            <w:r>
              <w:t>26p-13s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47B306C8" w14:textId="77777777" w:rsidR="0076461C" w:rsidRPr="00BA38F6" w:rsidRDefault="0076461C" w:rsidP="008766CA">
            <w:pPr>
              <w:jc w:val="center"/>
            </w:pPr>
            <w:r w:rsidRPr="00BA38F6">
              <w:t>k</w:t>
            </w:r>
            <w:r>
              <w:t>l</w:t>
            </w:r>
            <w:r w:rsidRPr="00BA38F6">
              <w:t>z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3A17F7BB" w14:textId="77777777" w:rsidR="0076461C" w:rsidRPr="00BA38F6" w:rsidRDefault="0076461C" w:rsidP="008766CA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448788F1" w14:textId="77777777" w:rsidR="0076461C" w:rsidRPr="00AF094C" w:rsidRDefault="0076461C" w:rsidP="008766CA">
            <w:pPr>
              <w:rPr>
                <w:b/>
              </w:rPr>
            </w:pPr>
            <w:r w:rsidRPr="003A721F">
              <w:rPr>
                <w:b/>
              </w:rPr>
              <w:t xml:space="preserve">JUDr. </w:t>
            </w:r>
            <w:r>
              <w:rPr>
                <w:b/>
              </w:rPr>
              <w:t>Radomíra Veselá, Ph.D., LLM (100 %)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1E9D4E62" w14:textId="77777777" w:rsidR="0076461C" w:rsidRPr="00BA38F6" w:rsidRDefault="0076461C" w:rsidP="008766CA">
            <w:pPr>
              <w:jc w:val="center"/>
            </w:pPr>
            <w:r w:rsidRPr="00BA38F6">
              <w:t>1/</w:t>
            </w:r>
            <w:r>
              <w:t>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13D4CE5C" w14:textId="77777777" w:rsidR="0076461C" w:rsidRPr="004C7A66" w:rsidRDefault="0076461C" w:rsidP="008766CA">
            <w:pPr>
              <w:jc w:val="center"/>
              <w:rPr>
                <w:color w:val="FF0000"/>
              </w:rPr>
            </w:pPr>
          </w:p>
        </w:tc>
      </w:tr>
      <w:tr w:rsidR="0076461C" w:rsidRPr="00BA38F6" w14:paraId="091A0559" w14:textId="77777777" w:rsidTr="008766CA">
        <w:tc>
          <w:tcPr>
            <w:tcW w:w="3053" w:type="dxa"/>
            <w:shd w:val="clear" w:color="auto" w:fill="FFF2CC" w:themeFill="accent4" w:themeFillTint="33"/>
          </w:tcPr>
          <w:p w14:paraId="44871A86" w14:textId="77777777" w:rsidR="0076461C" w:rsidRDefault="0076461C" w:rsidP="008766CA">
            <w:r w:rsidRPr="00C804FA">
              <w:t>Ochrana obyvatelstva a kritické infrastruktury</w:t>
            </w:r>
          </w:p>
          <w:p w14:paraId="0E117294" w14:textId="77777777" w:rsidR="0076461C" w:rsidRPr="00C804FA" w:rsidRDefault="0076461C" w:rsidP="008766CA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4E6560D2" w14:textId="77777777" w:rsidR="0076461C" w:rsidRPr="00BA38F6" w:rsidRDefault="0076461C" w:rsidP="008766CA">
            <w:pPr>
              <w:jc w:val="center"/>
            </w:pPr>
            <w:r>
              <w:t>26p-26s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224035F4" w14:textId="77777777" w:rsidR="0076461C" w:rsidRPr="00BA38F6" w:rsidRDefault="0076461C" w:rsidP="008766CA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14628711" w14:textId="77777777" w:rsidR="0076461C" w:rsidRPr="00BA38F6" w:rsidRDefault="0076461C" w:rsidP="008766CA">
            <w:pPr>
              <w:jc w:val="center"/>
            </w:pPr>
            <w:r>
              <w:t>6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22E45E36" w14:textId="77777777" w:rsidR="0076461C" w:rsidRDefault="0076461C" w:rsidP="008766CA">
            <w:pPr>
              <w:rPr>
                <w:b/>
              </w:rPr>
            </w:pPr>
            <w:r w:rsidRPr="008021A1">
              <w:rPr>
                <w:b/>
              </w:rPr>
              <w:t>prof. Ing. Dušan Vičar, CSc.</w:t>
            </w:r>
            <w:r>
              <w:rPr>
                <w:b/>
              </w:rPr>
              <w:t xml:space="preserve"> (54 %)</w:t>
            </w:r>
          </w:p>
          <w:p w14:paraId="2DFEF896" w14:textId="77777777" w:rsidR="0076461C" w:rsidRPr="004008E4" w:rsidRDefault="0076461C" w:rsidP="008766CA">
            <w:r w:rsidRPr="004008E4">
              <w:t>Ing. Jak</w:t>
            </w:r>
            <w:r>
              <w:t>u</w:t>
            </w:r>
            <w:r w:rsidRPr="004008E4">
              <w:t>b Rak, Ph.D. (46 %)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29936A76" w14:textId="77777777" w:rsidR="0076461C" w:rsidRPr="00BA38F6" w:rsidRDefault="0076461C" w:rsidP="008766CA">
            <w:pPr>
              <w:jc w:val="center"/>
            </w:pPr>
            <w:r w:rsidRPr="00BA38F6"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1767EDC9" w14:textId="77777777" w:rsidR="0076461C" w:rsidRPr="00BA38F6" w:rsidRDefault="0076461C" w:rsidP="008766CA">
            <w:pPr>
              <w:jc w:val="center"/>
            </w:pPr>
            <w:r w:rsidRPr="00BA38F6">
              <w:t>PZ</w:t>
            </w:r>
          </w:p>
        </w:tc>
      </w:tr>
      <w:tr w:rsidR="0076461C" w:rsidRPr="00BA38F6" w14:paraId="19F64624" w14:textId="77777777" w:rsidTr="008766CA">
        <w:tc>
          <w:tcPr>
            <w:tcW w:w="3053" w:type="dxa"/>
            <w:shd w:val="clear" w:color="auto" w:fill="E2EFD9" w:themeFill="accent6" w:themeFillTint="33"/>
          </w:tcPr>
          <w:p w14:paraId="464BEC31" w14:textId="77777777" w:rsidR="0076461C" w:rsidRDefault="0076461C" w:rsidP="008766CA">
            <w:r w:rsidRPr="00BA38F6">
              <w:t>Aplikovaná m</w:t>
            </w:r>
            <w:r>
              <w:t>atematika a statistika v procesu hodnocení a </w:t>
            </w:r>
            <w:r w:rsidRPr="00BA38F6">
              <w:t>ovládání rizik</w:t>
            </w:r>
          </w:p>
          <w:p w14:paraId="69B0EADE" w14:textId="77777777" w:rsidR="0076461C" w:rsidRPr="00C804FA" w:rsidRDefault="0076461C" w:rsidP="008766CA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432F2309" w14:textId="77777777" w:rsidR="0076461C" w:rsidRDefault="0076461C" w:rsidP="008766CA">
            <w:pPr>
              <w:jc w:val="center"/>
            </w:pPr>
            <w:r>
              <w:t>13p-26s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025FE8B0" w14:textId="77777777" w:rsidR="0076461C" w:rsidRPr="00BA38F6" w:rsidRDefault="0076461C" w:rsidP="008766CA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346E684D" w14:textId="77777777" w:rsidR="0076461C" w:rsidRDefault="0076461C" w:rsidP="008766CA">
            <w:pPr>
              <w:jc w:val="center"/>
            </w:pPr>
            <w:r>
              <w:t>5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0AA42CF1" w14:textId="77777777" w:rsidR="0076461C" w:rsidRPr="008021A1" w:rsidRDefault="0076461C" w:rsidP="008766CA">
            <w:pPr>
              <w:rPr>
                <w:b/>
              </w:rPr>
            </w:pPr>
            <w:r w:rsidRPr="00AF094C">
              <w:rPr>
                <w:b/>
              </w:rPr>
              <w:t>prof. Ing. Roman Prokop, CSc.</w:t>
            </w:r>
            <w:r>
              <w:rPr>
                <w:b/>
              </w:rPr>
              <w:t xml:space="preserve"> (100 %)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575CD14C" w14:textId="77777777" w:rsidR="0076461C" w:rsidRPr="00BA38F6" w:rsidRDefault="0076461C" w:rsidP="008766CA">
            <w:pPr>
              <w:jc w:val="center"/>
            </w:pPr>
            <w:r w:rsidRPr="00BA38F6">
              <w:t>1/</w:t>
            </w:r>
            <w:r>
              <w:t>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1ED62FD8" w14:textId="77777777" w:rsidR="0076461C" w:rsidRPr="00BA38F6" w:rsidRDefault="0076461C" w:rsidP="008766CA">
            <w:pPr>
              <w:jc w:val="center"/>
            </w:pPr>
          </w:p>
        </w:tc>
      </w:tr>
      <w:tr w:rsidR="0076461C" w:rsidRPr="00BA38F6" w14:paraId="6AC766E6" w14:textId="77777777" w:rsidTr="008766CA">
        <w:tc>
          <w:tcPr>
            <w:tcW w:w="3053" w:type="dxa"/>
            <w:shd w:val="clear" w:color="auto" w:fill="E2EFD9" w:themeFill="accent6" w:themeFillTint="33"/>
          </w:tcPr>
          <w:p w14:paraId="17ED904C" w14:textId="77777777" w:rsidR="0076461C" w:rsidRDefault="0076461C" w:rsidP="008766CA">
            <w:r>
              <w:t>Krizové, havarijní a obranné plánování</w:t>
            </w:r>
            <w:r w:rsidRPr="00C804FA">
              <w:t xml:space="preserve"> </w:t>
            </w:r>
          </w:p>
          <w:p w14:paraId="0FC57673" w14:textId="77777777" w:rsidR="0076461C" w:rsidRDefault="0076461C" w:rsidP="008766CA">
            <w:pPr>
              <w:jc w:val="both"/>
              <w:rPr>
                <w:color w:val="FF0000"/>
                <w:sz w:val="16"/>
                <w:szCs w:val="16"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  <w:p w14:paraId="255DCE27" w14:textId="77777777" w:rsidR="0076461C" w:rsidRPr="00C804FA" w:rsidRDefault="0076461C" w:rsidP="008766CA"/>
        </w:tc>
        <w:tc>
          <w:tcPr>
            <w:tcW w:w="1091" w:type="dxa"/>
            <w:shd w:val="clear" w:color="auto" w:fill="E2EFD9" w:themeFill="accent6" w:themeFillTint="33"/>
          </w:tcPr>
          <w:p w14:paraId="1ABA86BC" w14:textId="77777777" w:rsidR="0076461C" w:rsidRDefault="0076461C" w:rsidP="008766CA">
            <w:pPr>
              <w:jc w:val="center"/>
            </w:pPr>
            <w:r>
              <w:t>13p-26s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00CFA89A" w14:textId="77777777" w:rsidR="0076461C" w:rsidRPr="00BA38F6" w:rsidRDefault="0076461C" w:rsidP="008766CA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3983C84E" w14:textId="77777777" w:rsidR="0076461C" w:rsidRDefault="0076461C" w:rsidP="008766CA">
            <w:pPr>
              <w:jc w:val="center"/>
            </w:pPr>
            <w:r>
              <w:t>5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0FA82032" w14:textId="77777777" w:rsidR="0076461C" w:rsidRPr="0090278F" w:rsidRDefault="0076461C" w:rsidP="008766CA">
            <w:pPr>
              <w:rPr>
                <w:b/>
              </w:rPr>
            </w:pPr>
            <w:r>
              <w:rPr>
                <w:b/>
              </w:rPr>
              <w:t>Ing. Jan Strohmandl, Ph.D. (100 %)</w:t>
            </w:r>
          </w:p>
          <w:p w14:paraId="3FE7E486" w14:textId="77777777" w:rsidR="0076461C" w:rsidRPr="008021A1" w:rsidRDefault="0076461C" w:rsidP="008766CA">
            <w:pPr>
              <w:rPr>
                <w:b/>
              </w:rPr>
            </w:pPr>
          </w:p>
        </w:tc>
        <w:tc>
          <w:tcPr>
            <w:tcW w:w="1621" w:type="dxa"/>
            <w:shd w:val="clear" w:color="auto" w:fill="E2EFD9" w:themeFill="accent6" w:themeFillTint="33"/>
          </w:tcPr>
          <w:p w14:paraId="3E36B1A9" w14:textId="77777777" w:rsidR="0076461C" w:rsidRPr="00BA38F6" w:rsidRDefault="0076461C" w:rsidP="008766CA">
            <w:pPr>
              <w:jc w:val="center"/>
            </w:pPr>
            <w:r w:rsidRPr="00A122ED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534A7716" w14:textId="77777777" w:rsidR="0076461C" w:rsidRPr="00BA38F6" w:rsidRDefault="0076461C" w:rsidP="008766CA">
            <w:pPr>
              <w:jc w:val="center"/>
            </w:pPr>
            <w:r w:rsidRPr="003A13CA">
              <w:t>PZ</w:t>
            </w:r>
          </w:p>
        </w:tc>
      </w:tr>
      <w:tr w:rsidR="0076461C" w:rsidRPr="00BA38F6" w14:paraId="7577ED6A" w14:textId="77777777" w:rsidTr="008766CA">
        <w:tc>
          <w:tcPr>
            <w:tcW w:w="3053" w:type="dxa"/>
            <w:shd w:val="clear" w:color="auto" w:fill="E2EFD9" w:themeFill="accent6" w:themeFillTint="33"/>
          </w:tcPr>
          <w:p w14:paraId="7EC37292" w14:textId="77777777" w:rsidR="0076461C" w:rsidRDefault="0076461C" w:rsidP="008766CA">
            <w:pPr>
              <w:jc w:val="both"/>
            </w:pPr>
            <w:r w:rsidRPr="00BA38F6">
              <w:t>Odborný anglický jazyk II</w:t>
            </w:r>
          </w:p>
          <w:p w14:paraId="2B0F5655" w14:textId="77777777" w:rsidR="0076461C" w:rsidRDefault="0076461C" w:rsidP="008766CA">
            <w:pPr>
              <w:jc w:val="both"/>
              <w:rPr>
                <w:color w:val="FF0000"/>
                <w:sz w:val="16"/>
                <w:szCs w:val="16"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  <w:p w14:paraId="066FC822" w14:textId="77777777" w:rsidR="0076461C" w:rsidRPr="00BA38F6" w:rsidRDefault="0076461C" w:rsidP="008766CA">
            <w:pPr>
              <w:jc w:val="both"/>
            </w:pPr>
          </w:p>
        </w:tc>
        <w:tc>
          <w:tcPr>
            <w:tcW w:w="1091" w:type="dxa"/>
            <w:shd w:val="clear" w:color="auto" w:fill="E2EFD9" w:themeFill="accent6" w:themeFillTint="33"/>
          </w:tcPr>
          <w:p w14:paraId="095D7E3F" w14:textId="77777777" w:rsidR="0076461C" w:rsidRPr="00BA38F6" w:rsidRDefault="0076461C" w:rsidP="008766CA">
            <w:pPr>
              <w:jc w:val="center"/>
            </w:pPr>
            <w:r>
              <w:t>26s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62C0EBB6" w14:textId="77777777" w:rsidR="0076461C" w:rsidRPr="00251D48" w:rsidRDefault="0076461C" w:rsidP="008766CA">
            <w:pPr>
              <w:jc w:val="center"/>
            </w:pPr>
            <w:r>
              <w:t>z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1E1F8122" w14:textId="77777777" w:rsidR="0076461C" w:rsidRPr="00BA38F6" w:rsidRDefault="0076461C" w:rsidP="008766CA">
            <w:pPr>
              <w:jc w:val="center"/>
            </w:pPr>
            <w:r>
              <w:t>2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39A9AAED" w14:textId="77777777" w:rsidR="0076461C" w:rsidRPr="003A721F" w:rsidRDefault="0076461C" w:rsidP="008766CA">
            <w:pPr>
              <w:rPr>
                <w:b/>
              </w:rPr>
            </w:pPr>
            <w:r w:rsidRPr="003A721F">
              <w:rPr>
                <w:b/>
              </w:rPr>
              <w:t>Mgr. et Mgr. Kateřina Pitrová, BBA, Ph.D.</w:t>
            </w:r>
            <w:r>
              <w:rPr>
                <w:b/>
              </w:rPr>
              <w:t xml:space="preserve"> (100 %)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3D0F1B11" w14:textId="77777777" w:rsidR="0076461C" w:rsidRPr="00BA38F6" w:rsidRDefault="0076461C" w:rsidP="008766CA">
            <w:pPr>
              <w:jc w:val="center"/>
            </w:pPr>
            <w:r w:rsidRPr="00BA38F6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078E3445" w14:textId="77777777" w:rsidR="0076461C" w:rsidRPr="00BA38F6" w:rsidRDefault="0076461C" w:rsidP="008766CA">
            <w:pPr>
              <w:jc w:val="center"/>
            </w:pPr>
          </w:p>
        </w:tc>
      </w:tr>
      <w:tr w:rsidR="0076461C" w:rsidRPr="003A13CA" w14:paraId="62AAD9D0" w14:textId="77777777" w:rsidTr="008766CA">
        <w:tc>
          <w:tcPr>
            <w:tcW w:w="3053" w:type="dxa"/>
            <w:shd w:val="clear" w:color="auto" w:fill="E2EFD9" w:themeFill="accent6" w:themeFillTint="33"/>
          </w:tcPr>
          <w:p w14:paraId="14DBFE1C" w14:textId="77777777" w:rsidR="0076461C" w:rsidRDefault="0076461C" w:rsidP="008766CA">
            <w:r>
              <w:t>Řízení rizik</w:t>
            </w:r>
          </w:p>
          <w:p w14:paraId="56B042B9" w14:textId="77777777" w:rsidR="0076461C" w:rsidRDefault="0076461C" w:rsidP="008766CA">
            <w:pPr>
              <w:rPr>
                <w:color w:val="FF0000"/>
                <w:sz w:val="16"/>
                <w:szCs w:val="16"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  <w:p w14:paraId="42FCA925" w14:textId="77777777" w:rsidR="0076461C" w:rsidRPr="00C804FA" w:rsidRDefault="0076461C" w:rsidP="008766CA"/>
        </w:tc>
        <w:tc>
          <w:tcPr>
            <w:tcW w:w="1091" w:type="dxa"/>
            <w:shd w:val="clear" w:color="auto" w:fill="E2EFD9" w:themeFill="accent6" w:themeFillTint="33"/>
          </w:tcPr>
          <w:p w14:paraId="71F1C688" w14:textId="77777777" w:rsidR="0076461C" w:rsidRPr="001A60C7" w:rsidRDefault="0076461C" w:rsidP="008766CA">
            <w:pPr>
              <w:jc w:val="center"/>
            </w:pPr>
            <w:r>
              <w:t>26p-26s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635A444B" w14:textId="77777777" w:rsidR="0076461C" w:rsidRPr="00BA38F6" w:rsidRDefault="0076461C" w:rsidP="008766CA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18FAD8E0" w14:textId="77777777" w:rsidR="0076461C" w:rsidRPr="00BA38F6" w:rsidRDefault="0076461C" w:rsidP="008766CA">
            <w:pPr>
              <w:jc w:val="center"/>
            </w:pPr>
            <w:r>
              <w:t>6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6A5EC4DE" w14:textId="77777777" w:rsidR="0076461C" w:rsidRDefault="0076461C" w:rsidP="008766CA">
            <w:pPr>
              <w:rPr>
                <w:b/>
              </w:rPr>
            </w:pPr>
            <w:r w:rsidRPr="00306632">
              <w:rPr>
                <w:b/>
              </w:rPr>
              <w:t xml:space="preserve">doc. </w:t>
            </w:r>
            <w:r>
              <w:rPr>
                <w:b/>
              </w:rPr>
              <w:t xml:space="preserve">Mgr. Tomáš </w:t>
            </w:r>
            <w:r w:rsidRPr="00306632">
              <w:rPr>
                <w:b/>
              </w:rPr>
              <w:t>Zeman</w:t>
            </w:r>
            <w:r>
              <w:rPr>
                <w:b/>
              </w:rPr>
              <w:t>, Ph.D. et Ph.D. (54 %)</w:t>
            </w:r>
          </w:p>
          <w:p w14:paraId="50B35B07" w14:textId="77777777" w:rsidR="0076461C" w:rsidRPr="00F930FC" w:rsidRDefault="0076461C" w:rsidP="008766CA">
            <w:r w:rsidRPr="00F930FC">
              <w:t>Ing. Romana Heinzová, Ph.D. (23 %)</w:t>
            </w:r>
          </w:p>
          <w:p w14:paraId="0BB80858" w14:textId="77777777" w:rsidR="0076461C" w:rsidRPr="00BA38F6" w:rsidRDefault="0076461C" w:rsidP="008766CA">
            <w:r w:rsidRPr="00F930FC">
              <w:t>Ing. Petr Veselík, Ph.D. (23 %)</w:t>
            </w:r>
            <w:r>
              <w:t xml:space="preserve"> 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2E24C18E" w14:textId="77777777" w:rsidR="0076461C" w:rsidRPr="00BA38F6" w:rsidRDefault="0076461C" w:rsidP="008766CA">
            <w:pPr>
              <w:jc w:val="center"/>
            </w:pPr>
            <w:r w:rsidRPr="00BA38F6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53223728" w14:textId="77777777" w:rsidR="0076461C" w:rsidRPr="003A13CA" w:rsidRDefault="0076461C" w:rsidP="008766CA">
            <w:pPr>
              <w:jc w:val="center"/>
            </w:pPr>
            <w:r w:rsidRPr="003A13CA">
              <w:t>ZT</w:t>
            </w:r>
          </w:p>
        </w:tc>
      </w:tr>
      <w:tr w:rsidR="0076461C" w:rsidRPr="00BA38F6" w14:paraId="45835EB9" w14:textId="77777777" w:rsidTr="008766CA">
        <w:tc>
          <w:tcPr>
            <w:tcW w:w="3053" w:type="dxa"/>
            <w:shd w:val="clear" w:color="auto" w:fill="E2EFD9" w:themeFill="accent6" w:themeFillTint="33"/>
          </w:tcPr>
          <w:p w14:paraId="4F72EA10" w14:textId="77777777" w:rsidR="0076461C" w:rsidRDefault="0076461C" w:rsidP="008766CA">
            <w:pPr>
              <w:jc w:val="both"/>
            </w:pPr>
            <w:r w:rsidRPr="00C804FA">
              <w:lastRenderedPageBreak/>
              <w:t>Environmentální bezpečnost</w:t>
            </w:r>
          </w:p>
          <w:p w14:paraId="068A3811" w14:textId="77777777" w:rsidR="0076461C" w:rsidRPr="00C804FA" w:rsidRDefault="0076461C" w:rsidP="008766CA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7F9585E4" w14:textId="77777777" w:rsidR="0076461C" w:rsidRPr="00BA38F6" w:rsidRDefault="0076461C" w:rsidP="008766CA">
            <w:pPr>
              <w:jc w:val="center"/>
            </w:pPr>
            <w:r>
              <w:t>13p-26s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263E71FE" w14:textId="77777777" w:rsidR="0076461C" w:rsidRPr="00BA38F6" w:rsidRDefault="0076461C" w:rsidP="008766CA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44A7E1FC" w14:textId="77777777" w:rsidR="0076461C" w:rsidRDefault="0076461C" w:rsidP="008766CA">
            <w:pPr>
              <w:jc w:val="center"/>
            </w:pPr>
            <w:r>
              <w:t>5</w:t>
            </w:r>
          </w:p>
          <w:p w14:paraId="779549AC" w14:textId="77777777" w:rsidR="0076461C" w:rsidRPr="00BA38F6" w:rsidRDefault="0076461C" w:rsidP="008766CA">
            <w:pPr>
              <w:jc w:val="center"/>
            </w:pPr>
          </w:p>
        </w:tc>
        <w:tc>
          <w:tcPr>
            <w:tcW w:w="5398" w:type="dxa"/>
            <w:shd w:val="clear" w:color="auto" w:fill="E2EFD9" w:themeFill="accent6" w:themeFillTint="33"/>
          </w:tcPr>
          <w:p w14:paraId="3538567A" w14:textId="77777777" w:rsidR="0076461C" w:rsidRPr="00A122ED" w:rsidRDefault="0076461C" w:rsidP="008766CA">
            <w:pPr>
              <w:rPr>
                <w:b/>
              </w:rPr>
            </w:pPr>
            <w:r w:rsidRPr="00A122ED">
              <w:rPr>
                <w:b/>
              </w:rPr>
              <w:t xml:space="preserve">prof. Ing. Vladimír Sedlařík, Ph.D. </w:t>
            </w:r>
            <w:r>
              <w:rPr>
                <w:b/>
              </w:rPr>
              <w:t>(100 %)</w:t>
            </w:r>
          </w:p>
          <w:p w14:paraId="4D5A5E10" w14:textId="77777777" w:rsidR="0076461C" w:rsidRPr="00BA38F6" w:rsidRDefault="0076461C" w:rsidP="008766CA"/>
        </w:tc>
        <w:tc>
          <w:tcPr>
            <w:tcW w:w="1621" w:type="dxa"/>
            <w:shd w:val="clear" w:color="auto" w:fill="E2EFD9" w:themeFill="accent6" w:themeFillTint="33"/>
          </w:tcPr>
          <w:p w14:paraId="1ED75A31" w14:textId="77777777" w:rsidR="0076461C" w:rsidRPr="00BA38F6" w:rsidRDefault="0076461C" w:rsidP="008766CA">
            <w:pPr>
              <w:jc w:val="center"/>
            </w:pPr>
            <w:r w:rsidRPr="00BA38F6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46ABBD20" w14:textId="77777777" w:rsidR="0076461C" w:rsidRPr="00BA38F6" w:rsidRDefault="0076461C" w:rsidP="008766CA">
            <w:pPr>
              <w:jc w:val="center"/>
            </w:pPr>
            <w:r>
              <w:t>PZ</w:t>
            </w:r>
          </w:p>
        </w:tc>
      </w:tr>
      <w:tr w:rsidR="0076461C" w:rsidRPr="00BA38F6" w14:paraId="6527E0FA" w14:textId="77777777" w:rsidTr="008766CA">
        <w:tc>
          <w:tcPr>
            <w:tcW w:w="3053" w:type="dxa"/>
            <w:shd w:val="clear" w:color="auto" w:fill="E2EFD9" w:themeFill="accent6" w:themeFillTint="33"/>
          </w:tcPr>
          <w:p w14:paraId="5BD5C0D6" w14:textId="77777777" w:rsidR="0076461C" w:rsidRDefault="0076461C" w:rsidP="008766CA">
            <w:r w:rsidRPr="00C804FA">
              <w:t>Aplikovaná kybernetická bezpečnost</w:t>
            </w:r>
          </w:p>
          <w:p w14:paraId="3253C595" w14:textId="77777777" w:rsidR="0076461C" w:rsidRPr="00C804FA" w:rsidRDefault="0076461C" w:rsidP="008766CA"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52CFB7ED" w14:textId="77777777" w:rsidR="0076461C" w:rsidRPr="00BA38F6" w:rsidRDefault="0076461C" w:rsidP="008766CA">
            <w:pPr>
              <w:jc w:val="center"/>
            </w:pPr>
            <w:r>
              <w:t>26p-26s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05CFCDED" w14:textId="77777777" w:rsidR="0076461C" w:rsidRPr="00BA38F6" w:rsidRDefault="0076461C" w:rsidP="008766CA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101BB3E0" w14:textId="77777777" w:rsidR="0076461C" w:rsidRPr="00BA38F6" w:rsidRDefault="0076461C" w:rsidP="008766CA">
            <w:pPr>
              <w:jc w:val="center"/>
            </w:pPr>
            <w:r>
              <w:t>5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11D04363" w14:textId="77777777" w:rsidR="0076461C" w:rsidRDefault="0076461C" w:rsidP="008766CA">
            <w:pPr>
              <w:rPr>
                <w:b/>
              </w:rPr>
            </w:pPr>
            <w:r>
              <w:rPr>
                <w:b/>
              </w:rPr>
              <w:t>Ing. Petr Svoboda, Ph.D.</w:t>
            </w:r>
            <w:r w:rsidRPr="00A122ED">
              <w:rPr>
                <w:b/>
              </w:rPr>
              <w:t xml:space="preserve"> </w:t>
            </w:r>
            <w:r>
              <w:rPr>
                <w:b/>
              </w:rPr>
              <w:t>(54 %)</w:t>
            </w:r>
          </w:p>
          <w:p w14:paraId="7DB5EA7A" w14:textId="77777777" w:rsidR="0076461C" w:rsidRPr="00E71A1A" w:rsidRDefault="0076461C" w:rsidP="008766CA">
            <w:r w:rsidRPr="00E71A1A">
              <w:t>Ing. Lukáš Pavlík, Ph.D. (</w:t>
            </w:r>
            <w:r>
              <w:t>46</w:t>
            </w:r>
            <w:r w:rsidRPr="00E71A1A">
              <w:t xml:space="preserve">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46F14F65" w14:textId="77777777" w:rsidR="0076461C" w:rsidRPr="00BA38F6" w:rsidRDefault="0076461C" w:rsidP="008766CA">
            <w:pPr>
              <w:jc w:val="center"/>
            </w:pPr>
            <w:r w:rsidRPr="00BA38F6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327F9FF2" w14:textId="77777777" w:rsidR="0076461C" w:rsidRPr="00BA38F6" w:rsidRDefault="0076461C" w:rsidP="008766CA">
            <w:pPr>
              <w:jc w:val="center"/>
            </w:pPr>
          </w:p>
        </w:tc>
      </w:tr>
      <w:tr w:rsidR="0076461C" w:rsidRPr="00C804FA" w14:paraId="23BAF31F" w14:textId="77777777" w:rsidTr="008766CA">
        <w:tc>
          <w:tcPr>
            <w:tcW w:w="3053" w:type="dxa"/>
            <w:shd w:val="clear" w:color="auto" w:fill="E2EFD9" w:themeFill="accent6" w:themeFillTint="33"/>
          </w:tcPr>
          <w:p w14:paraId="45EEBD66" w14:textId="77777777" w:rsidR="0076461C" w:rsidRDefault="0076461C" w:rsidP="008766CA">
            <w:pPr>
              <w:jc w:val="both"/>
            </w:pPr>
            <w:r>
              <w:t>Vnitřní bezpečnost a veřejný pořádek</w:t>
            </w:r>
          </w:p>
          <w:p w14:paraId="72E4BF14" w14:textId="77777777" w:rsidR="0076461C" w:rsidRPr="00C804FA" w:rsidRDefault="0076461C" w:rsidP="008766CA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4C8357FA" w14:textId="77777777" w:rsidR="0076461C" w:rsidRPr="00A122ED" w:rsidRDefault="0076461C" w:rsidP="008766CA">
            <w:pPr>
              <w:jc w:val="center"/>
            </w:pPr>
            <w:r>
              <w:t>13</w:t>
            </w:r>
            <w:r w:rsidRPr="00A122ED">
              <w:t>p-26s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65D2F972" w14:textId="77777777" w:rsidR="0076461C" w:rsidRPr="00BA38F6" w:rsidRDefault="0076461C" w:rsidP="008766CA">
            <w:pPr>
              <w:jc w:val="center"/>
            </w:pPr>
            <w:r>
              <w:t xml:space="preserve">z, </w:t>
            </w:r>
            <w:r w:rsidRPr="00BA38F6">
              <w:t>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69B86C45" w14:textId="77777777" w:rsidR="0076461C" w:rsidRPr="00BA38F6" w:rsidRDefault="0076461C" w:rsidP="008766CA">
            <w:pPr>
              <w:jc w:val="center"/>
            </w:pPr>
            <w:r>
              <w:t>5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631E7572" w14:textId="3BAEB13F" w:rsidR="0076461C" w:rsidRDefault="0076461C" w:rsidP="008766CA">
            <w:pPr>
              <w:rPr>
                <w:b/>
              </w:rPr>
            </w:pPr>
            <w:r>
              <w:rPr>
                <w:b/>
              </w:rPr>
              <w:t>doc. Ing. Miroslav Tomek, Ph.D. (</w:t>
            </w:r>
            <w:r w:rsidR="00271812">
              <w:rPr>
                <w:b/>
              </w:rPr>
              <w:t>69</w:t>
            </w:r>
            <w:r>
              <w:rPr>
                <w:b/>
              </w:rPr>
              <w:t xml:space="preserve"> %)</w:t>
            </w:r>
          </w:p>
          <w:p w14:paraId="228C8336" w14:textId="5D3D8BD5" w:rsidR="0076461C" w:rsidRPr="00F930FC" w:rsidRDefault="0076461C" w:rsidP="00271812">
            <w:r w:rsidRPr="00F930FC">
              <w:t>Ing. Martin Ficek, Ph.D. (</w:t>
            </w:r>
            <w:r w:rsidR="00271812">
              <w:t>31</w:t>
            </w:r>
            <w:r w:rsidRPr="00F930FC">
              <w:t xml:space="preserve">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03927E92" w14:textId="77777777" w:rsidR="0076461C" w:rsidRPr="00A122ED" w:rsidRDefault="0076461C" w:rsidP="008766CA">
            <w:pPr>
              <w:jc w:val="center"/>
            </w:pPr>
            <w:r w:rsidRPr="00A122ED">
              <w:t>1/LS</w:t>
            </w:r>
          </w:p>
          <w:p w14:paraId="260E5340" w14:textId="77777777" w:rsidR="0076461C" w:rsidRPr="00BA38F6" w:rsidRDefault="0076461C" w:rsidP="008766CA">
            <w:pPr>
              <w:jc w:val="center"/>
            </w:pPr>
          </w:p>
        </w:tc>
        <w:tc>
          <w:tcPr>
            <w:tcW w:w="1144" w:type="dxa"/>
            <w:shd w:val="clear" w:color="auto" w:fill="E2EFD9" w:themeFill="accent6" w:themeFillTint="33"/>
          </w:tcPr>
          <w:p w14:paraId="0E9C782C" w14:textId="77777777" w:rsidR="0076461C" w:rsidRPr="00C804FA" w:rsidRDefault="0076461C" w:rsidP="008766CA">
            <w:pPr>
              <w:jc w:val="center"/>
            </w:pPr>
            <w:r w:rsidRPr="00C804FA">
              <w:t>PZ</w:t>
            </w:r>
          </w:p>
        </w:tc>
      </w:tr>
      <w:tr w:rsidR="0076461C" w:rsidRPr="00BA38F6" w14:paraId="6805B5AB" w14:textId="77777777" w:rsidTr="008766CA">
        <w:tc>
          <w:tcPr>
            <w:tcW w:w="14640" w:type="dxa"/>
            <w:gridSpan w:val="7"/>
            <w:shd w:val="clear" w:color="auto" w:fill="F7CAAC" w:themeFill="accent2" w:themeFillTint="66"/>
          </w:tcPr>
          <w:p w14:paraId="560DBC82" w14:textId="2C8D9040" w:rsidR="0076461C" w:rsidRPr="00BA38F6" w:rsidRDefault="002360ED" w:rsidP="008766CA">
            <w:pPr>
              <w:jc w:val="center"/>
            </w:pPr>
            <w:r>
              <w:rPr>
                <w:b/>
                <w:sz w:val="22"/>
              </w:rPr>
              <w:t>P</w:t>
            </w:r>
            <w:r w:rsidR="0076461C" w:rsidRPr="0059129B">
              <w:rPr>
                <w:b/>
                <w:sz w:val="22"/>
              </w:rPr>
              <w:t>ovinně volitelné předměty</w:t>
            </w:r>
            <w:r w:rsidR="0076461C">
              <w:rPr>
                <w:b/>
                <w:sz w:val="22"/>
              </w:rPr>
              <w:t>*</w:t>
            </w:r>
          </w:p>
        </w:tc>
      </w:tr>
      <w:tr w:rsidR="0076461C" w:rsidRPr="00BA38F6" w14:paraId="44163180" w14:textId="77777777" w:rsidTr="008766CA">
        <w:tc>
          <w:tcPr>
            <w:tcW w:w="3053" w:type="dxa"/>
            <w:shd w:val="clear" w:color="auto" w:fill="E2EFD9" w:themeFill="accent6" w:themeFillTint="33"/>
          </w:tcPr>
          <w:p w14:paraId="3E175749" w14:textId="77777777" w:rsidR="0076461C" w:rsidRDefault="0076461C" w:rsidP="008766CA">
            <w:r>
              <w:t>Metody posuzování rizik</w:t>
            </w:r>
          </w:p>
          <w:p w14:paraId="207C5028" w14:textId="77777777" w:rsidR="0076461C" w:rsidRPr="00C804FA" w:rsidRDefault="0076461C" w:rsidP="008766CA"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5C1BD0B1" w14:textId="77777777" w:rsidR="0076461C" w:rsidRPr="00BA38F6" w:rsidRDefault="0076461C" w:rsidP="008766CA">
            <w:pPr>
              <w:jc w:val="center"/>
            </w:pPr>
            <w:r>
              <w:t>13p-26c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3221FF0D" w14:textId="77777777" w:rsidR="0076461C" w:rsidRPr="00BA38F6" w:rsidRDefault="0076461C" w:rsidP="008766CA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5D426D03" w14:textId="77777777" w:rsidR="0076461C" w:rsidRPr="00BA38F6" w:rsidRDefault="0076461C" w:rsidP="008766CA">
            <w:pPr>
              <w:jc w:val="center"/>
            </w:pPr>
            <w:r w:rsidRPr="00C804FA">
              <w:t>4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585CFD61" w14:textId="77777777" w:rsidR="0076461C" w:rsidRDefault="0076461C" w:rsidP="008766CA">
            <w:pPr>
              <w:jc w:val="both"/>
              <w:rPr>
                <w:b/>
              </w:rPr>
            </w:pPr>
            <w:r w:rsidRPr="00306632">
              <w:rPr>
                <w:b/>
              </w:rPr>
              <w:t xml:space="preserve">doc. </w:t>
            </w:r>
            <w:r>
              <w:rPr>
                <w:b/>
              </w:rPr>
              <w:t xml:space="preserve">Mgr. Tomáš </w:t>
            </w:r>
            <w:r w:rsidRPr="00306632">
              <w:rPr>
                <w:b/>
              </w:rPr>
              <w:t>Zeman</w:t>
            </w:r>
            <w:r>
              <w:rPr>
                <w:b/>
              </w:rPr>
              <w:t>, Ph.D. et Ph.D. (69 %)</w:t>
            </w:r>
          </w:p>
          <w:p w14:paraId="027164A8" w14:textId="77777777" w:rsidR="0076461C" w:rsidRPr="00F930FC" w:rsidRDefault="0076461C" w:rsidP="008766CA">
            <w:pPr>
              <w:jc w:val="both"/>
            </w:pPr>
            <w:r w:rsidRPr="00F930FC">
              <w:t>Ing. Petr Veselík, Ph.D. (31 %)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532F4285" w14:textId="77777777" w:rsidR="0076461C" w:rsidRPr="00BA38F6" w:rsidRDefault="0076461C" w:rsidP="008766CA">
            <w:pPr>
              <w:jc w:val="center"/>
            </w:pPr>
            <w:r w:rsidRPr="00BA38F6">
              <w:t>1/</w:t>
            </w:r>
            <w:r>
              <w:t>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5717B8B7" w14:textId="77777777" w:rsidR="0076461C" w:rsidRPr="00BA38F6" w:rsidRDefault="0076461C" w:rsidP="008766CA">
            <w:pPr>
              <w:jc w:val="center"/>
            </w:pPr>
          </w:p>
        </w:tc>
      </w:tr>
      <w:tr w:rsidR="0076461C" w:rsidRPr="00BA38F6" w14:paraId="2607962F" w14:textId="77777777" w:rsidTr="008766CA">
        <w:tc>
          <w:tcPr>
            <w:tcW w:w="3053" w:type="dxa"/>
            <w:shd w:val="clear" w:color="auto" w:fill="E2EFD9" w:themeFill="accent6" w:themeFillTint="33"/>
          </w:tcPr>
          <w:p w14:paraId="2275E05B" w14:textId="77777777" w:rsidR="0076461C" w:rsidRPr="00B81232" w:rsidRDefault="0076461C" w:rsidP="008766CA">
            <w:r w:rsidRPr="00B81232">
              <w:t>Logistické systémy</w:t>
            </w:r>
          </w:p>
          <w:p w14:paraId="1F2CC945" w14:textId="77777777" w:rsidR="0076461C" w:rsidRPr="00C804FA" w:rsidRDefault="0076461C" w:rsidP="008766CA"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1432171D" w14:textId="77777777" w:rsidR="0076461C" w:rsidRPr="00BA38F6" w:rsidRDefault="0076461C" w:rsidP="008766CA">
            <w:pPr>
              <w:jc w:val="center"/>
            </w:pPr>
            <w:r>
              <w:t>13p-26s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60AD6C1B" w14:textId="77777777" w:rsidR="0076461C" w:rsidRPr="00BA38F6" w:rsidRDefault="0076461C" w:rsidP="008766CA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781926F7" w14:textId="77777777" w:rsidR="0076461C" w:rsidRPr="00BA38F6" w:rsidRDefault="0076461C" w:rsidP="008766CA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77F8C5CB" w14:textId="77777777" w:rsidR="0076461C" w:rsidRPr="007541D9" w:rsidRDefault="0076461C" w:rsidP="008766CA">
            <w:pPr>
              <w:jc w:val="both"/>
              <w:rPr>
                <w:b/>
              </w:rPr>
            </w:pPr>
            <w:r>
              <w:rPr>
                <w:b/>
              </w:rPr>
              <w:t>Ing. Romana Heinzová, Ph.D. (100 %)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1DC8E486" w14:textId="77777777" w:rsidR="0076461C" w:rsidRPr="00BA38F6" w:rsidRDefault="0076461C" w:rsidP="008766CA">
            <w:pPr>
              <w:jc w:val="center"/>
            </w:pPr>
            <w:r w:rsidRPr="00B81232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3EF3B22F" w14:textId="77777777" w:rsidR="0076461C" w:rsidRPr="00BA38F6" w:rsidRDefault="0076461C" w:rsidP="008766CA">
            <w:pPr>
              <w:jc w:val="center"/>
            </w:pPr>
          </w:p>
        </w:tc>
      </w:tr>
      <w:tr w:rsidR="0076461C" w:rsidRPr="00BA38F6" w14:paraId="246A97C8" w14:textId="77777777" w:rsidTr="008766CA">
        <w:tc>
          <w:tcPr>
            <w:tcW w:w="3053" w:type="dxa"/>
            <w:shd w:val="clear" w:color="auto" w:fill="E2EFD9" w:themeFill="accent6" w:themeFillTint="33"/>
          </w:tcPr>
          <w:p w14:paraId="0C194C23" w14:textId="77777777" w:rsidR="0076461C" w:rsidRDefault="0076461C" w:rsidP="008766CA">
            <w:r>
              <w:t>Životní prostředí a zdraví</w:t>
            </w:r>
          </w:p>
          <w:p w14:paraId="418AA3FF" w14:textId="77777777" w:rsidR="0076461C" w:rsidRPr="00C804FA" w:rsidRDefault="0076461C" w:rsidP="008766CA"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7EC239D6" w14:textId="77777777" w:rsidR="0076461C" w:rsidRPr="00BA38F6" w:rsidRDefault="0076461C" w:rsidP="008766CA">
            <w:pPr>
              <w:jc w:val="center"/>
            </w:pPr>
            <w:r>
              <w:t>26p-26s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7C31BC87" w14:textId="77777777" w:rsidR="0076461C" w:rsidRPr="00BA38F6" w:rsidRDefault="0076461C" w:rsidP="008766CA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1B1A7591" w14:textId="77777777" w:rsidR="0076461C" w:rsidRPr="00BA38F6" w:rsidRDefault="0076461C" w:rsidP="008766CA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611CEC27" w14:textId="5C1174E3" w:rsidR="0076461C" w:rsidRDefault="0076461C" w:rsidP="008766CA">
            <w:pPr>
              <w:jc w:val="both"/>
              <w:rPr>
                <w:b/>
              </w:rPr>
            </w:pPr>
            <w:r>
              <w:rPr>
                <w:b/>
              </w:rPr>
              <w:t xml:space="preserve">doc. Ing. Pavel Valášek, CSc., </w:t>
            </w:r>
            <w:proofErr w:type="gramStart"/>
            <w:r>
              <w:rPr>
                <w:b/>
              </w:rPr>
              <w:t>LL.M (</w:t>
            </w:r>
            <w:r w:rsidR="00271812">
              <w:rPr>
                <w:b/>
              </w:rPr>
              <w:t>54</w:t>
            </w:r>
            <w:proofErr w:type="gramEnd"/>
            <w:r>
              <w:rPr>
                <w:b/>
              </w:rPr>
              <w:t xml:space="preserve"> %)</w:t>
            </w:r>
          </w:p>
          <w:p w14:paraId="2D9C8204" w14:textId="52200D0E" w:rsidR="0076461C" w:rsidRPr="00044611" w:rsidRDefault="0076461C" w:rsidP="00271812">
            <w:pPr>
              <w:jc w:val="both"/>
            </w:pPr>
            <w:r w:rsidRPr="00044611">
              <w:t>prof. Ing. Vladimír Sedlařík, Ph.D. (</w:t>
            </w:r>
            <w:r w:rsidR="00271812">
              <w:t>46</w:t>
            </w:r>
            <w:r w:rsidRPr="00044611">
              <w:t xml:space="preserve">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683491DE" w14:textId="77777777" w:rsidR="0076461C" w:rsidRPr="00BA38F6" w:rsidRDefault="0076461C" w:rsidP="008766CA">
            <w:pPr>
              <w:jc w:val="center"/>
            </w:pPr>
            <w:r w:rsidRPr="00BA38F6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43CCD740" w14:textId="77777777" w:rsidR="0076461C" w:rsidRPr="00BA38F6" w:rsidRDefault="0076461C" w:rsidP="008766CA">
            <w:pPr>
              <w:jc w:val="center"/>
            </w:pPr>
          </w:p>
        </w:tc>
      </w:tr>
      <w:tr w:rsidR="0076461C" w:rsidRPr="00BA38F6" w14:paraId="42F82239" w14:textId="77777777" w:rsidTr="008766CA">
        <w:tc>
          <w:tcPr>
            <w:tcW w:w="3053" w:type="dxa"/>
            <w:shd w:val="clear" w:color="auto" w:fill="E2EFD9" w:themeFill="accent6" w:themeFillTint="33"/>
          </w:tcPr>
          <w:p w14:paraId="284D8BDB" w14:textId="77777777" w:rsidR="0076461C" w:rsidRDefault="0076461C" w:rsidP="008766CA">
            <w:r>
              <w:t>Aplikovaná ochrana obyvatelstva</w:t>
            </w:r>
          </w:p>
          <w:p w14:paraId="41FB0CE0" w14:textId="77777777" w:rsidR="0076461C" w:rsidRDefault="0076461C" w:rsidP="008766CA">
            <w:pPr>
              <w:jc w:val="both"/>
              <w:rPr>
                <w:color w:val="FF0000"/>
                <w:sz w:val="16"/>
                <w:szCs w:val="16"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  <w:p w14:paraId="5729CFAE" w14:textId="77777777" w:rsidR="0076461C" w:rsidRPr="00C804FA" w:rsidRDefault="0076461C" w:rsidP="008766CA"/>
        </w:tc>
        <w:tc>
          <w:tcPr>
            <w:tcW w:w="1091" w:type="dxa"/>
            <w:shd w:val="clear" w:color="auto" w:fill="E2EFD9" w:themeFill="accent6" w:themeFillTint="33"/>
          </w:tcPr>
          <w:p w14:paraId="7A112C09" w14:textId="77777777" w:rsidR="0076461C" w:rsidRPr="00BA38F6" w:rsidRDefault="0076461C" w:rsidP="008766CA">
            <w:pPr>
              <w:jc w:val="center"/>
            </w:pPr>
            <w:r>
              <w:t>26p-13s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7FD34FB3" w14:textId="77777777" w:rsidR="0076461C" w:rsidRPr="00BA38F6" w:rsidRDefault="0076461C" w:rsidP="008766CA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68A57EBC" w14:textId="77777777" w:rsidR="0076461C" w:rsidRPr="00BA38F6" w:rsidRDefault="0076461C" w:rsidP="008766CA">
            <w:pPr>
              <w:jc w:val="center"/>
            </w:pPr>
            <w:r w:rsidRPr="007E2215">
              <w:t>4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2FFBE41D" w14:textId="77777777" w:rsidR="0076461C" w:rsidRDefault="0076461C" w:rsidP="008766CA">
            <w:pPr>
              <w:jc w:val="both"/>
              <w:rPr>
                <w:b/>
              </w:rPr>
            </w:pPr>
            <w:r>
              <w:rPr>
                <w:b/>
              </w:rPr>
              <w:t xml:space="preserve">Ing. Jan Strohmandl, Ph.D. (100 %) </w:t>
            </w:r>
          </w:p>
          <w:p w14:paraId="6D6B0300" w14:textId="77777777" w:rsidR="0076461C" w:rsidRPr="003A721F" w:rsidRDefault="0076461C" w:rsidP="008766CA">
            <w:pPr>
              <w:jc w:val="both"/>
              <w:rPr>
                <w:b/>
              </w:rPr>
            </w:pPr>
          </w:p>
        </w:tc>
        <w:tc>
          <w:tcPr>
            <w:tcW w:w="1621" w:type="dxa"/>
            <w:shd w:val="clear" w:color="auto" w:fill="E2EFD9" w:themeFill="accent6" w:themeFillTint="33"/>
          </w:tcPr>
          <w:p w14:paraId="3D5F085E" w14:textId="77777777" w:rsidR="0076461C" w:rsidRPr="00BA38F6" w:rsidRDefault="0076461C" w:rsidP="008766CA">
            <w:pPr>
              <w:jc w:val="center"/>
            </w:pPr>
            <w:r w:rsidRPr="007E2215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01D0D13F" w14:textId="77777777" w:rsidR="0076461C" w:rsidRPr="00BA38F6" w:rsidRDefault="0076461C" w:rsidP="008766CA">
            <w:pPr>
              <w:jc w:val="center"/>
            </w:pPr>
          </w:p>
        </w:tc>
      </w:tr>
      <w:tr w:rsidR="0076461C" w:rsidRPr="004A4596" w14:paraId="2A918FD8" w14:textId="77777777" w:rsidTr="008766CA">
        <w:tc>
          <w:tcPr>
            <w:tcW w:w="14640" w:type="dxa"/>
            <w:gridSpan w:val="7"/>
            <w:shd w:val="clear" w:color="auto" w:fill="auto"/>
          </w:tcPr>
          <w:p w14:paraId="4445B15C" w14:textId="77777777" w:rsidR="0076461C" w:rsidRPr="0052049E" w:rsidRDefault="0076461C" w:rsidP="008766CA">
            <w:pPr>
              <w:ind w:left="1104" w:hanging="1104"/>
              <w:jc w:val="both"/>
            </w:pPr>
            <w:r w:rsidRPr="0052049E">
              <w:t xml:space="preserve">Vysvětlivka: PZ – předmět profilujícího základu studijního programu </w:t>
            </w:r>
          </w:p>
          <w:p w14:paraId="40B2004C" w14:textId="77777777" w:rsidR="0076461C" w:rsidRDefault="0076461C" w:rsidP="008766CA">
            <w:pPr>
              <w:ind w:firstLine="1104"/>
              <w:jc w:val="both"/>
            </w:pPr>
            <w:r w:rsidRPr="0052049E">
              <w:t>ZT – základní teoretický předmět profilujícího základu studijního programu</w:t>
            </w:r>
          </w:p>
          <w:p w14:paraId="07C23057" w14:textId="77777777" w:rsidR="0076461C" w:rsidRDefault="0076461C" w:rsidP="008766CA">
            <w:pPr>
              <w:ind w:firstLine="1104"/>
              <w:jc w:val="both"/>
            </w:pPr>
          </w:p>
          <w:p w14:paraId="3FC52D15" w14:textId="77777777" w:rsidR="0076461C" w:rsidRDefault="0076461C" w:rsidP="008766CA">
            <w:pPr>
              <w:jc w:val="both"/>
              <w:rPr>
                <w:b/>
              </w:rPr>
            </w:pPr>
            <w:r>
              <w:rPr>
                <w:b/>
              </w:rPr>
              <w:t>*</w:t>
            </w:r>
            <w:r w:rsidRPr="00BA38F6">
              <w:rPr>
                <w:b/>
              </w:rPr>
              <w:t>Podmínka pro splnění této skupiny předmětů:</w:t>
            </w:r>
          </w:p>
          <w:p w14:paraId="0A5F504E" w14:textId="7AC89EC1" w:rsidR="0076461C" w:rsidRDefault="0076461C" w:rsidP="008766CA">
            <w:pPr>
              <w:ind w:firstLine="1104"/>
              <w:jc w:val="both"/>
            </w:pPr>
            <w:r w:rsidRPr="00496A2B">
              <w:t>Student si volí jeden z povinně volitelných předmětů</w:t>
            </w:r>
            <w:r>
              <w:t>, dle specializace.</w:t>
            </w:r>
          </w:p>
          <w:p w14:paraId="0598735E" w14:textId="77777777" w:rsidR="0076461C" w:rsidRDefault="0076461C" w:rsidP="008766CA">
            <w:pPr>
              <w:ind w:firstLine="1104"/>
              <w:jc w:val="both"/>
            </w:pPr>
          </w:p>
          <w:p w14:paraId="448E8503" w14:textId="77777777" w:rsidR="0076461C" w:rsidRPr="004A4596" w:rsidRDefault="0076461C" w:rsidP="008766CA">
            <w:pPr>
              <w:jc w:val="center"/>
              <w:rPr>
                <w:color w:val="FF0000"/>
              </w:rPr>
            </w:pPr>
          </w:p>
        </w:tc>
      </w:tr>
      <w:tr w:rsidR="0076461C" w:rsidRPr="004A4596" w14:paraId="28E09E4D" w14:textId="77777777" w:rsidTr="008766CA">
        <w:tc>
          <w:tcPr>
            <w:tcW w:w="3053" w:type="dxa"/>
            <w:shd w:val="clear" w:color="auto" w:fill="D9D9D9" w:themeFill="background1" w:themeFillShade="D9"/>
          </w:tcPr>
          <w:p w14:paraId="2D481D73" w14:textId="77777777" w:rsidR="0076461C" w:rsidRDefault="0076461C" w:rsidP="008766CA">
            <w:pPr>
              <w:jc w:val="both"/>
            </w:pPr>
            <w:r w:rsidRPr="00C804FA">
              <w:t>Diplomový seminář</w:t>
            </w:r>
          </w:p>
          <w:p w14:paraId="429E7F4C" w14:textId="77777777" w:rsidR="0076461C" w:rsidRPr="00C804FA" w:rsidRDefault="0076461C" w:rsidP="008766CA">
            <w:pPr>
              <w:jc w:val="both"/>
            </w:pPr>
            <w:r w:rsidRPr="00686E0F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55865B21" w14:textId="77777777" w:rsidR="0076461C" w:rsidRPr="00C260EA" w:rsidRDefault="0076461C" w:rsidP="008766CA">
            <w:pPr>
              <w:jc w:val="center"/>
            </w:pPr>
            <w:r>
              <w:t>13s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1E62D6A2" w14:textId="77777777" w:rsidR="0076461C" w:rsidRPr="00C260EA" w:rsidRDefault="0076461C" w:rsidP="008766CA">
            <w:pPr>
              <w:jc w:val="center"/>
            </w:pPr>
            <w:r>
              <w:t>z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50D0CFEE" w14:textId="77777777" w:rsidR="0076461C" w:rsidRPr="00C260EA" w:rsidRDefault="0076461C" w:rsidP="008766CA">
            <w:pPr>
              <w:jc w:val="center"/>
            </w:pPr>
            <w:r>
              <w:t>2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75C5B772" w14:textId="77777777" w:rsidR="0076461C" w:rsidRPr="00306632" w:rsidRDefault="0076461C" w:rsidP="008766CA">
            <w:pPr>
              <w:rPr>
                <w:b/>
              </w:rPr>
            </w:pPr>
            <w:r w:rsidRPr="00306632">
              <w:rPr>
                <w:b/>
              </w:rPr>
              <w:t xml:space="preserve">doc. </w:t>
            </w:r>
            <w:r>
              <w:rPr>
                <w:b/>
              </w:rPr>
              <w:t xml:space="preserve">Mgr. Tomáš </w:t>
            </w:r>
            <w:r w:rsidRPr="00306632">
              <w:rPr>
                <w:b/>
              </w:rPr>
              <w:t>Zeman</w:t>
            </w:r>
            <w:r>
              <w:rPr>
                <w:b/>
              </w:rPr>
              <w:t>, Ph.D. et Ph.D. (100 %)</w:t>
            </w:r>
          </w:p>
          <w:p w14:paraId="3D1B9663" w14:textId="77777777" w:rsidR="0076461C" w:rsidRPr="00B81232" w:rsidRDefault="0076461C" w:rsidP="008766CA">
            <w:pPr>
              <w:jc w:val="both"/>
            </w:pPr>
          </w:p>
        </w:tc>
        <w:tc>
          <w:tcPr>
            <w:tcW w:w="1621" w:type="dxa"/>
            <w:shd w:val="clear" w:color="auto" w:fill="D9D9D9" w:themeFill="background1" w:themeFillShade="D9"/>
          </w:tcPr>
          <w:p w14:paraId="6665251C" w14:textId="77777777" w:rsidR="0076461C" w:rsidRPr="00BA38F6" w:rsidRDefault="0076461C" w:rsidP="008766CA">
            <w:pPr>
              <w:jc w:val="center"/>
            </w:pPr>
            <w:r w:rsidRPr="00C260EA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514D9882" w14:textId="77777777" w:rsidR="0076461C" w:rsidRPr="004A4596" w:rsidRDefault="0076461C" w:rsidP="008766CA">
            <w:pPr>
              <w:jc w:val="center"/>
              <w:rPr>
                <w:color w:val="FF0000"/>
              </w:rPr>
            </w:pPr>
          </w:p>
        </w:tc>
      </w:tr>
      <w:tr w:rsidR="008766CA" w:rsidRPr="004A4596" w14:paraId="5478F8C7" w14:textId="77777777" w:rsidTr="008766CA">
        <w:tc>
          <w:tcPr>
            <w:tcW w:w="3053" w:type="dxa"/>
            <w:shd w:val="clear" w:color="auto" w:fill="D9D9D9" w:themeFill="background1" w:themeFillShade="D9"/>
          </w:tcPr>
          <w:p w14:paraId="743D3C8D" w14:textId="77777777" w:rsidR="008766CA" w:rsidRDefault="008766CA" w:rsidP="008766CA">
            <w:r w:rsidRPr="001E3638">
              <w:t>Bezpečnost logistických procesů</w:t>
            </w:r>
          </w:p>
          <w:p w14:paraId="18585392" w14:textId="6C48E15C" w:rsidR="008766CA" w:rsidRPr="00C804FA" w:rsidRDefault="008766CA" w:rsidP="008766CA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0F8ACF73" w14:textId="42FA753E" w:rsidR="008766CA" w:rsidRDefault="008766CA" w:rsidP="008766CA">
            <w:pPr>
              <w:jc w:val="center"/>
            </w:pPr>
            <w:r>
              <w:t>26p-13s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5B452639" w14:textId="23BA51E2" w:rsidR="008766CA" w:rsidRDefault="008766CA" w:rsidP="008766CA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06D8426F" w14:textId="3DE416DB" w:rsidR="008766CA" w:rsidRDefault="008766CA" w:rsidP="008766CA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724D9B88" w14:textId="77777777" w:rsidR="008766CA" w:rsidRPr="009E62B4" w:rsidRDefault="008766CA" w:rsidP="008766CA">
            <w:pPr>
              <w:jc w:val="both"/>
              <w:rPr>
                <w:b/>
              </w:rPr>
            </w:pPr>
            <w:r>
              <w:rPr>
                <w:b/>
              </w:rPr>
              <w:t>Mgr. Kamil Peterek, Ph.D. (100 %)</w:t>
            </w:r>
          </w:p>
          <w:p w14:paraId="17A9499E" w14:textId="16F7471F" w:rsidR="008766CA" w:rsidRPr="00306632" w:rsidRDefault="008766CA" w:rsidP="008766CA">
            <w:pPr>
              <w:rPr>
                <w:b/>
              </w:rPr>
            </w:pPr>
          </w:p>
        </w:tc>
        <w:tc>
          <w:tcPr>
            <w:tcW w:w="1621" w:type="dxa"/>
            <w:shd w:val="clear" w:color="auto" w:fill="D9D9D9" w:themeFill="background1" w:themeFillShade="D9"/>
          </w:tcPr>
          <w:p w14:paraId="547A0352" w14:textId="2654B7A7" w:rsidR="008766CA" w:rsidRPr="00C260EA" w:rsidRDefault="008766CA" w:rsidP="008766CA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67DE4138" w14:textId="1B165644" w:rsidR="008766CA" w:rsidRPr="004A4596" w:rsidRDefault="008766CA" w:rsidP="008766CA">
            <w:pPr>
              <w:jc w:val="center"/>
              <w:rPr>
                <w:color w:val="FF0000"/>
              </w:rPr>
            </w:pPr>
            <w:r w:rsidRPr="00BA38F6">
              <w:t>PZ</w:t>
            </w:r>
          </w:p>
        </w:tc>
      </w:tr>
      <w:tr w:rsidR="008766CA" w:rsidRPr="004A4596" w14:paraId="71C633E5" w14:textId="77777777" w:rsidTr="008766CA">
        <w:tc>
          <w:tcPr>
            <w:tcW w:w="3053" w:type="dxa"/>
            <w:shd w:val="clear" w:color="auto" w:fill="D9D9D9" w:themeFill="background1" w:themeFillShade="D9"/>
          </w:tcPr>
          <w:p w14:paraId="1D7097E1" w14:textId="77777777" w:rsidR="008766CA" w:rsidRDefault="008766CA" w:rsidP="008766CA">
            <w:r w:rsidRPr="00645CF0">
              <w:t xml:space="preserve">Logistika </w:t>
            </w:r>
            <w:r>
              <w:t xml:space="preserve">při řešení </w:t>
            </w:r>
            <w:r w:rsidRPr="00645CF0">
              <w:t xml:space="preserve">krizových </w:t>
            </w:r>
            <w:r>
              <w:t>jevů</w:t>
            </w:r>
          </w:p>
          <w:p w14:paraId="7C40BA96" w14:textId="037F49BD" w:rsidR="008766CA" w:rsidRPr="00C804FA" w:rsidRDefault="008766CA" w:rsidP="008766CA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5A42FB9C" w14:textId="453C9793" w:rsidR="008766CA" w:rsidRDefault="008766CA" w:rsidP="008766CA">
            <w:pPr>
              <w:jc w:val="center"/>
            </w:pPr>
            <w:r>
              <w:t>13p-13s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56BB77E5" w14:textId="42F824F4" w:rsidR="008766CA" w:rsidRDefault="008766CA" w:rsidP="008766CA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70F37F6E" w14:textId="44AE6B99" w:rsidR="008766CA" w:rsidRDefault="008766CA" w:rsidP="008766CA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7262A6F1" w14:textId="77777777" w:rsidR="008766CA" w:rsidRDefault="008766CA" w:rsidP="008766CA">
            <w:pPr>
              <w:jc w:val="both"/>
              <w:rPr>
                <w:b/>
              </w:rPr>
            </w:pPr>
            <w:r>
              <w:rPr>
                <w:b/>
              </w:rPr>
              <w:t>doc. Ing. Miroslav Tomek, Ph.D. (69 %)</w:t>
            </w:r>
          </w:p>
          <w:p w14:paraId="0679CA2B" w14:textId="4DAB6E00" w:rsidR="008766CA" w:rsidRPr="00306632" w:rsidRDefault="008766CA" w:rsidP="008766CA">
            <w:pPr>
              <w:rPr>
                <w:b/>
              </w:rPr>
            </w:pPr>
            <w:r w:rsidRPr="004008E4">
              <w:t>Ing. Jan Strohmandl, Ph.D. (</w:t>
            </w:r>
            <w:r>
              <w:t>31</w:t>
            </w:r>
            <w:r w:rsidRPr="004008E4">
              <w:t xml:space="preserve"> %) 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094D8E5E" w14:textId="44A7D8FB" w:rsidR="008766CA" w:rsidRPr="00C260EA" w:rsidRDefault="008766CA" w:rsidP="008766CA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7F5B6F35" w14:textId="763BECFF" w:rsidR="008766CA" w:rsidRPr="004A4596" w:rsidRDefault="008766CA" w:rsidP="008766CA">
            <w:pPr>
              <w:jc w:val="center"/>
              <w:rPr>
                <w:color w:val="FF0000"/>
              </w:rPr>
            </w:pPr>
            <w:r w:rsidRPr="00BA38F6">
              <w:t>PZ</w:t>
            </w:r>
          </w:p>
        </w:tc>
      </w:tr>
      <w:tr w:rsidR="008766CA" w:rsidRPr="004A4596" w14:paraId="51644443" w14:textId="77777777" w:rsidTr="008766CA">
        <w:tc>
          <w:tcPr>
            <w:tcW w:w="3053" w:type="dxa"/>
            <w:shd w:val="clear" w:color="auto" w:fill="D9D9D9" w:themeFill="background1" w:themeFillShade="D9"/>
          </w:tcPr>
          <w:p w14:paraId="408FB9EB" w14:textId="77777777" w:rsidR="008766CA" w:rsidRPr="006F6F2F" w:rsidRDefault="008766CA" w:rsidP="008766CA">
            <w:r w:rsidRPr="006F6F2F">
              <w:t>Řízení procesů</w:t>
            </w:r>
          </w:p>
          <w:p w14:paraId="349203B8" w14:textId="64DC4C34" w:rsidR="008766CA" w:rsidRPr="00C804FA" w:rsidRDefault="008766CA" w:rsidP="008766CA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60A570B9" w14:textId="72644CF1" w:rsidR="008766CA" w:rsidRDefault="008766CA" w:rsidP="008766CA">
            <w:pPr>
              <w:jc w:val="center"/>
            </w:pPr>
            <w:r>
              <w:t>13p-13s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45E262F7" w14:textId="73FFEE57" w:rsidR="008766CA" w:rsidRDefault="008766CA" w:rsidP="008766CA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18FB7DF1" w14:textId="3C677B9D" w:rsidR="008766CA" w:rsidRDefault="008766CA" w:rsidP="008766CA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031B42B9" w14:textId="68FE0130" w:rsidR="008766CA" w:rsidRPr="00306632" w:rsidRDefault="008766CA" w:rsidP="008766CA">
            <w:pPr>
              <w:rPr>
                <w:b/>
              </w:rPr>
            </w:pPr>
            <w:r>
              <w:rPr>
                <w:b/>
              </w:rPr>
              <w:t>doc. Ing. Zuzana Tučková, Ph.D. (100 %)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47DB6136" w14:textId="73806F64" w:rsidR="008766CA" w:rsidRPr="00C260EA" w:rsidRDefault="008766CA" w:rsidP="008766CA">
            <w:pPr>
              <w:jc w:val="center"/>
            </w:pPr>
            <w:r w:rsidRPr="009E62B4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462D42B0" w14:textId="213E512E" w:rsidR="008766CA" w:rsidRPr="004A4596" w:rsidRDefault="008766CA" w:rsidP="008766CA">
            <w:pPr>
              <w:jc w:val="center"/>
              <w:rPr>
                <w:color w:val="FF0000"/>
              </w:rPr>
            </w:pPr>
            <w:r w:rsidRPr="00F97D58">
              <w:t>PZ</w:t>
            </w:r>
          </w:p>
        </w:tc>
      </w:tr>
      <w:tr w:rsidR="008766CA" w:rsidRPr="004A4596" w14:paraId="4A0ED585" w14:textId="77777777" w:rsidTr="008766CA">
        <w:tc>
          <w:tcPr>
            <w:tcW w:w="3053" w:type="dxa"/>
            <w:shd w:val="clear" w:color="auto" w:fill="D9D9D9" w:themeFill="background1" w:themeFillShade="D9"/>
          </w:tcPr>
          <w:p w14:paraId="0CE8A287" w14:textId="77777777" w:rsidR="008766CA" w:rsidRDefault="008766CA" w:rsidP="008766CA">
            <w:r w:rsidRPr="00BA38F6">
              <w:t xml:space="preserve">Modelování logistických </w:t>
            </w:r>
            <w:r>
              <w:t xml:space="preserve">a výrobních </w:t>
            </w:r>
            <w:r w:rsidRPr="00BA38F6">
              <w:t>procesů</w:t>
            </w:r>
          </w:p>
          <w:p w14:paraId="00B71F12" w14:textId="53AFDAF3" w:rsidR="008766CA" w:rsidRPr="00C804FA" w:rsidRDefault="008766CA" w:rsidP="008766CA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0C2FA319" w14:textId="1C6F882D" w:rsidR="008766CA" w:rsidRDefault="008766CA" w:rsidP="008766CA">
            <w:pPr>
              <w:jc w:val="center"/>
            </w:pPr>
            <w:r>
              <w:t>13p-26c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1A90BA58" w14:textId="6EBD234E" w:rsidR="008766CA" w:rsidRDefault="008766CA" w:rsidP="008766CA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3D499327" w14:textId="6900601E" w:rsidR="008766CA" w:rsidRDefault="008766CA" w:rsidP="008766CA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4A9F24CF" w14:textId="4E74579B" w:rsidR="008766CA" w:rsidRPr="00306632" w:rsidRDefault="008766CA" w:rsidP="008766CA">
            <w:pPr>
              <w:rPr>
                <w:b/>
              </w:rPr>
            </w:pPr>
            <w:r>
              <w:rPr>
                <w:b/>
              </w:rPr>
              <w:t>prof. Ing. Vieroslav Molnár, Ph.D. (100 %)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5653EF11" w14:textId="6051C70C" w:rsidR="008766CA" w:rsidRPr="00C260EA" w:rsidRDefault="008766CA" w:rsidP="008766CA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6D073F28" w14:textId="3C4E0D39" w:rsidR="008766CA" w:rsidRPr="004A4596" w:rsidRDefault="008766CA" w:rsidP="008766CA">
            <w:pPr>
              <w:jc w:val="center"/>
              <w:rPr>
                <w:color w:val="FF0000"/>
              </w:rPr>
            </w:pPr>
            <w:r w:rsidRPr="006F3C46">
              <w:t>PZ</w:t>
            </w:r>
          </w:p>
        </w:tc>
      </w:tr>
      <w:tr w:rsidR="008766CA" w:rsidRPr="00BA38F6" w14:paraId="1117CFC4" w14:textId="77777777" w:rsidTr="00C25BD2">
        <w:tc>
          <w:tcPr>
            <w:tcW w:w="3053" w:type="dxa"/>
            <w:shd w:val="clear" w:color="auto" w:fill="D9D9D9" w:themeFill="background1" w:themeFillShade="D9"/>
          </w:tcPr>
          <w:p w14:paraId="7DC7EF66" w14:textId="77777777" w:rsidR="008766CA" w:rsidRDefault="008766CA" w:rsidP="008766CA">
            <w:r w:rsidRPr="00BA38F6">
              <w:t xml:space="preserve">Řízení dodavatelských </w:t>
            </w:r>
            <w:r>
              <w:t>systémů</w:t>
            </w:r>
          </w:p>
          <w:p w14:paraId="15685A13" w14:textId="77777777" w:rsidR="008766CA" w:rsidRDefault="008766CA" w:rsidP="008766CA">
            <w:pPr>
              <w:jc w:val="both"/>
              <w:rPr>
                <w:color w:val="339966"/>
                <w:sz w:val="16"/>
                <w:szCs w:val="16"/>
              </w:rPr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  <w:p w14:paraId="589A294E" w14:textId="6388E28E" w:rsidR="008766CA" w:rsidRPr="00BA38F6" w:rsidRDefault="008766CA" w:rsidP="008766CA">
            <w:pPr>
              <w:jc w:val="both"/>
            </w:pPr>
          </w:p>
        </w:tc>
        <w:tc>
          <w:tcPr>
            <w:tcW w:w="1091" w:type="dxa"/>
            <w:shd w:val="clear" w:color="auto" w:fill="D9D9D9" w:themeFill="background1" w:themeFillShade="D9"/>
          </w:tcPr>
          <w:p w14:paraId="2D2F7339" w14:textId="56337B34" w:rsidR="008766CA" w:rsidRDefault="008766CA" w:rsidP="008766CA">
            <w:pPr>
              <w:jc w:val="center"/>
            </w:pPr>
            <w:r>
              <w:t>26p-26s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10641C0A" w14:textId="195E12D6" w:rsidR="008766CA" w:rsidRPr="00BA38F6" w:rsidRDefault="008766CA" w:rsidP="008766CA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6B94664D" w14:textId="49054806" w:rsidR="008766CA" w:rsidRDefault="008766CA" w:rsidP="008766CA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37257A6E" w14:textId="6AA8F56E" w:rsidR="008766CA" w:rsidRPr="004364AD" w:rsidRDefault="008766CA" w:rsidP="008766CA">
            <w:pPr>
              <w:jc w:val="both"/>
              <w:rPr>
                <w:b/>
                <w:strike/>
                <w:color w:val="FF0000"/>
              </w:rPr>
            </w:pPr>
            <w:r>
              <w:rPr>
                <w:b/>
              </w:rPr>
              <w:t>Mgr. Kamil Peterek, Ph.D. (100 %)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33D69B83" w14:textId="6EDC6256" w:rsidR="008766CA" w:rsidRPr="00BA38F6" w:rsidRDefault="008766CA" w:rsidP="008766CA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4B18CA5B" w14:textId="17B5743B" w:rsidR="008766CA" w:rsidRPr="00BA38F6" w:rsidRDefault="008766CA" w:rsidP="008766CA">
            <w:pPr>
              <w:jc w:val="center"/>
            </w:pPr>
            <w:r w:rsidRPr="006F3C46">
              <w:t>PZ</w:t>
            </w:r>
          </w:p>
        </w:tc>
      </w:tr>
      <w:tr w:rsidR="008766CA" w:rsidRPr="00BA38F6" w14:paraId="292CCF8C" w14:textId="77777777" w:rsidTr="008766CA">
        <w:tc>
          <w:tcPr>
            <w:tcW w:w="14640" w:type="dxa"/>
            <w:gridSpan w:val="7"/>
            <w:shd w:val="clear" w:color="auto" w:fill="F7CAAC" w:themeFill="accent2" w:themeFillTint="66"/>
          </w:tcPr>
          <w:p w14:paraId="598A4959" w14:textId="428CEA87" w:rsidR="008766CA" w:rsidRPr="00BA38F6" w:rsidRDefault="008766CA" w:rsidP="008766CA">
            <w:pPr>
              <w:jc w:val="center"/>
            </w:pPr>
            <w:r w:rsidRPr="00BA38F6">
              <w:rPr>
                <w:b/>
                <w:sz w:val="22"/>
              </w:rPr>
              <w:lastRenderedPageBreak/>
              <w:t xml:space="preserve">Povinně volitelné předměty </w:t>
            </w:r>
            <w:r>
              <w:rPr>
                <w:b/>
                <w:sz w:val="22"/>
              </w:rPr>
              <w:t>specializace Bezpečnost logistických systémů – student si volí 1 předmět</w:t>
            </w:r>
          </w:p>
        </w:tc>
      </w:tr>
      <w:tr w:rsidR="008766CA" w:rsidRPr="00BA38F6" w14:paraId="53596CD7" w14:textId="77777777" w:rsidTr="00C25BD2">
        <w:tc>
          <w:tcPr>
            <w:tcW w:w="3053" w:type="dxa"/>
            <w:shd w:val="clear" w:color="auto" w:fill="D9D9D9" w:themeFill="background1" w:themeFillShade="D9"/>
          </w:tcPr>
          <w:p w14:paraId="27D6992A" w14:textId="77777777" w:rsidR="008766CA" w:rsidRDefault="008766CA" w:rsidP="008766CA">
            <w:r w:rsidRPr="00BA38F6">
              <w:t>Výrobní technologie</w:t>
            </w:r>
          </w:p>
          <w:p w14:paraId="5455E1EF" w14:textId="6EBEA99C" w:rsidR="008766CA" w:rsidRPr="00C804FA" w:rsidRDefault="008766CA" w:rsidP="008766CA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7DC96CD4" w14:textId="237DBF35" w:rsidR="008766CA" w:rsidRDefault="008766CA" w:rsidP="008766CA">
            <w:pPr>
              <w:jc w:val="center"/>
            </w:pPr>
            <w:r>
              <w:t>13p-26s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33610D82" w14:textId="383DA676" w:rsidR="008766CA" w:rsidRPr="00BA38F6" w:rsidRDefault="008766CA" w:rsidP="008766CA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2D4FFDE2" w14:textId="3027D881" w:rsidR="008766CA" w:rsidRDefault="008766CA" w:rsidP="008766CA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4C57CCD6" w14:textId="03A9AC53" w:rsidR="008766CA" w:rsidRPr="003A721F" w:rsidRDefault="008766CA" w:rsidP="008766CA">
            <w:pPr>
              <w:jc w:val="both"/>
              <w:rPr>
                <w:b/>
              </w:rPr>
            </w:pPr>
            <w:r>
              <w:rPr>
                <w:b/>
              </w:rPr>
              <w:t>prof. Ing. Vieroslav Molnár, Ph.D. (100 %)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5F5A1E35" w14:textId="1F44AF5E" w:rsidR="008766CA" w:rsidRPr="00BA38F6" w:rsidRDefault="008766CA" w:rsidP="008766CA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1F45C9BF" w14:textId="77777777" w:rsidR="008766CA" w:rsidRPr="00BA38F6" w:rsidRDefault="008766CA" w:rsidP="008766CA">
            <w:pPr>
              <w:jc w:val="center"/>
            </w:pPr>
          </w:p>
        </w:tc>
      </w:tr>
      <w:tr w:rsidR="008766CA" w:rsidRPr="00BA38F6" w14:paraId="642F5761" w14:textId="77777777" w:rsidTr="00C25BD2">
        <w:tc>
          <w:tcPr>
            <w:tcW w:w="3053" w:type="dxa"/>
            <w:shd w:val="clear" w:color="auto" w:fill="D9D9D9" w:themeFill="background1" w:themeFillShade="D9"/>
          </w:tcPr>
          <w:p w14:paraId="2A1D1FB5" w14:textId="77777777" w:rsidR="008766CA" w:rsidRDefault="008766CA" w:rsidP="008766CA">
            <w:r w:rsidRPr="00C804FA">
              <w:t>Technologie dopravy</w:t>
            </w:r>
          </w:p>
          <w:p w14:paraId="38BF83C8" w14:textId="3A563939" w:rsidR="008766CA" w:rsidRPr="00C804FA" w:rsidRDefault="008766CA" w:rsidP="008766CA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262F53B1" w14:textId="18DE0AB7" w:rsidR="008766CA" w:rsidRDefault="008766CA" w:rsidP="008766CA">
            <w:pPr>
              <w:jc w:val="center"/>
            </w:pPr>
            <w:r>
              <w:t>13p-26s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00AA8472" w14:textId="29085A01" w:rsidR="008766CA" w:rsidRPr="00BA38F6" w:rsidRDefault="008766CA" w:rsidP="008766CA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28A7C668" w14:textId="40719C53" w:rsidR="008766CA" w:rsidRDefault="008766CA" w:rsidP="008766CA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2F06C382" w14:textId="6186EC53" w:rsidR="008766CA" w:rsidRPr="003A721F" w:rsidRDefault="008766CA" w:rsidP="008766CA">
            <w:pPr>
              <w:jc w:val="both"/>
              <w:rPr>
                <w:b/>
              </w:rPr>
            </w:pPr>
            <w:r>
              <w:rPr>
                <w:b/>
              </w:rPr>
              <w:t>Ing. Kateřina Víchová, Ph.D. (100 %)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318711EB" w14:textId="102513A2" w:rsidR="008766CA" w:rsidRPr="00BA38F6" w:rsidRDefault="008766CA" w:rsidP="008766CA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25C726FC" w14:textId="77777777" w:rsidR="008766CA" w:rsidRPr="00BA38F6" w:rsidRDefault="008766CA" w:rsidP="008766CA">
            <w:pPr>
              <w:jc w:val="center"/>
            </w:pPr>
          </w:p>
        </w:tc>
      </w:tr>
      <w:tr w:rsidR="00882A08" w:rsidRPr="00BA38F6" w14:paraId="1097995D" w14:textId="77777777" w:rsidTr="008766CA">
        <w:tc>
          <w:tcPr>
            <w:tcW w:w="3053" w:type="dxa"/>
            <w:shd w:val="clear" w:color="auto" w:fill="DEEAF6" w:themeFill="accent1" w:themeFillTint="33"/>
          </w:tcPr>
          <w:p w14:paraId="5FA296D1" w14:textId="77777777" w:rsidR="00882A08" w:rsidRDefault="00882A08" w:rsidP="00882A08">
            <w:pPr>
              <w:jc w:val="both"/>
            </w:pPr>
            <w:r>
              <w:t>Podnikatelská činnost</w:t>
            </w:r>
          </w:p>
          <w:p w14:paraId="0BC483CD" w14:textId="7B80C051" w:rsidR="00882A08" w:rsidRPr="00BA38F6" w:rsidRDefault="00882A08" w:rsidP="00882A08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DEEAF6" w:themeFill="accent1" w:themeFillTint="33"/>
          </w:tcPr>
          <w:p w14:paraId="0D010666" w14:textId="71360CED" w:rsidR="00882A08" w:rsidRDefault="00882A08" w:rsidP="00882A08">
            <w:pPr>
              <w:jc w:val="center"/>
            </w:pPr>
            <w:r>
              <w:t>10p-20s</w:t>
            </w:r>
          </w:p>
        </w:tc>
        <w:tc>
          <w:tcPr>
            <w:tcW w:w="1069" w:type="dxa"/>
            <w:shd w:val="clear" w:color="auto" w:fill="DEEAF6" w:themeFill="accent1" w:themeFillTint="33"/>
          </w:tcPr>
          <w:p w14:paraId="7B5F2FFF" w14:textId="6C9067D2" w:rsidR="00882A08" w:rsidRPr="00BA38F6" w:rsidRDefault="00882A08" w:rsidP="00882A08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EEAF6" w:themeFill="accent1" w:themeFillTint="33"/>
          </w:tcPr>
          <w:p w14:paraId="0DC14BA4" w14:textId="42BA762E" w:rsidR="00882A08" w:rsidRDefault="00882A08" w:rsidP="00882A08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DEEAF6" w:themeFill="accent1" w:themeFillTint="33"/>
          </w:tcPr>
          <w:p w14:paraId="4B7F8BBF" w14:textId="74773C61" w:rsidR="00882A08" w:rsidRPr="004364AD" w:rsidRDefault="00882A08" w:rsidP="00882A08">
            <w:pPr>
              <w:jc w:val="both"/>
              <w:rPr>
                <w:b/>
                <w:strike/>
                <w:color w:val="FF0000"/>
              </w:rPr>
            </w:pPr>
            <w:r w:rsidRPr="003A721F">
              <w:rPr>
                <w:b/>
              </w:rPr>
              <w:t>doc. Ing. Zuzana Tučková, Ph.D.</w:t>
            </w:r>
            <w:r>
              <w:rPr>
                <w:b/>
              </w:rPr>
              <w:t xml:space="preserve"> (100 %)</w:t>
            </w:r>
          </w:p>
        </w:tc>
        <w:tc>
          <w:tcPr>
            <w:tcW w:w="1621" w:type="dxa"/>
            <w:shd w:val="clear" w:color="auto" w:fill="DEEAF6" w:themeFill="accent1" w:themeFillTint="33"/>
          </w:tcPr>
          <w:p w14:paraId="77210EED" w14:textId="44620433" w:rsidR="00882A08" w:rsidRPr="00BA38F6" w:rsidRDefault="00882A08" w:rsidP="00882A08">
            <w:pPr>
              <w:jc w:val="center"/>
            </w:pPr>
            <w:r w:rsidRPr="00BA38F6">
              <w:t>2/LS</w:t>
            </w:r>
          </w:p>
        </w:tc>
        <w:tc>
          <w:tcPr>
            <w:tcW w:w="1144" w:type="dxa"/>
            <w:shd w:val="clear" w:color="auto" w:fill="DEEAF6" w:themeFill="accent1" w:themeFillTint="33"/>
          </w:tcPr>
          <w:p w14:paraId="4A46938E" w14:textId="77777777" w:rsidR="00882A08" w:rsidRPr="00BA38F6" w:rsidRDefault="00882A08" w:rsidP="00882A08">
            <w:pPr>
              <w:jc w:val="center"/>
            </w:pPr>
          </w:p>
        </w:tc>
      </w:tr>
      <w:tr w:rsidR="00882A08" w:rsidRPr="00BA38F6" w14:paraId="26759A8A" w14:textId="77777777" w:rsidTr="008766CA">
        <w:tc>
          <w:tcPr>
            <w:tcW w:w="3053" w:type="dxa"/>
            <w:shd w:val="clear" w:color="auto" w:fill="DEEAF6" w:themeFill="accent1" w:themeFillTint="33"/>
          </w:tcPr>
          <w:p w14:paraId="04B142C4" w14:textId="77777777" w:rsidR="00882A08" w:rsidRDefault="00882A08" w:rsidP="00882A08">
            <w:pPr>
              <w:jc w:val="both"/>
            </w:pPr>
            <w:r>
              <w:t>Projektová činnost</w:t>
            </w:r>
          </w:p>
          <w:p w14:paraId="01039EC0" w14:textId="1F5B0F14" w:rsidR="00882A08" w:rsidRPr="00BA38F6" w:rsidRDefault="00882A08" w:rsidP="00882A08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DEEAF6" w:themeFill="accent1" w:themeFillTint="33"/>
          </w:tcPr>
          <w:p w14:paraId="02EDDB8F" w14:textId="514D33FE" w:rsidR="00882A08" w:rsidRDefault="00882A08" w:rsidP="00882A08">
            <w:pPr>
              <w:jc w:val="center"/>
            </w:pPr>
            <w:r>
              <w:t>10p-20s</w:t>
            </w:r>
          </w:p>
        </w:tc>
        <w:tc>
          <w:tcPr>
            <w:tcW w:w="1069" w:type="dxa"/>
            <w:shd w:val="clear" w:color="auto" w:fill="DEEAF6" w:themeFill="accent1" w:themeFillTint="33"/>
          </w:tcPr>
          <w:p w14:paraId="7A0CAC14" w14:textId="6C9E968F" w:rsidR="00882A08" w:rsidRPr="00BA38F6" w:rsidRDefault="00882A08" w:rsidP="00882A08">
            <w:pPr>
              <w:jc w:val="center"/>
            </w:pPr>
            <w:r>
              <w:t>klz</w:t>
            </w:r>
          </w:p>
        </w:tc>
        <w:tc>
          <w:tcPr>
            <w:tcW w:w="1264" w:type="dxa"/>
            <w:shd w:val="clear" w:color="auto" w:fill="DEEAF6" w:themeFill="accent1" w:themeFillTint="33"/>
          </w:tcPr>
          <w:p w14:paraId="53326A45" w14:textId="5702AA54" w:rsidR="00882A08" w:rsidRDefault="00882A08" w:rsidP="00882A08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DEEAF6" w:themeFill="accent1" w:themeFillTint="33"/>
          </w:tcPr>
          <w:p w14:paraId="5023B30E" w14:textId="5BA81B2A" w:rsidR="00882A08" w:rsidRPr="00982B5F" w:rsidRDefault="00882A08" w:rsidP="00882A08">
            <w:pPr>
              <w:jc w:val="both"/>
              <w:rPr>
                <w:b/>
              </w:rPr>
            </w:pPr>
            <w:r>
              <w:rPr>
                <w:b/>
              </w:rPr>
              <w:t>Ing. Pavel Taraba, Ph.D. (100 %)</w:t>
            </w:r>
          </w:p>
        </w:tc>
        <w:tc>
          <w:tcPr>
            <w:tcW w:w="1621" w:type="dxa"/>
            <w:shd w:val="clear" w:color="auto" w:fill="DEEAF6" w:themeFill="accent1" w:themeFillTint="33"/>
          </w:tcPr>
          <w:p w14:paraId="0498FFB3" w14:textId="03017724" w:rsidR="00882A08" w:rsidRPr="00BA38F6" w:rsidRDefault="00882A08" w:rsidP="00882A08">
            <w:pPr>
              <w:jc w:val="center"/>
            </w:pPr>
            <w:r>
              <w:t>2/LS</w:t>
            </w:r>
          </w:p>
        </w:tc>
        <w:tc>
          <w:tcPr>
            <w:tcW w:w="1144" w:type="dxa"/>
            <w:shd w:val="clear" w:color="auto" w:fill="DEEAF6" w:themeFill="accent1" w:themeFillTint="33"/>
          </w:tcPr>
          <w:p w14:paraId="7C9620CF" w14:textId="77777777" w:rsidR="00882A08" w:rsidRPr="00BA38F6" w:rsidRDefault="00882A08" w:rsidP="00882A08">
            <w:pPr>
              <w:jc w:val="center"/>
            </w:pPr>
          </w:p>
        </w:tc>
      </w:tr>
      <w:tr w:rsidR="00882A08" w:rsidRPr="00BA38F6" w14:paraId="253A0E90" w14:textId="77777777" w:rsidTr="008766CA">
        <w:tc>
          <w:tcPr>
            <w:tcW w:w="3053" w:type="dxa"/>
            <w:shd w:val="clear" w:color="auto" w:fill="DEEAF6" w:themeFill="accent1" w:themeFillTint="33"/>
          </w:tcPr>
          <w:p w14:paraId="5C824686" w14:textId="77777777" w:rsidR="00882A08" w:rsidRDefault="00882A08" w:rsidP="00882A08">
            <w:pPr>
              <w:jc w:val="both"/>
            </w:pPr>
            <w:r w:rsidRPr="00BA38F6">
              <w:t>Odborná praxe</w:t>
            </w:r>
          </w:p>
          <w:p w14:paraId="584D3B57" w14:textId="0CD8649D" w:rsidR="00882A08" w:rsidRPr="00BA38F6" w:rsidRDefault="00882A08" w:rsidP="00882A08"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091" w:type="dxa"/>
            <w:shd w:val="clear" w:color="auto" w:fill="DEEAF6" w:themeFill="accent1" w:themeFillTint="33"/>
          </w:tcPr>
          <w:p w14:paraId="25EA54FE" w14:textId="4DF30E7E" w:rsidR="00882A08" w:rsidRPr="00BA38F6" w:rsidRDefault="00882A08" w:rsidP="00882A08">
            <w:pPr>
              <w:jc w:val="center"/>
            </w:pPr>
            <w:r w:rsidRPr="00BA38F6">
              <w:t>80 hodin</w:t>
            </w:r>
          </w:p>
        </w:tc>
        <w:tc>
          <w:tcPr>
            <w:tcW w:w="1069" w:type="dxa"/>
            <w:shd w:val="clear" w:color="auto" w:fill="DEEAF6" w:themeFill="accent1" w:themeFillTint="33"/>
          </w:tcPr>
          <w:p w14:paraId="29CB6CB1" w14:textId="412C3622" w:rsidR="00882A08" w:rsidRPr="00BA38F6" w:rsidRDefault="00882A08" w:rsidP="00882A08">
            <w:pPr>
              <w:jc w:val="center"/>
            </w:pPr>
            <w:r w:rsidRPr="00BA38F6">
              <w:t>z</w:t>
            </w:r>
          </w:p>
        </w:tc>
        <w:tc>
          <w:tcPr>
            <w:tcW w:w="1264" w:type="dxa"/>
            <w:shd w:val="clear" w:color="auto" w:fill="DEEAF6" w:themeFill="accent1" w:themeFillTint="33"/>
          </w:tcPr>
          <w:p w14:paraId="7C1582A9" w14:textId="31FA3D61" w:rsidR="00882A08" w:rsidRDefault="00882A08" w:rsidP="00882A08">
            <w:pPr>
              <w:jc w:val="center"/>
            </w:pPr>
            <w:r>
              <w:t>6</w:t>
            </w:r>
          </w:p>
        </w:tc>
        <w:tc>
          <w:tcPr>
            <w:tcW w:w="5398" w:type="dxa"/>
            <w:shd w:val="clear" w:color="auto" w:fill="DEEAF6" w:themeFill="accent1" w:themeFillTint="33"/>
          </w:tcPr>
          <w:p w14:paraId="60428EB8" w14:textId="04B06782" w:rsidR="00882A08" w:rsidRDefault="00882A08" w:rsidP="00882A08">
            <w:pPr>
              <w:jc w:val="both"/>
              <w:rPr>
                <w:b/>
              </w:rPr>
            </w:pPr>
            <w:r>
              <w:rPr>
                <w:b/>
              </w:rPr>
              <w:t>Mgr. Marek Tomaštík, Ph.D. (100 %)</w:t>
            </w:r>
          </w:p>
        </w:tc>
        <w:tc>
          <w:tcPr>
            <w:tcW w:w="1621" w:type="dxa"/>
            <w:shd w:val="clear" w:color="auto" w:fill="DEEAF6" w:themeFill="accent1" w:themeFillTint="33"/>
          </w:tcPr>
          <w:p w14:paraId="746A1676" w14:textId="02F5C083" w:rsidR="00882A08" w:rsidRPr="0010049F" w:rsidRDefault="00882A08" w:rsidP="00882A08">
            <w:pPr>
              <w:jc w:val="center"/>
            </w:pPr>
            <w:r w:rsidRPr="0010049F">
              <w:t>2/LS</w:t>
            </w:r>
          </w:p>
        </w:tc>
        <w:tc>
          <w:tcPr>
            <w:tcW w:w="1144" w:type="dxa"/>
            <w:shd w:val="clear" w:color="auto" w:fill="DEEAF6" w:themeFill="accent1" w:themeFillTint="33"/>
          </w:tcPr>
          <w:p w14:paraId="24ECA31B" w14:textId="77777777" w:rsidR="00882A08" w:rsidRPr="00BA38F6" w:rsidRDefault="00882A08" w:rsidP="00882A08">
            <w:pPr>
              <w:jc w:val="center"/>
            </w:pPr>
          </w:p>
        </w:tc>
      </w:tr>
      <w:tr w:rsidR="00882A08" w:rsidRPr="00BA38F6" w14:paraId="7FD8AA51" w14:textId="77777777" w:rsidTr="008766CA">
        <w:tc>
          <w:tcPr>
            <w:tcW w:w="3053" w:type="dxa"/>
            <w:shd w:val="clear" w:color="auto" w:fill="DEEAF6" w:themeFill="accent1" w:themeFillTint="33"/>
          </w:tcPr>
          <w:p w14:paraId="42DE0D56" w14:textId="77777777" w:rsidR="00882A08" w:rsidRDefault="00882A08" w:rsidP="00882A08">
            <w:pPr>
              <w:jc w:val="both"/>
            </w:pPr>
            <w:r>
              <w:t>Diplomová práce</w:t>
            </w:r>
          </w:p>
          <w:p w14:paraId="19BFD5C5" w14:textId="5BB26778" w:rsidR="00882A08" w:rsidRPr="00BA38F6" w:rsidRDefault="00882A08" w:rsidP="00882A08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DEEAF6" w:themeFill="accent1" w:themeFillTint="33"/>
          </w:tcPr>
          <w:p w14:paraId="6F7894B8" w14:textId="19291BAF" w:rsidR="00882A08" w:rsidRDefault="00882A08" w:rsidP="00882A08">
            <w:pPr>
              <w:jc w:val="center"/>
            </w:pPr>
            <w:r>
              <w:t>0</w:t>
            </w:r>
          </w:p>
        </w:tc>
        <w:tc>
          <w:tcPr>
            <w:tcW w:w="1069" w:type="dxa"/>
            <w:shd w:val="clear" w:color="auto" w:fill="DEEAF6" w:themeFill="accent1" w:themeFillTint="33"/>
          </w:tcPr>
          <w:p w14:paraId="7FEE52D9" w14:textId="03251BE4" w:rsidR="00882A08" w:rsidRPr="00BA38F6" w:rsidRDefault="00882A08" w:rsidP="00882A08">
            <w:pPr>
              <w:jc w:val="center"/>
            </w:pPr>
            <w:r>
              <w:t>z</w:t>
            </w:r>
          </w:p>
        </w:tc>
        <w:tc>
          <w:tcPr>
            <w:tcW w:w="1264" w:type="dxa"/>
            <w:shd w:val="clear" w:color="auto" w:fill="DEEAF6" w:themeFill="accent1" w:themeFillTint="33"/>
          </w:tcPr>
          <w:p w14:paraId="74ED4058" w14:textId="744C422D" w:rsidR="00882A08" w:rsidRDefault="00882A08" w:rsidP="00882A08">
            <w:pPr>
              <w:jc w:val="center"/>
            </w:pPr>
            <w:r>
              <w:t>15</w:t>
            </w:r>
          </w:p>
        </w:tc>
        <w:tc>
          <w:tcPr>
            <w:tcW w:w="5398" w:type="dxa"/>
            <w:shd w:val="clear" w:color="auto" w:fill="DEEAF6" w:themeFill="accent1" w:themeFillTint="33"/>
          </w:tcPr>
          <w:p w14:paraId="2C93B721" w14:textId="77777777" w:rsidR="00882A08" w:rsidRPr="00306632" w:rsidRDefault="00882A08" w:rsidP="00882A08">
            <w:pPr>
              <w:rPr>
                <w:b/>
              </w:rPr>
            </w:pPr>
            <w:r w:rsidRPr="00306632">
              <w:rPr>
                <w:b/>
              </w:rPr>
              <w:t xml:space="preserve">doc. </w:t>
            </w:r>
            <w:r>
              <w:rPr>
                <w:b/>
              </w:rPr>
              <w:t xml:space="preserve">Mgr. Tomáš </w:t>
            </w:r>
            <w:r w:rsidRPr="00306632">
              <w:rPr>
                <w:b/>
              </w:rPr>
              <w:t>Zeman</w:t>
            </w:r>
            <w:r>
              <w:rPr>
                <w:b/>
              </w:rPr>
              <w:t>, Ph.D. et Ph.D. (100 %)</w:t>
            </w:r>
          </w:p>
          <w:p w14:paraId="0E520D52" w14:textId="77777777" w:rsidR="00882A08" w:rsidRPr="004364AD" w:rsidRDefault="00882A08" w:rsidP="00882A08">
            <w:pPr>
              <w:jc w:val="both"/>
              <w:rPr>
                <w:b/>
                <w:strike/>
                <w:color w:val="FF0000"/>
              </w:rPr>
            </w:pPr>
          </w:p>
        </w:tc>
        <w:tc>
          <w:tcPr>
            <w:tcW w:w="1621" w:type="dxa"/>
            <w:shd w:val="clear" w:color="auto" w:fill="DEEAF6" w:themeFill="accent1" w:themeFillTint="33"/>
          </w:tcPr>
          <w:p w14:paraId="7CD5B0CB" w14:textId="2809B0A9" w:rsidR="00882A08" w:rsidRPr="00BA38F6" w:rsidRDefault="00882A08" w:rsidP="00882A08">
            <w:pPr>
              <w:jc w:val="center"/>
            </w:pPr>
            <w:r>
              <w:t>2/LS</w:t>
            </w:r>
          </w:p>
        </w:tc>
        <w:tc>
          <w:tcPr>
            <w:tcW w:w="1144" w:type="dxa"/>
            <w:shd w:val="clear" w:color="auto" w:fill="DEEAF6" w:themeFill="accent1" w:themeFillTint="33"/>
          </w:tcPr>
          <w:p w14:paraId="2CEC49D1" w14:textId="77777777" w:rsidR="00882A08" w:rsidRPr="00BA38F6" w:rsidRDefault="00882A08" w:rsidP="00882A08">
            <w:pPr>
              <w:jc w:val="center"/>
            </w:pPr>
          </w:p>
        </w:tc>
      </w:tr>
    </w:tbl>
    <w:p w14:paraId="0F02BD9A" w14:textId="77777777" w:rsidR="00C0096B" w:rsidRDefault="00C0096B" w:rsidP="001F73F9">
      <w:pPr>
        <w:spacing w:after="160" w:line="259" w:lineRule="auto"/>
        <w:sectPr w:rsidR="00C0096B" w:rsidSect="00C0096B">
          <w:pgSz w:w="16838" w:h="11906" w:orient="landscape"/>
          <w:pgMar w:top="1417" w:right="1417" w:bottom="1417" w:left="1417" w:header="708" w:footer="708" w:gutter="0"/>
          <w:cols w:space="708"/>
          <w:rtlGutter/>
          <w:docGrid w:linePitch="360"/>
        </w:sect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509"/>
        <w:gridCol w:w="5776"/>
      </w:tblGrid>
      <w:tr w:rsidR="000B2652" w14:paraId="601CA6C7" w14:textId="77777777" w:rsidTr="00563549">
        <w:tc>
          <w:tcPr>
            <w:tcW w:w="3509" w:type="dxa"/>
            <w:shd w:val="clear" w:color="auto" w:fill="F7CAAC"/>
          </w:tcPr>
          <w:p w14:paraId="3BB09DFB" w14:textId="77777777" w:rsidR="000B2652" w:rsidRDefault="000B2652" w:rsidP="00563549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Součásti SZZ a jejich obsah</w:t>
            </w:r>
          </w:p>
        </w:tc>
        <w:tc>
          <w:tcPr>
            <w:tcW w:w="5776" w:type="dxa"/>
            <w:tcBorders>
              <w:bottom w:val="nil"/>
            </w:tcBorders>
          </w:tcPr>
          <w:p w14:paraId="01A989EB" w14:textId="77777777" w:rsidR="000B2652" w:rsidRDefault="000B2652" w:rsidP="00563549">
            <w:pPr>
              <w:jc w:val="both"/>
            </w:pPr>
          </w:p>
        </w:tc>
      </w:tr>
      <w:tr w:rsidR="000B2652" w14:paraId="1955239E" w14:textId="77777777" w:rsidTr="00563549">
        <w:trPr>
          <w:trHeight w:val="1370"/>
        </w:trPr>
        <w:tc>
          <w:tcPr>
            <w:tcW w:w="9285" w:type="dxa"/>
            <w:gridSpan w:val="2"/>
            <w:tcBorders>
              <w:top w:val="nil"/>
            </w:tcBorders>
          </w:tcPr>
          <w:p w14:paraId="46371927" w14:textId="77777777" w:rsidR="000B2652" w:rsidRPr="00C804FA" w:rsidRDefault="000B2652" w:rsidP="00563549">
            <w:pPr>
              <w:pStyle w:val="Default"/>
              <w:spacing w:before="60" w:after="120"/>
              <w:jc w:val="both"/>
              <w:rPr>
                <w:color w:val="auto"/>
              </w:rPr>
            </w:pPr>
            <w:r w:rsidRPr="00C804FA">
              <w:rPr>
                <w:color w:val="auto"/>
                <w:sz w:val="20"/>
                <w:szCs w:val="20"/>
              </w:rPr>
              <w:t xml:space="preserve">Státní závěrečnou zkoušku a obhajobu diplomové práce může vykonat student, který složil zápočty a zkoušky stanovené studijním plánem a který se k státní závěrečné zkoušce přihlásil. </w:t>
            </w:r>
          </w:p>
          <w:p w14:paraId="4ACCD1F2" w14:textId="77777777" w:rsidR="000B2652" w:rsidRPr="00BA38F6" w:rsidRDefault="000B2652" w:rsidP="00563549">
            <w:pPr>
              <w:spacing w:after="60"/>
              <w:ind w:right="68"/>
              <w:jc w:val="both"/>
              <w:rPr>
                <w:b/>
              </w:rPr>
            </w:pPr>
            <w:r w:rsidRPr="00BA38F6">
              <w:rPr>
                <w:b/>
              </w:rPr>
              <w:t xml:space="preserve">Navrhované </w:t>
            </w:r>
            <w:r>
              <w:rPr>
                <w:b/>
              </w:rPr>
              <w:t>části</w:t>
            </w:r>
            <w:r w:rsidRPr="00BA38F6">
              <w:rPr>
                <w:b/>
              </w:rPr>
              <w:t xml:space="preserve"> pro SZZ</w:t>
            </w:r>
            <w:r>
              <w:rPr>
                <w:b/>
              </w:rPr>
              <w:t>:</w:t>
            </w:r>
            <w:r w:rsidRPr="00BA38F6">
              <w:rPr>
                <w:b/>
              </w:rPr>
              <w:t xml:space="preserve"> </w:t>
            </w:r>
          </w:p>
          <w:p w14:paraId="2E9F1685" w14:textId="77777777" w:rsidR="000B2652" w:rsidRDefault="000B2652" w:rsidP="00563549">
            <w:pPr>
              <w:jc w:val="both"/>
              <w:rPr>
                <w:b/>
                <w:bCs/>
              </w:rPr>
            </w:pPr>
          </w:p>
          <w:p w14:paraId="282FAB7C" w14:textId="77777777" w:rsidR="000B2652" w:rsidRPr="00B1047B" w:rsidRDefault="000B2652" w:rsidP="00563549">
            <w:pPr>
              <w:jc w:val="both"/>
              <w:rPr>
                <w:b/>
                <w:bCs/>
                <w:u w:val="single"/>
              </w:rPr>
            </w:pPr>
            <w:r w:rsidRPr="00B1047B">
              <w:rPr>
                <w:b/>
                <w:bCs/>
                <w:u w:val="single"/>
              </w:rPr>
              <w:t>1) Obhajoba diplomové práce</w:t>
            </w:r>
          </w:p>
          <w:p w14:paraId="47D26C3E" w14:textId="77777777" w:rsidR="000B2652" w:rsidRDefault="000B2652" w:rsidP="00563549">
            <w:pPr>
              <w:spacing w:after="120"/>
              <w:ind w:left="254" w:right="68"/>
              <w:jc w:val="both"/>
            </w:pPr>
            <w:r w:rsidRPr="00C64C22">
              <w:t>Základním požadavkem na obsah diplomové práce je samostatně a uceleně zpracovat vytýčené téma na základě teoretických, věcných i metodických poznatků, znalostí a dovedností získaných předchozím studiem a za použití základních vědeckých metod přinést prakticky použitelné nové poznatky, pohledy či postoje. Diplomová práce má charakter samostatného empirického výzkumu.</w:t>
            </w:r>
            <w:r w:rsidRPr="00D01F0C">
              <w:t xml:space="preserve"> Student musí dokázat vysvětlit a obhájit navržené řešení uceleného podnikového</w:t>
            </w:r>
            <w:r>
              <w:t>,</w:t>
            </w:r>
            <w:r w:rsidRPr="00D01F0C">
              <w:t xml:space="preserve"> popř. veřejného projektu.</w:t>
            </w:r>
            <w:r w:rsidRPr="009562D0">
              <w:rPr>
                <w:b/>
              </w:rPr>
              <w:t xml:space="preserve">   </w:t>
            </w:r>
          </w:p>
          <w:p w14:paraId="6E8F6934" w14:textId="4CFA1C7F" w:rsidR="000B2652" w:rsidRPr="00B1047B" w:rsidRDefault="000B2652" w:rsidP="00563549">
            <w:pPr>
              <w:jc w:val="both"/>
              <w:rPr>
                <w:b/>
                <w:u w:val="single"/>
              </w:rPr>
            </w:pPr>
            <w:r w:rsidRPr="00B1047B">
              <w:rPr>
                <w:b/>
                <w:u w:val="single"/>
              </w:rPr>
              <w:t xml:space="preserve">2) Povinné </w:t>
            </w:r>
            <w:r>
              <w:rPr>
                <w:b/>
                <w:u w:val="single"/>
              </w:rPr>
              <w:t xml:space="preserve">společné </w:t>
            </w:r>
            <w:r w:rsidRPr="00B1047B">
              <w:rPr>
                <w:b/>
                <w:u w:val="single"/>
              </w:rPr>
              <w:t>předměty</w:t>
            </w:r>
          </w:p>
          <w:p w14:paraId="0EC3D233" w14:textId="77777777" w:rsidR="000B2652" w:rsidRPr="003D777D" w:rsidRDefault="000B2652" w:rsidP="00563549">
            <w:pPr>
              <w:ind w:left="254"/>
              <w:jc w:val="both"/>
            </w:pPr>
            <w:r>
              <w:rPr>
                <w:b/>
                <w:bCs/>
              </w:rPr>
              <w:t xml:space="preserve">a) </w:t>
            </w:r>
            <w:r w:rsidRPr="003D777D">
              <w:rPr>
                <w:b/>
                <w:bCs/>
              </w:rPr>
              <w:t>Řízení bezpečnosti státu a společnosti</w:t>
            </w:r>
          </w:p>
          <w:p w14:paraId="0963ADFF" w14:textId="77777777" w:rsidR="000B2652" w:rsidRPr="003D777D" w:rsidRDefault="000B2652" w:rsidP="00563549">
            <w:pPr>
              <w:ind w:left="254"/>
              <w:jc w:val="both"/>
            </w:pPr>
            <w:r w:rsidRPr="003D777D">
              <w:t>Shrnuje poznatky z předmětů „Systémy řízení bezpečnosti státu a společnosti“, „Ochrana obyvatelstva a kritické infrastruktury“, „Krizové řízení a integrovaných záchranný systém“ a „Vnitřní bezpečnost a veřejný pořádek“.</w:t>
            </w:r>
          </w:p>
          <w:p w14:paraId="5016BD58" w14:textId="77777777" w:rsidR="000B2652" w:rsidRDefault="000B2652" w:rsidP="00563549">
            <w:pPr>
              <w:ind w:left="254"/>
              <w:jc w:val="both"/>
              <w:rPr>
                <w:b/>
                <w:bCs/>
              </w:rPr>
            </w:pPr>
          </w:p>
          <w:p w14:paraId="136AAB2B" w14:textId="77777777" w:rsidR="000B2652" w:rsidRPr="003D777D" w:rsidRDefault="000B2652" w:rsidP="00563549">
            <w:pPr>
              <w:ind w:left="254"/>
              <w:jc w:val="both"/>
            </w:pPr>
            <w:r>
              <w:rPr>
                <w:b/>
                <w:bCs/>
              </w:rPr>
              <w:t xml:space="preserve">b) </w:t>
            </w:r>
            <w:r w:rsidRPr="003D777D">
              <w:rPr>
                <w:b/>
                <w:bCs/>
              </w:rPr>
              <w:t>Řízení rizik a bezpečnost prostředí</w:t>
            </w:r>
          </w:p>
          <w:p w14:paraId="7E354E0F" w14:textId="77777777" w:rsidR="000B2652" w:rsidRPr="003D777D" w:rsidRDefault="000B2652" w:rsidP="00563549">
            <w:pPr>
              <w:ind w:left="254"/>
              <w:jc w:val="both"/>
            </w:pPr>
            <w:r w:rsidRPr="003D777D">
              <w:t>Shrnuje poznatky z předmětu „Řízení rizik“, „Krizové</w:t>
            </w:r>
            <w:r>
              <w:t>,</w:t>
            </w:r>
            <w:r w:rsidRPr="003D777D">
              <w:t xml:space="preserve"> havarijní</w:t>
            </w:r>
            <w:r>
              <w:t xml:space="preserve"> a obranné</w:t>
            </w:r>
            <w:r w:rsidRPr="003D777D">
              <w:t xml:space="preserve"> plánování“ a „Environmentální bezpečnost“.</w:t>
            </w:r>
          </w:p>
          <w:p w14:paraId="5E00938D" w14:textId="77777777" w:rsidR="000B2652" w:rsidRDefault="000B2652" w:rsidP="00563549">
            <w:pPr>
              <w:jc w:val="both"/>
              <w:rPr>
                <w:b/>
                <w:bCs/>
              </w:rPr>
            </w:pPr>
          </w:p>
          <w:p w14:paraId="57297D09" w14:textId="003ED67A" w:rsidR="000B2652" w:rsidRPr="00B1047B" w:rsidRDefault="000B2652" w:rsidP="00563549">
            <w:pPr>
              <w:jc w:val="both"/>
              <w:rPr>
                <w:b/>
                <w:bCs/>
                <w:u w:val="single"/>
              </w:rPr>
            </w:pPr>
            <w:r w:rsidRPr="00B1047B">
              <w:rPr>
                <w:b/>
                <w:bCs/>
                <w:u w:val="single"/>
              </w:rPr>
              <w:t xml:space="preserve">3) </w:t>
            </w:r>
            <w:r w:rsidR="00563549">
              <w:rPr>
                <w:b/>
                <w:bCs/>
                <w:u w:val="single"/>
              </w:rPr>
              <w:t>Předmět specializace</w:t>
            </w:r>
          </w:p>
          <w:p w14:paraId="22C0B9A8" w14:textId="31E40920" w:rsidR="00563549" w:rsidRDefault="000B2652" w:rsidP="00563549">
            <w:pPr>
              <w:ind w:left="254"/>
            </w:pPr>
            <w:r w:rsidRPr="00B1047B">
              <w:rPr>
                <w:b/>
              </w:rPr>
              <w:t>Bezpečnost logistických systémů</w:t>
            </w:r>
            <w:r w:rsidRPr="00BA38F6">
              <w:t xml:space="preserve"> – shrnuje určující poznatky z předmětů </w:t>
            </w:r>
            <w:r>
              <w:t>PZ</w:t>
            </w:r>
            <w:r w:rsidRPr="00BA38F6">
              <w:t xml:space="preserve"> v 2/ZS dané specializac</w:t>
            </w:r>
            <w:r>
              <w:t>e</w:t>
            </w:r>
            <w:r w:rsidR="00563549">
              <w:t>, a to: „</w:t>
            </w:r>
            <w:r w:rsidR="00563549" w:rsidRPr="001E3638">
              <w:t>Bezpečnost logistických procesů</w:t>
            </w:r>
            <w:r w:rsidR="00563549">
              <w:t>“, „</w:t>
            </w:r>
            <w:r w:rsidR="00563549" w:rsidRPr="00645CF0">
              <w:t xml:space="preserve">Logistika </w:t>
            </w:r>
            <w:r w:rsidR="00563549">
              <w:t xml:space="preserve">při řešení </w:t>
            </w:r>
            <w:r w:rsidR="00563549" w:rsidRPr="00645CF0">
              <w:t xml:space="preserve">krizových </w:t>
            </w:r>
            <w:r w:rsidR="00563549">
              <w:t>jevů“, „</w:t>
            </w:r>
            <w:r w:rsidR="00563549" w:rsidRPr="006F6F2F">
              <w:t>Řízení procesů</w:t>
            </w:r>
            <w:r w:rsidR="00563549">
              <w:t>“, „</w:t>
            </w:r>
            <w:r w:rsidR="00563549" w:rsidRPr="00BA38F6">
              <w:t xml:space="preserve">Modelování logistických </w:t>
            </w:r>
            <w:r w:rsidR="00563549">
              <w:t xml:space="preserve">a výrobních </w:t>
            </w:r>
            <w:r w:rsidR="00563549" w:rsidRPr="00BA38F6">
              <w:t>procesů</w:t>
            </w:r>
            <w:r w:rsidR="00563549">
              <w:t>“, „</w:t>
            </w:r>
            <w:r w:rsidR="00563549" w:rsidRPr="00BA38F6">
              <w:t xml:space="preserve">Řízení dodavatelských </w:t>
            </w:r>
            <w:r w:rsidR="00563549">
              <w:t>systémů“.</w:t>
            </w:r>
          </w:p>
          <w:p w14:paraId="7C8A75F5" w14:textId="6D5306F7" w:rsidR="00563549" w:rsidRDefault="00563549" w:rsidP="00563549"/>
          <w:p w14:paraId="67A3FE06" w14:textId="3D65BDC7" w:rsidR="000B2652" w:rsidRDefault="000B2652" w:rsidP="00563549">
            <w:pPr>
              <w:spacing w:after="60"/>
              <w:ind w:right="68"/>
              <w:jc w:val="both"/>
            </w:pPr>
          </w:p>
        </w:tc>
      </w:tr>
      <w:tr w:rsidR="000B2652" w14:paraId="0A6901CB" w14:textId="77777777" w:rsidTr="00563549">
        <w:tc>
          <w:tcPr>
            <w:tcW w:w="3509" w:type="dxa"/>
            <w:shd w:val="clear" w:color="auto" w:fill="F7CAAC"/>
          </w:tcPr>
          <w:p w14:paraId="72442C67" w14:textId="77777777" w:rsidR="000B2652" w:rsidRDefault="000B2652" w:rsidP="00563549">
            <w:pPr>
              <w:jc w:val="both"/>
              <w:rPr>
                <w:b/>
              </w:rPr>
            </w:pPr>
            <w:r>
              <w:rPr>
                <w:b/>
              </w:rPr>
              <w:t>Další studijní povinnosti</w:t>
            </w:r>
          </w:p>
        </w:tc>
        <w:tc>
          <w:tcPr>
            <w:tcW w:w="5776" w:type="dxa"/>
            <w:tcBorders>
              <w:bottom w:val="nil"/>
            </w:tcBorders>
          </w:tcPr>
          <w:p w14:paraId="3C685A9D" w14:textId="77777777" w:rsidR="000B2652" w:rsidRDefault="000B2652" w:rsidP="00563549">
            <w:pPr>
              <w:jc w:val="both"/>
            </w:pPr>
          </w:p>
        </w:tc>
      </w:tr>
      <w:tr w:rsidR="000B2652" w14:paraId="3FA22BD2" w14:textId="77777777" w:rsidTr="00563549">
        <w:trPr>
          <w:trHeight w:val="423"/>
        </w:trPr>
        <w:tc>
          <w:tcPr>
            <w:tcW w:w="9285" w:type="dxa"/>
            <w:gridSpan w:val="2"/>
            <w:tcBorders>
              <w:top w:val="nil"/>
            </w:tcBorders>
          </w:tcPr>
          <w:p w14:paraId="79768A88" w14:textId="77777777" w:rsidR="000B2652" w:rsidRDefault="000B2652" w:rsidP="00563549">
            <w:pPr>
              <w:jc w:val="both"/>
            </w:pPr>
            <w:r>
              <w:t>---</w:t>
            </w:r>
          </w:p>
          <w:p w14:paraId="53AD6FAD" w14:textId="77777777" w:rsidR="000B2652" w:rsidRDefault="000B2652" w:rsidP="00563549">
            <w:pPr>
              <w:jc w:val="both"/>
            </w:pPr>
          </w:p>
        </w:tc>
      </w:tr>
      <w:tr w:rsidR="000B2652" w14:paraId="429D0D1B" w14:textId="77777777" w:rsidTr="00563549">
        <w:tc>
          <w:tcPr>
            <w:tcW w:w="3509" w:type="dxa"/>
            <w:shd w:val="clear" w:color="auto" w:fill="F7CAAC"/>
          </w:tcPr>
          <w:p w14:paraId="4B77E750" w14:textId="77777777" w:rsidR="000B2652" w:rsidRDefault="000B2652" w:rsidP="00563549">
            <w:pPr>
              <w:rPr>
                <w:b/>
              </w:rPr>
            </w:pPr>
            <w:r>
              <w:rPr>
                <w:b/>
              </w:rPr>
              <w:t>Návrh témat kvalifikačních prací /témata obhájených prací a přístup k obhájeným kvalifikačním pracím</w:t>
            </w:r>
          </w:p>
        </w:tc>
        <w:tc>
          <w:tcPr>
            <w:tcW w:w="5776" w:type="dxa"/>
            <w:tcBorders>
              <w:bottom w:val="nil"/>
            </w:tcBorders>
          </w:tcPr>
          <w:p w14:paraId="51F1C19A" w14:textId="77777777" w:rsidR="000B2652" w:rsidRDefault="000B2652" w:rsidP="00563549">
            <w:pPr>
              <w:jc w:val="both"/>
            </w:pPr>
          </w:p>
        </w:tc>
      </w:tr>
      <w:tr w:rsidR="000B2652" w:rsidRPr="003D777D" w14:paraId="00902F7A" w14:textId="77777777" w:rsidTr="00563549">
        <w:trPr>
          <w:trHeight w:val="70"/>
        </w:trPr>
        <w:tc>
          <w:tcPr>
            <w:tcW w:w="9285" w:type="dxa"/>
            <w:gridSpan w:val="2"/>
            <w:tcBorders>
              <w:top w:val="nil"/>
            </w:tcBorders>
          </w:tcPr>
          <w:p w14:paraId="74A5F681" w14:textId="77777777" w:rsidR="000956B5" w:rsidRDefault="000956B5" w:rsidP="00563549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</w:p>
          <w:p w14:paraId="2C954D0C" w14:textId="3F3879D0" w:rsidR="000B2652" w:rsidRDefault="00416EF8" w:rsidP="00563549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  <w:r w:rsidRPr="00416EF8">
              <w:rPr>
                <w:color w:val="000000"/>
                <w:shd w:val="clear" w:color="auto" w:fill="FFFFFF"/>
              </w:rPr>
              <w:t>Implementace systému bezpečnosti a ochrany zdraví při práci a požární ochrany ve vybrané společnosti, dostupné z:</w:t>
            </w:r>
          </w:p>
          <w:p w14:paraId="2862475B" w14:textId="07BE5505" w:rsidR="00392E7C" w:rsidRDefault="00862263" w:rsidP="00563549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  <w:hyperlink r:id="rId28" w:history="1">
              <w:r w:rsidR="00392E7C" w:rsidRPr="007269E2">
                <w:rPr>
                  <w:rStyle w:val="Hypertextovodkaz"/>
                  <w:shd w:val="clear" w:color="auto" w:fill="FFFFFF"/>
                </w:rPr>
                <w:t>https://stag.utb.cz/StagPortletsJSR168/CleanUrl?urlid=prohlizeni-prace-search&amp;praceSearchNazev=Implementace+syst%c3%a9mu+bezpe%c4%8dnosti+a+ochrany+zdrav%c3%ad+p%c5%99i+pr%c3%a1ci+a+po%c5%be%c3%a1rn%c3%ad+ochrany+ve+vybran%c3%a9+spole%c4%8dnosti&amp;praceSearchFakultaVSKP=FLK&amp;praceSearchTyp=diplomov%c3%a1</w:t>
              </w:r>
            </w:hyperlink>
          </w:p>
          <w:p w14:paraId="1775E55B" w14:textId="77777777" w:rsidR="00392E7C" w:rsidRPr="00416EF8" w:rsidRDefault="00392E7C" w:rsidP="00563549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</w:p>
          <w:p w14:paraId="245471B7" w14:textId="27FDE648" w:rsidR="00416EF8" w:rsidRDefault="00416EF8" w:rsidP="00563549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  <w:r w:rsidRPr="00416EF8">
              <w:rPr>
                <w:color w:val="000000"/>
                <w:shd w:val="clear" w:color="auto" w:fill="FFFFFF"/>
              </w:rPr>
              <w:t>Zvýšení produktivity práce na vybraném pracovišti firmy s ohledem na bezpečnost logistických procesů, dostupné z:</w:t>
            </w:r>
          </w:p>
          <w:p w14:paraId="527811DA" w14:textId="52E43E26" w:rsidR="00392E7C" w:rsidRDefault="00862263" w:rsidP="00563549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  <w:hyperlink r:id="rId29" w:history="1">
              <w:r w:rsidR="00392E7C" w:rsidRPr="007269E2">
                <w:rPr>
                  <w:rStyle w:val="Hypertextovodkaz"/>
                  <w:shd w:val="clear" w:color="auto" w:fill="FFFFFF"/>
                </w:rPr>
                <w:t>https://stag.utb.cz/StagPortletsJSR168/CleanUrl?urlid=prohlizeni-prace-search&amp;studentSearchPrijmeni=%c5%a0i%c5%a1kov%c3%a1&amp;praceSearchFakultaVSKP=FLK&amp;praceSearchTyp=diplomov%c3%a1</w:t>
              </w:r>
            </w:hyperlink>
          </w:p>
          <w:p w14:paraId="60809F4C" w14:textId="77777777" w:rsidR="00392E7C" w:rsidRPr="00416EF8" w:rsidRDefault="00392E7C" w:rsidP="00563549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</w:p>
          <w:p w14:paraId="645090C5" w14:textId="09C0EB3E" w:rsidR="00416EF8" w:rsidRDefault="00416EF8" w:rsidP="00563549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  <w:r w:rsidRPr="00416EF8">
              <w:rPr>
                <w:color w:val="000000"/>
                <w:shd w:val="clear" w:color="auto" w:fill="FFFFFF"/>
              </w:rPr>
              <w:t>Optimalizace vybraných logistických procesů ve společnosti Continental Barum spol. s r. o., dostupné z:</w:t>
            </w:r>
          </w:p>
          <w:p w14:paraId="490D5A4D" w14:textId="330914A8" w:rsidR="00392E7C" w:rsidRDefault="00862263" w:rsidP="00563549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  <w:hyperlink r:id="rId30" w:history="1">
              <w:r w:rsidR="00392E7C" w:rsidRPr="007269E2">
                <w:rPr>
                  <w:rStyle w:val="Hypertextovodkaz"/>
                  <w:shd w:val="clear" w:color="auto" w:fill="FFFFFF"/>
                </w:rPr>
                <w:t>https://stag.utb.cz/StagPortletsJSR168/CleanUrl?urlid=prohlizeni-prace-search&amp;praceSearchNazev=Optimalizace+vybran%c3%bdch+logistick%c3%bdch+proces%c5%af+ve+spole%c4%8dnosti+Continental+Barum+spol.+s+r.+o.&amp;praceSearchFakultaVSKP=FLK&amp;praceSearchTyp=diplomov%c3%a1</w:t>
              </w:r>
            </w:hyperlink>
          </w:p>
          <w:p w14:paraId="670EB6DE" w14:textId="77777777" w:rsidR="00392E7C" w:rsidRPr="00416EF8" w:rsidRDefault="00392E7C" w:rsidP="00563549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</w:p>
          <w:p w14:paraId="37928B75" w14:textId="62E743D8" w:rsidR="00416EF8" w:rsidRDefault="00416EF8" w:rsidP="00563549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  <w:r w:rsidRPr="00416EF8">
              <w:rPr>
                <w:color w:val="000000"/>
                <w:shd w:val="clear" w:color="auto" w:fill="FFFFFF"/>
              </w:rPr>
              <w:t>Návrh zefektivnění pracovní činnosti na Integrovaném operačním středisku, dostupné z:</w:t>
            </w:r>
          </w:p>
          <w:p w14:paraId="5D2294A0" w14:textId="2BD3AB13" w:rsidR="00392E7C" w:rsidRDefault="00862263" w:rsidP="00563549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  <w:hyperlink r:id="rId31" w:history="1">
              <w:r w:rsidR="00392E7C" w:rsidRPr="007269E2">
                <w:rPr>
                  <w:rStyle w:val="Hypertextovodkaz"/>
                  <w:shd w:val="clear" w:color="auto" w:fill="FFFFFF"/>
                </w:rPr>
                <w:t>https://stag.utb.cz/StagPortletsJSR168/CleanUrl?urlid=prohlizeni-prace-search&amp;studentSearchPrijmeni=Vyb%c3%adralov%c3%a1&amp;praceSearchFakultaVSKP=FLK&amp;praceSearchTyp=diplomov%c3%a1</w:t>
              </w:r>
            </w:hyperlink>
          </w:p>
          <w:p w14:paraId="1AC2859E" w14:textId="77777777" w:rsidR="00392E7C" w:rsidRPr="00416EF8" w:rsidRDefault="00392E7C" w:rsidP="00563549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</w:p>
          <w:p w14:paraId="273C85E4" w14:textId="1773BD8E" w:rsidR="00416EF8" w:rsidRDefault="00416EF8" w:rsidP="00563549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  <w:r w:rsidRPr="00416EF8">
              <w:rPr>
                <w:color w:val="000000"/>
                <w:shd w:val="clear" w:color="auto" w:fill="FFFFFF"/>
              </w:rPr>
              <w:lastRenderedPageBreak/>
              <w:t>Logistika humanitárních akcí - význam dobrovolnického mapování v GIS pro Lékaře bez hranic, dostupné z:</w:t>
            </w:r>
          </w:p>
          <w:p w14:paraId="4E3BAA81" w14:textId="51632928" w:rsidR="00392E7C" w:rsidRDefault="00862263" w:rsidP="00563549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  <w:hyperlink r:id="rId32" w:history="1">
              <w:r w:rsidR="00392E7C" w:rsidRPr="007269E2">
                <w:rPr>
                  <w:rStyle w:val="Hypertextovodkaz"/>
                  <w:shd w:val="clear" w:color="auto" w:fill="FFFFFF"/>
                </w:rPr>
                <w:t>https://stag.utb.cz/StagPortletsJSR168/CleanUrl?urlid=prohlizeni-prace-search&amp;studentSearchPrijmeni=Tom%c4%8d%c3%adkov%c3%a1&amp;praceSearchFakultaVSKP=FLK&amp;praceSearchTyp=diplomov%c3%a1</w:t>
              </w:r>
            </w:hyperlink>
          </w:p>
          <w:p w14:paraId="7E2E1CDE" w14:textId="77777777" w:rsidR="00392E7C" w:rsidRPr="00416EF8" w:rsidRDefault="00392E7C" w:rsidP="00563549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</w:p>
          <w:p w14:paraId="45B9CAA2" w14:textId="77777777" w:rsidR="00416EF8" w:rsidRPr="00416EF8" w:rsidRDefault="00416EF8" w:rsidP="00563549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</w:p>
          <w:p w14:paraId="5654716C" w14:textId="0A580C8D" w:rsidR="00416EF8" w:rsidRPr="003D777D" w:rsidRDefault="00416EF8" w:rsidP="00563549">
            <w:pPr>
              <w:shd w:val="clear" w:color="auto" w:fill="FFFFFF"/>
              <w:spacing w:line="252" w:lineRule="auto"/>
            </w:pPr>
          </w:p>
        </w:tc>
      </w:tr>
      <w:tr w:rsidR="000B2652" w14:paraId="5DF3C22C" w14:textId="77777777" w:rsidTr="00563549">
        <w:tc>
          <w:tcPr>
            <w:tcW w:w="3509" w:type="dxa"/>
            <w:shd w:val="clear" w:color="auto" w:fill="F7CAAC"/>
          </w:tcPr>
          <w:p w14:paraId="367A1CBC" w14:textId="77777777" w:rsidR="000B2652" w:rsidRDefault="000B2652" w:rsidP="00563549">
            <w:r>
              <w:rPr>
                <w:b/>
              </w:rPr>
              <w:lastRenderedPageBreak/>
              <w:t>Návrh témat rigorózních prací /témata obhájených prací a přístup k obhájeným rigorózním pracím</w:t>
            </w:r>
          </w:p>
        </w:tc>
        <w:tc>
          <w:tcPr>
            <w:tcW w:w="5776" w:type="dxa"/>
            <w:tcBorders>
              <w:bottom w:val="nil"/>
            </w:tcBorders>
            <w:shd w:val="clear" w:color="auto" w:fill="FFFFFF"/>
          </w:tcPr>
          <w:p w14:paraId="05AD21BB" w14:textId="77777777" w:rsidR="000B2652" w:rsidRDefault="000B2652" w:rsidP="00563549">
            <w:pPr>
              <w:jc w:val="center"/>
            </w:pPr>
          </w:p>
        </w:tc>
      </w:tr>
      <w:tr w:rsidR="000B2652" w14:paraId="4E603B26" w14:textId="77777777" w:rsidTr="00563549">
        <w:trPr>
          <w:trHeight w:val="360"/>
        </w:trPr>
        <w:tc>
          <w:tcPr>
            <w:tcW w:w="9285" w:type="dxa"/>
            <w:gridSpan w:val="2"/>
            <w:tcBorders>
              <w:top w:val="nil"/>
            </w:tcBorders>
          </w:tcPr>
          <w:p w14:paraId="6B6CF783" w14:textId="77777777" w:rsidR="000B2652" w:rsidRDefault="000B2652" w:rsidP="00563549">
            <w:pPr>
              <w:jc w:val="both"/>
            </w:pPr>
          </w:p>
        </w:tc>
      </w:tr>
      <w:tr w:rsidR="000B2652" w14:paraId="3992CC4E" w14:textId="77777777" w:rsidTr="00563549">
        <w:tc>
          <w:tcPr>
            <w:tcW w:w="3509" w:type="dxa"/>
            <w:shd w:val="clear" w:color="auto" w:fill="F7CAAC"/>
          </w:tcPr>
          <w:p w14:paraId="5CCA03A2" w14:textId="77777777" w:rsidR="000B2652" w:rsidRDefault="000B2652" w:rsidP="00563549">
            <w:r>
              <w:rPr>
                <w:b/>
              </w:rPr>
              <w:t xml:space="preserve"> Součásti SRZ a jejich obsah</w:t>
            </w:r>
          </w:p>
        </w:tc>
        <w:tc>
          <w:tcPr>
            <w:tcW w:w="5776" w:type="dxa"/>
            <w:tcBorders>
              <w:bottom w:val="nil"/>
            </w:tcBorders>
            <w:shd w:val="clear" w:color="auto" w:fill="FFFFFF"/>
          </w:tcPr>
          <w:p w14:paraId="4CFA4E18" w14:textId="77777777" w:rsidR="000B2652" w:rsidRDefault="000B2652" w:rsidP="00563549">
            <w:pPr>
              <w:jc w:val="center"/>
            </w:pPr>
          </w:p>
        </w:tc>
      </w:tr>
      <w:tr w:rsidR="000B2652" w14:paraId="5F9746AF" w14:textId="77777777" w:rsidTr="00563549">
        <w:trPr>
          <w:trHeight w:val="594"/>
        </w:trPr>
        <w:tc>
          <w:tcPr>
            <w:tcW w:w="9285" w:type="dxa"/>
            <w:gridSpan w:val="2"/>
            <w:tcBorders>
              <w:top w:val="nil"/>
            </w:tcBorders>
          </w:tcPr>
          <w:p w14:paraId="4FB4A127" w14:textId="77777777" w:rsidR="000B2652" w:rsidRDefault="000B2652" w:rsidP="00563549">
            <w:pPr>
              <w:jc w:val="both"/>
            </w:pPr>
          </w:p>
        </w:tc>
      </w:tr>
    </w:tbl>
    <w:p w14:paraId="4F5BD4DA" w14:textId="77777777" w:rsidR="00C0096B" w:rsidRDefault="00C0096B" w:rsidP="000B2652">
      <w:pPr>
        <w:ind w:left="351"/>
        <w:jc w:val="both"/>
        <w:sectPr w:rsidR="00C0096B" w:rsidSect="00C0096B">
          <w:pgSz w:w="11906" w:h="16838"/>
          <w:pgMar w:top="1417" w:right="1417" w:bottom="1417" w:left="1417" w:header="708" w:footer="708" w:gutter="0"/>
          <w:cols w:space="708"/>
          <w:rtlGutter/>
          <w:docGrid w:linePitch="360"/>
        </w:sectPr>
      </w:pPr>
    </w:p>
    <w:p w14:paraId="57FE928F" w14:textId="5ACB04FF" w:rsidR="0076461C" w:rsidRDefault="0076461C" w:rsidP="000B2652">
      <w:pPr>
        <w:ind w:left="351"/>
        <w:jc w:val="both"/>
      </w:pPr>
    </w:p>
    <w:tbl>
      <w:tblPr>
        <w:tblW w:w="1464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53"/>
        <w:gridCol w:w="1091"/>
        <w:gridCol w:w="1069"/>
        <w:gridCol w:w="1264"/>
        <w:gridCol w:w="5398"/>
        <w:gridCol w:w="1621"/>
        <w:gridCol w:w="1144"/>
      </w:tblGrid>
      <w:tr w:rsidR="0076461C" w:rsidRPr="00BA38F6" w14:paraId="24CA64EA" w14:textId="77777777" w:rsidTr="008766CA">
        <w:trPr>
          <w:trHeight w:val="425"/>
        </w:trPr>
        <w:tc>
          <w:tcPr>
            <w:tcW w:w="14640" w:type="dxa"/>
            <w:gridSpan w:val="7"/>
            <w:tcBorders>
              <w:bottom w:val="double" w:sz="4" w:space="0" w:color="auto"/>
            </w:tcBorders>
            <w:shd w:val="clear" w:color="auto" w:fill="BDD6EE"/>
          </w:tcPr>
          <w:p w14:paraId="45FD62F7" w14:textId="77777777" w:rsidR="0076461C" w:rsidRPr="00BA38F6" w:rsidRDefault="0076461C" w:rsidP="008766CA">
            <w:pPr>
              <w:jc w:val="both"/>
              <w:rPr>
                <w:b/>
                <w:sz w:val="28"/>
              </w:rPr>
            </w:pPr>
            <w:r w:rsidRPr="00BA38F6">
              <w:rPr>
                <w:b/>
                <w:sz w:val="28"/>
              </w:rPr>
              <w:t>B-IIa – Studijní plány a návrh témat prací (bakalářské a magisterské studijní programy)</w:t>
            </w:r>
          </w:p>
        </w:tc>
      </w:tr>
      <w:tr w:rsidR="0076461C" w:rsidRPr="00BA38F6" w14:paraId="6BA79EF6" w14:textId="77777777" w:rsidTr="008766CA">
        <w:tc>
          <w:tcPr>
            <w:tcW w:w="4144" w:type="dxa"/>
            <w:gridSpan w:val="2"/>
            <w:shd w:val="clear" w:color="auto" w:fill="F7CAAC"/>
          </w:tcPr>
          <w:p w14:paraId="038E2DEB" w14:textId="77777777" w:rsidR="0076461C" w:rsidRPr="00BA38F6" w:rsidRDefault="0076461C" w:rsidP="008766CA">
            <w:pPr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Označení studijního plánu</w:t>
            </w:r>
          </w:p>
        </w:tc>
        <w:tc>
          <w:tcPr>
            <w:tcW w:w="10496" w:type="dxa"/>
            <w:gridSpan w:val="5"/>
          </w:tcPr>
          <w:p w14:paraId="008439BC" w14:textId="3522242C" w:rsidR="0076461C" w:rsidRPr="00BA38F6" w:rsidRDefault="0076461C" w:rsidP="008766CA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Bezpečnost společnosti – specializace </w:t>
            </w:r>
            <w:r w:rsidR="008766CA">
              <w:rPr>
                <w:b/>
                <w:sz w:val="22"/>
              </w:rPr>
              <w:t>ENVIRONMENTÁLNÍ BEZPEČNOST</w:t>
            </w:r>
            <w:r>
              <w:rPr>
                <w:b/>
                <w:sz w:val="22"/>
              </w:rPr>
              <w:t xml:space="preserve"> – prezenční forma studia</w:t>
            </w:r>
          </w:p>
        </w:tc>
      </w:tr>
      <w:tr w:rsidR="0076461C" w:rsidRPr="00BA38F6" w14:paraId="0860D702" w14:textId="77777777" w:rsidTr="008766CA">
        <w:tc>
          <w:tcPr>
            <w:tcW w:w="14640" w:type="dxa"/>
            <w:gridSpan w:val="7"/>
            <w:shd w:val="clear" w:color="auto" w:fill="F7CAAC"/>
          </w:tcPr>
          <w:p w14:paraId="188A3004" w14:textId="77777777" w:rsidR="0076461C" w:rsidRPr="00BA38F6" w:rsidRDefault="0076461C" w:rsidP="008766CA">
            <w:pPr>
              <w:jc w:val="center"/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Povinné předměty</w:t>
            </w:r>
          </w:p>
        </w:tc>
      </w:tr>
      <w:tr w:rsidR="0076461C" w:rsidRPr="00BA38F6" w14:paraId="263985A2" w14:textId="77777777" w:rsidTr="008766CA">
        <w:trPr>
          <w:trHeight w:val="537"/>
        </w:trPr>
        <w:tc>
          <w:tcPr>
            <w:tcW w:w="3053" w:type="dxa"/>
            <w:shd w:val="clear" w:color="auto" w:fill="F7CAAC"/>
          </w:tcPr>
          <w:p w14:paraId="06251B22" w14:textId="77777777" w:rsidR="0076461C" w:rsidRPr="00BA38F6" w:rsidRDefault="0076461C" w:rsidP="008766CA">
            <w:pPr>
              <w:jc w:val="both"/>
              <w:rPr>
                <w:b/>
              </w:rPr>
            </w:pPr>
            <w:r w:rsidRPr="00BA38F6">
              <w:rPr>
                <w:b/>
                <w:sz w:val="22"/>
              </w:rPr>
              <w:t>Název předmětu</w:t>
            </w:r>
          </w:p>
        </w:tc>
        <w:tc>
          <w:tcPr>
            <w:tcW w:w="1091" w:type="dxa"/>
            <w:shd w:val="clear" w:color="auto" w:fill="F7CAAC"/>
          </w:tcPr>
          <w:p w14:paraId="588E8BB1" w14:textId="77777777" w:rsidR="0076461C" w:rsidRDefault="0076461C" w:rsidP="008766CA">
            <w:pPr>
              <w:jc w:val="both"/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Rozsah</w:t>
            </w:r>
          </w:p>
          <w:p w14:paraId="6F91E2CF" w14:textId="77777777" w:rsidR="0076461C" w:rsidRPr="00BA38F6" w:rsidRDefault="0076461C" w:rsidP="008766CA">
            <w:pPr>
              <w:jc w:val="both"/>
              <w:rPr>
                <w:b/>
              </w:rPr>
            </w:pPr>
          </w:p>
        </w:tc>
        <w:tc>
          <w:tcPr>
            <w:tcW w:w="1069" w:type="dxa"/>
            <w:shd w:val="clear" w:color="auto" w:fill="F7CAAC"/>
          </w:tcPr>
          <w:p w14:paraId="4AB7136A" w14:textId="77777777" w:rsidR="0076461C" w:rsidRPr="00BA38F6" w:rsidRDefault="0076461C" w:rsidP="008766CA">
            <w:pPr>
              <w:jc w:val="both"/>
              <w:rPr>
                <w:b/>
                <w:sz w:val="22"/>
              </w:rPr>
            </w:pPr>
            <w:proofErr w:type="gramStart"/>
            <w:r w:rsidRPr="00BA38F6">
              <w:rPr>
                <w:b/>
                <w:sz w:val="22"/>
              </w:rPr>
              <w:t>způsob  ověř</w:t>
            </w:r>
            <w:proofErr w:type="gramEnd"/>
            <w:r w:rsidRPr="00BA38F6">
              <w:rPr>
                <w:b/>
                <w:sz w:val="22"/>
              </w:rPr>
              <w:t>.</w:t>
            </w:r>
          </w:p>
        </w:tc>
        <w:tc>
          <w:tcPr>
            <w:tcW w:w="1264" w:type="dxa"/>
            <w:shd w:val="clear" w:color="auto" w:fill="F7CAAC"/>
          </w:tcPr>
          <w:p w14:paraId="6C7098DB" w14:textId="77777777" w:rsidR="0076461C" w:rsidRPr="00BA38F6" w:rsidRDefault="0076461C" w:rsidP="008766CA">
            <w:pPr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počet kred.</w:t>
            </w:r>
          </w:p>
        </w:tc>
        <w:tc>
          <w:tcPr>
            <w:tcW w:w="5398" w:type="dxa"/>
            <w:shd w:val="clear" w:color="auto" w:fill="F7CAAC"/>
          </w:tcPr>
          <w:p w14:paraId="36A4F11C" w14:textId="77777777" w:rsidR="0076461C" w:rsidRPr="00BA38F6" w:rsidRDefault="0076461C" w:rsidP="008766CA">
            <w:pPr>
              <w:jc w:val="both"/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vyučující</w:t>
            </w:r>
          </w:p>
        </w:tc>
        <w:tc>
          <w:tcPr>
            <w:tcW w:w="1621" w:type="dxa"/>
            <w:shd w:val="clear" w:color="auto" w:fill="F7CAAC"/>
          </w:tcPr>
          <w:p w14:paraId="70C29A35" w14:textId="77777777" w:rsidR="0076461C" w:rsidRPr="00BA38F6" w:rsidRDefault="0076461C" w:rsidP="008766CA">
            <w:pPr>
              <w:jc w:val="both"/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dop. roč./sem.</w:t>
            </w:r>
          </w:p>
        </w:tc>
        <w:tc>
          <w:tcPr>
            <w:tcW w:w="1144" w:type="dxa"/>
            <w:shd w:val="clear" w:color="auto" w:fill="F7CAAC"/>
          </w:tcPr>
          <w:p w14:paraId="74A2D7B1" w14:textId="77777777" w:rsidR="0076461C" w:rsidRPr="00BA38F6" w:rsidRDefault="0076461C" w:rsidP="008766CA">
            <w:pPr>
              <w:jc w:val="both"/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 xml:space="preserve">profil. </w:t>
            </w:r>
            <w:proofErr w:type="gramStart"/>
            <w:r w:rsidRPr="00BA38F6">
              <w:rPr>
                <w:b/>
                <w:sz w:val="22"/>
              </w:rPr>
              <w:t>základ</w:t>
            </w:r>
            <w:proofErr w:type="gramEnd"/>
          </w:p>
        </w:tc>
      </w:tr>
      <w:tr w:rsidR="0076461C" w:rsidRPr="00E40AB1" w14:paraId="68A8F740" w14:textId="77777777" w:rsidTr="008766CA">
        <w:tc>
          <w:tcPr>
            <w:tcW w:w="3053" w:type="dxa"/>
            <w:shd w:val="clear" w:color="auto" w:fill="FFF2CC" w:themeFill="accent4" w:themeFillTint="33"/>
          </w:tcPr>
          <w:p w14:paraId="07C853B9" w14:textId="77777777" w:rsidR="0076461C" w:rsidRDefault="0076461C" w:rsidP="008766CA">
            <w:r>
              <w:t>Systémy řízení bezpečnosti státu a společnosti</w:t>
            </w:r>
          </w:p>
          <w:p w14:paraId="2B4098B4" w14:textId="77777777" w:rsidR="0076461C" w:rsidRPr="0079505B" w:rsidRDefault="0076461C" w:rsidP="008766CA">
            <w:pPr>
              <w:jc w:val="both"/>
              <w:rPr>
                <w:b/>
                <w:color w:val="FF0000"/>
                <w:sz w:val="16"/>
                <w:szCs w:val="16"/>
                <w:highlight w:val="cyan"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682F0994" w14:textId="7EF75981" w:rsidR="0076461C" w:rsidRPr="00BA38F6" w:rsidRDefault="0076461C" w:rsidP="008766CA">
            <w:pPr>
              <w:jc w:val="center"/>
            </w:pPr>
            <w:del w:id="45" w:author="Eva Skýbová" w:date="2023-06-06T10:52:00Z">
              <w:r w:rsidDel="00981229">
                <w:delText>26p</w:delText>
              </w:r>
            </w:del>
            <w:ins w:id="46" w:author="Eva Skýbová" w:date="2023-06-06T10:52:00Z">
              <w:r w:rsidR="00981229">
                <w:t>13p</w:t>
              </w:r>
            </w:ins>
            <w:r>
              <w:t>-26s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6F8F6AF3" w14:textId="77777777" w:rsidR="0076461C" w:rsidRPr="00BA38F6" w:rsidRDefault="0076461C" w:rsidP="008766CA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6C06D39A" w14:textId="77777777" w:rsidR="0076461C" w:rsidRPr="00BA38F6" w:rsidRDefault="0076461C" w:rsidP="008766CA">
            <w:pPr>
              <w:jc w:val="center"/>
            </w:pPr>
            <w:r>
              <w:t>6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5CF0A75D" w14:textId="2295168F" w:rsidR="0076461C" w:rsidRDefault="0076461C" w:rsidP="008766CA">
            <w:pPr>
              <w:rPr>
                <w:b/>
              </w:rPr>
            </w:pPr>
            <w:r w:rsidRPr="00306632">
              <w:rPr>
                <w:b/>
              </w:rPr>
              <w:t xml:space="preserve">doc. </w:t>
            </w:r>
            <w:r>
              <w:rPr>
                <w:b/>
              </w:rPr>
              <w:t xml:space="preserve">Mgr. Tomáš </w:t>
            </w:r>
            <w:r w:rsidRPr="00306632">
              <w:rPr>
                <w:b/>
              </w:rPr>
              <w:t>Zeman</w:t>
            </w:r>
            <w:r>
              <w:rPr>
                <w:b/>
              </w:rPr>
              <w:t>, Ph.D. et Ph.D. (</w:t>
            </w:r>
            <w:del w:id="47" w:author="Eva Skýbová" w:date="2023-06-06T10:53:00Z">
              <w:r w:rsidDel="00981229">
                <w:rPr>
                  <w:b/>
                </w:rPr>
                <w:delText xml:space="preserve">85 </w:delText>
              </w:r>
            </w:del>
            <w:ins w:id="48" w:author="Eva Skýbová" w:date="2023-06-06T10:53:00Z">
              <w:r w:rsidR="00981229">
                <w:rPr>
                  <w:b/>
                </w:rPr>
                <w:t xml:space="preserve">77 </w:t>
              </w:r>
            </w:ins>
            <w:r>
              <w:rPr>
                <w:b/>
              </w:rPr>
              <w:t>%)</w:t>
            </w:r>
          </w:p>
          <w:p w14:paraId="175194B2" w14:textId="05807A3B" w:rsidR="0076461C" w:rsidRPr="002A74FC" w:rsidRDefault="0076461C" w:rsidP="008766CA">
            <w:r w:rsidRPr="002A74FC">
              <w:t>doc.</w:t>
            </w:r>
            <w:r>
              <w:t xml:space="preserve"> RSDr. Václav</w:t>
            </w:r>
            <w:r w:rsidRPr="002A74FC">
              <w:t xml:space="preserve"> Lošek</w:t>
            </w:r>
            <w:r>
              <w:t>, CSc.</w:t>
            </w:r>
            <w:r w:rsidRPr="002A74FC">
              <w:t xml:space="preserve"> (</w:t>
            </w:r>
            <w:del w:id="49" w:author="Eva Skýbová" w:date="2023-06-06T10:53:00Z">
              <w:r w:rsidDel="00981229">
                <w:delText>15</w:delText>
              </w:r>
              <w:r w:rsidRPr="002A74FC" w:rsidDel="00981229">
                <w:delText xml:space="preserve"> </w:delText>
              </w:r>
            </w:del>
            <w:ins w:id="50" w:author="Eva Skýbová" w:date="2023-06-06T10:53:00Z">
              <w:r w:rsidR="00981229">
                <w:t>23</w:t>
              </w:r>
              <w:r w:rsidR="00981229" w:rsidRPr="002A74FC">
                <w:t xml:space="preserve"> </w:t>
              </w:r>
            </w:ins>
            <w:r w:rsidRPr="002A74FC">
              <w:t>%)</w:t>
            </w:r>
          </w:p>
          <w:p w14:paraId="2FC23872" w14:textId="77777777" w:rsidR="0076461C" w:rsidRPr="00BA38F6" w:rsidRDefault="0076461C" w:rsidP="008766CA"/>
        </w:tc>
        <w:tc>
          <w:tcPr>
            <w:tcW w:w="1621" w:type="dxa"/>
            <w:shd w:val="clear" w:color="auto" w:fill="FFF2CC" w:themeFill="accent4" w:themeFillTint="33"/>
          </w:tcPr>
          <w:p w14:paraId="48FC47B4" w14:textId="77777777" w:rsidR="0076461C" w:rsidRPr="00BA38F6" w:rsidRDefault="0076461C" w:rsidP="008766CA">
            <w:pPr>
              <w:jc w:val="center"/>
            </w:pPr>
            <w:r w:rsidRPr="00BA38F6"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11579983" w14:textId="77777777" w:rsidR="0076461C" w:rsidRPr="00E40AB1" w:rsidRDefault="0076461C" w:rsidP="008766CA">
            <w:pPr>
              <w:jc w:val="center"/>
              <w:rPr>
                <w:color w:val="FF0000"/>
              </w:rPr>
            </w:pPr>
            <w:r>
              <w:t>ZT</w:t>
            </w:r>
          </w:p>
        </w:tc>
      </w:tr>
      <w:tr w:rsidR="0076461C" w:rsidRPr="00BA38F6" w14:paraId="14095519" w14:textId="77777777" w:rsidTr="008766CA">
        <w:tc>
          <w:tcPr>
            <w:tcW w:w="3053" w:type="dxa"/>
            <w:shd w:val="clear" w:color="auto" w:fill="FFF2CC" w:themeFill="accent4" w:themeFillTint="33"/>
          </w:tcPr>
          <w:p w14:paraId="35224916" w14:textId="77777777" w:rsidR="0076461C" w:rsidRDefault="0076461C" w:rsidP="008766CA">
            <w:r w:rsidRPr="00BA38F6">
              <w:t>Odborný anglický jazyk I</w:t>
            </w:r>
          </w:p>
          <w:p w14:paraId="7F5AADFA" w14:textId="77777777" w:rsidR="0076461C" w:rsidRPr="0079505B" w:rsidRDefault="0076461C" w:rsidP="008766CA">
            <w:pPr>
              <w:jc w:val="both"/>
              <w:rPr>
                <w:b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54D1399E" w14:textId="77777777" w:rsidR="0076461C" w:rsidRPr="00BA38F6" w:rsidRDefault="0076461C" w:rsidP="008766CA">
            <w:pPr>
              <w:jc w:val="center"/>
            </w:pPr>
            <w:r>
              <w:t>26s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799C4E84" w14:textId="77777777" w:rsidR="0076461C" w:rsidRPr="00BA38F6" w:rsidRDefault="0076461C" w:rsidP="008766CA">
            <w:pPr>
              <w:jc w:val="center"/>
            </w:pPr>
            <w:r>
              <w:t>z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7C7D2246" w14:textId="77777777" w:rsidR="0076461C" w:rsidRPr="00BA38F6" w:rsidRDefault="0076461C" w:rsidP="008766CA">
            <w:pPr>
              <w:jc w:val="center"/>
            </w:pPr>
            <w:r>
              <w:t>2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6798CF3D" w14:textId="77777777" w:rsidR="0076461C" w:rsidRPr="003A721F" w:rsidRDefault="0076461C" w:rsidP="008766CA">
            <w:pPr>
              <w:rPr>
                <w:b/>
              </w:rPr>
            </w:pPr>
            <w:r w:rsidRPr="003A721F">
              <w:rPr>
                <w:b/>
              </w:rPr>
              <w:t>Mgr. et Mgr. Kateřina Pitrová, BBA, Ph.D.</w:t>
            </w:r>
            <w:r>
              <w:rPr>
                <w:b/>
              </w:rPr>
              <w:t xml:space="preserve"> (100 %)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6C534215" w14:textId="77777777" w:rsidR="0076461C" w:rsidRPr="00BA38F6" w:rsidRDefault="0076461C" w:rsidP="008766CA">
            <w:pPr>
              <w:jc w:val="center"/>
            </w:pPr>
            <w:r w:rsidRPr="00BA38F6"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511B012F" w14:textId="77777777" w:rsidR="0076461C" w:rsidRPr="00BA38F6" w:rsidRDefault="0076461C" w:rsidP="008766CA">
            <w:pPr>
              <w:jc w:val="center"/>
            </w:pPr>
          </w:p>
        </w:tc>
      </w:tr>
      <w:tr w:rsidR="0076461C" w:rsidRPr="00BA38F6" w14:paraId="36BF4DC9" w14:textId="77777777" w:rsidTr="008766CA">
        <w:tc>
          <w:tcPr>
            <w:tcW w:w="3053" w:type="dxa"/>
            <w:shd w:val="clear" w:color="auto" w:fill="FFF2CC" w:themeFill="accent4" w:themeFillTint="33"/>
          </w:tcPr>
          <w:p w14:paraId="45125E92" w14:textId="77777777" w:rsidR="0076461C" w:rsidRDefault="0076461C" w:rsidP="008766CA">
            <w:r w:rsidRPr="00C804FA">
              <w:t>Informační a komunikační technologie v krizovém řízení</w:t>
            </w:r>
          </w:p>
          <w:p w14:paraId="6CC2F39C" w14:textId="77777777" w:rsidR="0076461C" w:rsidRPr="00C804FA" w:rsidRDefault="0076461C" w:rsidP="008766CA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0E088915" w14:textId="77777777" w:rsidR="0076461C" w:rsidRPr="00BA38F6" w:rsidRDefault="0076461C" w:rsidP="008766CA">
            <w:pPr>
              <w:jc w:val="center"/>
            </w:pPr>
            <w:r>
              <w:t>26p-26c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787FA332" w14:textId="77777777" w:rsidR="0076461C" w:rsidRPr="00BA38F6" w:rsidRDefault="0076461C" w:rsidP="008766CA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53A4BAAF" w14:textId="77777777" w:rsidR="0076461C" w:rsidRPr="00BA38F6" w:rsidRDefault="0076461C" w:rsidP="008766CA">
            <w:pPr>
              <w:jc w:val="center"/>
            </w:pPr>
            <w:r>
              <w:t>5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719ABFC9" w14:textId="77777777" w:rsidR="0076461C" w:rsidRPr="00BA38F6" w:rsidRDefault="0076461C" w:rsidP="008766CA">
            <w:r>
              <w:rPr>
                <w:b/>
              </w:rPr>
              <w:t>Ing. Petr Svoboda, Ph.D. (100 %)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58BC77A8" w14:textId="77777777" w:rsidR="0076461C" w:rsidRPr="00BA38F6" w:rsidRDefault="0076461C" w:rsidP="008766CA">
            <w:pPr>
              <w:jc w:val="center"/>
            </w:pPr>
            <w:r w:rsidRPr="00BA38F6"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514748C3" w14:textId="77777777" w:rsidR="0076461C" w:rsidRPr="00BA38F6" w:rsidRDefault="0076461C" w:rsidP="008766CA">
            <w:pPr>
              <w:jc w:val="center"/>
            </w:pPr>
          </w:p>
        </w:tc>
      </w:tr>
      <w:tr w:rsidR="0076461C" w:rsidRPr="003A13CA" w14:paraId="1B3B2ED9" w14:textId="77777777" w:rsidTr="008766CA">
        <w:tc>
          <w:tcPr>
            <w:tcW w:w="3053" w:type="dxa"/>
            <w:shd w:val="clear" w:color="auto" w:fill="FFF2CC" w:themeFill="accent4" w:themeFillTint="33"/>
          </w:tcPr>
          <w:p w14:paraId="6417F5E7" w14:textId="77777777" w:rsidR="0076461C" w:rsidRDefault="0076461C" w:rsidP="008766CA">
            <w:r>
              <w:t>Krizové řízení a integrovaný záchranný systém</w:t>
            </w:r>
          </w:p>
          <w:p w14:paraId="06418F9D" w14:textId="77777777" w:rsidR="0076461C" w:rsidRPr="00C804FA" w:rsidRDefault="0076461C" w:rsidP="008766CA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1C2F34B5" w14:textId="77777777" w:rsidR="0076461C" w:rsidRPr="00BA38F6" w:rsidRDefault="0076461C" w:rsidP="008766CA">
            <w:pPr>
              <w:jc w:val="center"/>
            </w:pPr>
            <w:r>
              <w:t>26p-26s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5A05BFD8" w14:textId="77777777" w:rsidR="0076461C" w:rsidRPr="00BA38F6" w:rsidRDefault="0076461C" w:rsidP="008766CA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299DB53C" w14:textId="77777777" w:rsidR="0076461C" w:rsidRPr="00BA38F6" w:rsidRDefault="0076461C" w:rsidP="008766CA">
            <w:pPr>
              <w:jc w:val="center"/>
            </w:pPr>
            <w:r>
              <w:t>6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223E8AA0" w14:textId="71C5EB36" w:rsidR="0076461C" w:rsidRDefault="0076461C" w:rsidP="008766CA">
            <w:pPr>
              <w:rPr>
                <w:b/>
              </w:rPr>
            </w:pPr>
            <w:r>
              <w:rPr>
                <w:b/>
              </w:rPr>
              <w:t>Ing. Kateřina Víchová, Ph.D.</w:t>
            </w:r>
            <w:r w:rsidRPr="007541D9">
              <w:rPr>
                <w:b/>
              </w:rPr>
              <w:t xml:space="preserve"> </w:t>
            </w:r>
            <w:r>
              <w:rPr>
                <w:b/>
              </w:rPr>
              <w:t>(</w:t>
            </w:r>
            <w:r w:rsidR="00271812">
              <w:rPr>
                <w:b/>
              </w:rPr>
              <w:t>69</w:t>
            </w:r>
            <w:r>
              <w:rPr>
                <w:b/>
              </w:rPr>
              <w:t xml:space="preserve"> %)</w:t>
            </w:r>
          </w:p>
          <w:p w14:paraId="5458EF12" w14:textId="0AACBCCA" w:rsidR="0076461C" w:rsidRPr="001356E6" w:rsidRDefault="0076461C" w:rsidP="00271812">
            <w:r w:rsidRPr="001356E6">
              <w:t>Mgr. Marek Tomaštík, Ph.D. (</w:t>
            </w:r>
            <w:r w:rsidR="00271812">
              <w:t>31</w:t>
            </w:r>
            <w:r w:rsidRPr="001356E6">
              <w:t xml:space="preserve">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72D8624C" w14:textId="77777777" w:rsidR="0076461C" w:rsidRPr="004817C7" w:rsidRDefault="0076461C" w:rsidP="008766CA">
            <w:pPr>
              <w:jc w:val="center"/>
            </w:pPr>
            <w:r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723FF8DD" w14:textId="77777777" w:rsidR="0076461C" w:rsidRPr="003A13CA" w:rsidRDefault="0076461C" w:rsidP="008766CA">
            <w:pPr>
              <w:jc w:val="center"/>
            </w:pPr>
            <w:r>
              <w:t>PZ</w:t>
            </w:r>
          </w:p>
        </w:tc>
      </w:tr>
      <w:tr w:rsidR="0076461C" w:rsidRPr="00C804FA" w14:paraId="35B49D64" w14:textId="77777777" w:rsidTr="008766CA">
        <w:tc>
          <w:tcPr>
            <w:tcW w:w="3053" w:type="dxa"/>
            <w:shd w:val="clear" w:color="auto" w:fill="FFF2CC" w:themeFill="accent4" w:themeFillTint="33"/>
          </w:tcPr>
          <w:p w14:paraId="4880F859" w14:textId="77777777" w:rsidR="0076461C" w:rsidRDefault="0076461C" w:rsidP="008766CA">
            <w:r>
              <w:t>Ekonomika a logistika v oblasti bezpečnosti</w:t>
            </w:r>
          </w:p>
          <w:p w14:paraId="16C44D0B" w14:textId="77777777" w:rsidR="0076461C" w:rsidRPr="00BA38F6" w:rsidRDefault="0076461C" w:rsidP="008766CA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03CC6941" w14:textId="77777777" w:rsidR="0076461C" w:rsidRPr="00BA38F6" w:rsidRDefault="0076461C" w:rsidP="008766CA">
            <w:pPr>
              <w:jc w:val="center"/>
            </w:pPr>
            <w:r>
              <w:t>13p-13s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53EE9650" w14:textId="77777777" w:rsidR="0076461C" w:rsidRPr="00C804FA" w:rsidRDefault="0076461C" w:rsidP="008766CA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030961A5" w14:textId="77777777" w:rsidR="0076461C" w:rsidRPr="00BA38F6" w:rsidRDefault="0076461C" w:rsidP="008766CA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19F39D9B" w14:textId="77777777" w:rsidR="0076461C" w:rsidRDefault="0076461C" w:rsidP="008766CA">
            <w:pPr>
              <w:rPr>
                <w:b/>
              </w:rPr>
            </w:pPr>
            <w:r>
              <w:rPr>
                <w:b/>
              </w:rPr>
              <w:t>doc. Ing. Zuzana Tučková, Ph.D. (54 %)</w:t>
            </w:r>
          </w:p>
          <w:p w14:paraId="31F212A9" w14:textId="77777777" w:rsidR="0076461C" w:rsidRPr="00F930FC" w:rsidRDefault="0076461C" w:rsidP="008766CA">
            <w:r w:rsidRPr="00F930FC">
              <w:t>Ing. Romana Heinzová, Ph.D (</w:t>
            </w:r>
            <w:r>
              <w:t>46</w:t>
            </w:r>
            <w:r w:rsidRPr="00F930FC">
              <w:t xml:space="preserve">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2EC2B596" w14:textId="77777777" w:rsidR="0076461C" w:rsidRPr="00BA38F6" w:rsidRDefault="0076461C" w:rsidP="008766CA">
            <w:pPr>
              <w:jc w:val="center"/>
            </w:pPr>
            <w:r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7EBD0D4F" w14:textId="77777777" w:rsidR="0076461C" w:rsidRPr="00C804FA" w:rsidRDefault="0076461C" w:rsidP="008766CA">
            <w:pPr>
              <w:jc w:val="center"/>
            </w:pPr>
          </w:p>
        </w:tc>
      </w:tr>
      <w:tr w:rsidR="0076461C" w:rsidRPr="004C7A66" w14:paraId="6CF8EC26" w14:textId="77777777" w:rsidTr="008766CA">
        <w:tc>
          <w:tcPr>
            <w:tcW w:w="3053" w:type="dxa"/>
            <w:shd w:val="clear" w:color="auto" w:fill="FFF2CC" w:themeFill="accent4" w:themeFillTint="33"/>
          </w:tcPr>
          <w:p w14:paraId="6D06CB62" w14:textId="77777777" w:rsidR="0076461C" w:rsidRDefault="0076461C" w:rsidP="008766CA">
            <w:r>
              <w:t>Právo v oblasti bezpečnosti a obrany</w:t>
            </w:r>
          </w:p>
          <w:p w14:paraId="38B56870" w14:textId="77777777" w:rsidR="0076461C" w:rsidRPr="00C804FA" w:rsidRDefault="0076461C" w:rsidP="008766CA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227451A7" w14:textId="77777777" w:rsidR="0076461C" w:rsidRPr="00BA38F6" w:rsidRDefault="0076461C" w:rsidP="008766CA">
            <w:pPr>
              <w:jc w:val="center"/>
            </w:pPr>
            <w:r>
              <w:t>26p-13s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636D39A6" w14:textId="77777777" w:rsidR="0076461C" w:rsidRPr="00BA38F6" w:rsidRDefault="0076461C" w:rsidP="008766CA">
            <w:pPr>
              <w:jc w:val="center"/>
            </w:pPr>
            <w:r w:rsidRPr="00BA38F6">
              <w:t>k</w:t>
            </w:r>
            <w:r>
              <w:t>l</w:t>
            </w:r>
            <w:r w:rsidRPr="00BA38F6">
              <w:t>z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7049882B" w14:textId="77777777" w:rsidR="0076461C" w:rsidRPr="00BA38F6" w:rsidRDefault="0076461C" w:rsidP="008766CA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4FF9C4EB" w14:textId="77777777" w:rsidR="0076461C" w:rsidRPr="00AF094C" w:rsidRDefault="0076461C" w:rsidP="008766CA">
            <w:pPr>
              <w:rPr>
                <w:b/>
              </w:rPr>
            </w:pPr>
            <w:r w:rsidRPr="003A721F">
              <w:rPr>
                <w:b/>
              </w:rPr>
              <w:t xml:space="preserve">JUDr. </w:t>
            </w:r>
            <w:r>
              <w:rPr>
                <w:b/>
              </w:rPr>
              <w:t>Radomíra Veselá, Ph.D., LLM (100 %)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3C044968" w14:textId="77777777" w:rsidR="0076461C" w:rsidRPr="00BA38F6" w:rsidRDefault="0076461C" w:rsidP="008766CA">
            <w:pPr>
              <w:jc w:val="center"/>
            </w:pPr>
            <w:r w:rsidRPr="00BA38F6">
              <w:t>1/</w:t>
            </w:r>
            <w:r>
              <w:t>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0B80F30D" w14:textId="77777777" w:rsidR="0076461C" w:rsidRPr="004C7A66" w:rsidRDefault="0076461C" w:rsidP="008766CA">
            <w:pPr>
              <w:jc w:val="center"/>
              <w:rPr>
                <w:color w:val="FF0000"/>
              </w:rPr>
            </w:pPr>
          </w:p>
        </w:tc>
      </w:tr>
      <w:tr w:rsidR="0076461C" w:rsidRPr="00BA38F6" w14:paraId="7E5D1FAA" w14:textId="77777777" w:rsidTr="008766CA">
        <w:tc>
          <w:tcPr>
            <w:tcW w:w="3053" w:type="dxa"/>
            <w:shd w:val="clear" w:color="auto" w:fill="FFF2CC" w:themeFill="accent4" w:themeFillTint="33"/>
          </w:tcPr>
          <w:p w14:paraId="24885103" w14:textId="77777777" w:rsidR="0076461C" w:rsidRDefault="0076461C" w:rsidP="008766CA">
            <w:r w:rsidRPr="00C804FA">
              <w:t>Ochrana obyvatelstva a kritické infrastruktury</w:t>
            </w:r>
          </w:p>
          <w:p w14:paraId="1C98A673" w14:textId="77777777" w:rsidR="0076461C" w:rsidRPr="00C804FA" w:rsidRDefault="0076461C" w:rsidP="008766CA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273652C2" w14:textId="77777777" w:rsidR="0076461C" w:rsidRPr="00BA38F6" w:rsidRDefault="0076461C" w:rsidP="008766CA">
            <w:pPr>
              <w:jc w:val="center"/>
            </w:pPr>
            <w:r>
              <w:t>26p-26s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6A11B32B" w14:textId="77777777" w:rsidR="0076461C" w:rsidRPr="00BA38F6" w:rsidRDefault="0076461C" w:rsidP="008766CA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44135888" w14:textId="77777777" w:rsidR="0076461C" w:rsidRPr="00BA38F6" w:rsidRDefault="0076461C" w:rsidP="008766CA">
            <w:pPr>
              <w:jc w:val="center"/>
            </w:pPr>
            <w:r>
              <w:t>6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35382011" w14:textId="77777777" w:rsidR="0076461C" w:rsidRDefault="0076461C" w:rsidP="008766CA">
            <w:pPr>
              <w:rPr>
                <w:b/>
              </w:rPr>
            </w:pPr>
            <w:r w:rsidRPr="008021A1">
              <w:rPr>
                <w:b/>
              </w:rPr>
              <w:t>prof. Ing. Dušan Vičar, CSc.</w:t>
            </w:r>
            <w:r>
              <w:rPr>
                <w:b/>
              </w:rPr>
              <w:t xml:space="preserve"> (54 %)</w:t>
            </w:r>
          </w:p>
          <w:p w14:paraId="4532EAAA" w14:textId="77777777" w:rsidR="0076461C" w:rsidRPr="004008E4" w:rsidRDefault="0076461C" w:rsidP="008766CA">
            <w:r w:rsidRPr="004008E4">
              <w:t>Ing. Jak</w:t>
            </w:r>
            <w:r>
              <w:t>u</w:t>
            </w:r>
            <w:r w:rsidRPr="004008E4">
              <w:t>b Rak, Ph.D. (46 %)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4D616854" w14:textId="77777777" w:rsidR="0076461C" w:rsidRPr="00BA38F6" w:rsidRDefault="0076461C" w:rsidP="008766CA">
            <w:pPr>
              <w:jc w:val="center"/>
            </w:pPr>
            <w:r w:rsidRPr="00BA38F6"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2CEC3FED" w14:textId="77777777" w:rsidR="0076461C" w:rsidRPr="00BA38F6" w:rsidRDefault="0076461C" w:rsidP="008766CA">
            <w:pPr>
              <w:jc w:val="center"/>
            </w:pPr>
            <w:r w:rsidRPr="00BA38F6">
              <w:t>PZ</w:t>
            </w:r>
          </w:p>
        </w:tc>
      </w:tr>
      <w:tr w:rsidR="0076461C" w:rsidRPr="00BA38F6" w14:paraId="136E40A1" w14:textId="77777777" w:rsidTr="008766CA">
        <w:tc>
          <w:tcPr>
            <w:tcW w:w="3053" w:type="dxa"/>
            <w:shd w:val="clear" w:color="auto" w:fill="E2EFD9" w:themeFill="accent6" w:themeFillTint="33"/>
          </w:tcPr>
          <w:p w14:paraId="5594C247" w14:textId="77777777" w:rsidR="0076461C" w:rsidRDefault="0076461C" w:rsidP="008766CA">
            <w:r w:rsidRPr="00BA38F6">
              <w:t>Aplikovaná m</w:t>
            </w:r>
            <w:r>
              <w:t>atematika a statistika v procesu hodnocení a </w:t>
            </w:r>
            <w:r w:rsidRPr="00BA38F6">
              <w:t>ovládání rizik</w:t>
            </w:r>
          </w:p>
          <w:p w14:paraId="46EE1202" w14:textId="77777777" w:rsidR="0076461C" w:rsidRPr="00C804FA" w:rsidRDefault="0076461C" w:rsidP="008766CA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3635A600" w14:textId="77777777" w:rsidR="0076461C" w:rsidRDefault="0076461C" w:rsidP="008766CA">
            <w:pPr>
              <w:jc w:val="center"/>
            </w:pPr>
            <w:r>
              <w:t>13p-26s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432E2E95" w14:textId="77777777" w:rsidR="0076461C" w:rsidRPr="00BA38F6" w:rsidRDefault="0076461C" w:rsidP="008766CA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5DBDE923" w14:textId="77777777" w:rsidR="0076461C" w:rsidRDefault="0076461C" w:rsidP="008766CA">
            <w:pPr>
              <w:jc w:val="center"/>
            </w:pPr>
            <w:r>
              <w:t>5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59A5C9D7" w14:textId="77777777" w:rsidR="0076461C" w:rsidRPr="008021A1" w:rsidRDefault="0076461C" w:rsidP="008766CA">
            <w:pPr>
              <w:rPr>
                <w:b/>
              </w:rPr>
            </w:pPr>
            <w:r w:rsidRPr="00AF094C">
              <w:rPr>
                <w:b/>
              </w:rPr>
              <w:t>prof. Ing. Roman Prokop, CSc.</w:t>
            </w:r>
            <w:r>
              <w:rPr>
                <w:b/>
              </w:rPr>
              <w:t xml:space="preserve"> (100 %)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483D2D0C" w14:textId="77777777" w:rsidR="0076461C" w:rsidRPr="00BA38F6" w:rsidRDefault="0076461C" w:rsidP="008766CA">
            <w:pPr>
              <w:jc w:val="center"/>
            </w:pPr>
            <w:r w:rsidRPr="00BA38F6">
              <w:t>1/</w:t>
            </w:r>
            <w:r>
              <w:t>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6DF60D6F" w14:textId="77777777" w:rsidR="0076461C" w:rsidRPr="00BA38F6" w:rsidRDefault="0076461C" w:rsidP="008766CA">
            <w:pPr>
              <w:jc w:val="center"/>
            </w:pPr>
          </w:p>
        </w:tc>
      </w:tr>
      <w:tr w:rsidR="0076461C" w:rsidRPr="00BA38F6" w14:paraId="150E1CDF" w14:textId="77777777" w:rsidTr="008766CA">
        <w:tc>
          <w:tcPr>
            <w:tcW w:w="3053" w:type="dxa"/>
            <w:shd w:val="clear" w:color="auto" w:fill="E2EFD9" w:themeFill="accent6" w:themeFillTint="33"/>
          </w:tcPr>
          <w:p w14:paraId="07B22A26" w14:textId="77777777" w:rsidR="0076461C" w:rsidRDefault="0076461C" w:rsidP="008766CA">
            <w:r>
              <w:t>Krizové, havarijní a obranné plánování</w:t>
            </w:r>
            <w:r w:rsidRPr="00C804FA">
              <w:t xml:space="preserve"> </w:t>
            </w:r>
          </w:p>
          <w:p w14:paraId="13170472" w14:textId="7C890A12" w:rsidR="0076461C" w:rsidRPr="00C804FA" w:rsidRDefault="0076461C" w:rsidP="000956B5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75125371" w14:textId="77777777" w:rsidR="0076461C" w:rsidRDefault="0076461C" w:rsidP="008766CA">
            <w:pPr>
              <w:jc w:val="center"/>
            </w:pPr>
            <w:r>
              <w:t>13p-26s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5B180192" w14:textId="77777777" w:rsidR="0076461C" w:rsidRPr="00BA38F6" w:rsidRDefault="0076461C" w:rsidP="008766CA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4301310E" w14:textId="77777777" w:rsidR="0076461C" w:rsidRDefault="0076461C" w:rsidP="008766CA">
            <w:pPr>
              <w:jc w:val="center"/>
            </w:pPr>
            <w:r>
              <w:t>5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1FC3B8F5" w14:textId="77777777" w:rsidR="0076461C" w:rsidRPr="0090278F" w:rsidRDefault="0076461C" w:rsidP="008766CA">
            <w:pPr>
              <w:rPr>
                <w:b/>
              </w:rPr>
            </w:pPr>
            <w:r>
              <w:rPr>
                <w:b/>
              </w:rPr>
              <w:t>Ing. Jan Strohmandl, Ph.D. (100 %)</w:t>
            </w:r>
          </w:p>
          <w:p w14:paraId="329B64CC" w14:textId="77777777" w:rsidR="0076461C" w:rsidRPr="008021A1" w:rsidRDefault="0076461C" w:rsidP="008766CA">
            <w:pPr>
              <w:rPr>
                <w:b/>
              </w:rPr>
            </w:pPr>
          </w:p>
        </w:tc>
        <w:tc>
          <w:tcPr>
            <w:tcW w:w="1621" w:type="dxa"/>
            <w:shd w:val="clear" w:color="auto" w:fill="E2EFD9" w:themeFill="accent6" w:themeFillTint="33"/>
          </w:tcPr>
          <w:p w14:paraId="0E76BF21" w14:textId="77777777" w:rsidR="0076461C" w:rsidRPr="00BA38F6" w:rsidRDefault="0076461C" w:rsidP="008766CA">
            <w:pPr>
              <w:jc w:val="center"/>
            </w:pPr>
            <w:r w:rsidRPr="00A122ED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7C8F005E" w14:textId="77777777" w:rsidR="0076461C" w:rsidRPr="00BA38F6" w:rsidRDefault="0076461C" w:rsidP="008766CA">
            <w:pPr>
              <w:jc w:val="center"/>
            </w:pPr>
            <w:r w:rsidRPr="003A13CA">
              <w:t>PZ</w:t>
            </w:r>
          </w:p>
        </w:tc>
      </w:tr>
      <w:tr w:rsidR="0076461C" w:rsidRPr="00BA38F6" w14:paraId="143CBC3D" w14:textId="77777777" w:rsidTr="008766CA">
        <w:tc>
          <w:tcPr>
            <w:tcW w:w="3053" w:type="dxa"/>
            <w:shd w:val="clear" w:color="auto" w:fill="E2EFD9" w:themeFill="accent6" w:themeFillTint="33"/>
          </w:tcPr>
          <w:p w14:paraId="59766144" w14:textId="77777777" w:rsidR="0076461C" w:rsidRDefault="0076461C" w:rsidP="008766CA">
            <w:pPr>
              <w:jc w:val="both"/>
            </w:pPr>
            <w:r w:rsidRPr="00BA38F6">
              <w:t>Odborný anglický jazyk II</w:t>
            </w:r>
          </w:p>
          <w:p w14:paraId="2D7E47C5" w14:textId="77777777" w:rsidR="0076461C" w:rsidRDefault="0076461C" w:rsidP="008766CA">
            <w:pPr>
              <w:jc w:val="both"/>
              <w:rPr>
                <w:color w:val="FF0000"/>
                <w:sz w:val="16"/>
                <w:szCs w:val="16"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  <w:p w14:paraId="609410C7" w14:textId="77777777" w:rsidR="0076461C" w:rsidRPr="00BA38F6" w:rsidRDefault="0076461C" w:rsidP="008766CA">
            <w:pPr>
              <w:jc w:val="both"/>
            </w:pPr>
          </w:p>
        </w:tc>
        <w:tc>
          <w:tcPr>
            <w:tcW w:w="1091" w:type="dxa"/>
            <w:shd w:val="clear" w:color="auto" w:fill="E2EFD9" w:themeFill="accent6" w:themeFillTint="33"/>
          </w:tcPr>
          <w:p w14:paraId="2B5495AF" w14:textId="77777777" w:rsidR="0076461C" w:rsidRPr="00BA38F6" w:rsidRDefault="0076461C" w:rsidP="008766CA">
            <w:pPr>
              <w:jc w:val="center"/>
            </w:pPr>
            <w:r>
              <w:t>26s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66FF29EC" w14:textId="77777777" w:rsidR="0076461C" w:rsidRPr="00251D48" w:rsidRDefault="0076461C" w:rsidP="008766CA">
            <w:pPr>
              <w:jc w:val="center"/>
            </w:pPr>
            <w:r>
              <w:t>z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65F82A49" w14:textId="77777777" w:rsidR="0076461C" w:rsidRPr="00BA38F6" w:rsidRDefault="0076461C" w:rsidP="008766CA">
            <w:pPr>
              <w:jc w:val="center"/>
            </w:pPr>
            <w:r>
              <w:t>2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7C7B0D67" w14:textId="77777777" w:rsidR="0076461C" w:rsidRPr="003A721F" w:rsidRDefault="0076461C" w:rsidP="008766CA">
            <w:pPr>
              <w:rPr>
                <w:b/>
              </w:rPr>
            </w:pPr>
            <w:r w:rsidRPr="003A721F">
              <w:rPr>
                <w:b/>
              </w:rPr>
              <w:t>Mgr. et Mgr. Kateřina Pitrová, BBA, Ph.D.</w:t>
            </w:r>
            <w:r>
              <w:rPr>
                <w:b/>
              </w:rPr>
              <w:t xml:space="preserve"> (100 %)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17BE3549" w14:textId="77777777" w:rsidR="0076461C" w:rsidRPr="00BA38F6" w:rsidRDefault="0076461C" w:rsidP="008766CA">
            <w:pPr>
              <w:jc w:val="center"/>
            </w:pPr>
            <w:r w:rsidRPr="00BA38F6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770EF793" w14:textId="77777777" w:rsidR="0076461C" w:rsidRPr="00BA38F6" w:rsidRDefault="0076461C" w:rsidP="008766CA">
            <w:pPr>
              <w:jc w:val="center"/>
            </w:pPr>
          </w:p>
        </w:tc>
      </w:tr>
      <w:tr w:rsidR="0076461C" w:rsidRPr="003A13CA" w14:paraId="7C61495F" w14:textId="77777777" w:rsidTr="008766CA">
        <w:tc>
          <w:tcPr>
            <w:tcW w:w="3053" w:type="dxa"/>
            <w:shd w:val="clear" w:color="auto" w:fill="E2EFD9" w:themeFill="accent6" w:themeFillTint="33"/>
          </w:tcPr>
          <w:p w14:paraId="790E311F" w14:textId="77777777" w:rsidR="0076461C" w:rsidRDefault="0076461C" w:rsidP="008766CA">
            <w:r>
              <w:t>Řízení rizik</w:t>
            </w:r>
          </w:p>
          <w:p w14:paraId="307F5E9C" w14:textId="77777777" w:rsidR="0076461C" w:rsidRDefault="0076461C" w:rsidP="008766CA">
            <w:pPr>
              <w:rPr>
                <w:color w:val="FF0000"/>
                <w:sz w:val="16"/>
                <w:szCs w:val="16"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  <w:p w14:paraId="215D5353" w14:textId="77777777" w:rsidR="0076461C" w:rsidRPr="00C804FA" w:rsidRDefault="0076461C" w:rsidP="008766CA"/>
        </w:tc>
        <w:tc>
          <w:tcPr>
            <w:tcW w:w="1091" w:type="dxa"/>
            <w:shd w:val="clear" w:color="auto" w:fill="E2EFD9" w:themeFill="accent6" w:themeFillTint="33"/>
          </w:tcPr>
          <w:p w14:paraId="14526A07" w14:textId="77777777" w:rsidR="0076461C" w:rsidRPr="001A60C7" w:rsidRDefault="0076461C" w:rsidP="008766CA">
            <w:pPr>
              <w:jc w:val="center"/>
            </w:pPr>
            <w:r>
              <w:t>26p-26s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38BA3DF9" w14:textId="77777777" w:rsidR="0076461C" w:rsidRPr="00BA38F6" w:rsidRDefault="0076461C" w:rsidP="008766CA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5BE85278" w14:textId="77777777" w:rsidR="0076461C" w:rsidRPr="00BA38F6" w:rsidRDefault="0076461C" w:rsidP="008766CA">
            <w:pPr>
              <w:jc w:val="center"/>
            </w:pPr>
            <w:r>
              <w:t>6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7AB0BDB3" w14:textId="77777777" w:rsidR="0076461C" w:rsidRDefault="0076461C" w:rsidP="008766CA">
            <w:pPr>
              <w:rPr>
                <w:b/>
              </w:rPr>
            </w:pPr>
            <w:r w:rsidRPr="00306632">
              <w:rPr>
                <w:b/>
              </w:rPr>
              <w:t xml:space="preserve">doc. </w:t>
            </w:r>
            <w:r>
              <w:rPr>
                <w:b/>
              </w:rPr>
              <w:t xml:space="preserve">Mgr. Tomáš </w:t>
            </w:r>
            <w:r w:rsidRPr="00306632">
              <w:rPr>
                <w:b/>
              </w:rPr>
              <w:t>Zeman</w:t>
            </w:r>
            <w:r>
              <w:rPr>
                <w:b/>
              </w:rPr>
              <w:t>, Ph.D. et Ph.D. (54 %)</w:t>
            </w:r>
          </w:p>
          <w:p w14:paraId="696A82BF" w14:textId="77777777" w:rsidR="0076461C" w:rsidRPr="00F930FC" w:rsidRDefault="0076461C" w:rsidP="008766CA">
            <w:r w:rsidRPr="00F930FC">
              <w:t>Ing. Romana Heinzová, Ph.D. (23 %)</w:t>
            </w:r>
          </w:p>
          <w:p w14:paraId="3626CA01" w14:textId="77777777" w:rsidR="0076461C" w:rsidRPr="00BA38F6" w:rsidRDefault="0076461C" w:rsidP="008766CA">
            <w:r w:rsidRPr="00F930FC">
              <w:t>Ing. Petr Veselík, Ph.D. (23 %)</w:t>
            </w:r>
            <w:r>
              <w:t xml:space="preserve"> 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0920626E" w14:textId="77777777" w:rsidR="0076461C" w:rsidRPr="00BA38F6" w:rsidRDefault="0076461C" w:rsidP="008766CA">
            <w:pPr>
              <w:jc w:val="center"/>
            </w:pPr>
            <w:r w:rsidRPr="00BA38F6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3A6CD62D" w14:textId="77777777" w:rsidR="0076461C" w:rsidRPr="003A13CA" w:rsidRDefault="0076461C" w:rsidP="008766CA">
            <w:pPr>
              <w:jc w:val="center"/>
            </w:pPr>
            <w:r w:rsidRPr="003A13CA">
              <w:t>ZT</w:t>
            </w:r>
          </w:p>
        </w:tc>
      </w:tr>
      <w:tr w:rsidR="0076461C" w:rsidRPr="00BA38F6" w14:paraId="5CE9ED5B" w14:textId="77777777" w:rsidTr="008766CA">
        <w:tc>
          <w:tcPr>
            <w:tcW w:w="3053" w:type="dxa"/>
            <w:shd w:val="clear" w:color="auto" w:fill="E2EFD9" w:themeFill="accent6" w:themeFillTint="33"/>
          </w:tcPr>
          <w:p w14:paraId="3B48B73A" w14:textId="77777777" w:rsidR="0076461C" w:rsidRDefault="0076461C" w:rsidP="008766CA">
            <w:pPr>
              <w:jc w:val="both"/>
            </w:pPr>
            <w:r w:rsidRPr="00C804FA">
              <w:lastRenderedPageBreak/>
              <w:t>Environmentální bezpečnost</w:t>
            </w:r>
          </w:p>
          <w:p w14:paraId="6FA9ED55" w14:textId="77777777" w:rsidR="0076461C" w:rsidRPr="00C804FA" w:rsidRDefault="0076461C" w:rsidP="008766CA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6502B7BC" w14:textId="77777777" w:rsidR="0076461C" w:rsidRPr="00BA38F6" w:rsidRDefault="0076461C" w:rsidP="008766CA">
            <w:pPr>
              <w:jc w:val="center"/>
            </w:pPr>
            <w:r>
              <w:t>13p-26s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344F89D4" w14:textId="77777777" w:rsidR="0076461C" w:rsidRPr="00BA38F6" w:rsidRDefault="0076461C" w:rsidP="008766CA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6A675E62" w14:textId="77777777" w:rsidR="0076461C" w:rsidRDefault="0076461C" w:rsidP="008766CA">
            <w:pPr>
              <w:jc w:val="center"/>
            </w:pPr>
            <w:r>
              <w:t>5</w:t>
            </w:r>
          </w:p>
          <w:p w14:paraId="1A9CC3AD" w14:textId="77777777" w:rsidR="0076461C" w:rsidRPr="00BA38F6" w:rsidRDefault="0076461C" w:rsidP="008766CA">
            <w:pPr>
              <w:jc w:val="center"/>
            </w:pPr>
          </w:p>
        </w:tc>
        <w:tc>
          <w:tcPr>
            <w:tcW w:w="5398" w:type="dxa"/>
            <w:shd w:val="clear" w:color="auto" w:fill="E2EFD9" w:themeFill="accent6" w:themeFillTint="33"/>
          </w:tcPr>
          <w:p w14:paraId="0B0B70CF" w14:textId="77777777" w:rsidR="0076461C" w:rsidRPr="00A122ED" w:rsidRDefault="0076461C" w:rsidP="008766CA">
            <w:pPr>
              <w:rPr>
                <w:b/>
              </w:rPr>
            </w:pPr>
            <w:r w:rsidRPr="00A122ED">
              <w:rPr>
                <w:b/>
              </w:rPr>
              <w:t xml:space="preserve">prof. Ing. Vladimír Sedlařík, Ph.D. </w:t>
            </w:r>
            <w:r>
              <w:rPr>
                <w:b/>
              </w:rPr>
              <w:t>(100 %)</w:t>
            </w:r>
          </w:p>
          <w:p w14:paraId="50F36813" w14:textId="77777777" w:rsidR="0076461C" w:rsidRPr="00BA38F6" w:rsidRDefault="0076461C" w:rsidP="008766CA"/>
        </w:tc>
        <w:tc>
          <w:tcPr>
            <w:tcW w:w="1621" w:type="dxa"/>
            <w:shd w:val="clear" w:color="auto" w:fill="E2EFD9" w:themeFill="accent6" w:themeFillTint="33"/>
          </w:tcPr>
          <w:p w14:paraId="24EC878E" w14:textId="77777777" w:rsidR="0076461C" w:rsidRPr="00BA38F6" w:rsidRDefault="0076461C" w:rsidP="008766CA">
            <w:pPr>
              <w:jc w:val="center"/>
            </w:pPr>
            <w:r w:rsidRPr="00BA38F6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21192695" w14:textId="77777777" w:rsidR="0076461C" w:rsidRPr="00BA38F6" w:rsidRDefault="0076461C" w:rsidP="008766CA">
            <w:pPr>
              <w:jc w:val="center"/>
            </w:pPr>
            <w:r>
              <w:t>PZ</w:t>
            </w:r>
          </w:p>
        </w:tc>
      </w:tr>
      <w:tr w:rsidR="0076461C" w:rsidRPr="00BA38F6" w14:paraId="19EB3F5C" w14:textId="77777777" w:rsidTr="008766CA">
        <w:tc>
          <w:tcPr>
            <w:tcW w:w="3053" w:type="dxa"/>
            <w:shd w:val="clear" w:color="auto" w:fill="E2EFD9" w:themeFill="accent6" w:themeFillTint="33"/>
          </w:tcPr>
          <w:p w14:paraId="1543A3FD" w14:textId="77777777" w:rsidR="0076461C" w:rsidRDefault="0076461C" w:rsidP="008766CA">
            <w:r w:rsidRPr="00C804FA">
              <w:t>Aplikovaná kybernetická bezpečnost</w:t>
            </w:r>
          </w:p>
          <w:p w14:paraId="5EF6D1E9" w14:textId="77777777" w:rsidR="0076461C" w:rsidRPr="00C804FA" w:rsidRDefault="0076461C" w:rsidP="008766CA"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3DDFCFE8" w14:textId="77777777" w:rsidR="0076461C" w:rsidRPr="00BA38F6" w:rsidRDefault="0076461C" w:rsidP="008766CA">
            <w:pPr>
              <w:jc w:val="center"/>
            </w:pPr>
            <w:r>
              <w:t>26p-26s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4E37BF36" w14:textId="77777777" w:rsidR="0076461C" w:rsidRPr="00BA38F6" w:rsidRDefault="0076461C" w:rsidP="008766CA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4BAF62D8" w14:textId="77777777" w:rsidR="0076461C" w:rsidRPr="00BA38F6" w:rsidRDefault="0076461C" w:rsidP="008766CA">
            <w:pPr>
              <w:jc w:val="center"/>
            </w:pPr>
            <w:r>
              <w:t>5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226FC559" w14:textId="77777777" w:rsidR="0076461C" w:rsidRDefault="0076461C" w:rsidP="008766CA">
            <w:pPr>
              <w:rPr>
                <w:b/>
              </w:rPr>
            </w:pPr>
            <w:r>
              <w:rPr>
                <w:b/>
              </w:rPr>
              <w:t>Ing. Petr Svoboda, Ph.D.</w:t>
            </w:r>
            <w:r w:rsidRPr="00A122ED">
              <w:rPr>
                <w:b/>
              </w:rPr>
              <w:t xml:space="preserve"> </w:t>
            </w:r>
            <w:r>
              <w:rPr>
                <w:b/>
              </w:rPr>
              <w:t>(54 %)</w:t>
            </w:r>
          </w:p>
          <w:p w14:paraId="34F2A8BF" w14:textId="77777777" w:rsidR="0076461C" w:rsidRPr="00E71A1A" w:rsidRDefault="0076461C" w:rsidP="008766CA">
            <w:r w:rsidRPr="00E71A1A">
              <w:t>Ing. Lukáš Pavlík, Ph.D. (</w:t>
            </w:r>
            <w:r>
              <w:t>46</w:t>
            </w:r>
            <w:r w:rsidRPr="00E71A1A">
              <w:t xml:space="preserve">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5C4070D1" w14:textId="77777777" w:rsidR="0076461C" w:rsidRPr="00BA38F6" w:rsidRDefault="0076461C" w:rsidP="008766CA">
            <w:pPr>
              <w:jc w:val="center"/>
            </w:pPr>
            <w:r w:rsidRPr="00BA38F6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2F34DC11" w14:textId="77777777" w:rsidR="0076461C" w:rsidRPr="00BA38F6" w:rsidRDefault="0076461C" w:rsidP="008766CA">
            <w:pPr>
              <w:jc w:val="center"/>
            </w:pPr>
          </w:p>
        </w:tc>
      </w:tr>
      <w:tr w:rsidR="0076461C" w:rsidRPr="00C804FA" w14:paraId="16C90EDB" w14:textId="77777777" w:rsidTr="008766CA">
        <w:tc>
          <w:tcPr>
            <w:tcW w:w="3053" w:type="dxa"/>
            <w:shd w:val="clear" w:color="auto" w:fill="E2EFD9" w:themeFill="accent6" w:themeFillTint="33"/>
          </w:tcPr>
          <w:p w14:paraId="70EA7553" w14:textId="77777777" w:rsidR="0076461C" w:rsidRDefault="0076461C" w:rsidP="008766CA">
            <w:pPr>
              <w:jc w:val="both"/>
            </w:pPr>
            <w:r>
              <w:t>Vnitřní bezpečnost a veřejný pořádek</w:t>
            </w:r>
          </w:p>
          <w:p w14:paraId="6DA3E73D" w14:textId="77777777" w:rsidR="0076461C" w:rsidRPr="00C804FA" w:rsidRDefault="0076461C" w:rsidP="008766CA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43EAF331" w14:textId="77777777" w:rsidR="0076461C" w:rsidRPr="00A122ED" w:rsidRDefault="0076461C" w:rsidP="008766CA">
            <w:pPr>
              <w:jc w:val="center"/>
            </w:pPr>
            <w:r>
              <w:t>13</w:t>
            </w:r>
            <w:r w:rsidRPr="00A122ED">
              <w:t>p-26s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27806529" w14:textId="77777777" w:rsidR="0076461C" w:rsidRPr="00BA38F6" w:rsidRDefault="0076461C" w:rsidP="008766CA">
            <w:pPr>
              <w:jc w:val="center"/>
            </w:pPr>
            <w:r>
              <w:t xml:space="preserve">z, </w:t>
            </w:r>
            <w:r w:rsidRPr="00BA38F6">
              <w:t>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03B59EE1" w14:textId="77777777" w:rsidR="0076461C" w:rsidRPr="00BA38F6" w:rsidRDefault="0076461C" w:rsidP="008766CA">
            <w:pPr>
              <w:jc w:val="center"/>
            </w:pPr>
            <w:r>
              <w:t>5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699CCE11" w14:textId="2EF297AE" w:rsidR="0076461C" w:rsidRDefault="0076461C" w:rsidP="008766CA">
            <w:pPr>
              <w:rPr>
                <w:b/>
              </w:rPr>
            </w:pPr>
            <w:r>
              <w:rPr>
                <w:b/>
              </w:rPr>
              <w:t>doc. Ing. Miroslav Tomek, Ph.D. (</w:t>
            </w:r>
            <w:r w:rsidR="00271812">
              <w:rPr>
                <w:b/>
              </w:rPr>
              <w:t>69</w:t>
            </w:r>
            <w:r>
              <w:rPr>
                <w:b/>
              </w:rPr>
              <w:t xml:space="preserve"> %)</w:t>
            </w:r>
          </w:p>
          <w:p w14:paraId="3F9A4216" w14:textId="75414B40" w:rsidR="0076461C" w:rsidRPr="00F930FC" w:rsidRDefault="0076461C" w:rsidP="00271812">
            <w:r w:rsidRPr="00F930FC">
              <w:t>Ing. Martin Ficek, Ph.D. (</w:t>
            </w:r>
            <w:r w:rsidR="00271812">
              <w:t>31</w:t>
            </w:r>
            <w:r w:rsidRPr="00F930FC">
              <w:t xml:space="preserve">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1BE60CA7" w14:textId="77777777" w:rsidR="0076461C" w:rsidRPr="00A122ED" w:rsidRDefault="0076461C" w:rsidP="008766CA">
            <w:pPr>
              <w:jc w:val="center"/>
            </w:pPr>
            <w:r w:rsidRPr="00A122ED">
              <w:t>1/LS</w:t>
            </w:r>
          </w:p>
          <w:p w14:paraId="63802128" w14:textId="77777777" w:rsidR="0076461C" w:rsidRPr="00BA38F6" w:rsidRDefault="0076461C" w:rsidP="008766CA">
            <w:pPr>
              <w:jc w:val="center"/>
            </w:pPr>
          </w:p>
        </w:tc>
        <w:tc>
          <w:tcPr>
            <w:tcW w:w="1144" w:type="dxa"/>
            <w:shd w:val="clear" w:color="auto" w:fill="E2EFD9" w:themeFill="accent6" w:themeFillTint="33"/>
          </w:tcPr>
          <w:p w14:paraId="4584E81A" w14:textId="77777777" w:rsidR="0076461C" w:rsidRPr="00C804FA" w:rsidRDefault="0076461C" w:rsidP="008766CA">
            <w:pPr>
              <w:jc w:val="center"/>
            </w:pPr>
            <w:r w:rsidRPr="00C804FA">
              <w:t>PZ</w:t>
            </w:r>
          </w:p>
        </w:tc>
      </w:tr>
      <w:tr w:rsidR="0076461C" w:rsidRPr="00BA38F6" w14:paraId="024AF127" w14:textId="77777777" w:rsidTr="008766CA">
        <w:tc>
          <w:tcPr>
            <w:tcW w:w="14640" w:type="dxa"/>
            <w:gridSpan w:val="7"/>
            <w:shd w:val="clear" w:color="auto" w:fill="F7CAAC" w:themeFill="accent2" w:themeFillTint="66"/>
          </w:tcPr>
          <w:p w14:paraId="3A4BA021" w14:textId="5C1967F0" w:rsidR="0076461C" w:rsidRPr="00BA38F6" w:rsidRDefault="002360ED" w:rsidP="008766CA">
            <w:pPr>
              <w:jc w:val="center"/>
            </w:pPr>
            <w:r>
              <w:rPr>
                <w:b/>
                <w:sz w:val="22"/>
              </w:rPr>
              <w:t>P</w:t>
            </w:r>
            <w:r w:rsidR="0076461C" w:rsidRPr="0059129B">
              <w:rPr>
                <w:b/>
                <w:sz w:val="22"/>
              </w:rPr>
              <w:t>ovinně volitelné předměty</w:t>
            </w:r>
            <w:r w:rsidR="0076461C">
              <w:rPr>
                <w:b/>
                <w:sz w:val="22"/>
              </w:rPr>
              <w:t>*</w:t>
            </w:r>
          </w:p>
        </w:tc>
      </w:tr>
      <w:tr w:rsidR="0076461C" w:rsidRPr="00BA38F6" w14:paraId="636E9FD2" w14:textId="77777777" w:rsidTr="008766CA">
        <w:tc>
          <w:tcPr>
            <w:tcW w:w="3053" w:type="dxa"/>
            <w:shd w:val="clear" w:color="auto" w:fill="E2EFD9" w:themeFill="accent6" w:themeFillTint="33"/>
          </w:tcPr>
          <w:p w14:paraId="10120C82" w14:textId="77777777" w:rsidR="0076461C" w:rsidRDefault="0076461C" w:rsidP="008766CA">
            <w:r>
              <w:t>Metody posuzování rizik</w:t>
            </w:r>
          </w:p>
          <w:p w14:paraId="1F769892" w14:textId="77777777" w:rsidR="0076461C" w:rsidRPr="00C804FA" w:rsidRDefault="0076461C" w:rsidP="008766CA"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23C7CC24" w14:textId="77777777" w:rsidR="0076461C" w:rsidRPr="00BA38F6" w:rsidRDefault="0076461C" w:rsidP="008766CA">
            <w:pPr>
              <w:jc w:val="center"/>
            </w:pPr>
            <w:r>
              <w:t>13p-26c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42EF5646" w14:textId="77777777" w:rsidR="0076461C" w:rsidRPr="00BA38F6" w:rsidRDefault="0076461C" w:rsidP="008766CA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72CD830F" w14:textId="77777777" w:rsidR="0076461C" w:rsidRPr="00BA38F6" w:rsidRDefault="0076461C" w:rsidP="008766CA">
            <w:pPr>
              <w:jc w:val="center"/>
            </w:pPr>
            <w:r w:rsidRPr="00C804FA">
              <w:t>4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5129C92A" w14:textId="77777777" w:rsidR="0076461C" w:rsidRDefault="0076461C" w:rsidP="008766CA">
            <w:pPr>
              <w:jc w:val="both"/>
              <w:rPr>
                <w:b/>
              </w:rPr>
            </w:pPr>
            <w:r w:rsidRPr="00306632">
              <w:rPr>
                <w:b/>
              </w:rPr>
              <w:t xml:space="preserve">doc. </w:t>
            </w:r>
            <w:r>
              <w:rPr>
                <w:b/>
              </w:rPr>
              <w:t xml:space="preserve">Mgr. Tomáš </w:t>
            </w:r>
            <w:r w:rsidRPr="00306632">
              <w:rPr>
                <w:b/>
              </w:rPr>
              <w:t>Zeman</w:t>
            </w:r>
            <w:r>
              <w:rPr>
                <w:b/>
              </w:rPr>
              <w:t>, Ph.D. et Ph.D. (69 %)</w:t>
            </w:r>
          </w:p>
          <w:p w14:paraId="4B172DB1" w14:textId="77777777" w:rsidR="0076461C" w:rsidRPr="00F930FC" w:rsidRDefault="0076461C" w:rsidP="008766CA">
            <w:pPr>
              <w:jc w:val="both"/>
            </w:pPr>
            <w:r w:rsidRPr="00F930FC">
              <w:t>Ing. Petr Veselík, Ph.D. (31 %)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5340CC8C" w14:textId="77777777" w:rsidR="0076461C" w:rsidRPr="00BA38F6" w:rsidRDefault="0076461C" w:rsidP="008766CA">
            <w:pPr>
              <w:jc w:val="center"/>
            </w:pPr>
            <w:r w:rsidRPr="00BA38F6">
              <w:t>1/</w:t>
            </w:r>
            <w:r>
              <w:t>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77F3EA40" w14:textId="77777777" w:rsidR="0076461C" w:rsidRPr="00BA38F6" w:rsidRDefault="0076461C" w:rsidP="008766CA">
            <w:pPr>
              <w:jc w:val="center"/>
            </w:pPr>
          </w:p>
        </w:tc>
      </w:tr>
      <w:tr w:rsidR="0076461C" w:rsidRPr="00BA38F6" w14:paraId="07DFB387" w14:textId="77777777" w:rsidTr="008766CA">
        <w:tc>
          <w:tcPr>
            <w:tcW w:w="3053" w:type="dxa"/>
            <w:shd w:val="clear" w:color="auto" w:fill="E2EFD9" w:themeFill="accent6" w:themeFillTint="33"/>
          </w:tcPr>
          <w:p w14:paraId="25F61DD2" w14:textId="77777777" w:rsidR="0076461C" w:rsidRPr="00B81232" w:rsidRDefault="0076461C" w:rsidP="008766CA">
            <w:r w:rsidRPr="00B81232">
              <w:t>Logistické systémy</w:t>
            </w:r>
          </w:p>
          <w:p w14:paraId="6DE2D5A8" w14:textId="77777777" w:rsidR="0076461C" w:rsidRPr="00C804FA" w:rsidRDefault="0076461C" w:rsidP="008766CA"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322B7C1A" w14:textId="77777777" w:rsidR="0076461C" w:rsidRPr="00BA38F6" w:rsidRDefault="0076461C" w:rsidP="008766CA">
            <w:pPr>
              <w:jc w:val="center"/>
            </w:pPr>
            <w:r>
              <w:t>13p-26s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4944C4D7" w14:textId="77777777" w:rsidR="0076461C" w:rsidRPr="00BA38F6" w:rsidRDefault="0076461C" w:rsidP="008766CA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6E404C50" w14:textId="77777777" w:rsidR="0076461C" w:rsidRPr="00BA38F6" w:rsidRDefault="0076461C" w:rsidP="008766CA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33BC7B98" w14:textId="77777777" w:rsidR="0076461C" w:rsidRPr="007541D9" w:rsidRDefault="0076461C" w:rsidP="008766CA">
            <w:pPr>
              <w:jc w:val="both"/>
              <w:rPr>
                <w:b/>
              </w:rPr>
            </w:pPr>
            <w:r>
              <w:rPr>
                <w:b/>
              </w:rPr>
              <w:t>Ing. Romana Heinzová, Ph.D. (100 %)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60DE4AA9" w14:textId="77777777" w:rsidR="0076461C" w:rsidRPr="00BA38F6" w:rsidRDefault="0076461C" w:rsidP="008766CA">
            <w:pPr>
              <w:jc w:val="center"/>
            </w:pPr>
            <w:r w:rsidRPr="00B81232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4AE32A6F" w14:textId="77777777" w:rsidR="0076461C" w:rsidRPr="00BA38F6" w:rsidRDefault="0076461C" w:rsidP="008766CA">
            <w:pPr>
              <w:jc w:val="center"/>
            </w:pPr>
          </w:p>
        </w:tc>
      </w:tr>
      <w:tr w:rsidR="0076461C" w:rsidRPr="00BA38F6" w14:paraId="295EC931" w14:textId="77777777" w:rsidTr="008766CA">
        <w:tc>
          <w:tcPr>
            <w:tcW w:w="3053" w:type="dxa"/>
            <w:shd w:val="clear" w:color="auto" w:fill="E2EFD9" w:themeFill="accent6" w:themeFillTint="33"/>
          </w:tcPr>
          <w:p w14:paraId="2BF6F54C" w14:textId="77777777" w:rsidR="0076461C" w:rsidRDefault="0076461C" w:rsidP="008766CA">
            <w:r>
              <w:t>Životní prostředí a zdraví</w:t>
            </w:r>
          </w:p>
          <w:p w14:paraId="3C2D2160" w14:textId="77777777" w:rsidR="0076461C" w:rsidRPr="00C804FA" w:rsidRDefault="0076461C" w:rsidP="008766CA"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2A6645A1" w14:textId="77777777" w:rsidR="0076461C" w:rsidRPr="00BA38F6" w:rsidRDefault="0076461C" w:rsidP="008766CA">
            <w:pPr>
              <w:jc w:val="center"/>
            </w:pPr>
            <w:r>
              <w:t>26p-26s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3089FE97" w14:textId="77777777" w:rsidR="0076461C" w:rsidRPr="00BA38F6" w:rsidRDefault="0076461C" w:rsidP="008766CA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38F8BD2C" w14:textId="77777777" w:rsidR="0076461C" w:rsidRPr="00BA38F6" w:rsidRDefault="0076461C" w:rsidP="008766CA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397E246A" w14:textId="4ECF8F0E" w:rsidR="0076461C" w:rsidRDefault="0076461C" w:rsidP="008766CA">
            <w:pPr>
              <w:jc w:val="both"/>
              <w:rPr>
                <w:b/>
              </w:rPr>
            </w:pPr>
            <w:r>
              <w:rPr>
                <w:b/>
              </w:rPr>
              <w:t xml:space="preserve">doc. Ing. Pavel Valášek, CSc., </w:t>
            </w:r>
            <w:proofErr w:type="gramStart"/>
            <w:r>
              <w:rPr>
                <w:b/>
              </w:rPr>
              <w:t>LL.M (</w:t>
            </w:r>
            <w:r w:rsidR="00271812">
              <w:rPr>
                <w:b/>
              </w:rPr>
              <w:t>54</w:t>
            </w:r>
            <w:proofErr w:type="gramEnd"/>
            <w:r>
              <w:rPr>
                <w:b/>
              </w:rPr>
              <w:t xml:space="preserve"> %)</w:t>
            </w:r>
          </w:p>
          <w:p w14:paraId="3747D1C5" w14:textId="446C37E9" w:rsidR="0076461C" w:rsidRPr="00044611" w:rsidRDefault="0076461C" w:rsidP="00271812">
            <w:pPr>
              <w:jc w:val="both"/>
            </w:pPr>
            <w:r w:rsidRPr="00044611">
              <w:t>prof. Ing. Vladimír Sedlařík, Ph.D. (</w:t>
            </w:r>
            <w:r w:rsidR="00271812">
              <w:t>46</w:t>
            </w:r>
            <w:r w:rsidRPr="00044611">
              <w:t xml:space="preserve">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5947558C" w14:textId="77777777" w:rsidR="0076461C" w:rsidRPr="00BA38F6" w:rsidRDefault="0076461C" w:rsidP="008766CA">
            <w:pPr>
              <w:jc w:val="center"/>
            </w:pPr>
            <w:r w:rsidRPr="00BA38F6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20A9B3AD" w14:textId="77777777" w:rsidR="0076461C" w:rsidRPr="00BA38F6" w:rsidRDefault="0076461C" w:rsidP="008766CA">
            <w:pPr>
              <w:jc w:val="center"/>
            </w:pPr>
          </w:p>
        </w:tc>
      </w:tr>
      <w:tr w:rsidR="0076461C" w:rsidRPr="00BA38F6" w14:paraId="3BABABCE" w14:textId="77777777" w:rsidTr="008766CA">
        <w:tc>
          <w:tcPr>
            <w:tcW w:w="3053" w:type="dxa"/>
            <w:shd w:val="clear" w:color="auto" w:fill="E2EFD9" w:themeFill="accent6" w:themeFillTint="33"/>
          </w:tcPr>
          <w:p w14:paraId="3459325F" w14:textId="77777777" w:rsidR="0076461C" w:rsidRDefault="0076461C" w:rsidP="008766CA">
            <w:r>
              <w:t>Aplikovaná ochrana obyvatelstva</w:t>
            </w:r>
          </w:p>
          <w:p w14:paraId="5CEE2A9F" w14:textId="77777777" w:rsidR="0076461C" w:rsidRDefault="0076461C" w:rsidP="008766CA">
            <w:pPr>
              <w:jc w:val="both"/>
              <w:rPr>
                <w:color w:val="FF0000"/>
                <w:sz w:val="16"/>
                <w:szCs w:val="16"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  <w:p w14:paraId="37E5F3DF" w14:textId="77777777" w:rsidR="0076461C" w:rsidRPr="00C804FA" w:rsidRDefault="0076461C" w:rsidP="008766CA"/>
        </w:tc>
        <w:tc>
          <w:tcPr>
            <w:tcW w:w="1091" w:type="dxa"/>
            <w:shd w:val="clear" w:color="auto" w:fill="E2EFD9" w:themeFill="accent6" w:themeFillTint="33"/>
          </w:tcPr>
          <w:p w14:paraId="0BC99140" w14:textId="77777777" w:rsidR="0076461C" w:rsidRPr="00BA38F6" w:rsidRDefault="0076461C" w:rsidP="008766CA">
            <w:pPr>
              <w:jc w:val="center"/>
            </w:pPr>
            <w:r>
              <w:t>26p-13s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4ED5F28E" w14:textId="77777777" w:rsidR="0076461C" w:rsidRPr="00BA38F6" w:rsidRDefault="0076461C" w:rsidP="008766CA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00C7152B" w14:textId="77777777" w:rsidR="0076461C" w:rsidRPr="00BA38F6" w:rsidRDefault="0076461C" w:rsidP="008766CA">
            <w:pPr>
              <w:jc w:val="center"/>
            </w:pPr>
            <w:r w:rsidRPr="007E2215">
              <w:t>4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7083D574" w14:textId="77777777" w:rsidR="0076461C" w:rsidRDefault="0076461C" w:rsidP="008766CA">
            <w:pPr>
              <w:jc w:val="both"/>
              <w:rPr>
                <w:b/>
              </w:rPr>
            </w:pPr>
            <w:r>
              <w:rPr>
                <w:b/>
              </w:rPr>
              <w:t xml:space="preserve">Ing. Jan Strohmandl, Ph.D. (100 %) </w:t>
            </w:r>
          </w:p>
          <w:p w14:paraId="0CA0C43F" w14:textId="77777777" w:rsidR="0076461C" w:rsidRPr="003A721F" w:rsidRDefault="0076461C" w:rsidP="008766CA">
            <w:pPr>
              <w:jc w:val="both"/>
              <w:rPr>
                <w:b/>
              </w:rPr>
            </w:pPr>
          </w:p>
        </w:tc>
        <w:tc>
          <w:tcPr>
            <w:tcW w:w="1621" w:type="dxa"/>
            <w:shd w:val="clear" w:color="auto" w:fill="E2EFD9" w:themeFill="accent6" w:themeFillTint="33"/>
          </w:tcPr>
          <w:p w14:paraId="0E9562B5" w14:textId="77777777" w:rsidR="0076461C" w:rsidRPr="00BA38F6" w:rsidRDefault="0076461C" w:rsidP="008766CA">
            <w:pPr>
              <w:jc w:val="center"/>
            </w:pPr>
            <w:r w:rsidRPr="007E2215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13F8679D" w14:textId="77777777" w:rsidR="0076461C" w:rsidRPr="00BA38F6" w:rsidRDefault="0076461C" w:rsidP="008766CA">
            <w:pPr>
              <w:jc w:val="center"/>
            </w:pPr>
          </w:p>
        </w:tc>
      </w:tr>
      <w:tr w:rsidR="0076461C" w:rsidRPr="004A4596" w14:paraId="2EAACAD4" w14:textId="77777777" w:rsidTr="008766CA">
        <w:tc>
          <w:tcPr>
            <w:tcW w:w="14640" w:type="dxa"/>
            <w:gridSpan w:val="7"/>
            <w:shd w:val="clear" w:color="auto" w:fill="auto"/>
          </w:tcPr>
          <w:p w14:paraId="43EAD966" w14:textId="77777777" w:rsidR="0076461C" w:rsidRPr="0052049E" w:rsidRDefault="0076461C" w:rsidP="008766CA">
            <w:pPr>
              <w:ind w:left="1104" w:hanging="1104"/>
              <w:jc w:val="both"/>
            </w:pPr>
            <w:r w:rsidRPr="0052049E">
              <w:t xml:space="preserve">Vysvětlivka: PZ – předmět profilujícího základu studijního programu </w:t>
            </w:r>
          </w:p>
          <w:p w14:paraId="23A2F68C" w14:textId="77777777" w:rsidR="0076461C" w:rsidRDefault="0076461C" w:rsidP="008766CA">
            <w:pPr>
              <w:ind w:firstLine="1104"/>
              <w:jc w:val="both"/>
            </w:pPr>
            <w:r w:rsidRPr="0052049E">
              <w:t>ZT – základní teoretický předmět profilujícího základu studijního programu</w:t>
            </w:r>
          </w:p>
          <w:p w14:paraId="3DD92031" w14:textId="77777777" w:rsidR="0076461C" w:rsidRDefault="0076461C" w:rsidP="008766CA">
            <w:pPr>
              <w:ind w:firstLine="1104"/>
              <w:jc w:val="both"/>
            </w:pPr>
          </w:p>
          <w:p w14:paraId="4DB4CEA4" w14:textId="77777777" w:rsidR="0076461C" w:rsidRDefault="0076461C" w:rsidP="008766CA">
            <w:pPr>
              <w:jc w:val="both"/>
              <w:rPr>
                <w:b/>
              </w:rPr>
            </w:pPr>
            <w:r>
              <w:rPr>
                <w:b/>
              </w:rPr>
              <w:t>*</w:t>
            </w:r>
            <w:r w:rsidRPr="00BA38F6">
              <w:rPr>
                <w:b/>
              </w:rPr>
              <w:t>Podmínka pro splnění této skupiny předmětů:</w:t>
            </w:r>
          </w:p>
          <w:p w14:paraId="39EEAF03" w14:textId="08BA6BAC" w:rsidR="0076461C" w:rsidRDefault="0076461C" w:rsidP="008766CA">
            <w:pPr>
              <w:ind w:firstLine="1104"/>
              <w:jc w:val="both"/>
            </w:pPr>
            <w:r w:rsidRPr="00496A2B">
              <w:t>Student si volí jeden z povinně volitelných předmětů</w:t>
            </w:r>
            <w:r>
              <w:t>, dle specializace.</w:t>
            </w:r>
          </w:p>
          <w:p w14:paraId="14BCEBB2" w14:textId="77777777" w:rsidR="0076461C" w:rsidRPr="004A4596" w:rsidRDefault="0076461C" w:rsidP="008766CA">
            <w:pPr>
              <w:jc w:val="center"/>
              <w:rPr>
                <w:color w:val="FF0000"/>
              </w:rPr>
            </w:pPr>
          </w:p>
        </w:tc>
      </w:tr>
      <w:tr w:rsidR="0076461C" w:rsidRPr="004A4596" w14:paraId="30C7F96F" w14:textId="77777777" w:rsidTr="008766CA">
        <w:tc>
          <w:tcPr>
            <w:tcW w:w="3053" w:type="dxa"/>
            <w:shd w:val="clear" w:color="auto" w:fill="D9D9D9" w:themeFill="background1" w:themeFillShade="D9"/>
          </w:tcPr>
          <w:p w14:paraId="69340593" w14:textId="77777777" w:rsidR="0076461C" w:rsidRDefault="0076461C" w:rsidP="008766CA">
            <w:pPr>
              <w:jc w:val="both"/>
            </w:pPr>
            <w:r w:rsidRPr="00C804FA">
              <w:t>Diplomový seminář</w:t>
            </w:r>
          </w:p>
          <w:p w14:paraId="0BC6BB16" w14:textId="77777777" w:rsidR="0076461C" w:rsidRPr="00C804FA" w:rsidRDefault="0076461C" w:rsidP="008766CA">
            <w:pPr>
              <w:jc w:val="both"/>
            </w:pPr>
            <w:r w:rsidRPr="00686E0F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6203F6EF" w14:textId="77777777" w:rsidR="0076461C" w:rsidRPr="00C260EA" w:rsidRDefault="0076461C" w:rsidP="008766CA">
            <w:pPr>
              <w:jc w:val="center"/>
            </w:pPr>
            <w:r>
              <w:t>13s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4D2514A7" w14:textId="77777777" w:rsidR="0076461C" w:rsidRPr="00C260EA" w:rsidRDefault="0076461C" w:rsidP="008766CA">
            <w:pPr>
              <w:jc w:val="center"/>
            </w:pPr>
            <w:r>
              <w:t>z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22961EBD" w14:textId="77777777" w:rsidR="0076461C" w:rsidRPr="00C260EA" w:rsidRDefault="0076461C" w:rsidP="008766CA">
            <w:pPr>
              <w:jc w:val="center"/>
            </w:pPr>
            <w:r>
              <w:t>2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74260ADB" w14:textId="77777777" w:rsidR="0076461C" w:rsidRPr="00306632" w:rsidRDefault="0076461C" w:rsidP="008766CA">
            <w:pPr>
              <w:rPr>
                <w:b/>
              </w:rPr>
            </w:pPr>
            <w:r w:rsidRPr="00306632">
              <w:rPr>
                <w:b/>
              </w:rPr>
              <w:t xml:space="preserve">doc. </w:t>
            </w:r>
            <w:r>
              <w:rPr>
                <w:b/>
              </w:rPr>
              <w:t xml:space="preserve">Mgr. Tomáš </w:t>
            </w:r>
            <w:r w:rsidRPr="00306632">
              <w:rPr>
                <w:b/>
              </w:rPr>
              <w:t>Zeman</w:t>
            </w:r>
            <w:r>
              <w:rPr>
                <w:b/>
              </w:rPr>
              <w:t>, Ph.D. et Ph.D. (100 %)</w:t>
            </w:r>
          </w:p>
          <w:p w14:paraId="727B575C" w14:textId="77777777" w:rsidR="0076461C" w:rsidRPr="00B81232" w:rsidRDefault="0076461C" w:rsidP="008766CA">
            <w:pPr>
              <w:jc w:val="both"/>
            </w:pPr>
          </w:p>
        </w:tc>
        <w:tc>
          <w:tcPr>
            <w:tcW w:w="1621" w:type="dxa"/>
            <w:shd w:val="clear" w:color="auto" w:fill="D9D9D9" w:themeFill="background1" w:themeFillShade="D9"/>
          </w:tcPr>
          <w:p w14:paraId="00D36288" w14:textId="77777777" w:rsidR="0076461C" w:rsidRPr="00BA38F6" w:rsidRDefault="0076461C" w:rsidP="008766CA">
            <w:pPr>
              <w:jc w:val="center"/>
            </w:pPr>
            <w:r w:rsidRPr="00C260EA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4877A37E" w14:textId="77777777" w:rsidR="0076461C" w:rsidRPr="004A4596" w:rsidRDefault="0076461C" w:rsidP="008766CA">
            <w:pPr>
              <w:jc w:val="center"/>
              <w:rPr>
                <w:color w:val="FF0000"/>
              </w:rPr>
            </w:pPr>
          </w:p>
        </w:tc>
      </w:tr>
      <w:tr w:rsidR="008766CA" w:rsidRPr="004A4596" w14:paraId="30183693" w14:textId="77777777" w:rsidTr="008766CA">
        <w:tc>
          <w:tcPr>
            <w:tcW w:w="3053" w:type="dxa"/>
            <w:shd w:val="clear" w:color="auto" w:fill="D9D9D9" w:themeFill="background1" w:themeFillShade="D9"/>
          </w:tcPr>
          <w:p w14:paraId="32C117AC" w14:textId="77777777" w:rsidR="008766CA" w:rsidRDefault="008766CA" w:rsidP="008766CA">
            <w:r w:rsidRPr="00BA38F6">
              <w:t>Environmentální zátěž území a sanační technologie</w:t>
            </w:r>
          </w:p>
          <w:p w14:paraId="673C6C64" w14:textId="34B601D8" w:rsidR="008766CA" w:rsidRPr="00C804FA" w:rsidRDefault="008766CA" w:rsidP="008766CA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14172079" w14:textId="45718593" w:rsidR="008766CA" w:rsidRDefault="008766CA" w:rsidP="008766CA">
            <w:pPr>
              <w:jc w:val="center"/>
            </w:pPr>
            <w:r>
              <w:t>26p-13s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56457894" w14:textId="4BD5CA6D" w:rsidR="008766CA" w:rsidRDefault="008766CA" w:rsidP="008766CA">
            <w:pPr>
              <w:jc w:val="center"/>
            </w:pPr>
            <w:r w:rsidRPr="0016736D"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422FAF91" w14:textId="63C39CE6" w:rsidR="008766CA" w:rsidRDefault="008766CA" w:rsidP="008766CA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52496749" w14:textId="62671392" w:rsidR="008766CA" w:rsidRPr="00306632" w:rsidRDefault="008766CA" w:rsidP="008766CA">
            <w:pPr>
              <w:rPr>
                <w:b/>
              </w:rPr>
            </w:pPr>
            <w:r>
              <w:rPr>
                <w:b/>
              </w:rPr>
              <w:t xml:space="preserve">doc. Ing. Pavel Valášek, CSc., </w:t>
            </w:r>
            <w:proofErr w:type="gramStart"/>
            <w:r>
              <w:rPr>
                <w:b/>
              </w:rPr>
              <w:t>LL.M (100</w:t>
            </w:r>
            <w:proofErr w:type="gramEnd"/>
            <w:r>
              <w:rPr>
                <w:b/>
              </w:rPr>
              <w:t xml:space="preserve">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650C2CD1" w14:textId="2766B716" w:rsidR="008766CA" w:rsidRPr="00C260EA" w:rsidRDefault="008766CA" w:rsidP="008766CA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1F202AD7" w14:textId="2A8A81D0" w:rsidR="008766CA" w:rsidRPr="004A4596" w:rsidRDefault="008766CA" w:rsidP="008766CA">
            <w:pPr>
              <w:jc w:val="center"/>
              <w:rPr>
                <w:color w:val="FF0000"/>
              </w:rPr>
            </w:pPr>
            <w:r w:rsidRPr="00BA38F6">
              <w:t>PZ</w:t>
            </w:r>
          </w:p>
        </w:tc>
      </w:tr>
      <w:tr w:rsidR="008766CA" w:rsidRPr="004A4596" w14:paraId="7D5C24AF" w14:textId="77777777" w:rsidTr="008766CA">
        <w:tc>
          <w:tcPr>
            <w:tcW w:w="3053" w:type="dxa"/>
            <w:shd w:val="clear" w:color="auto" w:fill="D9D9D9" w:themeFill="background1" w:themeFillShade="D9"/>
          </w:tcPr>
          <w:p w14:paraId="2F1E2488" w14:textId="77777777" w:rsidR="008766CA" w:rsidRDefault="008766CA" w:rsidP="008766CA">
            <w:r>
              <w:t>Environmentální zátěž</w:t>
            </w:r>
            <w:r w:rsidRPr="00BA38F6">
              <w:t xml:space="preserve"> ovzduší a vod</w:t>
            </w:r>
          </w:p>
          <w:p w14:paraId="0EA3FABF" w14:textId="326C3DDD" w:rsidR="008766CA" w:rsidRPr="00C804FA" w:rsidRDefault="008766CA" w:rsidP="008766CA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43D71FD8" w14:textId="7D8E138F" w:rsidR="008766CA" w:rsidRDefault="008766CA" w:rsidP="008766CA">
            <w:pPr>
              <w:jc w:val="center"/>
            </w:pPr>
            <w:r>
              <w:t>13p-26s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2EED6CA0" w14:textId="1EA2D298" w:rsidR="008766CA" w:rsidRDefault="008766CA" w:rsidP="008766CA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656CF0B8" w14:textId="6775D660" w:rsidR="008766CA" w:rsidRDefault="008766CA" w:rsidP="008766CA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18D5F467" w14:textId="2EAE13D1" w:rsidR="008766CA" w:rsidRPr="00306632" w:rsidRDefault="008766CA" w:rsidP="008766CA">
            <w:pPr>
              <w:rPr>
                <w:b/>
              </w:rPr>
            </w:pPr>
            <w:r>
              <w:rPr>
                <w:b/>
              </w:rPr>
              <w:t>Mgr. Matyáš Adam, Ph.D. (100 %)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630DDEDE" w14:textId="673B04D3" w:rsidR="008766CA" w:rsidRPr="00C260EA" w:rsidRDefault="008766CA" w:rsidP="008766CA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262BE77B" w14:textId="5E3512EE" w:rsidR="008766CA" w:rsidRPr="004A4596" w:rsidRDefault="008766CA" w:rsidP="008766CA">
            <w:pPr>
              <w:jc w:val="center"/>
              <w:rPr>
                <w:color w:val="FF0000"/>
              </w:rPr>
            </w:pPr>
            <w:r w:rsidRPr="00BA38F6">
              <w:t>PZ</w:t>
            </w:r>
          </w:p>
        </w:tc>
      </w:tr>
      <w:tr w:rsidR="008766CA" w:rsidRPr="004A4596" w14:paraId="17FCE6FA" w14:textId="77777777" w:rsidTr="008766CA">
        <w:tc>
          <w:tcPr>
            <w:tcW w:w="3053" w:type="dxa"/>
            <w:shd w:val="clear" w:color="auto" w:fill="D9D9D9" w:themeFill="background1" w:themeFillShade="D9"/>
          </w:tcPr>
          <w:p w14:paraId="4E9151B4" w14:textId="77777777" w:rsidR="008766CA" w:rsidRDefault="008766CA" w:rsidP="008766CA">
            <w:r>
              <w:t>Ekologické aspekty technologických procesů</w:t>
            </w:r>
          </w:p>
          <w:p w14:paraId="19C708BC" w14:textId="37F850DD" w:rsidR="008766CA" w:rsidRPr="00C804FA" w:rsidRDefault="008766CA" w:rsidP="008766CA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03A6E513" w14:textId="4C430C65" w:rsidR="008766CA" w:rsidRDefault="008766CA" w:rsidP="008766CA">
            <w:pPr>
              <w:jc w:val="center"/>
            </w:pPr>
            <w:r>
              <w:t>26p-13s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34AEB609" w14:textId="35240D1A" w:rsidR="008766CA" w:rsidRDefault="008766CA" w:rsidP="008766CA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2D8A5096" w14:textId="431773B7" w:rsidR="008766CA" w:rsidRDefault="008766CA" w:rsidP="008766CA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75BF0214" w14:textId="02CF68EB" w:rsidR="008766CA" w:rsidRDefault="008766CA" w:rsidP="008766CA">
            <w:pPr>
              <w:jc w:val="both"/>
              <w:rPr>
                <w:b/>
              </w:rPr>
            </w:pPr>
            <w:r>
              <w:rPr>
                <w:b/>
              </w:rPr>
              <w:t>prof. Ing. Vladimír Sedlařík, Ph.D. (</w:t>
            </w:r>
            <w:r w:rsidR="00271812">
              <w:rPr>
                <w:b/>
              </w:rPr>
              <w:t>54</w:t>
            </w:r>
            <w:r>
              <w:rPr>
                <w:b/>
              </w:rPr>
              <w:t xml:space="preserve"> %)</w:t>
            </w:r>
          </w:p>
          <w:p w14:paraId="3BBFA7DC" w14:textId="570A3EB8" w:rsidR="008766CA" w:rsidRPr="00894755" w:rsidRDefault="008766CA" w:rsidP="008766CA">
            <w:pPr>
              <w:jc w:val="both"/>
            </w:pPr>
            <w:r w:rsidRPr="00894755">
              <w:t>RNDr. Eva Domincová Bergerová, Ph.D. (</w:t>
            </w:r>
            <w:r w:rsidR="00271812">
              <w:t>36</w:t>
            </w:r>
            <w:r w:rsidRPr="00894755">
              <w:t xml:space="preserve"> %)</w:t>
            </w:r>
          </w:p>
          <w:p w14:paraId="2E4251C0" w14:textId="429780A8" w:rsidR="008766CA" w:rsidRPr="00306632" w:rsidRDefault="008766CA" w:rsidP="008766CA">
            <w:pPr>
              <w:rPr>
                <w:b/>
              </w:rPr>
            </w:pPr>
            <w:r w:rsidRPr="00894755">
              <w:t>odborník z praxe (10 %)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414702A0" w14:textId="492F8FC9" w:rsidR="008766CA" w:rsidRPr="00C260EA" w:rsidRDefault="008766CA" w:rsidP="008766CA">
            <w:pPr>
              <w:jc w:val="center"/>
            </w:pPr>
            <w:r w:rsidRPr="00C804FA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5C3C7FBA" w14:textId="40ABFB4B" w:rsidR="008766CA" w:rsidRPr="004A4596" w:rsidRDefault="008766CA" w:rsidP="008766CA">
            <w:pPr>
              <w:jc w:val="center"/>
              <w:rPr>
                <w:color w:val="FF0000"/>
              </w:rPr>
            </w:pPr>
            <w:r w:rsidRPr="0016736D">
              <w:t>PZ</w:t>
            </w:r>
          </w:p>
        </w:tc>
      </w:tr>
      <w:tr w:rsidR="008766CA" w:rsidRPr="004A4596" w14:paraId="6FC9CAD9" w14:textId="77777777" w:rsidTr="008766CA">
        <w:tc>
          <w:tcPr>
            <w:tcW w:w="3053" w:type="dxa"/>
            <w:shd w:val="clear" w:color="auto" w:fill="D9D9D9" w:themeFill="background1" w:themeFillShade="D9"/>
          </w:tcPr>
          <w:p w14:paraId="433F5DED" w14:textId="77777777" w:rsidR="008766CA" w:rsidRDefault="008766CA" w:rsidP="008766CA">
            <w:r w:rsidRPr="0016736D">
              <w:t>Právní systém v</w:t>
            </w:r>
            <w:r>
              <w:rPr>
                <w:color w:val="FF0000"/>
              </w:rPr>
              <w:t xml:space="preserve"> </w:t>
            </w:r>
            <w:r w:rsidRPr="00BA38F6">
              <w:t>oblasti životního prostředí</w:t>
            </w:r>
          </w:p>
          <w:p w14:paraId="163672E7" w14:textId="13079746" w:rsidR="00416EF8" w:rsidRPr="00C804FA" w:rsidRDefault="008766CA" w:rsidP="000956B5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41E2BE3E" w14:textId="20333FC9" w:rsidR="008766CA" w:rsidRDefault="008766CA" w:rsidP="008766CA">
            <w:pPr>
              <w:jc w:val="center"/>
            </w:pPr>
            <w:r>
              <w:t>13p-13s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20D44DF4" w14:textId="77777777" w:rsidR="008766CA" w:rsidRDefault="008766CA" w:rsidP="008766CA">
            <w:pPr>
              <w:jc w:val="center"/>
            </w:pPr>
            <w:r w:rsidRPr="00BA38F6">
              <w:t>z, zk</w:t>
            </w:r>
          </w:p>
          <w:p w14:paraId="32A91E73" w14:textId="4FE693FB" w:rsidR="008766CA" w:rsidRDefault="008766CA" w:rsidP="008766CA">
            <w:pPr>
              <w:jc w:val="center"/>
            </w:pPr>
          </w:p>
        </w:tc>
        <w:tc>
          <w:tcPr>
            <w:tcW w:w="1264" w:type="dxa"/>
            <w:shd w:val="clear" w:color="auto" w:fill="D9D9D9" w:themeFill="background1" w:themeFillShade="D9"/>
          </w:tcPr>
          <w:p w14:paraId="1D01F806" w14:textId="0BBF5E17" w:rsidR="008766CA" w:rsidRDefault="008766CA" w:rsidP="008766CA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6F94B446" w14:textId="478940AB" w:rsidR="008766CA" w:rsidRPr="00306632" w:rsidRDefault="008766CA" w:rsidP="008766CA">
            <w:pPr>
              <w:rPr>
                <w:b/>
              </w:rPr>
            </w:pPr>
            <w:r w:rsidRPr="003A721F">
              <w:rPr>
                <w:b/>
              </w:rPr>
              <w:t xml:space="preserve">JUDr. </w:t>
            </w:r>
            <w:r>
              <w:rPr>
                <w:b/>
              </w:rPr>
              <w:t>Radomíra Veselá, Ph.D., LLM (100 %)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36D4E72D" w14:textId="7782AF51" w:rsidR="008766CA" w:rsidRPr="00C260EA" w:rsidRDefault="008766CA" w:rsidP="008766CA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20B58C08" w14:textId="36DF67A9" w:rsidR="008766CA" w:rsidRPr="004A4596" w:rsidRDefault="008766CA" w:rsidP="008766CA">
            <w:pPr>
              <w:jc w:val="center"/>
              <w:rPr>
                <w:color w:val="FF0000"/>
              </w:rPr>
            </w:pPr>
          </w:p>
        </w:tc>
      </w:tr>
      <w:tr w:rsidR="008766CA" w:rsidRPr="00BA38F6" w14:paraId="1220A6F0" w14:textId="77777777" w:rsidTr="00C25BD2">
        <w:tc>
          <w:tcPr>
            <w:tcW w:w="3053" w:type="dxa"/>
            <w:shd w:val="clear" w:color="auto" w:fill="D9D9D9" w:themeFill="background1" w:themeFillShade="D9"/>
          </w:tcPr>
          <w:p w14:paraId="6922C4EE" w14:textId="77777777" w:rsidR="008766CA" w:rsidRDefault="008766CA" w:rsidP="008766CA">
            <w:r w:rsidRPr="00BA38F6">
              <w:t>Environmentální mapování</w:t>
            </w:r>
          </w:p>
          <w:p w14:paraId="2DF3438A" w14:textId="75E9C02A" w:rsidR="008766CA" w:rsidRPr="00BA38F6" w:rsidRDefault="008766CA" w:rsidP="008766CA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6872DE4C" w14:textId="237E0611" w:rsidR="008766CA" w:rsidRDefault="008766CA" w:rsidP="008766CA">
            <w:pPr>
              <w:jc w:val="center"/>
            </w:pPr>
            <w:r>
              <w:t>26s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19C6E94C" w14:textId="6B8CB667" w:rsidR="008766CA" w:rsidRPr="00BA38F6" w:rsidRDefault="008766CA" w:rsidP="008766CA">
            <w:pPr>
              <w:jc w:val="center"/>
            </w:pPr>
            <w:r w:rsidRPr="00BA38F6">
              <w:t>k</w:t>
            </w:r>
            <w:r>
              <w:t>l</w:t>
            </w:r>
            <w:r w:rsidRPr="00BA38F6">
              <w:t>z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7EF0BA5C" w14:textId="103E708D" w:rsidR="008766CA" w:rsidRDefault="008766CA" w:rsidP="008766CA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742A4CA3" w14:textId="467090B0" w:rsidR="008766CA" w:rsidRPr="004364AD" w:rsidRDefault="008766CA" w:rsidP="008766CA">
            <w:pPr>
              <w:jc w:val="both"/>
              <w:rPr>
                <w:b/>
                <w:strike/>
                <w:color w:val="FF0000"/>
              </w:rPr>
            </w:pPr>
            <w:r>
              <w:rPr>
                <w:b/>
              </w:rPr>
              <w:t>RNDr. Jakub Trojan, Ph.D., MSc (100 %)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15CAF4BD" w14:textId="676B8401" w:rsidR="008766CA" w:rsidRPr="00BA38F6" w:rsidRDefault="008766CA" w:rsidP="008766CA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261BC350" w14:textId="22B412ED" w:rsidR="008766CA" w:rsidRPr="00BA38F6" w:rsidRDefault="008766CA" w:rsidP="008766CA">
            <w:pPr>
              <w:jc w:val="center"/>
            </w:pPr>
            <w:r>
              <w:t>PZ</w:t>
            </w:r>
          </w:p>
        </w:tc>
      </w:tr>
      <w:tr w:rsidR="008766CA" w:rsidRPr="00BA38F6" w14:paraId="64A52A69" w14:textId="77777777" w:rsidTr="008766CA">
        <w:tc>
          <w:tcPr>
            <w:tcW w:w="14640" w:type="dxa"/>
            <w:gridSpan w:val="7"/>
            <w:shd w:val="clear" w:color="auto" w:fill="F7CAAC" w:themeFill="accent2" w:themeFillTint="66"/>
          </w:tcPr>
          <w:p w14:paraId="09B0F49F" w14:textId="28D146F7" w:rsidR="008766CA" w:rsidRPr="00BA38F6" w:rsidRDefault="008766CA" w:rsidP="008766CA">
            <w:pPr>
              <w:jc w:val="center"/>
            </w:pPr>
            <w:r w:rsidRPr="00BA38F6">
              <w:rPr>
                <w:b/>
                <w:sz w:val="22"/>
              </w:rPr>
              <w:lastRenderedPageBreak/>
              <w:t xml:space="preserve">Povinně volitelné předměty </w:t>
            </w:r>
            <w:r>
              <w:rPr>
                <w:b/>
                <w:sz w:val="22"/>
              </w:rPr>
              <w:t>specializace Environmentální bezpečnost – student si volí 1 předmět</w:t>
            </w:r>
          </w:p>
        </w:tc>
      </w:tr>
      <w:tr w:rsidR="008766CA" w:rsidRPr="00BA38F6" w14:paraId="571536EF" w14:textId="77777777" w:rsidTr="00C25BD2">
        <w:tc>
          <w:tcPr>
            <w:tcW w:w="3053" w:type="dxa"/>
            <w:shd w:val="clear" w:color="auto" w:fill="D9D9D9" w:themeFill="background1" w:themeFillShade="D9"/>
          </w:tcPr>
          <w:p w14:paraId="6F2DECE3" w14:textId="77777777" w:rsidR="008766CA" w:rsidRDefault="008766CA" w:rsidP="008766CA">
            <w:r>
              <w:t>Nástroje o</w:t>
            </w:r>
            <w:r w:rsidRPr="00C804FA">
              <w:t>chran</w:t>
            </w:r>
            <w:r>
              <w:t>y</w:t>
            </w:r>
            <w:r w:rsidRPr="00C804FA">
              <w:t xml:space="preserve"> přírody a krajiny</w:t>
            </w:r>
          </w:p>
          <w:p w14:paraId="02EBFBFA" w14:textId="4FE5C59D" w:rsidR="008766CA" w:rsidRPr="00C804FA" w:rsidRDefault="008766CA" w:rsidP="008766CA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322E4990" w14:textId="3CDAE955" w:rsidR="008766CA" w:rsidRDefault="008766CA" w:rsidP="008766CA">
            <w:pPr>
              <w:jc w:val="center"/>
            </w:pPr>
            <w:r>
              <w:t>26p-13s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34C8E571" w14:textId="5A152E5B" w:rsidR="008766CA" w:rsidRPr="00BA38F6" w:rsidRDefault="008766CA" w:rsidP="008766CA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1A16FF83" w14:textId="79A03A63" w:rsidR="008766CA" w:rsidRDefault="008766CA" w:rsidP="008766CA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12ECE64C" w14:textId="77777777" w:rsidR="008766CA" w:rsidRDefault="008766CA" w:rsidP="008766CA">
            <w:pPr>
              <w:jc w:val="both"/>
              <w:rPr>
                <w:b/>
              </w:rPr>
            </w:pPr>
            <w:r>
              <w:rPr>
                <w:b/>
              </w:rPr>
              <w:t>Mgr. Matyáš Adam, Ph.D. (54 %)</w:t>
            </w:r>
          </w:p>
          <w:p w14:paraId="7C191AB0" w14:textId="254BAEAE" w:rsidR="008766CA" w:rsidRPr="003A721F" w:rsidRDefault="008766CA" w:rsidP="008766CA">
            <w:pPr>
              <w:jc w:val="both"/>
              <w:rPr>
                <w:b/>
              </w:rPr>
            </w:pPr>
            <w:r w:rsidRPr="00F930FC">
              <w:t>Mgr. Ing. Jiří Lehejček, Ph.D. (</w:t>
            </w:r>
            <w:r>
              <w:t>46</w:t>
            </w:r>
            <w:r w:rsidRPr="00F930FC">
              <w:t xml:space="preserve">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6A21BC42" w14:textId="6378FE1C" w:rsidR="008766CA" w:rsidRPr="00BA38F6" w:rsidRDefault="008766CA" w:rsidP="008766CA">
            <w:pPr>
              <w:jc w:val="center"/>
            </w:pPr>
            <w:r w:rsidRPr="0016736D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2B402697" w14:textId="77777777" w:rsidR="008766CA" w:rsidRPr="00BA38F6" w:rsidRDefault="008766CA" w:rsidP="008766CA">
            <w:pPr>
              <w:jc w:val="center"/>
            </w:pPr>
          </w:p>
        </w:tc>
      </w:tr>
      <w:tr w:rsidR="008766CA" w:rsidRPr="00BA38F6" w14:paraId="6BC4117B" w14:textId="77777777" w:rsidTr="00C25BD2">
        <w:tc>
          <w:tcPr>
            <w:tcW w:w="3053" w:type="dxa"/>
            <w:shd w:val="clear" w:color="auto" w:fill="D9D9D9" w:themeFill="background1" w:themeFillShade="D9"/>
          </w:tcPr>
          <w:p w14:paraId="35363ECA" w14:textId="77777777" w:rsidR="008766CA" w:rsidRDefault="008766CA" w:rsidP="008766CA">
            <w:r>
              <w:t>Regionální případové studie</w:t>
            </w:r>
          </w:p>
          <w:p w14:paraId="78649AD4" w14:textId="7D13AE36" w:rsidR="008766CA" w:rsidRPr="00C804FA" w:rsidRDefault="008766CA" w:rsidP="008766CA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4694B352" w14:textId="770F3DDB" w:rsidR="008766CA" w:rsidRDefault="008766CA" w:rsidP="008766CA">
            <w:pPr>
              <w:jc w:val="center"/>
            </w:pPr>
            <w:r>
              <w:t>26p-13s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51B037D1" w14:textId="33B95B27" w:rsidR="008766CA" w:rsidRPr="00BA38F6" w:rsidRDefault="008766CA" w:rsidP="008766CA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705A1D65" w14:textId="68EABEFB" w:rsidR="008766CA" w:rsidRDefault="008766CA" w:rsidP="008766CA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10AD9EE5" w14:textId="77777777" w:rsidR="008766CA" w:rsidRDefault="008766CA" w:rsidP="008766CA">
            <w:pPr>
              <w:jc w:val="both"/>
              <w:rPr>
                <w:b/>
              </w:rPr>
            </w:pPr>
            <w:r>
              <w:rPr>
                <w:b/>
              </w:rPr>
              <w:t>RNDr. Jakub Trojan, Ph.D., MSc (54 %)</w:t>
            </w:r>
          </w:p>
          <w:p w14:paraId="6FB56665" w14:textId="77777777" w:rsidR="008766CA" w:rsidRPr="00F930FC" w:rsidRDefault="008766CA" w:rsidP="008766CA">
            <w:pPr>
              <w:jc w:val="both"/>
            </w:pPr>
            <w:r w:rsidRPr="00F930FC">
              <w:t>Mgr. Ing. Jiří Lehejček, Ph.D. (23 %)</w:t>
            </w:r>
          </w:p>
          <w:p w14:paraId="4C26AF0A" w14:textId="1D261B2B" w:rsidR="008766CA" w:rsidRPr="003A721F" w:rsidRDefault="008766CA" w:rsidP="008766CA">
            <w:pPr>
              <w:jc w:val="both"/>
              <w:rPr>
                <w:b/>
              </w:rPr>
            </w:pPr>
            <w:r w:rsidRPr="00F930FC">
              <w:t>Mgr. Matyáš Adam, Ph.D. (23 %)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0315FC83" w14:textId="59ECF871" w:rsidR="008766CA" w:rsidRPr="00BA38F6" w:rsidRDefault="008766CA" w:rsidP="008766CA">
            <w:pPr>
              <w:jc w:val="center"/>
            </w:pPr>
            <w:r w:rsidRPr="0016736D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7D84D3F3" w14:textId="77777777" w:rsidR="008766CA" w:rsidRPr="00BA38F6" w:rsidRDefault="008766CA" w:rsidP="008766CA">
            <w:pPr>
              <w:jc w:val="center"/>
            </w:pPr>
          </w:p>
        </w:tc>
      </w:tr>
      <w:tr w:rsidR="008766CA" w:rsidRPr="00BA38F6" w14:paraId="658B6B34" w14:textId="77777777" w:rsidTr="00C25BD2">
        <w:tc>
          <w:tcPr>
            <w:tcW w:w="3053" w:type="dxa"/>
            <w:shd w:val="clear" w:color="auto" w:fill="D9D9D9" w:themeFill="background1" w:themeFillShade="D9"/>
          </w:tcPr>
          <w:p w14:paraId="1EC4FEA9" w14:textId="77777777" w:rsidR="008766CA" w:rsidRDefault="008766CA" w:rsidP="008766CA">
            <w:r w:rsidRPr="00C804FA">
              <w:t>Ekosystémové služby</w:t>
            </w:r>
          </w:p>
          <w:p w14:paraId="0BD4028C" w14:textId="066A55DE" w:rsidR="008766CA" w:rsidRPr="00C804FA" w:rsidRDefault="008766CA" w:rsidP="008766CA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5F727705" w14:textId="386CC92A" w:rsidR="008766CA" w:rsidRDefault="008766CA" w:rsidP="008766CA">
            <w:pPr>
              <w:jc w:val="center"/>
            </w:pPr>
            <w:r>
              <w:t>26p-13s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454CE391" w14:textId="7303ED40" w:rsidR="008766CA" w:rsidRPr="00BA38F6" w:rsidRDefault="008766CA" w:rsidP="008766CA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31C308F8" w14:textId="78B1A728" w:rsidR="008766CA" w:rsidRDefault="008766CA" w:rsidP="008766CA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6D9AFB3B" w14:textId="5266B3EC" w:rsidR="008766CA" w:rsidRPr="003A721F" w:rsidRDefault="008766CA" w:rsidP="008766CA">
            <w:pPr>
              <w:jc w:val="both"/>
              <w:rPr>
                <w:b/>
              </w:rPr>
            </w:pPr>
            <w:r>
              <w:rPr>
                <w:b/>
              </w:rPr>
              <w:t>Mgr. Ing. Jiří Lehejček, Ph.D. (100 %)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6DA4EE48" w14:textId="49115175" w:rsidR="008766CA" w:rsidRPr="00BA38F6" w:rsidRDefault="008766CA" w:rsidP="008766CA">
            <w:pPr>
              <w:jc w:val="center"/>
            </w:pPr>
            <w:r w:rsidRPr="0016736D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6B563711" w14:textId="77777777" w:rsidR="008766CA" w:rsidRPr="00BA38F6" w:rsidRDefault="008766CA" w:rsidP="008766CA">
            <w:pPr>
              <w:jc w:val="center"/>
            </w:pPr>
          </w:p>
        </w:tc>
      </w:tr>
      <w:tr w:rsidR="00882A08" w:rsidRPr="00BA38F6" w14:paraId="5E8C4F6E" w14:textId="77777777" w:rsidTr="008766CA">
        <w:tc>
          <w:tcPr>
            <w:tcW w:w="3053" w:type="dxa"/>
            <w:shd w:val="clear" w:color="auto" w:fill="DEEAF6" w:themeFill="accent1" w:themeFillTint="33"/>
          </w:tcPr>
          <w:p w14:paraId="37FA9F3A" w14:textId="77777777" w:rsidR="00882A08" w:rsidRDefault="00882A08" w:rsidP="00882A08">
            <w:pPr>
              <w:jc w:val="both"/>
            </w:pPr>
            <w:r>
              <w:t>Podnikatelská činnost</w:t>
            </w:r>
          </w:p>
          <w:p w14:paraId="024ACE05" w14:textId="24BB4FA2" w:rsidR="00882A08" w:rsidRPr="00BA38F6" w:rsidRDefault="00882A08" w:rsidP="00882A08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DEEAF6" w:themeFill="accent1" w:themeFillTint="33"/>
          </w:tcPr>
          <w:p w14:paraId="0ACE4626" w14:textId="0B94414E" w:rsidR="00882A08" w:rsidRDefault="00882A08" w:rsidP="00882A08">
            <w:pPr>
              <w:jc w:val="center"/>
            </w:pPr>
            <w:r>
              <w:t>10p-20s</w:t>
            </w:r>
          </w:p>
        </w:tc>
        <w:tc>
          <w:tcPr>
            <w:tcW w:w="1069" w:type="dxa"/>
            <w:shd w:val="clear" w:color="auto" w:fill="DEEAF6" w:themeFill="accent1" w:themeFillTint="33"/>
          </w:tcPr>
          <w:p w14:paraId="2665D95B" w14:textId="1BAB0269" w:rsidR="00882A08" w:rsidRPr="00BA38F6" w:rsidRDefault="00882A08" w:rsidP="00882A08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EEAF6" w:themeFill="accent1" w:themeFillTint="33"/>
          </w:tcPr>
          <w:p w14:paraId="2C502F59" w14:textId="2655378E" w:rsidR="00882A08" w:rsidRDefault="00882A08" w:rsidP="00882A08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DEEAF6" w:themeFill="accent1" w:themeFillTint="33"/>
          </w:tcPr>
          <w:p w14:paraId="1B3535E0" w14:textId="0EED0150" w:rsidR="00882A08" w:rsidRPr="004364AD" w:rsidRDefault="00882A08" w:rsidP="00882A08">
            <w:pPr>
              <w:jc w:val="both"/>
              <w:rPr>
                <w:b/>
                <w:strike/>
                <w:color w:val="FF0000"/>
              </w:rPr>
            </w:pPr>
            <w:r w:rsidRPr="003A721F">
              <w:rPr>
                <w:b/>
              </w:rPr>
              <w:t>doc. Ing. Zuzana Tučková, Ph.D.</w:t>
            </w:r>
            <w:r>
              <w:rPr>
                <w:b/>
              </w:rPr>
              <w:t xml:space="preserve"> (100 %)</w:t>
            </w:r>
          </w:p>
        </w:tc>
        <w:tc>
          <w:tcPr>
            <w:tcW w:w="1621" w:type="dxa"/>
            <w:shd w:val="clear" w:color="auto" w:fill="DEEAF6" w:themeFill="accent1" w:themeFillTint="33"/>
          </w:tcPr>
          <w:p w14:paraId="6360879C" w14:textId="0F5F698C" w:rsidR="00882A08" w:rsidRPr="00BA38F6" w:rsidRDefault="00882A08" w:rsidP="00882A08">
            <w:pPr>
              <w:jc w:val="center"/>
            </w:pPr>
            <w:r w:rsidRPr="00BA38F6">
              <w:t>2/LS</w:t>
            </w:r>
          </w:p>
        </w:tc>
        <w:tc>
          <w:tcPr>
            <w:tcW w:w="1144" w:type="dxa"/>
            <w:shd w:val="clear" w:color="auto" w:fill="DEEAF6" w:themeFill="accent1" w:themeFillTint="33"/>
          </w:tcPr>
          <w:p w14:paraId="093F5AD5" w14:textId="77777777" w:rsidR="00882A08" w:rsidRPr="00BA38F6" w:rsidRDefault="00882A08" w:rsidP="00882A08">
            <w:pPr>
              <w:jc w:val="center"/>
            </w:pPr>
          </w:p>
        </w:tc>
      </w:tr>
      <w:tr w:rsidR="00882A08" w:rsidRPr="00BA38F6" w14:paraId="5FFCAA93" w14:textId="77777777" w:rsidTr="008766CA">
        <w:tc>
          <w:tcPr>
            <w:tcW w:w="3053" w:type="dxa"/>
            <w:shd w:val="clear" w:color="auto" w:fill="DEEAF6" w:themeFill="accent1" w:themeFillTint="33"/>
          </w:tcPr>
          <w:p w14:paraId="51644739" w14:textId="77777777" w:rsidR="00882A08" w:rsidRDefault="00882A08" w:rsidP="00882A08">
            <w:pPr>
              <w:jc w:val="both"/>
            </w:pPr>
            <w:r>
              <w:t>Projektová činnost</w:t>
            </w:r>
          </w:p>
          <w:p w14:paraId="14DCDBE7" w14:textId="0F0D27E8" w:rsidR="00882A08" w:rsidRPr="00BA38F6" w:rsidRDefault="00882A08" w:rsidP="00882A08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DEEAF6" w:themeFill="accent1" w:themeFillTint="33"/>
          </w:tcPr>
          <w:p w14:paraId="77ECF406" w14:textId="28AF0CF3" w:rsidR="00882A08" w:rsidRDefault="00882A08" w:rsidP="00882A08">
            <w:pPr>
              <w:jc w:val="center"/>
            </w:pPr>
            <w:r>
              <w:t>10p-20s</w:t>
            </w:r>
          </w:p>
        </w:tc>
        <w:tc>
          <w:tcPr>
            <w:tcW w:w="1069" w:type="dxa"/>
            <w:shd w:val="clear" w:color="auto" w:fill="DEEAF6" w:themeFill="accent1" w:themeFillTint="33"/>
          </w:tcPr>
          <w:p w14:paraId="585A727B" w14:textId="6BA3A45B" w:rsidR="00882A08" w:rsidRPr="00BA38F6" w:rsidRDefault="00882A08" w:rsidP="00882A08">
            <w:pPr>
              <w:jc w:val="center"/>
            </w:pPr>
            <w:r>
              <w:t>klz</w:t>
            </w:r>
          </w:p>
        </w:tc>
        <w:tc>
          <w:tcPr>
            <w:tcW w:w="1264" w:type="dxa"/>
            <w:shd w:val="clear" w:color="auto" w:fill="DEEAF6" w:themeFill="accent1" w:themeFillTint="33"/>
          </w:tcPr>
          <w:p w14:paraId="20E6AC88" w14:textId="1435DD2A" w:rsidR="00882A08" w:rsidRDefault="00882A08" w:rsidP="00882A08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DEEAF6" w:themeFill="accent1" w:themeFillTint="33"/>
          </w:tcPr>
          <w:p w14:paraId="4C759AB2" w14:textId="4C1F1BF7" w:rsidR="00882A08" w:rsidRPr="00982B5F" w:rsidRDefault="00882A08" w:rsidP="00882A08">
            <w:pPr>
              <w:jc w:val="both"/>
              <w:rPr>
                <w:b/>
              </w:rPr>
            </w:pPr>
            <w:r>
              <w:rPr>
                <w:b/>
              </w:rPr>
              <w:t>Ing. Pavel Taraba, Ph.D. (100 %)</w:t>
            </w:r>
          </w:p>
        </w:tc>
        <w:tc>
          <w:tcPr>
            <w:tcW w:w="1621" w:type="dxa"/>
            <w:shd w:val="clear" w:color="auto" w:fill="DEEAF6" w:themeFill="accent1" w:themeFillTint="33"/>
          </w:tcPr>
          <w:p w14:paraId="56BC8ED5" w14:textId="412A4894" w:rsidR="00882A08" w:rsidRPr="00BA38F6" w:rsidRDefault="00882A08" w:rsidP="00882A08">
            <w:pPr>
              <w:jc w:val="center"/>
            </w:pPr>
            <w:r>
              <w:t>2/LS</w:t>
            </w:r>
          </w:p>
        </w:tc>
        <w:tc>
          <w:tcPr>
            <w:tcW w:w="1144" w:type="dxa"/>
            <w:shd w:val="clear" w:color="auto" w:fill="DEEAF6" w:themeFill="accent1" w:themeFillTint="33"/>
          </w:tcPr>
          <w:p w14:paraId="1AC05800" w14:textId="77777777" w:rsidR="00882A08" w:rsidRPr="00BA38F6" w:rsidRDefault="00882A08" w:rsidP="00882A08">
            <w:pPr>
              <w:jc w:val="center"/>
            </w:pPr>
          </w:p>
        </w:tc>
      </w:tr>
      <w:tr w:rsidR="00882A08" w:rsidRPr="00BA38F6" w14:paraId="7757D804" w14:textId="77777777" w:rsidTr="008766CA">
        <w:tc>
          <w:tcPr>
            <w:tcW w:w="3053" w:type="dxa"/>
            <w:shd w:val="clear" w:color="auto" w:fill="DEEAF6" w:themeFill="accent1" w:themeFillTint="33"/>
          </w:tcPr>
          <w:p w14:paraId="403A01E6" w14:textId="77777777" w:rsidR="00882A08" w:rsidRDefault="00882A08" w:rsidP="00882A08">
            <w:pPr>
              <w:jc w:val="both"/>
            </w:pPr>
            <w:r w:rsidRPr="00BA38F6">
              <w:t>Odborná praxe</w:t>
            </w:r>
          </w:p>
          <w:p w14:paraId="64894AF9" w14:textId="0C67AE19" w:rsidR="00882A08" w:rsidRPr="00BA38F6" w:rsidRDefault="00882A08" w:rsidP="00882A08"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091" w:type="dxa"/>
            <w:shd w:val="clear" w:color="auto" w:fill="DEEAF6" w:themeFill="accent1" w:themeFillTint="33"/>
          </w:tcPr>
          <w:p w14:paraId="020E22A1" w14:textId="7C3E639C" w:rsidR="00882A08" w:rsidRPr="00BA38F6" w:rsidRDefault="00882A08" w:rsidP="00882A08">
            <w:pPr>
              <w:jc w:val="center"/>
            </w:pPr>
            <w:r w:rsidRPr="00BA38F6">
              <w:t>80 hodin</w:t>
            </w:r>
          </w:p>
        </w:tc>
        <w:tc>
          <w:tcPr>
            <w:tcW w:w="1069" w:type="dxa"/>
            <w:shd w:val="clear" w:color="auto" w:fill="DEEAF6" w:themeFill="accent1" w:themeFillTint="33"/>
          </w:tcPr>
          <w:p w14:paraId="73532ABD" w14:textId="54C10038" w:rsidR="00882A08" w:rsidRPr="00BA38F6" w:rsidRDefault="00882A08" w:rsidP="00882A08">
            <w:pPr>
              <w:jc w:val="center"/>
            </w:pPr>
            <w:r w:rsidRPr="00BA38F6">
              <w:t>z</w:t>
            </w:r>
          </w:p>
        </w:tc>
        <w:tc>
          <w:tcPr>
            <w:tcW w:w="1264" w:type="dxa"/>
            <w:shd w:val="clear" w:color="auto" w:fill="DEEAF6" w:themeFill="accent1" w:themeFillTint="33"/>
          </w:tcPr>
          <w:p w14:paraId="589B93F7" w14:textId="2026DE1F" w:rsidR="00882A08" w:rsidRDefault="00882A08" w:rsidP="00882A08">
            <w:pPr>
              <w:jc w:val="center"/>
            </w:pPr>
            <w:r>
              <w:t>6</w:t>
            </w:r>
          </w:p>
        </w:tc>
        <w:tc>
          <w:tcPr>
            <w:tcW w:w="5398" w:type="dxa"/>
            <w:shd w:val="clear" w:color="auto" w:fill="DEEAF6" w:themeFill="accent1" w:themeFillTint="33"/>
          </w:tcPr>
          <w:p w14:paraId="63884C83" w14:textId="15E4EADA" w:rsidR="00882A08" w:rsidRDefault="00882A08" w:rsidP="00882A08">
            <w:pPr>
              <w:jc w:val="both"/>
              <w:rPr>
                <w:b/>
              </w:rPr>
            </w:pPr>
            <w:r>
              <w:rPr>
                <w:b/>
              </w:rPr>
              <w:t>Mgr. Marek Tomaštík, Ph.D. (100 %)</w:t>
            </w:r>
          </w:p>
        </w:tc>
        <w:tc>
          <w:tcPr>
            <w:tcW w:w="1621" w:type="dxa"/>
            <w:shd w:val="clear" w:color="auto" w:fill="DEEAF6" w:themeFill="accent1" w:themeFillTint="33"/>
          </w:tcPr>
          <w:p w14:paraId="7EEC1900" w14:textId="007A9C7C" w:rsidR="00882A08" w:rsidRPr="0010049F" w:rsidRDefault="00882A08" w:rsidP="00882A08">
            <w:pPr>
              <w:jc w:val="center"/>
            </w:pPr>
            <w:r w:rsidRPr="0010049F">
              <w:t>2/LS</w:t>
            </w:r>
          </w:p>
        </w:tc>
        <w:tc>
          <w:tcPr>
            <w:tcW w:w="1144" w:type="dxa"/>
            <w:shd w:val="clear" w:color="auto" w:fill="DEEAF6" w:themeFill="accent1" w:themeFillTint="33"/>
          </w:tcPr>
          <w:p w14:paraId="428805EB" w14:textId="77777777" w:rsidR="00882A08" w:rsidRPr="00BA38F6" w:rsidRDefault="00882A08" w:rsidP="00882A08">
            <w:pPr>
              <w:jc w:val="center"/>
            </w:pPr>
          </w:p>
        </w:tc>
      </w:tr>
      <w:tr w:rsidR="00882A08" w:rsidRPr="00BA38F6" w14:paraId="06F7C410" w14:textId="77777777" w:rsidTr="008766CA">
        <w:tc>
          <w:tcPr>
            <w:tcW w:w="3053" w:type="dxa"/>
            <w:shd w:val="clear" w:color="auto" w:fill="DEEAF6" w:themeFill="accent1" w:themeFillTint="33"/>
          </w:tcPr>
          <w:p w14:paraId="639E8A5A" w14:textId="77777777" w:rsidR="00882A08" w:rsidRDefault="00882A08" w:rsidP="00882A08">
            <w:pPr>
              <w:jc w:val="both"/>
            </w:pPr>
            <w:r>
              <w:t>Diplomová práce</w:t>
            </w:r>
          </w:p>
          <w:p w14:paraId="2AB8C64B" w14:textId="542E839F" w:rsidR="00882A08" w:rsidRPr="00BA38F6" w:rsidRDefault="00882A08" w:rsidP="00882A08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DEEAF6" w:themeFill="accent1" w:themeFillTint="33"/>
          </w:tcPr>
          <w:p w14:paraId="0D9BFAD3" w14:textId="193A8D43" w:rsidR="00882A08" w:rsidRDefault="00882A08" w:rsidP="00882A08">
            <w:pPr>
              <w:jc w:val="center"/>
            </w:pPr>
            <w:r>
              <w:t>0</w:t>
            </w:r>
          </w:p>
        </w:tc>
        <w:tc>
          <w:tcPr>
            <w:tcW w:w="1069" w:type="dxa"/>
            <w:shd w:val="clear" w:color="auto" w:fill="DEEAF6" w:themeFill="accent1" w:themeFillTint="33"/>
          </w:tcPr>
          <w:p w14:paraId="33F22E05" w14:textId="0F605829" w:rsidR="00882A08" w:rsidRPr="00BA38F6" w:rsidRDefault="00882A08" w:rsidP="00882A08">
            <w:pPr>
              <w:jc w:val="center"/>
            </w:pPr>
            <w:r>
              <w:t>z</w:t>
            </w:r>
          </w:p>
        </w:tc>
        <w:tc>
          <w:tcPr>
            <w:tcW w:w="1264" w:type="dxa"/>
            <w:shd w:val="clear" w:color="auto" w:fill="DEEAF6" w:themeFill="accent1" w:themeFillTint="33"/>
          </w:tcPr>
          <w:p w14:paraId="6CDC4696" w14:textId="197B145C" w:rsidR="00882A08" w:rsidRDefault="00882A08" w:rsidP="00882A08">
            <w:pPr>
              <w:jc w:val="center"/>
            </w:pPr>
            <w:r>
              <w:t>15</w:t>
            </w:r>
          </w:p>
        </w:tc>
        <w:tc>
          <w:tcPr>
            <w:tcW w:w="5398" w:type="dxa"/>
            <w:shd w:val="clear" w:color="auto" w:fill="DEEAF6" w:themeFill="accent1" w:themeFillTint="33"/>
          </w:tcPr>
          <w:p w14:paraId="21C8BA4E" w14:textId="77777777" w:rsidR="00882A08" w:rsidRPr="00306632" w:rsidRDefault="00882A08" w:rsidP="00882A08">
            <w:pPr>
              <w:rPr>
                <w:b/>
              </w:rPr>
            </w:pPr>
            <w:r w:rsidRPr="00306632">
              <w:rPr>
                <w:b/>
              </w:rPr>
              <w:t xml:space="preserve">doc. </w:t>
            </w:r>
            <w:r>
              <w:rPr>
                <w:b/>
              </w:rPr>
              <w:t xml:space="preserve">Mgr. Tomáš </w:t>
            </w:r>
            <w:r w:rsidRPr="00306632">
              <w:rPr>
                <w:b/>
              </w:rPr>
              <w:t>Zeman</w:t>
            </w:r>
            <w:r>
              <w:rPr>
                <w:b/>
              </w:rPr>
              <w:t>, Ph.D. et Ph.D. (100 %)</w:t>
            </w:r>
          </w:p>
          <w:p w14:paraId="0CAE1317" w14:textId="77777777" w:rsidR="00882A08" w:rsidRPr="004364AD" w:rsidRDefault="00882A08" w:rsidP="00882A08">
            <w:pPr>
              <w:jc w:val="both"/>
              <w:rPr>
                <w:b/>
                <w:strike/>
                <w:color w:val="FF0000"/>
              </w:rPr>
            </w:pPr>
          </w:p>
        </w:tc>
        <w:tc>
          <w:tcPr>
            <w:tcW w:w="1621" w:type="dxa"/>
            <w:shd w:val="clear" w:color="auto" w:fill="DEEAF6" w:themeFill="accent1" w:themeFillTint="33"/>
          </w:tcPr>
          <w:p w14:paraId="0D1F0139" w14:textId="14436916" w:rsidR="00882A08" w:rsidRPr="00BA38F6" w:rsidRDefault="00882A08" w:rsidP="00882A08">
            <w:pPr>
              <w:jc w:val="center"/>
            </w:pPr>
            <w:r>
              <w:t>2/LS</w:t>
            </w:r>
          </w:p>
        </w:tc>
        <w:tc>
          <w:tcPr>
            <w:tcW w:w="1144" w:type="dxa"/>
            <w:shd w:val="clear" w:color="auto" w:fill="DEEAF6" w:themeFill="accent1" w:themeFillTint="33"/>
          </w:tcPr>
          <w:p w14:paraId="797E8D18" w14:textId="77777777" w:rsidR="00882A08" w:rsidRPr="00BA38F6" w:rsidRDefault="00882A08" w:rsidP="00882A08">
            <w:pPr>
              <w:jc w:val="center"/>
            </w:pPr>
          </w:p>
        </w:tc>
      </w:tr>
    </w:tbl>
    <w:p w14:paraId="24DA5438" w14:textId="6D9DDC1B" w:rsidR="00F42BE1" w:rsidRDefault="00F42BE1" w:rsidP="001F73F9">
      <w:pPr>
        <w:spacing w:after="160" w:line="259" w:lineRule="auto"/>
      </w:pPr>
    </w:p>
    <w:p w14:paraId="2875FEC4" w14:textId="77777777" w:rsidR="00D651F8" w:rsidRDefault="00D651F8">
      <w:pPr>
        <w:spacing w:after="160" w:line="259" w:lineRule="auto"/>
      </w:pPr>
    </w:p>
    <w:p w14:paraId="472C3D76" w14:textId="77777777" w:rsidR="00D651F8" w:rsidRDefault="00D651F8">
      <w:pPr>
        <w:spacing w:after="160" w:line="259" w:lineRule="auto"/>
        <w:sectPr w:rsidR="00D651F8" w:rsidSect="009A4CC8">
          <w:pgSz w:w="16838" w:h="11906" w:orient="landscape"/>
          <w:pgMar w:top="1417" w:right="1417" w:bottom="1417" w:left="1417" w:header="708" w:footer="708" w:gutter="0"/>
          <w:cols w:space="708"/>
          <w:rtlGutter/>
          <w:docGrid w:linePitch="360"/>
        </w:sect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509"/>
        <w:gridCol w:w="5776"/>
      </w:tblGrid>
      <w:tr w:rsidR="00D651F8" w14:paraId="208B65F7" w14:textId="77777777" w:rsidTr="00C46B19">
        <w:tc>
          <w:tcPr>
            <w:tcW w:w="3509" w:type="dxa"/>
            <w:shd w:val="clear" w:color="auto" w:fill="F7CAAC"/>
          </w:tcPr>
          <w:p w14:paraId="0E569062" w14:textId="77777777" w:rsidR="00D651F8" w:rsidRDefault="00D651F8" w:rsidP="00D651F8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Součásti SZZ a jejich obsah</w:t>
            </w:r>
          </w:p>
        </w:tc>
        <w:tc>
          <w:tcPr>
            <w:tcW w:w="5776" w:type="dxa"/>
            <w:tcBorders>
              <w:bottom w:val="nil"/>
            </w:tcBorders>
          </w:tcPr>
          <w:p w14:paraId="29EDBD7E" w14:textId="77777777" w:rsidR="00D651F8" w:rsidRDefault="00D651F8" w:rsidP="00D651F8">
            <w:pPr>
              <w:jc w:val="both"/>
            </w:pPr>
          </w:p>
        </w:tc>
      </w:tr>
      <w:tr w:rsidR="00D651F8" w14:paraId="5A075303" w14:textId="77777777" w:rsidTr="00C46B19">
        <w:trPr>
          <w:trHeight w:val="1370"/>
        </w:trPr>
        <w:tc>
          <w:tcPr>
            <w:tcW w:w="9285" w:type="dxa"/>
            <w:gridSpan w:val="2"/>
            <w:tcBorders>
              <w:top w:val="nil"/>
            </w:tcBorders>
          </w:tcPr>
          <w:p w14:paraId="1ED36A62" w14:textId="77777777" w:rsidR="00D651F8" w:rsidRPr="00C804FA" w:rsidRDefault="00D651F8" w:rsidP="00D651F8">
            <w:pPr>
              <w:pStyle w:val="Default"/>
              <w:spacing w:before="60" w:after="120"/>
              <w:jc w:val="both"/>
              <w:rPr>
                <w:color w:val="auto"/>
              </w:rPr>
            </w:pPr>
            <w:r w:rsidRPr="00C804FA">
              <w:rPr>
                <w:color w:val="auto"/>
                <w:sz w:val="20"/>
                <w:szCs w:val="20"/>
              </w:rPr>
              <w:t xml:space="preserve">Státní závěrečnou zkoušku a obhajobu diplomové práce může vykonat student, který složil zápočty a zkoušky stanovené studijním plánem a který se k státní závěrečné zkoušce přihlásil. </w:t>
            </w:r>
          </w:p>
          <w:p w14:paraId="2FA4E72D" w14:textId="36E26C39" w:rsidR="00D651F8" w:rsidRPr="00BA38F6" w:rsidRDefault="00D651F8" w:rsidP="00D651F8">
            <w:pPr>
              <w:spacing w:after="60"/>
              <w:ind w:right="68"/>
              <w:jc w:val="both"/>
              <w:rPr>
                <w:b/>
              </w:rPr>
            </w:pPr>
            <w:r w:rsidRPr="00BA38F6">
              <w:rPr>
                <w:b/>
              </w:rPr>
              <w:t xml:space="preserve">Navrhované </w:t>
            </w:r>
            <w:r w:rsidR="00D354A6">
              <w:rPr>
                <w:b/>
              </w:rPr>
              <w:t>části</w:t>
            </w:r>
            <w:r w:rsidRPr="00BA38F6">
              <w:rPr>
                <w:b/>
              </w:rPr>
              <w:t xml:space="preserve"> pro SZZ</w:t>
            </w:r>
            <w:r>
              <w:rPr>
                <w:b/>
              </w:rPr>
              <w:t>:</w:t>
            </w:r>
            <w:r w:rsidRPr="00BA38F6">
              <w:rPr>
                <w:b/>
              </w:rPr>
              <w:t xml:space="preserve"> </w:t>
            </w:r>
          </w:p>
          <w:p w14:paraId="64457E50" w14:textId="77777777" w:rsidR="00D651F8" w:rsidRDefault="00D651F8" w:rsidP="00D651F8">
            <w:pPr>
              <w:jc w:val="both"/>
              <w:rPr>
                <w:b/>
                <w:bCs/>
              </w:rPr>
            </w:pPr>
          </w:p>
          <w:p w14:paraId="590BC284" w14:textId="77777777" w:rsidR="00D651F8" w:rsidRPr="00B1047B" w:rsidRDefault="00D651F8" w:rsidP="00D651F8">
            <w:pPr>
              <w:jc w:val="both"/>
              <w:rPr>
                <w:b/>
                <w:bCs/>
                <w:u w:val="single"/>
              </w:rPr>
            </w:pPr>
            <w:r w:rsidRPr="00B1047B">
              <w:rPr>
                <w:b/>
                <w:bCs/>
                <w:u w:val="single"/>
              </w:rPr>
              <w:t>1) Obhajoba diplomové práce</w:t>
            </w:r>
          </w:p>
          <w:p w14:paraId="33321AAB" w14:textId="77777777" w:rsidR="00D651F8" w:rsidRDefault="00D651F8" w:rsidP="00D651F8">
            <w:pPr>
              <w:spacing w:after="120"/>
              <w:ind w:left="254" w:right="68"/>
              <w:jc w:val="both"/>
            </w:pPr>
            <w:r w:rsidRPr="00C64C22">
              <w:t>Základním požadavkem na obsah diplomové práce je samostatně a uceleně zpracovat vytýčené téma na základě teoretických, věcných i metodických poznatků, znalostí a dovedností získaných předchozím studiem a za použití základních vědeckých metod přinést prakticky použitelné nové poznatky, pohledy či postoje. Diplomová práce má charakter samostatného empirického výzkumu.</w:t>
            </w:r>
            <w:r w:rsidRPr="00D01F0C">
              <w:t xml:space="preserve"> Student musí dokázat vysvětlit a obhájit navržené řešení uceleného podnikového</w:t>
            </w:r>
            <w:r>
              <w:t>,</w:t>
            </w:r>
            <w:r w:rsidRPr="00D01F0C">
              <w:t xml:space="preserve"> popř. veřejného projektu.</w:t>
            </w:r>
            <w:r w:rsidRPr="009562D0">
              <w:rPr>
                <w:b/>
              </w:rPr>
              <w:t xml:space="preserve">   </w:t>
            </w:r>
          </w:p>
          <w:p w14:paraId="2435EE5C" w14:textId="070F3BDA" w:rsidR="00D651F8" w:rsidRPr="00B1047B" w:rsidRDefault="00D651F8" w:rsidP="00D651F8">
            <w:pPr>
              <w:jc w:val="both"/>
              <w:rPr>
                <w:b/>
                <w:u w:val="single"/>
              </w:rPr>
            </w:pPr>
            <w:r w:rsidRPr="00B1047B">
              <w:rPr>
                <w:b/>
                <w:u w:val="single"/>
              </w:rPr>
              <w:t xml:space="preserve">2) Povinné </w:t>
            </w:r>
            <w:r w:rsidR="00563549">
              <w:rPr>
                <w:b/>
                <w:u w:val="single"/>
              </w:rPr>
              <w:t xml:space="preserve">společné </w:t>
            </w:r>
            <w:r w:rsidRPr="00B1047B">
              <w:rPr>
                <w:b/>
                <w:u w:val="single"/>
              </w:rPr>
              <w:t>předměty</w:t>
            </w:r>
          </w:p>
          <w:p w14:paraId="440609E7" w14:textId="77777777" w:rsidR="00D651F8" w:rsidRPr="003D777D" w:rsidRDefault="00D651F8" w:rsidP="00D651F8">
            <w:pPr>
              <w:ind w:left="254"/>
              <w:jc w:val="both"/>
            </w:pPr>
            <w:r>
              <w:rPr>
                <w:b/>
                <w:bCs/>
              </w:rPr>
              <w:t xml:space="preserve">a) </w:t>
            </w:r>
            <w:r w:rsidRPr="003D777D">
              <w:rPr>
                <w:b/>
                <w:bCs/>
              </w:rPr>
              <w:t>Řízení bezpečnosti státu a společnosti</w:t>
            </w:r>
          </w:p>
          <w:p w14:paraId="36B6AB86" w14:textId="77777777" w:rsidR="00D651F8" w:rsidRPr="003D777D" w:rsidRDefault="00D651F8" w:rsidP="00D651F8">
            <w:pPr>
              <w:ind w:left="254"/>
              <w:jc w:val="both"/>
            </w:pPr>
            <w:r w:rsidRPr="003D777D">
              <w:t>Shrnuje poznatky z předmětů „Systémy řízení bezpečnosti státu a společnosti“, „Ochrana obyvatelstva a kritické infrastruktury“, „Krizové řízení a integrovaných záchranný systém“ a „Vnitřní bezpečnost a veřejný pořádek“.</w:t>
            </w:r>
          </w:p>
          <w:p w14:paraId="18DF0DE5" w14:textId="77777777" w:rsidR="00D651F8" w:rsidRDefault="00D651F8" w:rsidP="00D651F8">
            <w:pPr>
              <w:ind w:left="254"/>
              <w:jc w:val="both"/>
              <w:rPr>
                <w:b/>
                <w:bCs/>
              </w:rPr>
            </w:pPr>
          </w:p>
          <w:p w14:paraId="4024D858" w14:textId="77777777" w:rsidR="00D651F8" w:rsidRPr="003D777D" w:rsidRDefault="00D651F8" w:rsidP="00D651F8">
            <w:pPr>
              <w:ind w:left="254"/>
              <w:jc w:val="both"/>
            </w:pPr>
            <w:r>
              <w:rPr>
                <w:b/>
                <w:bCs/>
              </w:rPr>
              <w:t xml:space="preserve">b) </w:t>
            </w:r>
            <w:r w:rsidRPr="003D777D">
              <w:rPr>
                <w:b/>
                <w:bCs/>
              </w:rPr>
              <w:t>Řízení rizik a bezpečnost prostředí</w:t>
            </w:r>
          </w:p>
          <w:p w14:paraId="608C6CC0" w14:textId="77777777" w:rsidR="00D651F8" w:rsidRPr="003D777D" w:rsidRDefault="00D651F8" w:rsidP="00D651F8">
            <w:pPr>
              <w:ind w:left="254"/>
              <w:jc w:val="both"/>
            </w:pPr>
            <w:r w:rsidRPr="003D777D">
              <w:t>Shrnuje poznatky z předmětu „Řízení rizik“, „Krizové</w:t>
            </w:r>
            <w:r>
              <w:t>,</w:t>
            </w:r>
            <w:r w:rsidRPr="003D777D">
              <w:t xml:space="preserve"> havarijní</w:t>
            </w:r>
            <w:r>
              <w:t xml:space="preserve"> a obranné</w:t>
            </w:r>
            <w:r w:rsidRPr="003D777D">
              <w:t xml:space="preserve"> plánování“ a „Environmentální bezpečnost“.</w:t>
            </w:r>
          </w:p>
          <w:p w14:paraId="0634F837" w14:textId="77777777" w:rsidR="00D651F8" w:rsidRDefault="00D651F8" w:rsidP="00D651F8">
            <w:pPr>
              <w:jc w:val="both"/>
              <w:rPr>
                <w:b/>
                <w:bCs/>
              </w:rPr>
            </w:pPr>
          </w:p>
          <w:p w14:paraId="39231020" w14:textId="385B72C5" w:rsidR="00D651F8" w:rsidRPr="00B1047B" w:rsidRDefault="00D651F8" w:rsidP="00D651F8">
            <w:pPr>
              <w:jc w:val="both"/>
              <w:rPr>
                <w:b/>
                <w:bCs/>
                <w:u w:val="single"/>
              </w:rPr>
            </w:pPr>
            <w:r w:rsidRPr="00B1047B">
              <w:rPr>
                <w:b/>
                <w:bCs/>
                <w:u w:val="single"/>
              </w:rPr>
              <w:t xml:space="preserve">3) </w:t>
            </w:r>
            <w:r w:rsidR="00563549">
              <w:rPr>
                <w:b/>
                <w:bCs/>
                <w:u w:val="single"/>
              </w:rPr>
              <w:t>Předmět specializace</w:t>
            </w:r>
          </w:p>
          <w:p w14:paraId="4036B4EF" w14:textId="4321C841" w:rsidR="00D651F8" w:rsidRDefault="00D651F8" w:rsidP="00563549">
            <w:pPr>
              <w:ind w:left="254"/>
            </w:pPr>
            <w:r w:rsidRPr="00B1047B">
              <w:rPr>
                <w:b/>
              </w:rPr>
              <w:t>Environmentální bezpečnost</w:t>
            </w:r>
            <w:r w:rsidRPr="00BA38F6">
              <w:t xml:space="preserve"> – shrnuje určující poznatky z předmětů povinných v 2/ZS dané specializac</w:t>
            </w:r>
            <w:r>
              <w:t>e</w:t>
            </w:r>
            <w:r w:rsidR="00563549">
              <w:t>, a to: „</w:t>
            </w:r>
            <w:r w:rsidR="00563549" w:rsidRPr="00BA38F6">
              <w:t>Environmentální zátěž území a sanační technologie</w:t>
            </w:r>
            <w:r w:rsidR="00563549">
              <w:t>“, „Environmentální zátěž</w:t>
            </w:r>
            <w:r w:rsidR="00563549" w:rsidRPr="00BA38F6">
              <w:t xml:space="preserve"> ovzduší a vod</w:t>
            </w:r>
            <w:r w:rsidR="00563549">
              <w:t>“, Ekologické aspekty technologických procesů“, „</w:t>
            </w:r>
            <w:r w:rsidR="00563549" w:rsidRPr="00BA38F6">
              <w:t>Environmentální mapování</w:t>
            </w:r>
            <w:r w:rsidR="00563549">
              <w:t>“.</w:t>
            </w:r>
          </w:p>
          <w:p w14:paraId="69AE2D28" w14:textId="6C5D0D22" w:rsidR="00D651F8" w:rsidRDefault="00D651F8" w:rsidP="00F46836">
            <w:pPr>
              <w:spacing w:after="60"/>
              <w:ind w:right="68"/>
              <w:jc w:val="both"/>
            </w:pPr>
          </w:p>
        </w:tc>
      </w:tr>
      <w:tr w:rsidR="00D651F8" w14:paraId="25091580" w14:textId="77777777" w:rsidTr="00C46B19">
        <w:tc>
          <w:tcPr>
            <w:tcW w:w="3509" w:type="dxa"/>
            <w:shd w:val="clear" w:color="auto" w:fill="F7CAAC"/>
          </w:tcPr>
          <w:p w14:paraId="6608811D" w14:textId="77777777" w:rsidR="00D651F8" w:rsidRDefault="00D651F8" w:rsidP="00D651F8">
            <w:pPr>
              <w:jc w:val="both"/>
              <w:rPr>
                <w:b/>
              </w:rPr>
            </w:pPr>
            <w:r>
              <w:rPr>
                <w:b/>
              </w:rPr>
              <w:t>Další studijní povinnosti</w:t>
            </w:r>
          </w:p>
        </w:tc>
        <w:tc>
          <w:tcPr>
            <w:tcW w:w="5776" w:type="dxa"/>
            <w:tcBorders>
              <w:bottom w:val="nil"/>
            </w:tcBorders>
          </w:tcPr>
          <w:p w14:paraId="6F4E2C5E" w14:textId="77777777" w:rsidR="00D651F8" w:rsidRDefault="00D651F8" w:rsidP="00D651F8">
            <w:pPr>
              <w:jc w:val="both"/>
            </w:pPr>
          </w:p>
        </w:tc>
      </w:tr>
      <w:tr w:rsidR="00D651F8" w14:paraId="0ACFDBEB" w14:textId="77777777" w:rsidTr="00392E7C">
        <w:trPr>
          <w:trHeight w:val="360"/>
        </w:trPr>
        <w:tc>
          <w:tcPr>
            <w:tcW w:w="9285" w:type="dxa"/>
            <w:gridSpan w:val="2"/>
            <w:tcBorders>
              <w:top w:val="nil"/>
            </w:tcBorders>
          </w:tcPr>
          <w:p w14:paraId="2736A6D1" w14:textId="77777777" w:rsidR="00D651F8" w:rsidRDefault="00D651F8" w:rsidP="00D651F8">
            <w:pPr>
              <w:jc w:val="both"/>
            </w:pPr>
            <w:r>
              <w:t>---</w:t>
            </w:r>
          </w:p>
          <w:p w14:paraId="050E25E1" w14:textId="77777777" w:rsidR="00D651F8" w:rsidRDefault="00D651F8" w:rsidP="00D651F8">
            <w:pPr>
              <w:jc w:val="both"/>
            </w:pPr>
          </w:p>
        </w:tc>
      </w:tr>
      <w:tr w:rsidR="00D651F8" w14:paraId="786B3FDC" w14:textId="77777777" w:rsidTr="00C46B19">
        <w:tc>
          <w:tcPr>
            <w:tcW w:w="3509" w:type="dxa"/>
            <w:shd w:val="clear" w:color="auto" w:fill="F7CAAC"/>
          </w:tcPr>
          <w:p w14:paraId="63347C2B" w14:textId="77777777" w:rsidR="00D651F8" w:rsidRDefault="00D651F8" w:rsidP="00D651F8">
            <w:pPr>
              <w:rPr>
                <w:b/>
              </w:rPr>
            </w:pPr>
            <w:r>
              <w:rPr>
                <w:b/>
              </w:rPr>
              <w:t>Návrh témat kvalifikačních prací /témata obhájených prací a přístup k obhájeným kvalifikačním pracím</w:t>
            </w:r>
          </w:p>
        </w:tc>
        <w:tc>
          <w:tcPr>
            <w:tcW w:w="5776" w:type="dxa"/>
            <w:tcBorders>
              <w:bottom w:val="nil"/>
            </w:tcBorders>
          </w:tcPr>
          <w:p w14:paraId="6F8C677E" w14:textId="77777777" w:rsidR="00D651F8" w:rsidRDefault="00D651F8" w:rsidP="00D651F8">
            <w:pPr>
              <w:jc w:val="both"/>
            </w:pPr>
          </w:p>
        </w:tc>
      </w:tr>
      <w:tr w:rsidR="00D651F8" w:rsidRPr="003D777D" w14:paraId="06A5E506" w14:textId="77777777" w:rsidTr="00952B19">
        <w:trPr>
          <w:trHeight w:val="70"/>
        </w:trPr>
        <w:tc>
          <w:tcPr>
            <w:tcW w:w="9285" w:type="dxa"/>
            <w:gridSpan w:val="2"/>
            <w:tcBorders>
              <w:top w:val="nil"/>
            </w:tcBorders>
          </w:tcPr>
          <w:p w14:paraId="17943C2E" w14:textId="25DA91F3" w:rsidR="00392E7C" w:rsidRDefault="00C51A61" w:rsidP="00C51A61">
            <w:pPr>
              <w:shd w:val="clear" w:color="auto" w:fill="FFFFFF"/>
              <w:rPr>
                <w:color w:val="000000"/>
              </w:rPr>
            </w:pPr>
            <w:r w:rsidRPr="00C51A61">
              <w:rPr>
                <w:color w:val="000000"/>
              </w:rPr>
              <w:t>Environmentální gramotnost jako nástroj prevence rizik, dostupné z:</w:t>
            </w:r>
          </w:p>
          <w:p w14:paraId="4D1DD0A2" w14:textId="2BD3A6CE" w:rsidR="00392E7C" w:rsidRDefault="00862263" w:rsidP="00C51A61">
            <w:pPr>
              <w:shd w:val="clear" w:color="auto" w:fill="FFFFFF"/>
              <w:rPr>
                <w:color w:val="000000"/>
              </w:rPr>
            </w:pPr>
            <w:hyperlink r:id="rId33" w:history="1">
              <w:r w:rsidR="00392E7C" w:rsidRPr="007269E2">
                <w:rPr>
                  <w:rStyle w:val="Hypertextovodkaz"/>
                </w:rPr>
                <w:t>https://stag.utb.cz/StagPortletsJSR168/CleanUrl?urlid=prohlizeni-prace-search&amp;praceSearchNazev=Environment%c3%a1ln%c3%ad+gramotnost+jako+n%c3%a1stroj+prevence+rizik&amp;praceSearchFakultaVSKP=FLK&amp;praceSearchTyp=diplomov%c3%a1</w:t>
              </w:r>
            </w:hyperlink>
          </w:p>
          <w:p w14:paraId="374B8916" w14:textId="77777777" w:rsidR="00392E7C" w:rsidRDefault="00392E7C" w:rsidP="00C51A61">
            <w:pPr>
              <w:shd w:val="clear" w:color="auto" w:fill="FFFFFF"/>
              <w:rPr>
                <w:color w:val="000000"/>
              </w:rPr>
            </w:pPr>
          </w:p>
          <w:p w14:paraId="1029D35A" w14:textId="1B2FADF8" w:rsidR="00C51A61" w:rsidRDefault="00C51A61" w:rsidP="00C51A61">
            <w:pPr>
              <w:shd w:val="clear" w:color="auto" w:fill="FFFFFF"/>
              <w:rPr>
                <w:color w:val="000000"/>
              </w:rPr>
            </w:pPr>
            <w:r w:rsidRPr="00C51A61">
              <w:rPr>
                <w:color w:val="000000"/>
              </w:rPr>
              <w:t>Hodnocení efektivnosti odpadového hospodářství obce, dostupné z:</w:t>
            </w:r>
          </w:p>
          <w:p w14:paraId="0F31C87B" w14:textId="5BACDCA7" w:rsidR="00392E7C" w:rsidRDefault="00862263" w:rsidP="00C51A61">
            <w:pPr>
              <w:shd w:val="clear" w:color="auto" w:fill="FFFFFF"/>
              <w:rPr>
                <w:color w:val="000000"/>
              </w:rPr>
            </w:pPr>
            <w:hyperlink r:id="rId34" w:history="1">
              <w:r w:rsidR="00392E7C" w:rsidRPr="007269E2">
                <w:rPr>
                  <w:rStyle w:val="Hypertextovodkaz"/>
                </w:rPr>
                <w:t>https://stag.utb.cz/StagPortletsJSR168/CleanUrl?urlid=prohlizeni-prace-search&amp;praceSearchNazev=Hodnocen%c3%ad+efektivnosti+odpadov%c3%a9ho+hospod%c3%a1%c5%99stv%c3%ad+obce&amp;praceSearchFakultaVSKP=FLK&amp;praceSearchTyp=diplomov%c3%a1</w:t>
              </w:r>
            </w:hyperlink>
          </w:p>
          <w:p w14:paraId="5734BBA7" w14:textId="77777777" w:rsidR="00392E7C" w:rsidRPr="00C51A61" w:rsidRDefault="00392E7C" w:rsidP="00C51A61">
            <w:pPr>
              <w:shd w:val="clear" w:color="auto" w:fill="FFFFFF"/>
              <w:rPr>
                <w:color w:val="000000"/>
              </w:rPr>
            </w:pPr>
          </w:p>
          <w:p w14:paraId="2470A352" w14:textId="40415E38" w:rsidR="00C51A61" w:rsidRDefault="00C51A61" w:rsidP="00C51A61">
            <w:pPr>
              <w:shd w:val="clear" w:color="auto" w:fill="FFFFFF"/>
              <w:rPr>
                <w:color w:val="000000"/>
              </w:rPr>
            </w:pPr>
            <w:r w:rsidRPr="00C51A61">
              <w:rPr>
                <w:color w:val="000000"/>
              </w:rPr>
              <w:t>Zhodnocení systému nakládání s odpady ve městě Myjava, dostupné z:</w:t>
            </w:r>
          </w:p>
          <w:p w14:paraId="26C85C78" w14:textId="67C0C92F" w:rsidR="00392E7C" w:rsidRDefault="00862263" w:rsidP="00C51A61">
            <w:pPr>
              <w:shd w:val="clear" w:color="auto" w:fill="FFFFFF"/>
              <w:rPr>
                <w:color w:val="000000"/>
              </w:rPr>
            </w:pPr>
            <w:hyperlink r:id="rId35" w:history="1">
              <w:r w:rsidR="00392E7C" w:rsidRPr="007269E2">
                <w:rPr>
                  <w:rStyle w:val="Hypertextovodkaz"/>
                </w:rPr>
                <w:t>https://stag.utb.cz/StagPortletsJSR168/CleanUrl?urlid=prohlizeni-prace-search&amp;praceSearchNazev=Zhodnocen%c3%ad+syst%c3%a9mu+nakl%c3%a1d%c3%a1n%c3%ad+s+odpady+ve+m%c4%9bst%c4%9b+Myjava&amp;praceSearchFakultaVSKP=FLK&amp;praceSearchTyp=diplomov%c3%a1</w:t>
              </w:r>
            </w:hyperlink>
          </w:p>
          <w:p w14:paraId="541F3381" w14:textId="77777777" w:rsidR="00392E7C" w:rsidRPr="00C51A61" w:rsidRDefault="00392E7C" w:rsidP="00C51A61">
            <w:pPr>
              <w:shd w:val="clear" w:color="auto" w:fill="FFFFFF"/>
              <w:rPr>
                <w:color w:val="000000"/>
              </w:rPr>
            </w:pPr>
          </w:p>
          <w:p w14:paraId="50B0CAEB" w14:textId="77777777" w:rsidR="00392E7C" w:rsidRDefault="00C51A61" w:rsidP="00C51A61">
            <w:pPr>
              <w:shd w:val="clear" w:color="auto" w:fill="FFFFFF"/>
              <w:rPr>
                <w:color w:val="000000"/>
              </w:rPr>
            </w:pPr>
            <w:r w:rsidRPr="00C51A61">
              <w:rPr>
                <w:color w:val="000000"/>
              </w:rPr>
              <w:t>Mapování modro-zelené infrastruktury v katastrálním území Otrokovice z hlediska adaptačních opatření, dostupné z:</w:t>
            </w:r>
          </w:p>
          <w:p w14:paraId="75FE831F" w14:textId="1D772025" w:rsidR="00392E7C" w:rsidRDefault="00862263" w:rsidP="00C51A61">
            <w:pPr>
              <w:shd w:val="clear" w:color="auto" w:fill="FFFFFF"/>
              <w:rPr>
                <w:color w:val="000000"/>
              </w:rPr>
            </w:pPr>
            <w:hyperlink r:id="rId36" w:history="1">
              <w:r w:rsidR="00392E7C" w:rsidRPr="007269E2">
                <w:rPr>
                  <w:rStyle w:val="Hypertextovodkaz"/>
                </w:rPr>
                <w:t>https://stag.utb.cz/StagPortletsJSR168/CleanUrl?urlid=prohlizeni-prace-search&amp;praceSearchNazev=Mapov%c3%a1n%c3%ad+modro-zelen%c3%a9+infrastruktury+v+katastr%c3%a1ln%c3%adm+%c3%bazem%c3%ad+Otrokovice+z+hlediska+adapta%c4%8dn%c3%adch+opat%c5%99en%c3%ad&amp;praceSearchFakultaVSKP=FLK&amp;praceSearchTyp=diplomov%c3%a1</w:t>
              </w:r>
            </w:hyperlink>
          </w:p>
          <w:p w14:paraId="38784986" w14:textId="5DE5397A" w:rsidR="00C51A61" w:rsidRPr="00C51A61" w:rsidRDefault="00C51A61" w:rsidP="00C51A61">
            <w:pPr>
              <w:shd w:val="clear" w:color="auto" w:fill="FFFFFF"/>
              <w:rPr>
                <w:color w:val="000000"/>
              </w:rPr>
            </w:pPr>
            <w:r w:rsidRPr="00C51A61">
              <w:rPr>
                <w:color w:val="000000"/>
              </w:rPr>
              <w:t xml:space="preserve"> </w:t>
            </w:r>
          </w:p>
          <w:p w14:paraId="3628A18A" w14:textId="0F83C546" w:rsidR="00C51A61" w:rsidRDefault="00C51A61" w:rsidP="00C51A61">
            <w:pPr>
              <w:shd w:val="clear" w:color="auto" w:fill="FFFFFF"/>
              <w:rPr>
                <w:color w:val="000000"/>
              </w:rPr>
            </w:pPr>
            <w:r w:rsidRPr="00C51A61">
              <w:rPr>
                <w:color w:val="000000"/>
              </w:rPr>
              <w:t>Role slepých ramen při ochraně před povodněmi, dostupné z:</w:t>
            </w:r>
          </w:p>
          <w:p w14:paraId="4D33C833" w14:textId="3D45F9E4" w:rsidR="00392E7C" w:rsidRDefault="00862263" w:rsidP="00C51A61">
            <w:pPr>
              <w:shd w:val="clear" w:color="auto" w:fill="FFFFFF"/>
              <w:rPr>
                <w:color w:val="000000"/>
              </w:rPr>
            </w:pPr>
            <w:hyperlink r:id="rId37" w:history="1">
              <w:r w:rsidR="00392E7C" w:rsidRPr="007269E2">
                <w:rPr>
                  <w:rStyle w:val="Hypertextovodkaz"/>
                </w:rPr>
                <w:t>https://stag.utb.cz/StagPortletsJSR168/CleanUrl?urlid=prohlizeni-prace-search&amp;praceSearchNazev=Role+slep%c3%bdch+ramen+p%c5%99i+ochran%c4%9b+p%c5%99ed+povodn%c4%9bmi&amp;praceSearchFakultaVSKP=FLK&amp;praceSearchTyp=diplomov%c3%a1</w:t>
              </w:r>
            </w:hyperlink>
          </w:p>
          <w:p w14:paraId="4A170ADE" w14:textId="77777777" w:rsidR="00392E7C" w:rsidRDefault="00392E7C" w:rsidP="00C51A61">
            <w:pPr>
              <w:shd w:val="clear" w:color="auto" w:fill="FFFFFF"/>
              <w:rPr>
                <w:color w:val="000000"/>
              </w:rPr>
            </w:pPr>
          </w:p>
          <w:p w14:paraId="0AE1772E" w14:textId="520E54D1" w:rsidR="00D651F8" w:rsidRPr="003D777D" w:rsidRDefault="00D651F8" w:rsidP="00C51A61">
            <w:pPr>
              <w:shd w:val="clear" w:color="auto" w:fill="FFFFFF"/>
              <w:spacing w:line="252" w:lineRule="auto"/>
            </w:pPr>
          </w:p>
        </w:tc>
      </w:tr>
      <w:tr w:rsidR="00D651F8" w14:paraId="65EA6BCB" w14:textId="77777777" w:rsidTr="00C46B19">
        <w:tc>
          <w:tcPr>
            <w:tcW w:w="3509" w:type="dxa"/>
            <w:shd w:val="clear" w:color="auto" w:fill="F7CAAC"/>
          </w:tcPr>
          <w:p w14:paraId="254FCB55" w14:textId="77777777" w:rsidR="00D651F8" w:rsidRDefault="00D651F8" w:rsidP="00D651F8">
            <w:r>
              <w:rPr>
                <w:b/>
              </w:rPr>
              <w:lastRenderedPageBreak/>
              <w:t>Návrh témat rigorózních prací /témata obhájených prací a přístup k obhájeným rigorózním pracím</w:t>
            </w:r>
          </w:p>
        </w:tc>
        <w:tc>
          <w:tcPr>
            <w:tcW w:w="5776" w:type="dxa"/>
            <w:tcBorders>
              <w:bottom w:val="nil"/>
            </w:tcBorders>
            <w:shd w:val="clear" w:color="auto" w:fill="FFFFFF"/>
          </w:tcPr>
          <w:p w14:paraId="01383F8B" w14:textId="77777777" w:rsidR="00D651F8" w:rsidRDefault="00D651F8" w:rsidP="00D651F8">
            <w:pPr>
              <w:jc w:val="center"/>
            </w:pPr>
          </w:p>
        </w:tc>
      </w:tr>
      <w:tr w:rsidR="00D651F8" w14:paraId="55A9F7A3" w14:textId="77777777" w:rsidTr="00C46B19">
        <w:trPr>
          <w:trHeight w:val="360"/>
        </w:trPr>
        <w:tc>
          <w:tcPr>
            <w:tcW w:w="9285" w:type="dxa"/>
            <w:gridSpan w:val="2"/>
            <w:tcBorders>
              <w:top w:val="nil"/>
            </w:tcBorders>
          </w:tcPr>
          <w:p w14:paraId="6D3642B4" w14:textId="77777777" w:rsidR="00D651F8" w:rsidRDefault="00D651F8" w:rsidP="00D651F8">
            <w:pPr>
              <w:jc w:val="both"/>
            </w:pPr>
          </w:p>
        </w:tc>
      </w:tr>
      <w:tr w:rsidR="00F46836" w14:paraId="709618D7" w14:textId="77777777" w:rsidTr="00C46B19">
        <w:tc>
          <w:tcPr>
            <w:tcW w:w="3509" w:type="dxa"/>
            <w:shd w:val="clear" w:color="auto" w:fill="F7CAAC"/>
          </w:tcPr>
          <w:p w14:paraId="13089DD0" w14:textId="77777777" w:rsidR="00F46836" w:rsidRDefault="00F46836" w:rsidP="002A41AA">
            <w:r>
              <w:rPr>
                <w:b/>
              </w:rPr>
              <w:t xml:space="preserve"> Součásti SRZ a jejich obsah</w:t>
            </w:r>
          </w:p>
        </w:tc>
        <w:tc>
          <w:tcPr>
            <w:tcW w:w="5776" w:type="dxa"/>
            <w:tcBorders>
              <w:bottom w:val="nil"/>
            </w:tcBorders>
            <w:shd w:val="clear" w:color="auto" w:fill="FFFFFF"/>
          </w:tcPr>
          <w:p w14:paraId="4C9AFAD8" w14:textId="77777777" w:rsidR="00F46836" w:rsidRDefault="00F46836" w:rsidP="002A41AA">
            <w:pPr>
              <w:jc w:val="center"/>
            </w:pPr>
          </w:p>
        </w:tc>
      </w:tr>
      <w:tr w:rsidR="00F46836" w14:paraId="4E8C36B0" w14:textId="77777777" w:rsidTr="00C46B19">
        <w:trPr>
          <w:trHeight w:val="594"/>
        </w:trPr>
        <w:tc>
          <w:tcPr>
            <w:tcW w:w="9285" w:type="dxa"/>
            <w:gridSpan w:val="2"/>
            <w:tcBorders>
              <w:top w:val="nil"/>
            </w:tcBorders>
          </w:tcPr>
          <w:p w14:paraId="4943F148" w14:textId="77777777" w:rsidR="00F46836" w:rsidRDefault="00F46836" w:rsidP="002A41AA">
            <w:pPr>
              <w:jc w:val="both"/>
            </w:pPr>
          </w:p>
        </w:tc>
      </w:tr>
    </w:tbl>
    <w:p w14:paraId="140C6FE9" w14:textId="77777777" w:rsidR="00C46B19" w:rsidRDefault="00C46B19" w:rsidP="00D651F8">
      <w:pPr>
        <w:jc w:val="both"/>
        <w:sectPr w:rsidR="00C46B19" w:rsidSect="002021A8">
          <w:pgSz w:w="11906" w:h="16838"/>
          <w:pgMar w:top="1417" w:right="1417" w:bottom="1417" w:left="1417" w:header="708" w:footer="708" w:gutter="0"/>
          <w:cols w:space="708"/>
          <w:rtlGutter/>
          <w:docGrid w:linePitch="360"/>
        </w:sectPr>
      </w:pPr>
    </w:p>
    <w:tbl>
      <w:tblPr>
        <w:tblW w:w="1464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53"/>
        <w:gridCol w:w="1091"/>
        <w:gridCol w:w="1069"/>
        <w:gridCol w:w="1264"/>
        <w:gridCol w:w="5398"/>
        <w:gridCol w:w="1621"/>
        <w:gridCol w:w="1144"/>
      </w:tblGrid>
      <w:tr w:rsidR="00F42BE1" w:rsidRPr="00BA38F6" w14:paraId="5DC3F904" w14:textId="77777777" w:rsidTr="00F46836">
        <w:trPr>
          <w:trHeight w:val="425"/>
        </w:trPr>
        <w:tc>
          <w:tcPr>
            <w:tcW w:w="14640" w:type="dxa"/>
            <w:gridSpan w:val="7"/>
            <w:tcBorders>
              <w:bottom w:val="double" w:sz="4" w:space="0" w:color="auto"/>
            </w:tcBorders>
            <w:shd w:val="clear" w:color="auto" w:fill="BDD6EE"/>
          </w:tcPr>
          <w:p w14:paraId="1031B39B" w14:textId="77777777" w:rsidR="00F42BE1" w:rsidRPr="00BA38F6" w:rsidRDefault="00F42BE1" w:rsidP="00D651F8">
            <w:pPr>
              <w:jc w:val="both"/>
              <w:rPr>
                <w:b/>
                <w:sz w:val="28"/>
              </w:rPr>
            </w:pPr>
            <w:r w:rsidRPr="00BA38F6">
              <w:rPr>
                <w:b/>
                <w:sz w:val="28"/>
              </w:rPr>
              <w:lastRenderedPageBreak/>
              <w:t>B-IIa – Studijní plány a návrh témat prací (bakalářské a magisterské studijní programy)</w:t>
            </w:r>
          </w:p>
        </w:tc>
      </w:tr>
      <w:tr w:rsidR="00F42BE1" w:rsidRPr="00BA38F6" w14:paraId="6A422EEA" w14:textId="77777777" w:rsidTr="00F46836">
        <w:tc>
          <w:tcPr>
            <w:tcW w:w="4144" w:type="dxa"/>
            <w:gridSpan w:val="2"/>
            <w:shd w:val="clear" w:color="auto" w:fill="F7CAAC"/>
          </w:tcPr>
          <w:p w14:paraId="4234FD62" w14:textId="77777777" w:rsidR="00F42BE1" w:rsidRPr="00BA38F6" w:rsidRDefault="00F42BE1" w:rsidP="00D651F8">
            <w:pPr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Označení studijního plánu</w:t>
            </w:r>
          </w:p>
        </w:tc>
        <w:tc>
          <w:tcPr>
            <w:tcW w:w="10496" w:type="dxa"/>
            <w:gridSpan w:val="5"/>
          </w:tcPr>
          <w:p w14:paraId="05E9828E" w14:textId="1F971C97" w:rsidR="00F42BE1" w:rsidRPr="00BA38F6" w:rsidRDefault="00F42BE1" w:rsidP="00F42BE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Bezpečnost společnosti – specializace INŽENÝRSTVÍ RIZIK – kombinovaná forma studia</w:t>
            </w:r>
          </w:p>
        </w:tc>
      </w:tr>
      <w:tr w:rsidR="00F42BE1" w:rsidRPr="00BA38F6" w14:paraId="395F1B67" w14:textId="77777777" w:rsidTr="00F46836">
        <w:tc>
          <w:tcPr>
            <w:tcW w:w="14640" w:type="dxa"/>
            <w:gridSpan w:val="7"/>
            <w:shd w:val="clear" w:color="auto" w:fill="F7CAAC"/>
          </w:tcPr>
          <w:p w14:paraId="080EC318" w14:textId="77777777" w:rsidR="00F42BE1" w:rsidRPr="00BA38F6" w:rsidRDefault="00F42BE1" w:rsidP="00D651F8">
            <w:pPr>
              <w:jc w:val="center"/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Povinné předměty</w:t>
            </w:r>
          </w:p>
        </w:tc>
      </w:tr>
      <w:tr w:rsidR="00F42BE1" w:rsidRPr="00BA38F6" w14:paraId="27D322A6" w14:textId="77777777" w:rsidTr="00F46836">
        <w:trPr>
          <w:trHeight w:val="537"/>
        </w:trPr>
        <w:tc>
          <w:tcPr>
            <w:tcW w:w="3053" w:type="dxa"/>
            <w:shd w:val="clear" w:color="auto" w:fill="F7CAAC"/>
          </w:tcPr>
          <w:p w14:paraId="10AB144A" w14:textId="77777777" w:rsidR="00F42BE1" w:rsidRPr="00BA38F6" w:rsidRDefault="00F42BE1" w:rsidP="00D651F8">
            <w:pPr>
              <w:jc w:val="both"/>
              <w:rPr>
                <w:b/>
              </w:rPr>
            </w:pPr>
            <w:r w:rsidRPr="00BA38F6">
              <w:rPr>
                <w:b/>
                <w:sz w:val="22"/>
              </w:rPr>
              <w:t>Název předmětu</w:t>
            </w:r>
          </w:p>
        </w:tc>
        <w:tc>
          <w:tcPr>
            <w:tcW w:w="1091" w:type="dxa"/>
            <w:shd w:val="clear" w:color="auto" w:fill="F7CAAC"/>
          </w:tcPr>
          <w:p w14:paraId="0E361482" w14:textId="77777777" w:rsidR="00F42BE1" w:rsidRDefault="00F42BE1" w:rsidP="00D651F8">
            <w:pPr>
              <w:jc w:val="both"/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Rozsah</w:t>
            </w:r>
          </w:p>
          <w:p w14:paraId="4BBD667D" w14:textId="77777777" w:rsidR="00F42BE1" w:rsidRPr="00BA38F6" w:rsidRDefault="00F42BE1" w:rsidP="00D651F8">
            <w:pPr>
              <w:jc w:val="both"/>
              <w:rPr>
                <w:b/>
              </w:rPr>
            </w:pPr>
          </w:p>
        </w:tc>
        <w:tc>
          <w:tcPr>
            <w:tcW w:w="1069" w:type="dxa"/>
            <w:shd w:val="clear" w:color="auto" w:fill="F7CAAC"/>
          </w:tcPr>
          <w:p w14:paraId="3C11AA25" w14:textId="77777777" w:rsidR="00F42BE1" w:rsidRPr="00BA38F6" w:rsidRDefault="00F42BE1" w:rsidP="00D651F8">
            <w:pPr>
              <w:jc w:val="both"/>
              <w:rPr>
                <w:b/>
                <w:sz w:val="22"/>
              </w:rPr>
            </w:pPr>
            <w:proofErr w:type="gramStart"/>
            <w:r w:rsidRPr="00BA38F6">
              <w:rPr>
                <w:b/>
                <w:sz w:val="22"/>
              </w:rPr>
              <w:t>způsob  ověř</w:t>
            </w:r>
            <w:proofErr w:type="gramEnd"/>
            <w:r w:rsidRPr="00BA38F6">
              <w:rPr>
                <w:b/>
                <w:sz w:val="22"/>
              </w:rPr>
              <w:t>.</w:t>
            </w:r>
          </w:p>
        </w:tc>
        <w:tc>
          <w:tcPr>
            <w:tcW w:w="1264" w:type="dxa"/>
            <w:shd w:val="clear" w:color="auto" w:fill="F7CAAC"/>
          </w:tcPr>
          <w:p w14:paraId="0CB91407" w14:textId="77777777" w:rsidR="00F42BE1" w:rsidRPr="00BA38F6" w:rsidRDefault="00F42BE1" w:rsidP="00D651F8">
            <w:pPr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počet kred.</w:t>
            </w:r>
          </w:p>
        </w:tc>
        <w:tc>
          <w:tcPr>
            <w:tcW w:w="5398" w:type="dxa"/>
            <w:shd w:val="clear" w:color="auto" w:fill="F7CAAC"/>
          </w:tcPr>
          <w:p w14:paraId="33420811" w14:textId="77777777" w:rsidR="00F42BE1" w:rsidRPr="00BA38F6" w:rsidRDefault="00F42BE1" w:rsidP="00D651F8">
            <w:pPr>
              <w:jc w:val="both"/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vyučující</w:t>
            </w:r>
          </w:p>
        </w:tc>
        <w:tc>
          <w:tcPr>
            <w:tcW w:w="1621" w:type="dxa"/>
            <w:shd w:val="clear" w:color="auto" w:fill="F7CAAC"/>
          </w:tcPr>
          <w:p w14:paraId="073C3E82" w14:textId="77777777" w:rsidR="00F42BE1" w:rsidRPr="00BA38F6" w:rsidRDefault="00F42BE1" w:rsidP="00D651F8">
            <w:pPr>
              <w:jc w:val="both"/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dop. roč./sem.</w:t>
            </w:r>
          </w:p>
        </w:tc>
        <w:tc>
          <w:tcPr>
            <w:tcW w:w="1144" w:type="dxa"/>
            <w:shd w:val="clear" w:color="auto" w:fill="F7CAAC"/>
          </w:tcPr>
          <w:p w14:paraId="2D36BBE6" w14:textId="77777777" w:rsidR="00F42BE1" w:rsidRPr="00BA38F6" w:rsidRDefault="00F42BE1" w:rsidP="00D651F8">
            <w:pPr>
              <w:jc w:val="both"/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 xml:space="preserve">profil. </w:t>
            </w:r>
            <w:proofErr w:type="gramStart"/>
            <w:r w:rsidRPr="00BA38F6">
              <w:rPr>
                <w:b/>
                <w:sz w:val="22"/>
              </w:rPr>
              <w:t>základ</w:t>
            </w:r>
            <w:proofErr w:type="gramEnd"/>
          </w:p>
        </w:tc>
      </w:tr>
      <w:tr w:rsidR="00F42BE1" w:rsidRPr="00BA38F6" w14:paraId="2FE8243F" w14:textId="77777777" w:rsidTr="00F46836">
        <w:tc>
          <w:tcPr>
            <w:tcW w:w="3053" w:type="dxa"/>
            <w:shd w:val="clear" w:color="auto" w:fill="FFF2CC" w:themeFill="accent4" w:themeFillTint="33"/>
          </w:tcPr>
          <w:p w14:paraId="69E507B4" w14:textId="77777777" w:rsidR="00F42BE1" w:rsidRDefault="00F42BE1" w:rsidP="00D651F8">
            <w:r>
              <w:t>Systémy řízení bezpečnosti státu a společnosti</w:t>
            </w:r>
          </w:p>
          <w:p w14:paraId="12657696" w14:textId="77777777" w:rsidR="00F42BE1" w:rsidRPr="0079505B" w:rsidRDefault="00F42BE1" w:rsidP="00D651F8">
            <w:pPr>
              <w:jc w:val="both"/>
              <w:rPr>
                <w:b/>
                <w:color w:val="FF0000"/>
                <w:sz w:val="16"/>
                <w:szCs w:val="16"/>
                <w:highlight w:val="cyan"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59830513" w14:textId="21305681" w:rsidR="00F42BE1" w:rsidRPr="00BA38F6" w:rsidRDefault="00FD01BD" w:rsidP="00D651F8">
            <w:pPr>
              <w:jc w:val="center"/>
            </w:pPr>
            <w:del w:id="51" w:author="Eva Skýbová" w:date="2023-06-06T13:22:00Z">
              <w:r w:rsidDel="0069028E">
                <w:delText>20</w:delText>
              </w:r>
            </w:del>
            <w:ins w:id="52" w:author="Eva Skýbová" w:date="2023-06-06T13:22:00Z">
              <w:r w:rsidR="0069028E">
                <w:t>18</w:t>
              </w:r>
            </w:ins>
          </w:p>
        </w:tc>
        <w:tc>
          <w:tcPr>
            <w:tcW w:w="1069" w:type="dxa"/>
            <w:shd w:val="clear" w:color="auto" w:fill="FFF2CC" w:themeFill="accent4" w:themeFillTint="33"/>
          </w:tcPr>
          <w:p w14:paraId="126686AB" w14:textId="77777777" w:rsidR="00F42BE1" w:rsidRPr="00BA38F6" w:rsidRDefault="00F42BE1" w:rsidP="00D651F8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0248FCA8" w14:textId="77777777" w:rsidR="00F42BE1" w:rsidRPr="00BA38F6" w:rsidRDefault="00F42BE1" w:rsidP="00D651F8">
            <w:pPr>
              <w:jc w:val="center"/>
            </w:pPr>
            <w:r>
              <w:t>6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451164CA" w14:textId="0FDB21B0" w:rsidR="00F42BE1" w:rsidRDefault="00F42BE1" w:rsidP="00D651F8">
            <w:pPr>
              <w:rPr>
                <w:b/>
              </w:rPr>
            </w:pPr>
            <w:r w:rsidRPr="00306632">
              <w:rPr>
                <w:b/>
              </w:rPr>
              <w:t xml:space="preserve">doc. </w:t>
            </w:r>
            <w:r>
              <w:rPr>
                <w:b/>
              </w:rPr>
              <w:t xml:space="preserve">Mgr. Tomáš </w:t>
            </w:r>
            <w:r w:rsidRPr="00306632">
              <w:rPr>
                <w:b/>
              </w:rPr>
              <w:t>Zeman</w:t>
            </w:r>
            <w:r>
              <w:rPr>
                <w:b/>
              </w:rPr>
              <w:t>, Ph.D. et Ph.D. (</w:t>
            </w:r>
            <w:del w:id="53" w:author="Eva Skýbová" w:date="2023-06-06T13:22:00Z">
              <w:r w:rsidDel="0069028E">
                <w:rPr>
                  <w:b/>
                </w:rPr>
                <w:delText xml:space="preserve">85 </w:delText>
              </w:r>
            </w:del>
            <w:ins w:id="54" w:author="Eva Skýbová" w:date="2023-06-06T13:22:00Z">
              <w:r w:rsidR="0069028E">
                <w:rPr>
                  <w:b/>
                </w:rPr>
                <w:t xml:space="preserve">77 </w:t>
              </w:r>
            </w:ins>
            <w:r>
              <w:rPr>
                <w:b/>
              </w:rPr>
              <w:t>%)</w:t>
            </w:r>
          </w:p>
          <w:p w14:paraId="47547639" w14:textId="3DA7046C" w:rsidR="00F42BE1" w:rsidRPr="002A74FC" w:rsidRDefault="00F42BE1" w:rsidP="00D651F8">
            <w:r w:rsidRPr="002A74FC">
              <w:t>doc.</w:t>
            </w:r>
            <w:r>
              <w:t xml:space="preserve"> RSDr. Václav</w:t>
            </w:r>
            <w:r w:rsidRPr="002A74FC">
              <w:t xml:space="preserve"> Lošek</w:t>
            </w:r>
            <w:r>
              <w:t>, CSc.</w:t>
            </w:r>
            <w:r w:rsidRPr="002A74FC">
              <w:t xml:space="preserve"> (</w:t>
            </w:r>
            <w:del w:id="55" w:author="Eva Skýbová" w:date="2023-06-06T13:22:00Z">
              <w:r w:rsidDel="0069028E">
                <w:delText>15</w:delText>
              </w:r>
              <w:r w:rsidRPr="002A74FC" w:rsidDel="0069028E">
                <w:delText xml:space="preserve"> </w:delText>
              </w:r>
            </w:del>
            <w:ins w:id="56" w:author="Eva Skýbová" w:date="2023-06-06T13:22:00Z">
              <w:r w:rsidR="0069028E">
                <w:t>23</w:t>
              </w:r>
              <w:r w:rsidR="0069028E" w:rsidRPr="002A74FC">
                <w:t xml:space="preserve"> </w:t>
              </w:r>
            </w:ins>
            <w:r w:rsidRPr="002A74FC">
              <w:t>%)</w:t>
            </w:r>
          </w:p>
          <w:p w14:paraId="0E483536" w14:textId="77777777" w:rsidR="00F42BE1" w:rsidRPr="00BA38F6" w:rsidRDefault="00F42BE1" w:rsidP="00D651F8"/>
        </w:tc>
        <w:tc>
          <w:tcPr>
            <w:tcW w:w="1621" w:type="dxa"/>
            <w:shd w:val="clear" w:color="auto" w:fill="FFF2CC" w:themeFill="accent4" w:themeFillTint="33"/>
          </w:tcPr>
          <w:p w14:paraId="032E1D8E" w14:textId="77777777" w:rsidR="00F42BE1" w:rsidRPr="00BA38F6" w:rsidRDefault="00F42BE1" w:rsidP="00D651F8">
            <w:pPr>
              <w:jc w:val="center"/>
            </w:pPr>
            <w:r w:rsidRPr="00BA38F6"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1B308843" w14:textId="77777777" w:rsidR="00F42BE1" w:rsidRPr="00E40AB1" w:rsidRDefault="00F42BE1" w:rsidP="00D651F8">
            <w:pPr>
              <w:jc w:val="center"/>
              <w:rPr>
                <w:color w:val="FF0000"/>
              </w:rPr>
            </w:pPr>
            <w:r>
              <w:t>ZT</w:t>
            </w:r>
          </w:p>
        </w:tc>
      </w:tr>
      <w:tr w:rsidR="00F42BE1" w:rsidRPr="00BA38F6" w14:paraId="301C71D5" w14:textId="77777777" w:rsidTr="00F46836">
        <w:tc>
          <w:tcPr>
            <w:tcW w:w="3053" w:type="dxa"/>
            <w:shd w:val="clear" w:color="auto" w:fill="FFF2CC" w:themeFill="accent4" w:themeFillTint="33"/>
          </w:tcPr>
          <w:p w14:paraId="77C34E50" w14:textId="77777777" w:rsidR="00F42BE1" w:rsidRDefault="00F42BE1" w:rsidP="00D651F8">
            <w:r w:rsidRPr="00BA38F6">
              <w:t>Odborný anglický jazyk I</w:t>
            </w:r>
          </w:p>
          <w:p w14:paraId="1AA05391" w14:textId="77777777" w:rsidR="00F42BE1" w:rsidRPr="0079505B" w:rsidRDefault="00F42BE1" w:rsidP="00D651F8">
            <w:pPr>
              <w:jc w:val="both"/>
              <w:rPr>
                <w:b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13B2A8F0" w14:textId="7CF58745" w:rsidR="00F42BE1" w:rsidRPr="00BA38F6" w:rsidRDefault="00645590" w:rsidP="00D651F8">
            <w:pPr>
              <w:jc w:val="center"/>
            </w:pPr>
            <w:r>
              <w:t>8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4807A8B3" w14:textId="77777777" w:rsidR="00F42BE1" w:rsidRPr="00BA38F6" w:rsidRDefault="00F42BE1" w:rsidP="00D651F8">
            <w:pPr>
              <w:jc w:val="center"/>
            </w:pPr>
            <w:r>
              <w:t>z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68DFA6A1" w14:textId="77777777" w:rsidR="00F42BE1" w:rsidRPr="00BA38F6" w:rsidRDefault="00F42BE1" w:rsidP="00D651F8">
            <w:pPr>
              <w:jc w:val="center"/>
            </w:pPr>
            <w:r>
              <w:t>2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670852E4" w14:textId="77777777" w:rsidR="00F42BE1" w:rsidRPr="003A721F" w:rsidRDefault="00F42BE1" w:rsidP="00D651F8">
            <w:pPr>
              <w:rPr>
                <w:b/>
              </w:rPr>
            </w:pPr>
            <w:r w:rsidRPr="003A721F">
              <w:rPr>
                <w:b/>
              </w:rPr>
              <w:t>Mgr. et Mgr. Kateřina Pitrová, BBA, Ph.D.</w:t>
            </w:r>
            <w:r>
              <w:rPr>
                <w:b/>
              </w:rPr>
              <w:t xml:space="preserve"> (100 %)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4560DDF4" w14:textId="77777777" w:rsidR="00F42BE1" w:rsidRPr="00BA38F6" w:rsidRDefault="00F42BE1" w:rsidP="00D651F8">
            <w:pPr>
              <w:jc w:val="center"/>
            </w:pPr>
            <w:r w:rsidRPr="00BA38F6"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302FAD69" w14:textId="77777777" w:rsidR="00F42BE1" w:rsidRPr="00BA38F6" w:rsidRDefault="00F42BE1" w:rsidP="00D651F8">
            <w:pPr>
              <w:jc w:val="center"/>
            </w:pPr>
          </w:p>
        </w:tc>
      </w:tr>
      <w:tr w:rsidR="00F42BE1" w:rsidRPr="00BA38F6" w14:paraId="6CA0E9AD" w14:textId="77777777" w:rsidTr="00F46836">
        <w:tc>
          <w:tcPr>
            <w:tcW w:w="3053" w:type="dxa"/>
            <w:shd w:val="clear" w:color="auto" w:fill="FFF2CC" w:themeFill="accent4" w:themeFillTint="33"/>
          </w:tcPr>
          <w:p w14:paraId="4E47C64E" w14:textId="77777777" w:rsidR="00F42BE1" w:rsidRDefault="00F42BE1" w:rsidP="00D651F8">
            <w:r w:rsidRPr="00C804FA">
              <w:t>Informační a komunikační technologie v krizovém řízení</w:t>
            </w:r>
          </w:p>
          <w:p w14:paraId="328F7494" w14:textId="77777777" w:rsidR="00F42BE1" w:rsidRPr="00C804FA" w:rsidRDefault="00F42BE1" w:rsidP="00D651F8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44782E3A" w14:textId="5DF71875" w:rsidR="00F42BE1" w:rsidRPr="00BA38F6" w:rsidRDefault="00645590" w:rsidP="00D651F8">
            <w:pPr>
              <w:jc w:val="center"/>
            </w:pPr>
            <w:r>
              <w:t>18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51924674" w14:textId="77777777" w:rsidR="00F42BE1" w:rsidRPr="00BA38F6" w:rsidRDefault="00F42BE1" w:rsidP="00D651F8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73A5B2BE" w14:textId="77777777" w:rsidR="00F42BE1" w:rsidRPr="00BA38F6" w:rsidRDefault="00F42BE1" w:rsidP="00D651F8">
            <w:pPr>
              <w:jc w:val="center"/>
            </w:pPr>
            <w:r>
              <w:t>5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36C724BA" w14:textId="77777777" w:rsidR="00F42BE1" w:rsidRPr="00BA38F6" w:rsidRDefault="00F42BE1" w:rsidP="00D651F8">
            <w:r>
              <w:rPr>
                <w:b/>
              </w:rPr>
              <w:t>Ing. Petr Svoboda, Ph.D. (100 %)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10D8B73C" w14:textId="77777777" w:rsidR="00F42BE1" w:rsidRPr="00BA38F6" w:rsidRDefault="00F42BE1" w:rsidP="00D651F8">
            <w:pPr>
              <w:jc w:val="center"/>
            </w:pPr>
            <w:r w:rsidRPr="00BA38F6"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64FA2D18" w14:textId="77777777" w:rsidR="00F42BE1" w:rsidRPr="00BA38F6" w:rsidRDefault="00F42BE1" w:rsidP="00D651F8">
            <w:pPr>
              <w:jc w:val="center"/>
            </w:pPr>
          </w:p>
        </w:tc>
      </w:tr>
      <w:tr w:rsidR="00F42BE1" w:rsidRPr="00BA38F6" w14:paraId="69B240A4" w14:textId="77777777" w:rsidTr="00F46836">
        <w:tc>
          <w:tcPr>
            <w:tcW w:w="3053" w:type="dxa"/>
            <w:shd w:val="clear" w:color="auto" w:fill="FFF2CC" w:themeFill="accent4" w:themeFillTint="33"/>
          </w:tcPr>
          <w:p w14:paraId="74318AA1" w14:textId="77777777" w:rsidR="00F42BE1" w:rsidRDefault="00F42BE1" w:rsidP="00D651F8">
            <w:r>
              <w:t>Krizové řízení a integrovaný záchranný systém</w:t>
            </w:r>
          </w:p>
          <w:p w14:paraId="2BA03B33" w14:textId="77777777" w:rsidR="00F42BE1" w:rsidRPr="00C804FA" w:rsidRDefault="00F42BE1" w:rsidP="00D651F8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3D0BDEFB" w14:textId="18924FA7" w:rsidR="00F42BE1" w:rsidRPr="00BA38F6" w:rsidRDefault="00645590" w:rsidP="00D651F8">
            <w:pPr>
              <w:jc w:val="center"/>
            </w:pPr>
            <w:r>
              <w:t>20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0B7619A8" w14:textId="77777777" w:rsidR="00F42BE1" w:rsidRPr="00BA38F6" w:rsidRDefault="00F42BE1" w:rsidP="00D651F8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4CC2E6AC" w14:textId="77777777" w:rsidR="00F42BE1" w:rsidRPr="00BA38F6" w:rsidRDefault="00F42BE1" w:rsidP="00D651F8">
            <w:pPr>
              <w:jc w:val="center"/>
            </w:pPr>
            <w:r>
              <w:t>6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6C182781" w14:textId="231F3C60" w:rsidR="00F42BE1" w:rsidRDefault="00F42BE1" w:rsidP="00D651F8">
            <w:pPr>
              <w:rPr>
                <w:b/>
              </w:rPr>
            </w:pPr>
            <w:r>
              <w:rPr>
                <w:b/>
              </w:rPr>
              <w:t>Ing. Kateřina Víchová, Ph.D.</w:t>
            </w:r>
            <w:r w:rsidRPr="007541D9">
              <w:rPr>
                <w:b/>
              </w:rPr>
              <w:t xml:space="preserve"> </w:t>
            </w:r>
            <w:r>
              <w:rPr>
                <w:b/>
              </w:rPr>
              <w:t>(</w:t>
            </w:r>
            <w:r w:rsidR="00271812">
              <w:rPr>
                <w:b/>
              </w:rPr>
              <w:t>69</w:t>
            </w:r>
            <w:r>
              <w:rPr>
                <w:b/>
              </w:rPr>
              <w:t xml:space="preserve"> %)</w:t>
            </w:r>
          </w:p>
          <w:p w14:paraId="75B06397" w14:textId="0701A4D2" w:rsidR="00F42BE1" w:rsidRPr="001356E6" w:rsidRDefault="00F42BE1" w:rsidP="00271812">
            <w:r w:rsidRPr="001356E6">
              <w:t>Mgr. Marek Tomaštík, Ph.D. (</w:t>
            </w:r>
            <w:r w:rsidR="00271812">
              <w:t>31</w:t>
            </w:r>
            <w:r w:rsidRPr="001356E6">
              <w:t xml:space="preserve">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0AE98F12" w14:textId="77777777" w:rsidR="00F42BE1" w:rsidRPr="004817C7" w:rsidRDefault="00F42BE1" w:rsidP="00D651F8">
            <w:pPr>
              <w:jc w:val="center"/>
            </w:pPr>
            <w:r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3D2258B7" w14:textId="77777777" w:rsidR="00F42BE1" w:rsidRPr="003A13CA" w:rsidRDefault="00F42BE1" w:rsidP="00D651F8">
            <w:pPr>
              <w:jc w:val="center"/>
            </w:pPr>
            <w:r>
              <w:t>PZ</w:t>
            </w:r>
          </w:p>
        </w:tc>
      </w:tr>
      <w:tr w:rsidR="00F42BE1" w:rsidRPr="00BA38F6" w14:paraId="3414E18D" w14:textId="77777777" w:rsidTr="00F46836">
        <w:tc>
          <w:tcPr>
            <w:tcW w:w="3053" w:type="dxa"/>
            <w:shd w:val="clear" w:color="auto" w:fill="FFF2CC" w:themeFill="accent4" w:themeFillTint="33"/>
          </w:tcPr>
          <w:p w14:paraId="7666BD73" w14:textId="77777777" w:rsidR="00F42BE1" w:rsidRDefault="00F42BE1" w:rsidP="00D651F8">
            <w:r>
              <w:t>Ekonomika a logistika v oblasti bezpečnosti</w:t>
            </w:r>
          </w:p>
          <w:p w14:paraId="5E7ED7DE" w14:textId="77777777" w:rsidR="00F42BE1" w:rsidRPr="00BA38F6" w:rsidRDefault="00F42BE1" w:rsidP="00D651F8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432C397D" w14:textId="304BBACA" w:rsidR="00F42BE1" w:rsidRPr="00BA38F6" w:rsidRDefault="00645590" w:rsidP="00D651F8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12A64216" w14:textId="77777777" w:rsidR="00F42BE1" w:rsidRPr="00C804FA" w:rsidRDefault="00F42BE1" w:rsidP="00D651F8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0F41F906" w14:textId="77777777" w:rsidR="00F42BE1" w:rsidRPr="00BA38F6" w:rsidRDefault="00F42BE1" w:rsidP="00D651F8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70FB030A" w14:textId="77777777" w:rsidR="00F42BE1" w:rsidRDefault="00F42BE1" w:rsidP="00D651F8">
            <w:pPr>
              <w:rPr>
                <w:b/>
              </w:rPr>
            </w:pPr>
            <w:r>
              <w:rPr>
                <w:b/>
              </w:rPr>
              <w:t>doc. Ing. Zuzana Tučková, Ph.D. (54 %)</w:t>
            </w:r>
          </w:p>
          <w:p w14:paraId="68B088BF" w14:textId="77777777" w:rsidR="00F42BE1" w:rsidRPr="00F930FC" w:rsidRDefault="00F42BE1" w:rsidP="00D651F8">
            <w:r w:rsidRPr="00F930FC">
              <w:t>Ing. Romana Heinzová, Ph.D (</w:t>
            </w:r>
            <w:r>
              <w:t>46</w:t>
            </w:r>
            <w:r w:rsidRPr="00F930FC">
              <w:t xml:space="preserve">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577AF9CD" w14:textId="77777777" w:rsidR="00F42BE1" w:rsidRPr="00BA38F6" w:rsidRDefault="00F42BE1" w:rsidP="00D651F8">
            <w:pPr>
              <w:jc w:val="center"/>
            </w:pPr>
            <w:r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23CE1553" w14:textId="77777777" w:rsidR="00F42BE1" w:rsidRPr="00C804FA" w:rsidRDefault="00F42BE1" w:rsidP="00D651F8">
            <w:pPr>
              <w:jc w:val="center"/>
            </w:pPr>
          </w:p>
        </w:tc>
      </w:tr>
      <w:tr w:rsidR="00F42BE1" w:rsidRPr="00BA38F6" w14:paraId="47173ECC" w14:textId="77777777" w:rsidTr="00F46836">
        <w:tc>
          <w:tcPr>
            <w:tcW w:w="3053" w:type="dxa"/>
            <w:shd w:val="clear" w:color="auto" w:fill="FFF2CC" w:themeFill="accent4" w:themeFillTint="33"/>
          </w:tcPr>
          <w:p w14:paraId="201DB43E" w14:textId="77777777" w:rsidR="00F42BE1" w:rsidRDefault="00F42BE1" w:rsidP="00D651F8">
            <w:r>
              <w:t>Právo v oblasti bezpečnosti a obrany</w:t>
            </w:r>
          </w:p>
          <w:p w14:paraId="2E987615" w14:textId="77777777" w:rsidR="00F42BE1" w:rsidRPr="00C804FA" w:rsidRDefault="00F42BE1" w:rsidP="00D651F8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29F6C904" w14:textId="459F1B91" w:rsidR="00F42BE1" w:rsidRPr="00BA38F6" w:rsidRDefault="00645590" w:rsidP="00D651F8">
            <w:pPr>
              <w:jc w:val="center"/>
            </w:pPr>
            <w:r>
              <w:t>10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7B8A5991" w14:textId="77777777" w:rsidR="00F42BE1" w:rsidRPr="00BA38F6" w:rsidRDefault="00F42BE1" w:rsidP="00D651F8">
            <w:pPr>
              <w:jc w:val="center"/>
            </w:pPr>
            <w:r w:rsidRPr="00BA38F6">
              <w:t>k</w:t>
            </w:r>
            <w:r>
              <w:t>l</w:t>
            </w:r>
            <w:r w:rsidRPr="00BA38F6">
              <w:t>z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059B1BF2" w14:textId="77777777" w:rsidR="00F42BE1" w:rsidRPr="00BA38F6" w:rsidRDefault="00F42BE1" w:rsidP="00D651F8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2A8BC797" w14:textId="77777777" w:rsidR="00F42BE1" w:rsidRPr="00AF094C" w:rsidRDefault="00F42BE1" w:rsidP="00D651F8">
            <w:pPr>
              <w:rPr>
                <w:b/>
              </w:rPr>
            </w:pPr>
            <w:r w:rsidRPr="003A721F">
              <w:rPr>
                <w:b/>
              </w:rPr>
              <w:t xml:space="preserve">JUDr. </w:t>
            </w:r>
            <w:r>
              <w:rPr>
                <w:b/>
              </w:rPr>
              <w:t>Radomíra Veselá, Ph.D., LLM (100 %)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4F74B9EE" w14:textId="77777777" w:rsidR="00F42BE1" w:rsidRPr="00BA38F6" w:rsidRDefault="00F42BE1" w:rsidP="00D651F8">
            <w:pPr>
              <w:jc w:val="center"/>
            </w:pPr>
            <w:r w:rsidRPr="00BA38F6">
              <w:t>1/</w:t>
            </w:r>
            <w:r>
              <w:t>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4C0DC3A4" w14:textId="77777777" w:rsidR="00F42BE1" w:rsidRPr="004C7A66" w:rsidRDefault="00F42BE1" w:rsidP="00D651F8">
            <w:pPr>
              <w:jc w:val="center"/>
              <w:rPr>
                <w:color w:val="FF0000"/>
              </w:rPr>
            </w:pPr>
          </w:p>
        </w:tc>
      </w:tr>
      <w:tr w:rsidR="00F42BE1" w:rsidRPr="00BA38F6" w14:paraId="3B9CD843" w14:textId="77777777" w:rsidTr="00F46836">
        <w:tc>
          <w:tcPr>
            <w:tcW w:w="3053" w:type="dxa"/>
            <w:shd w:val="clear" w:color="auto" w:fill="FFF2CC" w:themeFill="accent4" w:themeFillTint="33"/>
          </w:tcPr>
          <w:p w14:paraId="61D0F83E" w14:textId="77777777" w:rsidR="00F42BE1" w:rsidRDefault="00F42BE1" w:rsidP="00D651F8">
            <w:r w:rsidRPr="00C804FA">
              <w:t>Ochrana obyvatelstva a kritické infrastruktury</w:t>
            </w:r>
          </w:p>
          <w:p w14:paraId="28D03E16" w14:textId="77777777" w:rsidR="00F42BE1" w:rsidRPr="00C804FA" w:rsidRDefault="00F42BE1" w:rsidP="00D651F8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57EAAA7B" w14:textId="7698AEC1" w:rsidR="00F42BE1" w:rsidRPr="00BA38F6" w:rsidRDefault="00645590" w:rsidP="00D651F8">
            <w:pPr>
              <w:jc w:val="center"/>
            </w:pPr>
            <w:r>
              <w:t>20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609B1E60" w14:textId="77777777" w:rsidR="00F42BE1" w:rsidRPr="00BA38F6" w:rsidRDefault="00F42BE1" w:rsidP="00D651F8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39E94615" w14:textId="77777777" w:rsidR="00F42BE1" w:rsidRPr="00BA38F6" w:rsidRDefault="00F42BE1" w:rsidP="00D651F8">
            <w:pPr>
              <w:jc w:val="center"/>
            </w:pPr>
            <w:r>
              <w:t>6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45325B1C" w14:textId="77777777" w:rsidR="00F42BE1" w:rsidRDefault="00F42BE1" w:rsidP="00D651F8">
            <w:pPr>
              <w:rPr>
                <w:b/>
              </w:rPr>
            </w:pPr>
            <w:r w:rsidRPr="008021A1">
              <w:rPr>
                <w:b/>
              </w:rPr>
              <w:t>prof. Ing. Dušan Vičar, CSc.</w:t>
            </w:r>
            <w:r>
              <w:rPr>
                <w:b/>
              </w:rPr>
              <w:t xml:space="preserve"> (54 %)</w:t>
            </w:r>
          </w:p>
          <w:p w14:paraId="37DE25F4" w14:textId="77777777" w:rsidR="00F42BE1" w:rsidRPr="004008E4" w:rsidRDefault="00F42BE1" w:rsidP="00D651F8">
            <w:r w:rsidRPr="004008E4">
              <w:t>Ing. Jak</w:t>
            </w:r>
            <w:r>
              <w:t>u</w:t>
            </w:r>
            <w:r w:rsidRPr="004008E4">
              <w:t>b Rak, Ph.D. (46 %)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6062C0E1" w14:textId="77777777" w:rsidR="00F42BE1" w:rsidRPr="00BA38F6" w:rsidRDefault="00F42BE1" w:rsidP="00D651F8">
            <w:pPr>
              <w:jc w:val="center"/>
            </w:pPr>
            <w:r w:rsidRPr="00BA38F6"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478E5D44" w14:textId="77777777" w:rsidR="00F42BE1" w:rsidRPr="00BA38F6" w:rsidRDefault="00F42BE1" w:rsidP="00D651F8">
            <w:pPr>
              <w:jc w:val="center"/>
            </w:pPr>
            <w:r w:rsidRPr="00BA38F6">
              <w:t>PZ</w:t>
            </w:r>
          </w:p>
        </w:tc>
      </w:tr>
      <w:tr w:rsidR="00F42BE1" w:rsidRPr="00BA38F6" w14:paraId="6C9C797F" w14:textId="77777777" w:rsidTr="00F46836">
        <w:tc>
          <w:tcPr>
            <w:tcW w:w="3053" w:type="dxa"/>
            <w:shd w:val="clear" w:color="auto" w:fill="E2EFD9" w:themeFill="accent6" w:themeFillTint="33"/>
          </w:tcPr>
          <w:p w14:paraId="0B216506" w14:textId="77777777" w:rsidR="00F42BE1" w:rsidRDefault="00F42BE1" w:rsidP="00D651F8">
            <w:r w:rsidRPr="00BA38F6">
              <w:t>Aplikovaná m</w:t>
            </w:r>
            <w:r>
              <w:t>atematika a statistika v procesu hodnocení a </w:t>
            </w:r>
            <w:r w:rsidRPr="00BA38F6">
              <w:t>ovládání rizik</w:t>
            </w:r>
          </w:p>
          <w:p w14:paraId="1B2D5320" w14:textId="77777777" w:rsidR="00F42BE1" w:rsidRPr="00C804FA" w:rsidRDefault="00F42BE1" w:rsidP="00D651F8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34DAB217" w14:textId="1D8743EC" w:rsidR="00F42BE1" w:rsidRDefault="00645590" w:rsidP="00D651F8">
            <w:pPr>
              <w:jc w:val="center"/>
            </w:pPr>
            <w:r>
              <w:t>18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44EEF06D" w14:textId="77777777" w:rsidR="00F42BE1" w:rsidRPr="00BA38F6" w:rsidRDefault="00F42BE1" w:rsidP="00D651F8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1D8A57CC" w14:textId="77777777" w:rsidR="00F42BE1" w:rsidRDefault="00F42BE1" w:rsidP="00D651F8">
            <w:pPr>
              <w:jc w:val="center"/>
            </w:pPr>
            <w:r>
              <w:t>5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5F56EA8D" w14:textId="77777777" w:rsidR="00F42BE1" w:rsidRPr="008021A1" w:rsidRDefault="00F42BE1" w:rsidP="00D651F8">
            <w:pPr>
              <w:rPr>
                <w:b/>
              </w:rPr>
            </w:pPr>
            <w:r w:rsidRPr="00AF094C">
              <w:rPr>
                <w:b/>
              </w:rPr>
              <w:t>prof. Ing. Roman Prokop, CSc.</w:t>
            </w:r>
            <w:r>
              <w:rPr>
                <w:b/>
              </w:rPr>
              <w:t xml:space="preserve"> (100 %)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2470FAF7" w14:textId="77777777" w:rsidR="00F42BE1" w:rsidRPr="00BA38F6" w:rsidRDefault="00F42BE1" w:rsidP="00D651F8">
            <w:pPr>
              <w:jc w:val="center"/>
            </w:pPr>
            <w:r w:rsidRPr="00BA38F6">
              <w:t>1/</w:t>
            </w:r>
            <w:r>
              <w:t>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1D58A41C" w14:textId="77777777" w:rsidR="00F42BE1" w:rsidRPr="00BA38F6" w:rsidRDefault="00F42BE1" w:rsidP="00D651F8">
            <w:pPr>
              <w:jc w:val="center"/>
            </w:pPr>
          </w:p>
        </w:tc>
      </w:tr>
      <w:tr w:rsidR="00F42BE1" w:rsidRPr="00BA38F6" w14:paraId="0DD497DC" w14:textId="77777777" w:rsidTr="00F46836">
        <w:tc>
          <w:tcPr>
            <w:tcW w:w="3053" w:type="dxa"/>
            <w:shd w:val="clear" w:color="auto" w:fill="E2EFD9" w:themeFill="accent6" w:themeFillTint="33"/>
          </w:tcPr>
          <w:p w14:paraId="49EDE73C" w14:textId="77777777" w:rsidR="00F42BE1" w:rsidRDefault="00F42BE1" w:rsidP="00D651F8">
            <w:r>
              <w:t>Krizové, havarijní a obranné plánování</w:t>
            </w:r>
            <w:r w:rsidRPr="00C804FA">
              <w:t xml:space="preserve"> </w:t>
            </w:r>
          </w:p>
          <w:p w14:paraId="46CCCA6E" w14:textId="77777777" w:rsidR="00F42BE1" w:rsidRDefault="00F42BE1" w:rsidP="00D651F8">
            <w:pPr>
              <w:jc w:val="both"/>
              <w:rPr>
                <w:color w:val="FF0000"/>
                <w:sz w:val="16"/>
                <w:szCs w:val="16"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  <w:p w14:paraId="397EAB70" w14:textId="77777777" w:rsidR="00F42BE1" w:rsidRPr="00C804FA" w:rsidRDefault="00F42BE1" w:rsidP="00D651F8"/>
        </w:tc>
        <w:tc>
          <w:tcPr>
            <w:tcW w:w="1091" w:type="dxa"/>
            <w:shd w:val="clear" w:color="auto" w:fill="E2EFD9" w:themeFill="accent6" w:themeFillTint="33"/>
          </w:tcPr>
          <w:p w14:paraId="4B83BA7C" w14:textId="70620032" w:rsidR="00F42BE1" w:rsidRDefault="00645590" w:rsidP="00D651F8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1795F5E0" w14:textId="77777777" w:rsidR="00F42BE1" w:rsidRPr="00BA38F6" w:rsidRDefault="00F42BE1" w:rsidP="00D651F8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6F064925" w14:textId="77777777" w:rsidR="00F42BE1" w:rsidRDefault="00F42BE1" w:rsidP="00D651F8">
            <w:pPr>
              <w:jc w:val="center"/>
            </w:pPr>
            <w:r>
              <w:t>5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5F31082D" w14:textId="77777777" w:rsidR="00F42BE1" w:rsidRPr="0090278F" w:rsidRDefault="00F42BE1" w:rsidP="00D651F8">
            <w:pPr>
              <w:rPr>
                <w:b/>
              </w:rPr>
            </w:pPr>
            <w:r>
              <w:rPr>
                <w:b/>
              </w:rPr>
              <w:t>Ing. Jan Strohmandl, Ph.D. (100 %)</w:t>
            </w:r>
          </w:p>
          <w:p w14:paraId="77138A60" w14:textId="77777777" w:rsidR="00F42BE1" w:rsidRPr="008021A1" w:rsidRDefault="00F42BE1" w:rsidP="00D651F8">
            <w:pPr>
              <w:rPr>
                <w:b/>
              </w:rPr>
            </w:pPr>
          </w:p>
        </w:tc>
        <w:tc>
          <w:tcPr>
            <w:tcW w:w="1621" w:type="dxa"/>
            <w:shd w:val="clear" w:color="auto" w:fill="E2EFD9" w:themeFill="accent6" w:themeFillTint="33"/>
          </w:tcPr>
          <w:p w14:paraId="43B07185" w14:textId="77777777" w:rsidR="00F42BE1" w:rsidRPr="00BA38F6" w:rsidRDefault="00F42BE1" w:rsidP="00D651F8">
            <w:pPr>
              <w:jc w:val="center"/>
            </w:pPr>
            <w:r w:rsidRPr="00A122ED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62FFE3D7" w14:textId="77777777" w:rsidR="00F42BE1" w:rsidRPr="00BA38F6" w:rsidRDefault="00F42BE1" w:rsidP="00D651F8">
            <w:pPr>
              <w:jc w:val="center"/>
            </w:pPr>
            <w:r w:rsidRPr="003A13CA">
              <w:t>PZ</w:t>
            </w:r>
          </w:p>
        </w:tc>
      </w:tr>
      <w:tr w:rsidR="00F42BE1" w:rsidRPr="00BA38F6" w14:paraId="1E33E222" w14:textId="77777777" w:rsidTr="00F46836">
        <w:tc>
          <w:tcPr>
            <w:tcW w:w="3053" w:type="dxa"/>
            <w:shd w:val="clear" w:color="auto" w:fill="E2EFD9" w:themeFill="accent6" w:themeFillTint="33"/>
          </w:tcPr>
          <w:p w14:paraId="2FD283DA" w14:textId="77777777" w:rsidR="00F42BE1" w:rsidRDefault="00F42BE1" w:rsidP="00D651F8">
            <w:pPr>
              <w:jc w:val="both"/>
            </w:pPr>
            <w:r w:rsidRPr="00BA38F6">
              <w:t>Odborný anglický jazyk II</w:t>
            </w:r>
          </w:p>
          <w:p w14:paraId="3A190D20" w14:textId="77777777" w:rsidR="00F42BE1" w:rsidRDefault="00F42BE1" w:rsidP="00D651F8">
            <w:pPr>
              <w:jc w:val="both"/>
              <w:rPr>
                <w:color w:val="FF0000"/>
                <w:sz w:val="16"/>
                <w:szCs w:val="16"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  <w:p w14:paraId="6E1950AD" w14:textId="77777777" w:rsidR="00F42BE1" w:rsidRPr="00BA38F6" w:rsidRDefault="00F42BE1" w:rsidP="00D651F8">
            <w:pPr>
              <w:jc w:val="both"/>
            </w:pPr>
          </w:p>
        </w:tc>
        <w:tc>
          <w:tcPr>
            <w:tcW w:w="1091" w:type="dxa"/>
            <w:shd w:val="clear" w:color="auto" w:fill="E2EFD9" w:themeFill="accent6" w:themeFillTint="33"/>
          </w:tcPr>
          <w:p w14:paraId="5C38E4B2" w14:textId="49FDDEC9" w:rsidR="00F42BE1" w:rsidRPr="00BA38F6" w:rsidRDefault="00645590" w:rsidP="00D651F8">
            <w:pPr>
              <w:jc w:val="center"/>
            </w:pPr>
            <w:r>
              <w:t>8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0DAA7794" w14:textId="77777777" w:rsidR="00F42BE1" w:rsidRPr="00251D48" w:rsidRDefault="00F42BE1" w:rsidP="00D651F8">
            <w:pPr>
              <w:jc w:val="center"/>
            </w:pPr>
            <w:r>
              <w:t>z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5FBA265B" w14:textId="77777777" w:rsidR="00F42BE1" w:rsidRPr="00BA38F6" w:rsidRDefault="00F42BE1" w:rsidP="00D651F8">
            <w:pPr>
              <w:jc w:val="center"/>
            </w:pPr>
            <w:r>
              <w:t>2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035E56BE" w14:textId="77777777" w:rsidR="00F42BE1" w:rsidRPr="003A721F" w:rsidRDefault="00F42BE1" w:rsidP="00D651F8">
            <w:pPr>
              <w:rPr>
                <w:b/>
              </w:rPr>
            </w:pPr>
            <w:r w:rsidRPr="003A721F">
              <w:rPr>
                <w:b/>
              </w:rPr>
              <w:t>Mgr. et Mgr. Kateřina Pitrová, BBA, Ph.D.</w:t>
            </w:r>
            <w:r>
              <w:rPr>
                <w:b/>
              </w:rPr>
              <w:t xml:space="preserve"> (100 %)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553256CB" w14:textId="77777777" w:rsidR="00F42BE1" w:rsidRPr="00BA38F6" w:rsidRDefault="00F42BE1" w:rsidP="00D651F8">
            <w:pPr>
              <w:jc w:val="center"/>
            </w:pPr>
            <w:r w:rsidRPr="00BA38F6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07388430" w14:textId="77777777" w:rsidR="00F42BE1" w:rsidRPr="00BA38F6" w:rsidRDefault="00F42BE1" w:rsidP="00D651F8">
            <w:pPr>
              <w:jc w:val="center"/>
            </w:pPr>
          </w:p>
        </w:tc>
      </w:tr>
      <w:tr w:rsidR="00F42BE1" w:rsidRPr="00BA38F6" w14:paraId="6EE2FDEE" w14:textId="77777777" w:rsidTr="00F46836">
        <w:tc>
          <w:tcPr>
            <w:tcW w:w="3053" w:type="dxa"/>
            <w:shd w:val="clear" w:color="auto" w:fill="E2EFD9" w:themeFill="accent6" w:themeFillTint="33"/>
          </w:tcPr>
          <w:p w14:paraId="4776EAC6" w14:textId="77777777" w:rsidR="00F42BE1" w:rsidRDefault="00F42BE1" w:rsidP="00D651F8">
            <w:r>
              <w:t>Řízení rizik</w:t>
            </w:r>
          </w:p>
          <w:p w14:paraId="38197F27" w14:textId="77777777" w:rsidR="00F42BE1" w:rsidRDefault="00F42BE1" w:rsidP="00D651F8">
            <w:pPr>
              <w:rPr>
                <w:color w:val="FF0000"/>
                <w:sz w:val="16"/>
                <w:szCs w:val="16"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  <w:p w14:paraId="452FD11C" w14:textId="77777777" w:rsidR="00F42BE1" w:rsidRPr="00C804FA" w:rsidRDefault="00F42BE1" w:rsidP="00D651F8"/>
        </w:tc>
        <w:tc>
          <w:tcPr>
            <w:tcW w:w="1091" w:type="dxa"/>
            <w:shd w:val="clear" w:color="auto" w:fill="E2EFD9" w:themeFill="accent6" w:themeFillTint="33"/>
          </w:tcPr>
          <w:p w14:paraId="5676061F" w14:textId="5C00B34F" w:rsidR="00F42BE1" w:rsidRPr="001A60C7" w:rsidRDefault="00645590" w:rsidP="00D651F8">
            <w:pPr>
              <w:jc w:val="center"/>
            </w:pPr>
            <w:r>
              <w:t>18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08D5C322" w14:textId="77777777" w:rsidR="00F42BE1" w:rsidRPr="00BA38F6" w:rsidRDefault="00F42BE1" w:rsidP="00D651F8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0BABAA19" w14:textId="77777777" w:rsidR="00F42BE1" w:rsidRPr="00BA38F6" w:rsidRDefault="00F42BE1" w:rsidP="00D651F8">
            <w:pPr>
              <w:jc w:val="center"/>
            </w:pPr>
            <w:r>
              <w:t>6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53A94424" w14:textId="77777777" w:rsidR="00F42BE1" w:rsidRDefault="00F42BE1" w:rsidP="00D651F8">
            <w:pPr>
              <w:rPr>
                <w:b/>
              </w:rPr>
            </w:pPr>
            <w:r w:rsidRPr="00306632">
              <w:rPr>
                <w:b/>
              </w:rPr>
              <w:t xml:space="preserve">doc. </w:t>
            </w:r>
            <w:r>
              <w:rPr>
                <w:b/>
              </w:rPr>
              <w:t xml:space="preserve">Mgr. Tomáš </w:t>
            </w:r>
            <w:r w:rsidRPr="00306632">
              <w:rPr>
                <w:b/>
              </w:rPr>
              <w:t>Zeman</w:t>
            </w:r>
            <w:r>
              <w:rPr>
                <w:b/>
              </w:rPr>
              <w:t>, Ph.D. et Ph.D. (54 %)</w:t>
            </w:r>
          </w:p>
          <w:p w14:paraId="1FA808B9" w14:textId="77777777" w:rsidR="00F42BE1" w:rsidRPr="00F930FC" w:rsidRDefault="00F42BE1" w:rsidP="00D651F8">
            <w:r w:rsidRPr="00F930FC">
              <w:t>Ing. Romana Heinzová, Ph.D. (23 %)</w:t>
            </w:r>
          </w:p>
          <w:p w14:paraId="0C636D6A" w14:textId="77777777" w:rsidR="00F42BE1" w:rsidRPr="00BA38F6" w:rsidRDefault="00F42BE1" w:rsidP="00D651F8">
            <w:r w:rsidRPr="00F930FC">
              <w:t>Ing. Petr Veselík, Ph.D. (23 %)</w:t>
            </w:r>
            <w:r>
              <w:t xml:space="preserve"> 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5D692491" w14:textId="77777777" w:rsidR="00F42BE1" w:rsidRPr="00BA38F6" w:rsidRDefault="00F42BE1" w:rsidP="00D651F8">
            <w:pPr>
              <w:jc w:val="center"/>
            </w:pPr>
            <w:r w:rsidRPr="00BA38F6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25ACBD32" w14:textId="77777777" w:rsidR="00F42BE1" w:rsidRPr="003A13CA" w:rsidRDefault="00F42BE1" w:rsidP="00D651F8">
            <w:pPr>
              <w:jc w:val="center"/>
            </w:pPr>
            <w:r w:rsidRPr="003A13CA">
              <w:t>ZT</w:t>
            </w:r>
          </w:p>
        </w:tc>
      </w:tr>
      <w:tr w:rsidR="00F42BE1" w:rsidRPr="00BA38F6" w14:paraId="7AA4EBDA" w14:textId="77777777" w:rsidTr="00F46836">
        <w:tc>
          <w:tcPr>
            <w:tcW w:w="3053" w:type="dxa"/>
            <w:shd w:val="clear" w:color="auto" w:fill="E2EFD9" w:themeFill="accent6" w:themeFillTint="33"/>
          </w:tcPr>
          <w:p w14:paraId="15347A57" w14:textId="77777777" w:rsidR="00F42BE1" w:rsidRDefault="00F42BE1" w:rsidP="00D651F8">
            <w:pPr>
              <w:jc w:val="both"/>
            </w:pPr>
            <w:r w:rsidRPr="00C804FA">
              <w:lastRenderedPageBreak/>
              <w:t>Environmentální bezpečnost</w:t>
            </w:r>
          </w:p>
          <w:p w14:paraId="19461E38" w14:textId="77777777" w:rsidR="00F42BE1" w:rsidRPr="00C804FA" w:rsidRDefault="00F42BE1" w:rsidP="00D651F8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3202102E" w14:textId="6F4B69C1" w:rsidR="00F42BE1" w:rsidRPr="00BA38F6" w:rsidRDefault="00645590" w:rsidP="00D651F8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14337347" w14:textId="77777777" w:rsidR="00F42BE1" w:rsidRPr="00BA38F6" w:rsidRDefault="00F42BE1" w:rsidP="00D651F8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14DA37F9" w14:textId="77777777" w:rsidR="00F42BE1" w:rsidRDefault="00F42BE1" w:rsidP="00D651F8">
            <w:pPr>
              <w:jc w:val="center"/>
            </w:pPr>
            <w:r>
              <w:t>5</w:t>
            </w:r>
          </w:p>
          <w:p w14:paraId="12A20262" w14:textId="77777777" w:rsidR="00F42BE1" w:rsidRPr="00BA38F6" w:rsidRDefault="00F42BE1" w:rsidP="00D651F8">
            <w:pPr>
              <w:jc w:val="center"/>
            </w:pPr>
          </w:p>
        </w:tc>
        <w:tc>
          <w:tcPr>
            <w:tcW w:w="5398" w:type="dxa"/>
            <w:shd w:val="clear" w:color="auto" w:fill="E2EFD9" w:themeFill="accent6" w:themeFillTint="33"/>
          </w:tcPr>
          <w:p w14:paraId="6C42228B" w14:textId="77777777" w:rsidR="00F42BE1" w:rsidRPr="00A122ED" w:rsidRDefault="00F42BE1" w:rsidP="00D651F8">
            <w:pPr>
              <w:rPr>
                <w:b/>
              </w:rPr>
            </w:pPr>
            <w:r w:rsidRPr="00A122ED">
              <w:rPr>
                <w:b/>
              </w:rPr>
              <w:t xml:space="preserve">prof. Ing. Vladimír Sedlařík, Ph.D. </w:t>
            </w:r>
            <w:r>
              <w:rPr>
                <w:b/>
              </w:rPr>
              <w:t>(100 %)</w:t>
            </w:r>
          </w:p>
          <w:p w14:paraId="4034307F" w14:textId="77777777" w:rsidR="00F42BE1" w:rsidRPr="00BA38F6" w:rsidRDefault="00F42BE1" w:rsidP="00D651F8"/>
        </w:tc>
        <w:tc>
          <w:tcPr>
            <w:tcW w:w="1621" w:type="dxa"/>
            <w:shd w:val="clear" w:color="auto" w:fill="E2EFD9" w:themeFill="accent6" w:themeFillTint="33"/>
          </w:tcPr>
          <w:p w14:paraId="2D3557AC" w14:textId="77777777" w:rsidR="00F42BE1" w:rsidRPr="00BA38F6" w:rsidRDefault="00F42BE1" w:rsidP="00D651F8">
            <w:pPr>
              <w:jc w:val="center"/>
            </w:pPr>
            <w:r w:rsidRPr="00BA38F6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72712BA9" w14:textId="77777777" w:rsidR="00F42BE1" w:rsidRPr="00BA38F6" w:rsidRDefault="00F42BE1" w:rsidP="00D651F8">
            <w:pPr>
              <w:jc w:val="center"/>
            </w:pPr>
            <w:r>
              <w:t>PZ</w:t>
            </w:r>
          </w:p>
        </w:tc>
      </w:tr>
      <w:tr w:rsidR="00F42BE1" w:rsidRPr="00BA38F6" w14:paraId="62FBB137" w14:textId="77777777" w:rsidTr="00F46836">
        <w:tc>
          <w:tcPr>
            <w:tcW w:w="3053" w:type="dxa"/>
            <w:shd w:val="clear" w:color="auto" w:fill="E2EFD9" w:themeFill="accent6" w:themeFillTint="33"/>
          </w:tcPr>
          <w:p w14:paraId="23F8F4F8" w14:textId="77777777" w:rsidR="00F42BE1" w:rsidRDefault="00F42BE1" w:rsidP="00D651F8">
            <w:r w:rsidRPr="00C804FA">
              <w:t>Aplikovaná kybernetická bezpečnost</w:t>
            </w:r>
          </w:p>
          <w:p w14:paraId="20DAA1CA" w14:textId="77777777" w:rsidR="00F42BE1" w:rsidRPr="00C804FA" w:rsidRDefault="00F42BE1" w:rsidP="00D651F8"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7E7D9819" w14:textId="7D80D48E" w:rsidR="00F42BE1" w:rsidRPr="00BA38F6" w:rsidRDefault="00645590" w:rsidP="00D651F8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3340EF7E" w14:textId="77777777" w:rsidR="00F42BE1" w:rsidRPr="00BA38F6" w:rsidRDefault="00F42BE1" w:rsidP="00D651F8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5D308AB7" w14:textId="77777777" w:rsidR="00F42BE1" w:rsidRPr="00BA38F6" w:rsidRDefault="00F42BE1" w:rsidP="00D651F8">
            <w:pPr>
              <w:jc w:val="center"/>
            </w:pPr>
            <w:r>
              <w:t>5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2A46756F" w14:textId="77777777" w:rsidR="00F42BE1" w:rsidRDefault="00F42BE1" w:rsidP="00D651F8">
            <w:pPr>
              <w:rPr>
                <w:b/>
              </w:rPr>
            </w:pPr>
            <w:r>
              <w:rPr>
                <w:b/>
              </w:rPr>
              <w:t>Ing. Petr Svoboda, Ph.D.</w:t>
            </w:r>
            <w:r w:rsidRPr="00A122ED">
              <w:rPr>
                <w:b/>
              </w:rPr>
              <w:t xml:space="preserve"> </w:t>
            </w:r>
            <w:r>
              <w:rPr>
                <w:b/>
              </w:rPr>
              <w:t>(54 %)</w:t>
            </w:r>
          </w:p>
          <w:p w14:paraId="6C13ECD4" w14:textId="77777777" w:rsidR="00F42BE1" w:rsidRPr="00E71A1A" w:rsidRDefault="00F42BE1" w:rsidP="00D651F8">
            <w:r w:rsidRPr="00E71A1A">
              <w:t>Ing. Lukáš Pavlík, Ph.D. (</w:t>
            </w:r>
            <w:r>
              <w:t>46</w:t>
            </w:r>
            <w:r w:rsidRPr="00E71A1A">
              <w:t xml:space="preserve">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5371621F" w14:textId="77777777" w:rsidR="00F42BE1" w:rsidRPr="00BA38F6" w:rsidRDefault="00F42BE1" w:rsidP="00D651F8">
            <w:pPr>
              <w:jc w:val="center"/>
            </w:pPr>
            <w:r w:rsidRPr="00BA38F6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3FCE28B0" w14:textId="77777777" w:rsidR="00F42BE1" w:rsidRPr="00BA38F6" w:rsidRDefault="00F42BE1" w:rsidP="00D651F8">
            <w:pPr>
              <w:jc w:val="center"/>
            </w:pPr>
          </w:p>
        </w:tc>
      </w:tr>
      <w:tr w:rsidR="00F42BE1" w:rsidRPr="00BA38F6" w14:paraId="1C3AB700" w14:textId="77777777" w:rsidTr="00F46836">
        <w:tc>
          <w:tcPr>
            <w:tcW w:w="3053" w:type="dxa"/>
            <w:shd w:val="clear" w:color="auto" w:fill="E2EFD9" w:themeFill="accent6" w:themeFillTint="33"/>
          </w:tcPr>
          <w:p w14:paraId="6CCA7D8B" w14:textId="77777777" w:rsidR="00F42BE1" w:rsidRDefault="00F42BE1" w:rsidP="00D651F8">
            <w:pPr>
              <w:jc w:val="both"/>
            </w:pPr>
            <w:r>
              <w:t>Vnitřní bezpečnost a veřejný pořádek</w:t>
            </w:r>
          </w:p>
          <w:p w14:paraId="2F3F3349" w14:textId="77777777" w:rsidR="00F42BE1" w:rsidRPr="00C804FA" w:rsidRDefault="00F42BE1" w:rsidP="00D651F8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269F3FAD" w14:textId="7BFE55B8" w:rsidR="00F42BE1" w:rsidRPr="00A122ED" w:rsidRDefault="00645590" w:rsidP="00D651F8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465AA69D" w14:textId="77777777" w:rsidR="00F42BE1" w:rsidRPr="00BA38F6" w:rsidRDefault="00F42BE1" w:rsidP="00D651F8">
            <w:pPr>
              <w:jc w:val="center"/>
            </w:pPr>
            <w:r>
              <w:t xml:space="preserve">z, </w:t>
            </w:r>
            <w:r w:rsidRPr="00BA38F6">
              <w:t>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1EB6BBEA" w14:textId="77777777" w:rsidR="00F42BE1" w:rsidRPr="00BA38F6" w:rsidRDefault="00F42BE1" w:rsidP="00D651F8">
            <w:pPr>
              <w:jc w:val="center"/>
            </w:pPr>
            <w:r>
              <w:t>5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6353C28B" w14:textId="0EBCB955" w:rsidR="00F42BE1" w:rsidRDefault="00F42BE1" w:rsidP="00D651F8">
            <w:pPr>
              <w:rPr>
                <w:b/>
              </w:rPr>
            </w:pPr>
            <w:r>
              <w:rPr>
                <w:b/>
              </w:rPr>
              <w:t>doc. Ing. Miroslav Tomek, Ph.D. (</w:t>
            </w:r>
            <w:r w:rsidR="00271812">
              <w:rPr>
                <w:b/>
              </w:rPr>
              <w:t>69</w:t>
            </w:r>
            <w:r>
              <w:rPr>
                <w:b/>
              </w:rPr>
              <w:t xml:space="preserve"> %)</w:t>
            </w:r>
          </w:p>
          <w:p w14:paraId="1F5B33BA" w14:textId="7104E57F" w:rsidR="00F42BE1" w:rsidRPr="00F930FC" w:rsidRDefault="00F42BE1" w:rsidP="00271812">
            <w:r w:rsidRPr="00F930FC">
              <w:t>Ing. Martin Ficek, Ph.D. (</w:t>
            </w:r>
            <w:r w:rsidR="00271812">
              <w:t>31</w:t>
            </w:r>
            <w:r w:rsidRPr="00F930FC">
              <w:t xml:space="preserve">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08DC2943" w14:textId="77777777" w:rsidR="00F42BE1" w:rsidRPr="00A122ED" w:rsidRDefault="00F42BE1" w:rsidP="00D651F8">
            <w:pPr>
              <w:jc w:val="center"/>
            </w:pPr>
            <w:r w:rsidRPr="00A122ED">
              <w:t>1/LS</w:t>
            </w:r>
          </w:p>
          <w:p w14:paraId="012795C8" w14:textId="77777777" w:rsidR="00F42BE1" w:rsidRPr="00BA38F6" w:rsidRDefault="00F42BE1" w:rsidP="00D651F8">
            <w:pPr>
              <w:jc w:val="center"/>
            </w:pPr>
          </w:p>
        </w:tc>
        <w:tc>
          <w:tcPr>
            <w:tcW w:w="1144" w:type="dxa"/>
            <w:shd w:val="clear" w:color="auto" w:fill="E2EFD9" w:themeFill="accent6" w:themeFillTint="33"/>
          </w:tcPr>
          <w:p w14:paraId="66A9D419" w14:textId="77777777" w:rsidR="00F42BE1" w:rsidRPr="00C804FA" w:rsidRDefault="00F42BE1" w:rsidP="00D651F8">
            <w:pPr>
              <w:jc w:val="center"/>
            </w:pPr>
            <w:r w:rsidRPr="00C804FA">
              <w:t>PZ</w:t>
            </w:r>
          </w:p>
        </w:tc>
      </w:tr>
      <w:tr w:rsidR="00F42BE1" w:rsidRPr="00BA38F6" w14:paraId="5F37BC55" w14:textId="77777777" w:rsidTr="00F46836">
        <w:tc>
          <w:tcPr>
            <w:tcW w:w="14640" w:type="dxa"/>
            <w:gridSpan w:val="7"/>
            <w:shd w:val="clear" w:color="auto" w:fill="F7CAAC" w:themeFill="accent2" w:themeFillTint="66"/>
          </w:tcPr>
          <w:p w14:paraId="138B39DE" w14:textId="427A488D" w:rsidR="00F42BE1" w:rsidRPr="00BA38F6" w:rsidRDefault="002360ED" w:rsidP="00D651F8">
            <w:pPr>
              <w:jc w:val="center"/>
            </w:pPr>
            <w:r>
              <w:rPr>
                <w:b/>
                <w:sz w:val="22"/>
              </w:rPr>
              <w:t>P</w:t>
            </w:r>
            <w:r w:rsidR="00F42BE1" w:rsidRPr="0059129B">
              <w:rPr>
                <w:b/>
                <w:sz w:val="22"/>
              </w:rPr>
              <w:t>ovinně volitelné předměty</w:t>
            </w:r>
            <w:r w:rsidR="00F42BE1">
              <w:rPr>
                <w:b/>
                <w:sz w:val="22"/>
              </w:rPr>
              <w:t>*</w:t>
            </w:r>
          </w:p>
        </w:tc>
      </w:tr>
      <w:tr w:rsidR="00F42BE1" w:rsidRPr="00BA38F6" w14:paraId="783C8835" w14:textId="77777777" w:rsidTr="00F46836">
        <w:tc>
          <w:tcPr>
            <w:tcW w:w="3053" w:type="dxa"/>
            <w:shd w:val="clear" w:color="auto" w:fill="E2EFD9" w:themeFill="accent6" w:themeFillTint="33"/>
          </w:tcPr>
          <w:p w14:paraId="7840FC0A" w14:textId="77777777" w:rsidR="00F42BE1" w:rsidRDefault="00F42BE1" w:rsidP="00D651F8">
            <w:r>
              <w:t>Metody posuzování rizik</w:t>
            </w:r>
          </w:p>
          <w:p w14:paraId="701212CD" w14:textId="77777777" w:rsidR="00F42BE1" w:rsidRPr="00C804FA" w:rsidRDefault="00F42BE1" w:rsidP="00D651F8"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00683664" w14:textId="0097A842" w:rsidR="00F42BE1" w:rsidRPr="00BA38F6" w:rsidRDefault="00645590" w:rsidP="00D651F8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38FB4DCE" w14:textId="77777777" w:rsidR="00F42BE1" w:rsidRPr="00BA38F6" w:rsidRDefault="00F42BE1" w:rsidP="00D651F8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1BE4A983" w14:textId="77777777" w:rsidR="00F42BE1" w:rsidRPr="00BA38F6" w:rsidRDefault="00F42BE1" w:rsidP="00D651F8">
            <w:pPr>
              <w:jc w:val="center"/>
            </w:pPr>
            <w:r w:rsidRPr="00C804FA">
              <w:t>4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2E47C801" w14:textId="77777777" w:rsidR="00F42BE1" w:rsidRDefault="00F42BE1" w:rsidP="00D651F8">
            <w:pPr>
              <w:jc w:val="both"/>
              <w:rPr>
                <w:b/>
              </w:rPr>
            </w:pPr>
            <w:r w:rsidRPr="00306632">
              <w:rPr>
                <w:b/>
              </w:rPr>
              <w:t xml:space="preserve">doc. </w:t>
            </w:r>
            <w:r>
              <w:rPr>
                <w:b/>
              </w:rPr>
              <w:t xml:space="preserve">Mgr. Tomáš </w:t>
            </w:r>
            <w:r w:rsidRPr="00306632">
              <w:rPr>
                <w:b/>
              </w:rPr>
              <w:t>Zeman</w:t>
            </w:r>
            <w:r>
              <w:rPr>
                <w:b/>
              </w:rPr>
              <w:t>, Ph.D. et Ph.D. (69 %)</w:t>
            </w:r>
          </w:p>
          <w:p w14:paraId="12D097CC" w14:textId="77777777" w:rsidR="00F42BE1" w:rsidRPr="00F930FC" w:rsidRDefault="00F42BE1" w:rsidP="00D651F8">
            <w:pPr>
              <w:jc w:val="both"/>
            </w:pPr>
            <w:r w:rsidRPr="00F930FC">
              <w:t>Ing. Petr Veselík, Ph.D. (31 %)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675C20E2" w14:textId="77777777" w:rsidR="00F42BE1" w:rsidRPr="00BA38F6" w:rsidRDefault="00F42BE1" w:rsidP="00D651F8">
            <w:pPr>
              <w:jc w:val="center"/>
            </w:pPr>
            <w:r w:rsidRPr="00BA38F6">
              <w:t>1/</w:t>
            </w:r>
            <w:r>
              <w:t>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54666BA5" w14:textId="77777777" w:rsidR="00F42BE1" w:rsidRPr="00BA38F6" w:rsidRDefault="00F42BE1" w:rsidP="00D651F8">
            <w:pPr>
              <w:jc w:val="center"/>
            </w:pPr>
          </w:p>
        </w:tc>
      </w:tr>
      <w:tr w:rsidR="00F42BE1" w:rsidRPr="00BA38F6" w14:paraId="4C04D992" w14:textId="77777777" w:rsidTr="00F46836">
        <w:tc>
          <w:tcPr>
            <w:tcW w:w="3053" w:type="dxa"/>
            <w:shd w:val="clear" w:color="auto" w:fill="E2EFD9" w:themeFill="accent6" w:themeFillTint="33"/>
          </w:tcPr>
          <w:p w14:paraId="45424F57" w14:textId="77777777" w:rsidR="00F42BE1" w:rsidRPr="00B81232" w:rsidRDefault="00F42BE1" w:rsidP="00D651F8">
            <w:r w:rsidRPr="00B81232">
              <w:t>Logistické systémy</w:t>
            </w:r>
          </w:p>
          <w:p w14:paraId="1BEAA0A3" w14:textId="77777777" w:rsidR="00F42BE1" w:rsidRPr="00C804FA" w:rsidRDefault="00F42BE1" w:rsidP="00D651F8"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13215380" w14:textId="5DF4E22F" w:rsidR="00F42BE1" w:rsidRPr="00BA38F6" w:rsidRDefault="00645590" w:rsidP="00D651F8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008D1784" w14:textId="77777777" w:rsidR="00F42BE1" w:rsidRPr="00BA38F6" w:rsidRDefault="00F42BE1" w:rsidP="00D651F8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3FCBD767" w14:textId="77777777" w:rsidR="00F42BE1" w:rsidRPr="00BA38F6" w:rsidRDefault="00F42BE1" w:rsidP="00D651F8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0A1369F5" w14:textId="77777777" w:rsidR="00F42BE1" w:rsidRPr="007541D9" w:rsidRDefault="00F42BE1" w:rsidP="00D651F8">
            <w:pPr>
              <w:jc w:val="both"/>
              <w:rPr>
                <w:b/>
              </w:rPr>
            </w:pPr>
            <w:r>
              <w:rPr>
                <w:b/>
              </w:rPr>
              <w:t>Ing. Romana Heinzová, Ph.D. (100 %)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25D48B49" w14:textId="77777777" w:rsidR="00F42BE1" w:rsidRPr="00BA38F6" w:rsidRDefault="00F42BE1" w:rsidP="00D651F8">
            <w:pPr>
              <w:jc w:val="center"/>
            </w:pPr>
            <w:r w:rsidRPr="00B81232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65F03A98" w14:textId="77777777" w:rsidR="00F42BE1" w:rsidRPr="00BA38F6" w:rsidRDefault="00F42BE1" w:rsidP="00D651F8">
            <w:pPr>
              <w:jc w:val="center"/>
            </w:pPr>
          </w:p>
        </w:tc>
      </w:tr>
      <w:tr w:rsidR="00F42BE1" w:rsidRPr="00BA38F6" w14:paraId="0A985B26" w14:textId="77777777" w:rsidTr="00F46836">
        <w:tc>
          <w:tcPr>
            <w:tcW w:w="3053" w:type="dxa"/>
            <w:shd w:val="clear" w:color="auto" w:fill="E2EFD9" w:themeFill="accent6" w:themeFillTint="33"/>
          </w:tcPr>
          <w:p w14:paraId="711B95A5" w14:textId="77777777" w:rsidR="00F42BE1" w:rsidRDefault="00F42BE1" w:rsidP="00D651F8">
            <w:r>
              <w:t>Životní prostředí a zdraví</w:t>
            </w:r>
          </w:p>
          <w:p w14:paraId="4A48D274" w14:textId="77777777" w:rsidR="00F42BE1" w:rsidRPr="00C804FA" w:rsidRDefault="00F42BE1" w:rsidP="00D651F8"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66BE7B30" w14:textId="598A80A8" w:rsidR="00F42BE1" w:rsidRPr="00BA38F6" w:rsidRDefault="00645590" w:rsidP="00D651F8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3488D27B" w14:textId="77777777" w:rsidR="00F42BE1" w:rsidRPr="00BA38F6" w:rsidRDefault="00F42BE1" w:rsidP="00D651F8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7FFF7DB0" w14:textId="77777777" w:rsidR="00F42BE1" w:rsidRPr="00BA38F6" w:rsidRDefault="00F42BE1" w:rsidP="00D651F8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0785D44F" w14:textId="17020BFF" w:rsidR="00F42BE1" w:rsidRDefault="00F42BE1" w:rsidP="00D651F8">
            <w:pPr>
              <w:jc w:val="both"/>
              <w:rPr>
                <w:b/>
              </w:rPr>
            </w:pPr>
            <w:r>
              <w:rPr>
                <w:b/>
              </w:rPr>
              <w:t xml:space="preserve">doc. Ing. Pavel Valášek, CSc., </w:t>
            </w:r>
            <w:proofErr w:type="gramStart"/>
            <w:r>
              <w:rPr>
                <w:b/>
              </w:rPr>
              <w:t>LL.M (</w:t>
            </w:r>
            <w:r w:rsidR="00271812">
              <w:rPr>
                <w:b/>
              </w:rPr>
              <w:t>54</w:t>
            </w:r>
            <w:proofErr w:type="gramEnd"/>
            <w:r>
              <w:rPr>
                <w:b/>
              </w:rPr>
              <w:t xml:space="preserve"> %)</w:t>
            </w:r>
          </w:p>
          <w:p w14:paraId="342E887B" w14:textId="3347FE05" w:rsidR="00F42BE1" w:rsidRPr="00044611" w:rsidRDefault="00F42BE1" w:rsidP="00271812">
            <w:pPr>
              <w:jc w:val="both"/>
            </w:pPr>
            <w:r w:rsidRPr="00044611">
              <w:t>prof. Ing. Vladimír Sedlařík, Ph.D. (</w:t>
            </w:r>
            <w:r w:rsidR="00271812">
              <w:t>46</w:t>
            </w:r>
            <w:r w:rsidRPr="00044611">
              <w:t xml:space="preserve">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7836AFD8" w14:textId="77777777" w:rsidR="00F42BE1" w:rsidRPr="00BA38F6" w:rsidRDefault="00F42BE1" w:rsidP="00D651F8">
            <w:pPr>
              <w:jc w:val="center"/>
            </w:pPr>
            <w:r w:rsidRPr="00BA38F6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6504F783" w14:textId="77777777" w:rsidR="00F42BE1" w:rsidRPr="00BA38F6" w:rsidRDefault="00F42BE1" w:rsidP="00D651F8">
            <w:pPr>
              <w:jc w:val="center"/>
            </w:pPr>
          </w:p>
        </w:tc>
      </w:tr>
      <w:tr w:rsidR="00F42BE1" w:rsidRPr="00BA38F6" w14:paraId="4352F814" w14:textId="77777777" w:rsidTr="00F46836">
        <w:tc>
          <w:tcPr>
            <w:tcW w:w="3053" w:type="dxa"/>
            <w:shd w:val="clear" w:color="auto" w:fill="E2EFD9" w:themeFill="accent6" w:themeFillTint="33"/>
          </w:tcPr>
          <w:p w14:paraId="11ED6C44" w14:textId="77777777" w:rsidR="00F42BE1" w:rsidRDefault="00F42BE1" w:rsidP="00D651F8">
            <w:r>
              <w:t>Aplikovaná ochrana obyvatelstva</w:t>
            </w:r>
          </w:p>
          <w:p w14:paraId="5C5F2DAA" w14:textId="77777777" w:rsidR="00F42BE1" w:rsidRDefault="00F42BE1" w:rsidP="00D651F8">
            <w:pPr>
              <w:jc w:val="both"/>
              <w:rPr>
                <w:color w:val="FF0000"/>
                <w:sz w:val="16"/>
                <w:szCs w:val="16"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  <w:p w14:paraId="4A67BF1B" w14:textId="77777777" w:rsidR="00F42BE1" w:rsidRPr="00C804FA" w:rsidRDefault="00F42BE1" w:rsidP="00D651F8"/>
        </w:tc>
        <w:tc>
          <w:tcPr>
            <w:tcW w:w="1091" w:type="dxa"/>
            <w:shd w:val="clear" w:color="auto" w:fill="E2EFD9" w:themeFill="accent6" w:themeFillTint="33"/>
          </w:tcPr>
          <w:p w14:paraId="091B3B50" w14:textId="5F82524F" w:rsidR="00F42BE1" w:rsidRPr="00BA38F6" w:rsidRDefault="00645590" w:rsidP="00D651F8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74BF30FE" w14:textId="77777777" w:rsidR="00F42BE1" w:rsidRPr="00BA38F6" w:rsidRDefault="00F42BE1" w:rsidP="00D651F8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65C784AB" w14:textId="77777777" w:rsidR="00F42BE1" w:rsidRPr="00BA38F6" w:rsidRDefault="00F42BE1" w:rsidP="00D651F8">
            <w:pPr>
              <w:jc w:val="center"/>
            </w:pPr>
            <w:r w:rsidRPr="007E2215">
              <w:t>4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323992D3" w14:textId="77777777" w:rsidR="00F42BE1" w:rsidRDefault="00F42BE1" w:rsidP="00D651F8">
            <w:pPr>
              <w:jc w:val="both"/>
              <w:rPr>
                <w:b/>
              </w:rPr>
            </w:pPr>
            <w:r>
              <w:rPr>
                <w:b/>
              </w:rPr>
              <w:t xml:space="preserve">Ing. Jan Strohmandl, Ph.D. (100 %) </w:t>
            </w:r>
          </w:p>
          <w:p w14:paraId="65C28869" w14:textId="77777777" w:rsidR="00F42BE1" w:rsidRPr="003A721F" w:rsidRDefault="00F42BE1" w:rsidP="00D651F8">
            <w:pPr>
              <w:jc w:val="both"/>
              <w:rPr>
                <w:b/>
              </w:rPr>
            </w:pPr>
          </w:p>
        </w:tc>
        <w:tc>
          <w:tcPr>
            <w:tcW w:w="1621" w:type="dxa"/>
            <w:shd w:val="clear" w:color="auto" w:fill="E2EFD9" w:themeFill="accent6" w:themeFillTint="33"/>
          </w:tcPr>
          <w:p w14:paraId="72F8033A" w14:textId="77777777" w:rsidR="00F42BE1" w:rsidRPr="00BA38F6" w:rsidRDefault="00F42BE1" w:rsidP="00D651F8">
            <w:pPr>
              <w:jc w:val="center"/>
            </w:pPr>
            <w:r w:rsidRPr="007E2215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2FA0B52B" w14:textId="77777777" w:rsidR="00F42BE1" w:rsidRPr="00BA38F6" w:rsidRDefault="00F42BE1" w:rsidP="00D651F8">
            <w:pPr>
              <w:jc w:val="center"/>
            </w:pPr>
          </w:p>
        </w:tc>
      </w:tr>
      <w:tr w:rsidR="00F42BE1" w:rsidRPr="00BA38F6" w14:paraId="141B01A1" w14:textId="77777777" w:rsidTr="00F46836">
        <w:tc>
          <w:tcPr>
            <w:tcW w:w="14640" w:type="dxa"/>
            <w:gridSpan w:val="7"/>
            <w:shd w:val="clear" w:color="auto" w:fill="auto"/>
          </w:tcPr>
          <w:p w14:paraId="6103FFB7" w14:textId="77777777" w:rsidR="00F42BE1" w:rsidRPr="0052049E" w:rsidRDefault="00F42BE1" w:rsidP="00D651F8">
            <w:pPr>
              <w:ind w:left="1104" w:hanging="1104"/>
              <w:jc w:val="both"/>
            </w:pPr>
            <w:r w:rsidRPr="0052049E">
              <w:t xml:space="preserve">Vysvětlivka: PZ – předmět profilujícího základu studijního programu </w:t>
            </w:r>
          </w:p>
          <w:p w14:paraId="7175F142" w14:textId="77777777" w:rsidR="00F42BE1" w:rsidRDefault="00F42BE1" w:rsidP="00D651F8">
            <w:pPr>
              <w:ind w:firstLine="1104"/>
              <w:jc w:val="both"/>
            </w:pPr>
            <w:r w:rsidRPr="0052049E">
              <w:t>ZT – základní teoretický předmět profilujícího základu studijního programu</w:t>
            </w:r>
          </w:p>
          <w:p w14:paraId="54B572C0" w14:textId="77777777" w:rsidR="00F42BE1" w:rsidRDefault="00F42BE1" w:rsidP="00D651F8">
            <w:pPr>
              <w:ind w:firstLine="1104"/>
              <w:jc w:val="both"/>
            </w:pPr>
          </w:p>
          <w:p w14:paraId="500020AB" w14:textId="77777777" w:rsidR="00F42BE1" w:rsidRDefault="00F42BE1" w:rsidP="00D651F8">
            <w:pPr>
              <w:jc w:val="both"/>
              <w:rPr>
                <w:b/>
              </w:rPr>
            </w:pPr>
            <w:r>
              <w:rPr>
                <w:b/>
              </w:rPr>
              <w:t>*</w:t>
            </w:r>
            <w:r w:rsidRPr="00BA38F6">
              <w:rPr>
                <w:b/>
              </w:rPr>
              <w:t>Podmínka pro splnění této skupiny předmětů:</w:t>
            </w:r>
          </w:p>
          <w:p w14:paraId="2FF20FB2" w14:textId="02604571" w:rsidR="00F42BE1" w:rsidRDefault="00F42BE1" w:rsidP="00D651F8">
            <w:pPr>
              <w:ind w:firstLine="1104"/>
              <w:jc w:val="both"/>
            </w:pPr>
            <w:r w:rsidRPr="00496A2B">
              <w:t>Student si volí jeden povinně volitelných předmětů</w:t>
            </w:r>
            <w:r>
              <w:t>, dle specializace.</w:t>
            </w:r>
          </w:p>
          <w:p w14:paraId="7450F5C1" w14:textId="77777777" w:rsidR="00F42BE1" w:rsidRDefault="00F42BE1" w:rsidP="00D651F8">
            <w:pPr>
              <w:ind w:firstLine="1104"/>
              <w:jc w:val="both"/>
            </w:pPr>
          </w:p>
          <w:p w14:paraId="60F0E200" w14:textId="77777777" w:rsidR="00F42BE1" w:rsidRPr="004A4596" w:rsidRDefault="00F42BE1" w:rsidP="00D651F8">
            <w:pPr>
              <w:jc w:val="center"/>
              <w:rPr>
                <w:color w:val="FF0000"/>
              </w:rPr>
            </w:pPr>
          </w:p>
        </w:tc>
      </w:tr>
      <w:tr w:rsidR="00F42BE1" w:rsidRPr="00BA38F6" w14:paraId="21C60913" w14:textId="77777777" w:rsidTr="00F46836">
        <w:tc>
          <w:tcPr>
            <w:tcW w:w="3053" w:type="dxa"/>
            <w:shd w:val="clear" w:color="auto" w:fill="D9D9D9" w:themeFill="background1" w:themeFillShade="D9"/>
          </w:tcPr>
          <w:p w14:paraId="6B1A38FB" w14:textId="77777777" w:rsidR="00F42BE1" w:rsidRDefault="00F42BE1" w:rsidP="00D651F8">
            <w:pPr>
              <w:jc w:val="both"/>
            </w:pPr>
            <w:r w:rsidRPr="00C804FA">
              <w:t>Diplomový seminář</w:t>
            </w:r>
          </w:p>
          <w:p w14:paraId="6808D790" w14:textId="77777777" w:rsidR="00F42BE1" w:rsidRPr="00C804FA" w:rsidRDefault="00F42BE1" w:rsidP="00D651F8">
            <w:pPr>
              <w:jc w:val="both"/>
            </w:pPr>
            <w:r w:rsidRPr="00686E0F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36429C2F" w14:textId="44C513C2" w:rsidR="00F42BE1" w:rsidRPr="00C260EA" w:rsidRDefault="00645590" w:rsidP="00D651F8">
            <w:pPr>
              <w:jc w:val="center"/>
            </w:pPr>
            <w:r>
              <w:t>6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346E8DFE" w14:textId="77777777" w:rsidR="00F42BE1" w:rsidRPr="00C260EA" w:rsidRDefault="00F42BE1" w:rsidP="00D651F8">
            <w:pPr>
              <w:jc w:val="center"/>
            </w:pPr>
            <w:r>
              <w:t>z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104A17BA" w14:textId="77777777" w:rsidR="00F42BE1" w:rsidRPr="00C260EA" w:rsidRDefault="00F42BE1" w:rsidP="00D651F8">
            <w:pPr>
              <w:jc w:val="center"/>
            </w:pPr>
            <w:r>
              <w:t>2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057CF4DE" w14:textId="77777777" w:rsidR="00F42BE1" w:rsidRPr="00306632" w:rsidRDefault="00F42BE1" w:rsidP="00D651F8">
            <w:pPr>
              <w:rPr>
                <w:b/>
              </w:rPr>
            </w:pPr>
            <w:r w:rsidRPr="00306632">
              <w:rPr>
                <w:b/>
              </w:rPr>
              <w:t xml:space="preserve">doc. </w:t>
            </w:r>
            <w:r>
              <w:rPr>
                <w:b/>
              </w:rPr>
              <w:t xml:space="preserve">Mgr. Tomáš </w:t>
            </w:r>
            <w:r w:rsidRPr="00306632">
              <w:rPr>
                <w:b/>
              </w:rPr>
              <w:t>Zeman</w:t>
            </w:r>
            <w:r>
              <w:rPr>
                <w:b/>
              </w:rPr>
              <w:t>, Ph.D. et Ph.D. (100 %)</w:t>
            </w:r>
          </w:p>
          <w:p w14:paraId="25CAA844" w14:textId="77777777" w:rsidR="00F42BE1" w:rsidRPr="00B81232" w:rsidRDefault="00F42BE1" w:rsidP="00D651F8">
            <w:pPr>
              <w:jc w:val="both"/>
            </w:pPr>
          </w:p>
        </w:tc>
        <w:tc>
          <w:tcPr>
            <w:tcW w:w="1621" w:type="dxa"/>
            <w:shd w:val="clear" w:color="auto" w:fill="D9D9D9" w:themeFill="background1" w:themeFillShade="D9"/>
          </w:tcPr>
          <w:p w14:paraId="6AA5F458" w14:textId="77777777" w:rsidR="00F42BE1" w:rsidRPr="00BA38F6" w:rsidRDefault="00F42BE1" w:rsidP="00D651F8">
            <w:pPr>
              <w:jc w:val="center"/>
            </w:pPr>
            <w:r w:rsidRPr="00C260EA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7B9BC448" w14:textId="77777777" w:rsidR="00F42BE1" w:rsidRPr="004A4596" w:rsidRDefault="00F42BE1" w:rsidP="00D651F8">
            <w:pPr>
              <w:jc w:val="center"/>
              <w:rPr>
                <w:color w:val="FF0000"/>
              </w:rPr>
            </w:pPr>
          </w:p>
        </w:tc>
      </w:tr>
      <w:tr w:rsidR="00F42BE1" w:rsidRPr="00BA38F6" w14:paraId="653968E6" w14:textId="77777777" w:rsidTr="00F46836">
        <w:tc>
          <w:tcPr>
            <w:tcW w:w="3053" w:type="dxa"/>
            <w:shd w:val="clear" w:color="auto" w:fill="D9D9D9" w:themeFill="background1" w:themeFillShade="D9"/>
          </w:tcPr>
          <w:p w14:paraId="4556EEC0" w14:textId="77777777" w:rsidR="00F42BE1" w:rsidRDefault="00F42BE1" w:rsidP="00D651F8">
            <w:r>
              <w:t>Kvantitativní analýza rizik</w:t>
            </w:r>
          </w:p>
          <w:p w14:paraId="33121537" w14:textId="77777777" w:rsidR="00F42BE1" w:rsidRDefault="00F42BE1" w:rsidP="00D651F8">
            <w:pPr>
              <w:rPr>
                <w:color w:val="339966"/>
                <w:sz w:val="16"/>
                <w:szCs w:val="16"/>
              </w:rPr>
            </w:pPr>
            <w:r w:rsidRPr="00CB4AB2">
              <w:rPr>
                <w:color w:val="339966"/>
                <w:sz w:val="16"/>
                <w:szCs w:val="16"/>
              </w:rPr>
              <w:t>předmět specializace</w:t>
            </w:r>
          </w:p>
          <w:p w14:paraId="57C4B42C" w14:textId="77777777" w:rsidR="00F42BE1" w:rsidRPr="00C804FA" w:rsidRDefault="00F42BE1" w:rsidP="00D651F8">
            <w:pPr>
              <w:jc w:val="both"/>
            </w:pPr>
          </w:p>
        </w:tc>
        <w:tc>
          <w:tcPr>
            <w:tcW w:w="1091" w:type="dxa"/>
            <w:shd w:val="clear" w:color="auto" w:fill="D9D9D9" w:themeFill="background1" w:themeFillShade="D9"/>
          </w:tcPr>
          <w:p w14:paraId="3040E9FB" w14:textId="58B24515" w:rsidR="00F42BE1" w:rsidRDefault="00645590" w:rsidP="00D651F8">
            <w:pPr>
              <w:jc w:val="center"/>
            </w:pPr>
            <w:r>
              <w:t>18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455D0E89" w14:textId="77777777" w:rsidR="00F42BE1" w:rsidRDefault="00F42BE1" w:rsidP="00D651F8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1E037B22" w14:textId="77777777" w:rsidR="00F42BE1" w:rsidRDefault="00F42BE1" w:rsidP="00D651F8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06978745" w14:textId="77777777" w:rsidR="00F42BE1" w:rsidRPr="00306632" w:rsidRDefault="00F42BE1" w:rsidP="00D651F8">
            <w:pPr>
              <w:rPr>
                <w:b/>
              </w:rPr>
            </w:pPr>
            <w:r>
              <w:rPr>
                <w:b/>
              </w:rPr>
              <w:t>Ing. Petr Veselík, Ph.D. (69 %)</w:t>
            </w:r>
          </w:p>
          <w:p w14:paraId="7E2D1337" w14:textId="77777777" w:rsidR="00F42BE1" w:rsidRPr="00306632" w:rsidRDefault="00F42BE1" w:rsidP="00D651F8">
            <w:pPr>
              <w:rPr>
                <w:b/>
              </w:rPr>
            </w:pPr>
            <w:r w:rsidRPr="00F930FC">
              <w:t>doc. Mgr. Tomáš Zeman, Ph.D. et Ph.D.</w:t>
            </w:r>
            <w:r>
              <w:t xml:space="preserve"> (31 %)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22472B2E" w14:textId="77777777" w:rsidR="00F42BE1" w:rsidRPr="00C260EA" w:rsidRDefault="00F42BE1" w:rsidP="00D651F8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1F50437A" w14:textId="77777777" w:rsidR="00F42BE1" w:rsidRPr="004A4596" w:rsidRDefault="00F42BE1" w:rsidP="00D651F8">
            <w:pPr>
              <w:jc w:val="center"/>
              <w:rPr>
                <w:color w:val="FF0000"/>
              </w:rPr>
            </w:pPr>
            <w:r w:rsidRPr="00BA38F6">
              <w:t>PZ</w:t>
            </w:r>
          </w:p>
        </w:tc>
      </w:tr>
      <w:tr w:rsidR="00F42BE1" w:rsidRPr="00BA38F6" w14:paraId="6F211558" w14:textId="77777777" w:rsidTr="00F46836">
        <w:tc>
          <w:tcPr>
            <w:tcW w:w="3053" w:type="dxa"/>
            <w:shd w:val="clear" w:color="auto" w:fill="D9D9D9" w:themeFill="background1" w:themeFillShade="D9"/>
          </w:tcPr>
          <w:p w14:paraId="667A27A1" w14:textId="77777777" w:rsidR="00F42BE1" w:rsidRDefault="00F42BE1" w:rsidP="00D651F8">
            <w:r>
              <w:t>Řízení ekonomických rizik</w:t>
            </w:r>
          </w:p>
          <w:p w14:paraId="774F30CA" w14:textId="77777777" w:rsidR="00F42BE1" w:rsidRPr="00C804FA" w:rsidRDefault="00F42BE1" w:rsidP="00D651F8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340FA567" w14:textId="36B8D162" w:rsidR="00F42BE1" w:rsidRDefault="00645590" w:rsidP="00D651F8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5749292C" w14:textId="77777777" w:rsidR="00F42BE1" w:rsidRDefault="00F42BE1" w:rsidP="00D651F8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2CBD6523" w14:textId="77777777" w:rsidR="00F42BE1" w:rsidRDefault="00F42BE1" w:rsidP="00D651F8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78DDB59F" w14:textId="77777777" w:rsidR="00F42BE1" w:rsidRDefault="00F42BE1" w:rsidP="00D651F8">
            <w:pPr>
              <w:rPr>
                <w:b/>
              </w:rPr>
            </w:pPr>
            <w:r>
              <w:rPr>
                <w:b/>
              </w:rPr>
              <w:t>Ing. Eva Hoke, Ph.D. (69 %)</w:t>
            </w:r>
          </w:p>
          <w:p w14:paraId="6C8D80A8" w14:textId="77777777" w:rsidR="00F42BE1" w:rsidRPr="00306632" w:rsidRDefault="00F42BE1" w:rsidP="00D651F8">
            <w:pPr>
              <w:rPr>
                <w:b/>
              </w:rPr>
            </w:pPr>
            <w:r w:rsidRPr="00F930FC">
              <w:t>Ing. Jiří Dokulil, Ph.D. (31 %)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0B8D9C74" w14:textId="77777777" w:rsidR="00F42BE1" w:rsidRPr="00C260EA" w:rsidRDefault="00F42BE1" w:rsidP="00D651F8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52B7C583" w14:textId="77777777" w:rsidR="00F42BE1" w:rsidRPr="004A4596" w:rsidRDefault="00F42BE1" w:rsidP="00D651F8">
            <w:pPr>
              <w:jc w:val="center"/>
              <w:rPr>
                <w:color w:val="FF0000"/>
              </w:rPr>
            </w:pPr>
            <w:r w:rsidRPr="00D705AD">
              <w:t>PZ</w:t>
            </w:r>
          </w:p>
        </w:tc>
      </w:tr>
      <w:tr w:rsidR="00F42BE1" w:rsidRPr="00BA38F6" w14:paraId="60186FE2" w14:textId="77777777" w:rsidTr="00F46836">
        <w:tc>
          <w:tcPr>
            <w:tcW w:w="3053" w:type="dxa"/>
            <w:shd w:val="clear" w:color="auto" w:fill="D9D9D9" w:themeFill="background1" w:themeFillShade="D9"/>
          </w:tcPr>
          <w:p w14:paraId="633CBA3E" w14:textId="77777777" w:rsidR="00F42BE1" w:rsidRDefault="00F42BE1" w:rsidP="00D651F8">
            <w:r>
              <w:t>Řízení pracovních rizik</w:t>
            </w:r>
          </w:p>
          <w:p w14:paraId="2BC1BE4E" w14:textId="77777777" w:rsidR="00F42BE1" w:rsidRPr="00C804FA" w:rsidRDefault="00F42BE1" w:rsidP="00D651F8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42AE91C0" w14:textId="1F820DAD" w:rsidR="00F42BE1" w:rsidRDefault="00645590" w:rsidP="00D651F8">
            <w:pPr>
              <w:jc w:val="center"/>
            </w:pPr>
            <w:r>
              <w:t>10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3E1A3D4E" w14:textId="77777777" w:rsidR="00F42BE1" w:rsidRDefault="00F42BE1" w:rsidP="00D651F8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0FAEA8EA" w14:textId="77777777" w:rsidR="00F42BE1" w:rsidRDefault="00F42BE1" w:rsidP="00D651F8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3A92C8BD" w14:textId="77777777" w:rsidR="00F42BE1" w:rsidRPr="00306632" w:rsidRDefault="00F42BE1" w:rsidP="00D651F8">
            <w:pPr>
              <w:rPr>
                <w:b/>
              </w:rPr>
            </w:pPr>
            <w:r>
              <w:rPr>
                <w:b/>
              </w:rPr>
              <w:t>prof. Ing. David Tuček, Ph.D. (100 %)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2C2BC930" w14:textId="77777777" w:rsidR="00F42BE1" w:rsidRPr="00C260EA" w:rsidRDefault="00F42BE1" w:rsidP="00D651F8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26D1F7B4" w14:textId="77777777" w:rsidR="00F42BE1" w:rsidRPr="004A4596" w:rsidRDefault="00F42BE1" w:rsidP="00D651F8">
            <w:pPr>
              <w:jc w:val="center"/>
              <w:rPr>
                <w:color w:val="FF0000"/>
              </w:rPr>
            </w:pPr>
            <w:r w:rsidRPr="00BA38F6">
              <w:t>PZ</w:t>
            </w:r>
          </w:p>
        </w:tc>
      </w:tr>
      <w:tr w:rsidR="00F42BE1" w:rsidRPr="00BA38F6" w14:paraId="5F9D52F1" w14:textId="77777777" w:rsidTr="00F46836">
        <w:tc>
          <w:tcPr>
            <w:tcW w:w="3053" w:type="dxa"/>
            <w:shd w:val="clear" w:color="auto" w:fill="D9D9D9" w:themeFill="background1" w:themeFillShade="D9"/>
          </w:tcPr>
          <w:p w14:paraId="2489137C" w14:textId="77777777" w:rsidR="00F42BE1" w:rsidRDefault="00F42BE1" w:rsidP="00D651F8">
            <w:r>
              <w:t>Environmentální zátěž území a sanační technologie</w:t>
            </w:r>
          </w:p>
          <w:p w14:paraId="39BD427B" w14:textId="77777777" w:rsidR="00F42BE1" w:rsidRPr="00C804FA" w:rsidRDefault="00F42BE1" w:rsidP="00D651F8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2CAC38A2" w14:textId="7A705796" w:rsidR="00F42BE1" w:rsidRDefault="00645590" w:rsidP="00D651F8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6605716C" w14:textId="77777777" w:rsidR="00F42BE1" w:rsidRDefault="00F42BE1" w:rsidP="00D651F8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79DD1C84" w14:textId="77777777" w:rsidR="00F42BE1" w:rsidRDefault="00F42BE1" w:rsidP="00D651F8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329BDD74" w14:textId="77777777" w:rsidR="00F42BE1" w:rsidRPr="00306632" w:rsidRDefault="00F42BE1" w:rsidP="00D651F8">
            <w:pPr>
              <w:rPr>
                <w:b/>
              </w:rPr>
            </w:pPr>
            <w:r>
              <w:rPr>
                <w:b/>
              </w:rPr>
              <w:t xml:space="preserve">doc. Ing. Pavel Valášek, CSc., </w:t>
            </w:r>
            <w:proofErr w:type="gramStart"/>
            <w:r>
              <w:rPr>
                <w:b/>
              </w:rPr>
              <w:t>LL.M (100</w:t>
            </w:r>
            <w:proofErr w:type="gramEnd"/>
            <w:r>
              <w:rPr>
                <w:b/>
              </w:rPr>
              <w:t xml:space="preserve">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208B7B64" w14:textId="77777777" w:rsidR="00F42BE1" w:rsidRPr="00C260EA" w:rsidRDefault="00F42BE1" w:rsidP="00D651F8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22097369" w14:textId="77777777" w:rsidR="00F42BE1" w:rsidRPr="004A4596" w:rsidRDefault="00F42BE1" w:rsidP="00D651F8">
            <w:pPr>
              <w:jc w:val="center"/>
              <w:rPr>
                <w:color w:val="FF0000"/>
              </w:rPr>
            </w:pPr>
            <w:r w:rsidRPr="007541D9">
              <w:t>PZ</w:t>
            </w:r>
          </w:p>
        </w:tc>
      </w:tr>
      <w:tr w:rsidR="00F42BE1" w:rsidRPr="00BA38F6" w14:paraId="5FF15404" w14:textId="77777777" w:rsidTr="00C25BD2">
        <w:tc>
          <w:tcPr>
            <w:tcW w:w="3053" w:type="dxa"/>
            <w:shd w:val="clear" w:color="auto" w:fill="D9D9D9" w:themeFill="background1" w:themeFillShade="D9"/>
          </w:tcPr>
          <w:p w14:paraId="3183D28D" w14:textId="77777777" w:rsidR="00F42BE1" w:rsidRDefault="00F42BE1" w:rsidP="00D651F8">
            <w:r>
              <w:t>Management kvality a integrované systémy managementu</w:t>
            </w:r>
          </w:p>
          <w:p w14:paraId="29312D63" w14:textId="77777777" w:rsidR="00F42BE1" w:rsidRPr="00BA38F6" w:rsidRDefault="00F42BE1" w:rsidP="00D651F8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5EA6F15A" w14:textId="0E0F587C" w:rsidR="00F42BE1" w:rsidRDefault="00645590" w:rsidP="00D651F8">
            <w:pPr>
              <w:jc w:val="center"/>
            </w:pPr>
            <w:r>
              <w:t>10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4585E0FD" w14:textId="77777777" w:rsidR="00F42BE1" w:rsidRPr="00BA38F6" w:rsidRDefault="00F42BE1" w:rsidP="00D651F8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3C1514D7" w14:textId="77777777" w:rsidR="00F42BE1" w:rsidRDefault="00F42BE1" w:rsidP="00D651F8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0FCD4829" w14:textId="77777777" w:rsidR="00F42BE1" w:rsidRPr="004364AD" w:rsidRDefault="00F42BE1" w:rsidP="00D651F8">
            <w:pPr>
              <w:jc w:val="both"/>
              <w:rPr>
                <w:b/>
                <w:strike/>
                <w:color w:val="FF0000"/>
              </w:rPr>
            </w:pPr>
            <w:r>
              <w:rPr>
                <w:b/>
              </w:rPr>
              <w:t>Mgr. Marek Tomaštík, Ph.D. (100 %)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51560E62" w14:textId="77777777" w:rsidR="00F42BE1" w:rsidRPr="00BA38F6" w:rsidRDefault="00F42BE1" w:rsidP="00D651F8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6D7295FF" w14:textId="77777777" w:rsidR="00F42BE1" w:rsidRPr="00BA38F6" w:rsidRDefault="00F42BE1" w:rsidP="00D651F8">
            <w:pPr>
              <w:jc w:val="center"/>
            </w:pPr>
          </w:p>
        </w:tc>
      </w:tr>
      <w:tr w:rsidR="00F42BE1" w:rsidRPr="00BA38F6" w14:paraId="1C8E2743" w14:textId="77777777" w:rsidTr="00F46836">
        <w:tc>
          <w:tcPr>
            <w:tcW w:w="14640" w:type="dxa"/>
            <w:gridSpan w:val="7"/>
            <w:shd w:val="clear" w:color="auto" w:fill="F7CAAC" w:themeFill="accent2" w:themeFillTint="66"/>
          </w:tcPr>
          <w:p w14:paraId="48310B5F" w14:textId="77777777" w:rsidR="00F42BE1" w:rsidRPr="00BA38F6" w:rsidRDefault="00F42BE1" w:rsidP="00D651F8">
            <w:pPr>
              <w:jc w:val="center"/>
            </w:pPr>
            <w:r w:rsidRPr="00BA38F6">
              <w:rPr>
                <w:b/>
                <w:sz w:val="22"/>
              </w:rPr>
              <w:lastRenderedPageBreak/>
              <w:t xml:space="preserve">Povinně volitelné předměty </w:t>
            </w:r>
            <w:r>
              <w:rPr>
                <w:b/>
                <w:sz w:val="22"/>
              </w:rPr>
              <w:t>specializace Inženýrství rizik – student si volí 1 předmět</w:t>
            </w:r>
          </w:p>
        </w:tc>
      </w:tr>
      <w:tr w:rsidR="00F42BE1" w:rsidRPr="00BA38F6" w14:paraId="0D8E9339" w14:textId="77777777" w:rsidTr="00C25BD2">
        <w:tc>
          <w:tcPr>
            <w:tcW w:w="3053" w:type="dxa"/>
            <w:shd w:val="clear" w:color="auto" w:fill="D9D9D9" w:themeFill="background1" w:themeFillShade="D9"/>
          </w:tcPr>
          <w:p w14:paraId="1484F076" w14:textId="77777777" w:rsidR="00F42BE1" w:rsidRDefault="00F42BE1" w:rsidP="00D651F8">
            <w:r>
              <w:t>Personální management</w:t>
            </w:r>
          </w:p>
          <w:p w14:paraId="4B099E68" w14:textId="77777777" w:rsidR="00F42BE1" w:rsidRPr="00C804FA" w:rsidRDefault="00F42BE1" w:rsidP="00D651F8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4B0ED6D2" w14:textId="67D6E7BC" w:rsidR="00F42BE1" w:rsidRDefault="00645590" w:rsidP="00D651F8">
            <w:pPr>
              <w:jc w:val="center"/>
            </w:pPr>
            <w:r>
              <w:t>10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1354045E" w14:textId="77777777" w:rsidR="00F42BE1" w:rsidRPr="00BA38F6" w:rsidRDefault="00F42BE1" w:rsidP="00D651F8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193847F8" w14:textId="77777777" w:rsidR="00F42BE1" w:rsidRDefault="00F42BE1" w:rsidP="00D651F8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1F2DA2F4" w14:textId="77777777" w:rsidR="00F42BE1" w:rsidRDefault="00F42BE1" w:rsidP="00D651F8">
            <w:pPr>
              <w:jc w:val="both"/>
              <w:rPr>
                <w:b/>
              </w:rPr>
            </w:pPr>
            <w:r w:rsidRPr="003A721F">
              <w:rPr>
                <w:b/>
              </w:rPr>
              <w:t>Ing. Eva Hoke, Ph.D.</w:t>
            </w:r>
            <w:r>
              <w:rPr>
                <w:b/>
              </w:rPr>
              <w:t xml:space="preserve"> (100 %)</w:t>
            </w:r>
          </w:p>
          <w:p w14:paraId="34D12469" w14:textId="77777777" w:rsidR="00F42BE1" w:rsidRPr="003A721F" w:rsidRDefault="00F42BE1" w:rsidP="00D651F8">
            <w:pPr>
              <w:jc w:val="both"/>
              <w:rPr>
                <w:b/>
              </w:rPr>
            </w:pPr>
          </w:p>
        </w:tc>
        <w:tc>
          <w:tcPr>
            <w:tcW w:w="1621" w:type="dxa"/>
            <w:shd w:val="clear" w:color="auto" w:fill="D9D9D9" w:themeFill="background1" w:themeFillShade="D9"/>
          </w:tcPr>
          <w:p w14:paraId="566EABB5" w14:textId="77777777" w:rsidR="00F42BE1" w:rsidRPr="00BA38F6" w:rsidRDefault="00F42BE1" w:rsidP="00D651F8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6EBE173E" w14:textId="77777777" w:rsidR="00F42BE1" w:rsidRPr="00BA38F6" w:rsidRDefault="00F42BE1" w:rsidP="00D651F8">
            <w:pPr>
              <w:jc w:val="center"/>
            </w:pPr>
          </w:p>
        </w:tc>
      </w:tr>
      <w:tr w:rsidR="00F42BE1" w:rsidRPr="00BA38F6" w14:paraId="4BA05B80" w14:textId="77777777" w:rsidTr="00C25BD2">
        <w:tc>
          <w:tcPr>
            <w:tcW w:w="3053" w:type="dxa"/>
            <w:shd w:val="clear" w:color="auto" w:fill="D9D9D9" w:themeFill="background1" w:themeFillShade="D9"/>
          </w:tcPr>
          <w:p w14:paraId="31B2A230" w14:textId="77777777" w:rsidR="00F42BE1" w:rsidRDefault="00F42BE1" w:rsidP="00D651F8">
            <w:r w:rsidRPr="00BA38F6">
              <w:t>Bezpečnost logistických procesů</w:t>
            </w:r>
          </w:p>
          <w:p w14:paraId="2D04D2EC" w14:textId="77777777" w:rsidR="00F42BE1" w:rsidRPr="00C804FA" w:rsidRDefault="00F42BE1" w:rsidP="00D651F8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2D1C6627" w14:textId="29CF0C86" w:rsidR="00F42BE1" w:rsidRDefault="00645590" w:rsidP="00D651F8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3587A569" w14:textId="77777777" w:rsidR="00F42BE1" w:rsidRPr="00BA38F6" w:rsidRDefault="00F42BE1" w:rsidP="00D651F8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2FE16C4F" w14:textId="77777777" w:rsidR="00F42BE1" w:rsidRDefault="00F42BE1" w:rsidP="00D651F8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7604F141" w14:textId="77777777" w:rsidR="00F42BE1" w:rsidRPr="00BB5E4B" w:rsidRDefault="00F42BE1" w:rsidP="00D651F8">
            <w:pPr>
              <w:jc w:val="both"/>
              <w:rPr>
                <w:b/>
              </w:rPr>
            </w:pPr>
            <w:r>
              <w:rPr>
                <w:b/>
              </w:rPr>
              <w:t>Mgr. Kamil Peterek, Ph.D. (100 %)</w:t>
            </w:r>
          </w:p>
          <w:p w14:paraId="36A853A8" w14:textId="77777777" w:rsidR="00F42BE1" w:rsidRPr="003A721F" w:rsidRDefault="00F42BE1" w:rsidP="00D651F8">
            <w:pPr>
              <w:jc w:val="both"/>
              <w:rPr>
                <w:b/>
              </w:rPr>
            </w:pPr>
          </w:p>
        </w:tc>
        <w:tc>
          <w:tcPr>
            <w:tcW w:w="1621" w:type="dxa"/>
            <w:shd w:val="clear" w:color="auto" w:fill="D9D9D9" w:themeFill="background1" w:themeFillShade="D9"/>
          </w:tcPr>
          <w:p w14:paraId="729E3669" w14:textId="77777777" w:rsidR="00F42BE1" w:rsidRPr="00BA38F6" w:rsidRDefault="00F42BE1" w:rsidP="00D651F8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3A9A46F1" w14:textId="77777777" w:rsidR="00F42BE1" w:rsidRPr="00BA38F6" w:rsidRDefault="00F42BE1" w:rsidP="00D651F8">
            <w:pPr>
              <w:jc w:val="center"/>
            </w:pPr>
          </w:p>
        </w:tc>
      </w:tr>
      <w:tr w:rsidR="00F42BE1" w:rsidRPr="00BA38F6" w14:paraId="0499C7C1" w14:textId="77777777" w:rsidTr="00F46836">
        <w:tc>
          <w:tcPr>
            <w:tcW w:w="3053" w:type="dxa"/>
            <w:shd w:val="clear" w:color="auto" w:fill="DEEAF6" w:themeFill="accent1" w:themeFillTint="33"/>
          </w:tcPr>
          <w:p w14:paraId="61E31012" w14:textId="77777777" w:rsidR="00F42BE1" w:rsidRDefault="00F42BE1" w:rsidP="00D651F8">
            <w:pPr>
              <w:jc w:val="both"/>
            </w:pPr>
            <w:r>
              <w:t>Podnikatelská činnost</w:t>
            </w:r>
          </w:p>
          <w:p w14:paraId="5EEC62D2" w14:textId="77777777" w:rsidR="00F42BE1" w:rsidRPr="00BA38F6" w:rsidRDefault="00F42BE1" w:rsidP="00D651F8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DEEAF6" w:themeFill="accent1" w:themeFillTint="33"/>
          </w:tcPr>
          <w:p w14:paraId="2D97FBCA" w14:textId="02D15BC1" w:rsidR="00F42BE1" w:rsidRDefault="00645590" w:rsidP="00D651F8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DEEAF6" w:themeFill="accent1" w:themeFillTint="33"/>
          </w:tcPr>
          <w:p w14:paraId="3AA344A2" w14:textId="77777777" w:rsidR="00F42BE1" w:rsidRPr="00BA38F6" w:rsidRDefault="00F42BE1" w:rsidP="00D651F8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EEAF6" w:themeFill="accent1" w:themeFillTint="33"/>
          </w:tcPr>
          <w:p w14:paraId="248CC2EF" w14:textId="77777777" w:rsidR="00F42BE1" w:rsidRDefault="00F42BE1" w:rsidP="00D651F8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DEEAF6" w:themeFill="accent1" w:themeFillTint="33"/>
          </w:tcPr>
          <w:p w14:paraId="471F1A9F" w14:textId="77777777" w:rsidR="00F42BE1" w:rsidRPr="004364AD" w:rsidRDefault="00F42BE1" w:rsidP="00D651F8">
            <w:pPr>
              <w:jc w:val="both"/>
              <w:rPr>
                <w:b/>
                <w:strike/>
                <w:color w:val="FF0000"/>
              </w:rPr>
            </w:pPr>
            <w:r w:rsidRPr="003A721F">
              <w:rPr>
                <w:b/>
              </w:rPr>
              <w:t>doc. Ing. Zuzana Tučková, Ph.D.</w:t>
            </w:r>
            <w:r>
              <w:rPr>
                <w:b/>
              </w:rPr>
              <w:t xml:space="preserve"> (100 %)</w:t>
            </w:r>
          </w:p>
        </w:tc>
        <w:tc>
          <w:tcPr>
            <w:tcW w:w="1621" w:type="dxa"/>
            <w:shd w:val="clear" w:color="auto" w:fill="DEEAF6" w:themeFill="accent1" w:themeFillTint="33"/>
          </w:tcPr>
          <w:p w14:paraId="0F4D30C3" w14:textId="77777777" w:rsidR="00F42BE1" w:rsidRPr="00BA38F6" w:rsidRDefault="00F42BE1" w:rsidP="00D651F8">
            <w:pPr>
              <w:jc w:val="center"/>
            </w:pPr>
            <w:r w:rsidRPr="00BA38F6">
              <w:t>2/LS</w:t>
            </w:r>
          </w:p>
        </w:tc>
        <w:tc>
          <w:tcPr>
            <w:tcW w:w="1144" w:type="dxa"/>
            <w:shd w:val="clear" w:color="auto" w:fill="DEEAF6" w:themeFill="accent1" w:themeFillTint="33"/>
          </w:tcPr>
          <w:p w14:paraId="1F546B01" w14:textId="77777777" w:rsidR="00F42BE1" w:rsidRPr="00BA38F6" w:rsidRDefault="00F42BE1" w:rsidP="00D651F8">
            <w:pPr>
              <w:jc w:val="center"/>
            </w:pPr>
          </w:p>
        </w:tc>
      </w:tr>
      <w:tr w:rsidR="00F42BE1" w:rsidRPr="00BA38F6" w14:paraId="78CA5E82" w14:textId="77777777" w:rsidTr="00F46836">
        <w:tc>
          <w:tcPr>
            <w:tcW w:w="3053" w:type="dxa"/>
            <w:shd w:val="clear" w:color="auto" w:fill="DEEAF6" w:themeFill="accent1" w:themeFillTint="33"/>
          </w:tcPr>
          <w:p w14:paraId="3ED6DB76" w14:textId="77777777" w:rsidR="00F42BE1" w:rsidRDefault="00645590" w:rsidP="00D651F8">
            <w:pPr>
              <w:jc w:val="both"/>
            </w:pPr>
            <w:r>
              <w:t>Projektová činnost</w:t>
            </w:r>
          </w:p>
          <w:p w14:paraId="4422B8ED" w14:textId="39E0C39A" w:rsidR="00645590" w:rsidRPr="00BA38F6" w:rsidRDefault="00645590" w:rsidP="00D651F8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DEEAF6" w:themeFill="accent1" w:themeFillTint="33"/>
          </w:tcPr>
          <w:p w14:paraId="031D2827" w14:textId="36859705" w:rsidR="00F42BE1" w:rsidRDefault="00645590" w:rsidP="00D651F8">
            <w:pPr>
              <w:jc w:val="center"/>
            </w:pPr>
            <w:r>
              <w:t>10</w:t>
            </w:r>
          </w:p>
        </w:tc>
        <w:tc>
          <w:tcPr>
            <w:tcW w:w="1069" w:type="dxa"/>
            <w:shd w:val="clear" w:color="auto" w:fill="DEEAF6" w:themeFill="accent1" w:themeFillTint="33"/>
          </w:tcPr>
          <w:p w14:paraId="109A21A9" w14:textId="07C504BA" w:rsidR="00F42BE1" w:rsidRPr="00BA38F6" w:rsidRDefault="00645590" w:rsidP="00D651F8">
            <w:pPr>
              <w:jc w:val="center"/>
            </w:pPr>
            <w:r>
              <w:t>klz</w:t>
            </w:r>
          </w:p>
        </w:tc>
        <w:tc>
          <w:tcPr>
            <w:tcW w:w="1264" w:type="dxa"/>
            <w:shd w:val="clear" w:color="auto" w:fill="DEEAF6" w:themeFill="accent1" w:themeFillTint="33"/>
          </w:tcPr>
          <w:p w14:paraId="0409FA70" w14:textId="43B2C86A" w:rsidR="00F42BE1" w:rsidRDefault="00645590" w:rsidP="00D651F8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DEEAF6" w:themeFill="accent1" w:themeFillTint="33"/>
          </w:tcPr>
          <w:p w14:paraId="0DD93AFC" w14:textId="189AD9DB" w:rsidR="00F42BE1" w:rsidRPr="00982B5F" w:rsidRDefault="00645590" w:rsidP="00D651F8">
            <w:pPr>
              <w:jc w:val="both"/>
              <w:rPr>
                <w:b/>
              </w:rPr>
            </w:pPr>
            <w:r>
              <w:rPr>
                <w:b/>
              </w:rPr>
              <w:t>Ing. Pavel Taraba, Ph.D. (100 %)</w:t>
            </w:r>
          </w:p>
        </w:tc>
        <w:tc>
          <w:tcPr>
            <w:tcW w:w="1621" w:type="dxa"/>
            <w:shd w:val="clear" w:color="auto" w:fill="DEEAF6" w:themeFill="accent1" w:themeFillTint="33"/>
          </w:tcPr>
          <w:p w14:paraId="61B89409" w14:textId="73E4E747" w:rsidR="00F42BE1" w:rsidRPr="00BA38F6" w:rsidRDefault="00F42BE1" w:rsidP="00D651F8">
            <w:pPr>
              <w:jc w:val="center"/>
            </w:pPr>
          </w:p>
        </w:tc>
        <w:tc>
          <w:tcPr>
            <w:tcW w:w="1144" w:type="dxa"/>
            <w:shd w:val="clear" w:color="auto" w:fill="DEEAF6" w:themeFill="accent1" w:themeFillTint="33"/>
          </w:tcPr>
          <w:p w14:paraId="011409D8" w14:textId="77777777" w:rsidR="00F42BE1" w:rsidRPr="00BA38F6" w:rsidRDefault="00F42BE1" w:rsidP="00D651F8">
            <w:pPr>
              <w:jc w:val="center"/>
            </w:pPr>
          </w:p>
        </w:tc>
      </w:tr>
      <w:tr w:rsidR="00F42BE1" w:rsidRPr="00BA38F6" w14:paraId="38A5D7F0" w14:textId="77777777" w:rsidTr="00F46836">
        <w:tc>
          <w:tcPr>
            <w:tcW w:w="3053" w:type="dxa"/>
            <w:shd w:val="clear" w:color="auto" w:fill="DEEAF6" w:themeFill="accent1" w:themeFillTint="33"/>
          </w:tcPr>
          <w:p w14:paraId="0698A687" w14:textId="77777777" w:rsidR="00F42BE1" w:rsidRDefault="00F42BE1" w:rsidP="00D651F8">
            <w:pPr>
              <w:jc w:val="both"/>
            </w:pPr>
            <w:r>
              <w:t>Reflexe odborné praxe</w:t>
            </w:r>
          </w:p>
          <w:p w14:paraId="29394D74" w14:textId="238B9710" w:rsidR="00F42BE1" w:rsidRPr="00BA38F6" w:rsidRDefault="00F42BE1" w:rsidP="00882A08"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DEEAF6" w:themeFill="accent1" w:themeFillTint="33"/>
          </w:tcPr>
          <w:p w14:paraId="165D2EC3" w14:textId="77777777" w:rsidR="00F42BE1" w:rsidRPr="00BA38F6" w:rsidRDefault="00F42BE1" w:rsidP="00D651F8">
            <w:pPr>
              <w:jc w:val="center"/>
            </w:pPr>
            <w:r w:rsidRPr="00BA38F6">
              <w:t>80 hodin</w:t>
            </w:r>
          </w:p>
        </w:tc>
        <w:tc>
          <w:tcPr>
            <w:tcW w:w="1069" w:type="dxa"/>
            <w:shd w:val="clear" w:color="auto" w:fill="DEEAF6" w:themeFill="accent1" w:themeFillTint="33"/>
          </w:tcPr>
          <w:p w14:paraId="0FD7BD98" w14:textId="77777777" w:rsidR="00F42BE1" w:rsidRPr="00BA38F6" w:rsidRDefault="00F42BE1" w:rsidP="00D651F8">
            <w:pPr>
              <w:jc w:val="center"/>
            </w:pPr>
            <w:r>
              <w:t>z</w:t>
            </w:r>
          </w:p>
        </w:tc>
        <w:tc>
          <w:tcPr>
            <w:tcW w:w="1264" w:type="dxa"/>
            <w:shd w:val="clear" w:color="auto" w:fill="DEEAF6" w:themeFill="accent1" w:themeFillTint="33"/>
          </w:tcPr>
          <w:p w14:paraId="62912005" w14:textId="77777777" w:rsidR="00F42BE1" w:rsidRDefault="00F42BE1" w:rsidP="00D651F8">
            <w:pPr>
              <w:jc w:val="center"/>
            </w:pPr>
            <w:r>
              <w:t>6</w:t>
            </w:r>
          </w:p>
        </w:tc>
        <w:tc>
          <w:tcPr>
            <w:tcW w:w="5398" w:type="dxa"/>
            <w:shd w:val="clear" w:color="auto" w:fill="DEEAF6" w:themeFill="accent1" w:themeFillTint="33"/>
          </w:tcPr>
          <w:p w14:paraId="74865BAC" w14:textId="77777777" w:rsidR="00F42BE1" w:rsidRDefault="00F42BE1" w:rsidP="00D651F8">
            <w:pPr>
              <w:jc w:val="both"/>
              <w:rPr>
                <w:b/>
              </w:rPr>
            </w:pPr>
            <w:r>
              <w:rPr>
                <w:b/>
              </w:rPr>
              <w:t>Mgr. Marek Tomaštík, Ph.D. (100 %)</w:t>
            </w:r>
          </w:p>
        </w:tc>
        <w:tc>
          <w:tcPr>
            <w:tcW w:w="1621" w:type="dxa"/>
            <w:shd w:val="clear" w:color="auto" w:fill="DEEAF6" w:themeFill="accent1" w:themeFillTint="33"/>
          </w:tcPr>
          <w:p w14:paraId="6177B8FD" w14:textId="77777777" w:rsidR="00F42BE1" w:rsidRPr="0010049F" w:rsidRDefault="00F42BE1" w:rsidP="00D651F8">
            <w:pPr>
              <w:jc w:val="center"/>
            </w:pPr>
            <w:r>
              <w:t>2/LS</w:t>
            </w:r>
          </w:p>
        </w:tc>
        <w:tc>
          <w:tcPr>
            <w:tcW w:w="1144" w:type="dxa"/>
            <w:shd w:val="clear" w:color="auto" w:fill="DEEAF6" w:themeFill="accent1" w:themeFillTint="33"/>
          </w:tcPr>
          <w:p w14:paraId="4900A424" w14:textId="77777777" w:rsidR="00F42BE1" w:rsidRPr="00BA38F6" w:rsidRDefault="00F42BE1" w:rsidP="00D651F8">
            <w:pPr>
              <w:jc w:val="center"/>
            </w:pPr>
          </w:p>
        </w:tc>
      </w:tr>
      <w:tr w:rsidR="00F42BE1" w:rsidRPr="00BA38F6" w14:paraId="691A9386" w14:textId="77777777" w:rsidTr="00F46836">
        <w:tc>
          <w:tcPr>
            <w:tcW w:w="3053" w:type="dxa"/>
            <w:shd w:val="clear" w:color="auto" w:fill="DEEAF6" w:themeFill="accent1" w:themeFillTint="33"/>
          </w:tcPr>
          <w:p w14:paraId="4D59EA61" w14:textId="77777777" w:rsidR="00F42BE1" w:rsidRDefault="00F42BE1" w:rsidP="00D651F8">
            <w:pPr>
              <w:jc w:val="both"/>
            </w:pPr>
            <w:r>
              <w:t>Diplomová práce</w:t>
            </w:r>
          </w:p>
          <w:p w14:paraId="0D815D10" w14:textId="77777777" w:rsidR="00F42BE1" w:rsidRPr="00BA38F6" w:rsidRDefault="00F42BE1" w:rsidP="00D651F8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DEEAF6" w:themeFill="accent1" w:themeFillTint="33"/>
          </w:tcPr>
          <w:p w14:paraId="36DBEFC7" w14:textId="77777777" w:rsidR="00F42BE1" w:rsidRDefault="00F42BE1" w:rsidP="00D651F8">
            <w:pPr>
              <w:jc w:val="center"/>
            </w:pPr>
            <w:r>
              <w:t>0</w:t>
            </w:r>
          </w:p>
        </w:tc>
        <w:tc>
          <w:tcPr>
            <w:tcW w:w="1069" w:type="dxa"/>
            <w:shd w:val="clear" w:color="auto" w:fill="DEEAF6" w:themeFill="accent1" w:themeFillTint="33"/>
          </w:tcPr>
          <w:p w14:paraId="2E8A6B47" w14:textId="77777777" w:rsidR="00F42BE1" w:rsidRPr="00BA38F6" w:rsidRDefault="00F42BE1" w:rsidP="00D651F8">
            <w:pPr>
              <w:jc w:val="center"/>
            </w:pPr>
            <w:r>
              <w:t>z</w:t>
            </w:r>
          </w:p>
        </w:tc>
        <w:tc>
          <w:tcPr>
            <w:tcW w:w="1264" w:type="dxa"/>
            <w:shd w:val="clear" w:color="auto" w:fill="DEEAF6" w:themeFill="accent1" w:themeFillTint="33"/>
          </w:tcPr>
          <w:p w14:paraId="0F424F4C" w14:textId="77777777" w:rsidR="00F42BE1" w:rsidRDefault="00F42BE1" w:rsidP="00D651F8">
            <w:pPr>
              <w:jc w:val="center"/>
            </w:pPr>
            <w:r>
              <w:t>15</w:t>
            </w:r>
          </w:p>
        </w:tc>
        <w:tc>
          <w:tcPr>
            <w:tcW w:w="5398" w:type="dxa"/>
            <w:shd w:val="clear" w:color="auto" w:fill="DEEAF6" w:themeFill="accent1" w:themeFillTint="33"/>
          </w:tcPr>
          <w:p w14:paraId="7DE8DB8A" w14:textId="77777777" w:rsidR="00F42BE1" w:rsidRPr="00306632" w:rsidRDefault="00F42BE1" w:rsidP="00D651F8">
            <w:pPr>
              <w:rPr>
                <w:b/>
              </w:rPr>
            </w:pPr>
            <w:r w:rsidRPr="00306632">
              <w:rPr>
                <w:b/>
              </w:rPr>
              <w:t xml:space="preserve">doc. </w:t>
            </w:r>
            <w:r>
              <w:rPr>
                <w:b/>
              </w:rPr>
              <w:t xml:space="preserve">Mgr. Tomáš </w:t>
            </w:r>
            <w:r w:rsidRPr="00306632">
              <w:rPr>
                <w:b/>
              </w:rPr>
              <w:t>Zeman</w:t>
            </w:r>
            <w:r>
              <w:rPr>
                <w:b/>
              </w:rPr>
              <w:t>, Ph.D. et Ph.D. (100 %)</w:t>
            </w:r>
          </w:p>
          <w:p w14:paraId="693B4187" w14:textId="77777777" w:rsidR="00F42BE1" w:rsidRPr="004364AD" w:rsidRDefault="00F42BE1" w:rsidP="00D651F8">
            <w:pPr>
              <w:jc w:val="both"/>
              <w:rPr>
                <w:b/>
                <w:strike/>
                <w:color w:val="FF0000"/>
              </w:rPr>
            </w:pPr>
          </w:p>
        </w:tc>
        <w:tc>
          <w:tcPr>
            <w:tcW w:w="1621" w:type="dxa"/>
            <w:shd w:val="clear" w:color="auto" w:fill="DEEAF6" w:themeFill="accent1" w:themeFillTint="33"/>
          </w:tcPr>
          <w:p w14:paraId="214DD6C0" w14:textId="77777777" w:rsidR="00F42BE1" w:rsidRPr="00BA38F6" w:rsidRDefault="00F42BE1" w:rsidP="00D651F8">
            <w:pPr>
              <w:jc w:val="center"/>
            </w:pPr>
            <w:r>
              <w:t>2/LS</w:t>
            </w:r>
          </w:p>
        </w:tc>
        <w:tc>
          <w:tcPr>
            <w:tcW w:w="1144" w:type="dxa"/>
            <w:shd w:val="clear" w:color="auto" w:fill="DEEAF6" w:themeFill="accent1" w:themeFillTint="33"/>
          </w:tcPr>
          <w:p w14:paraId="42343D25" w14:textId="77777777" w:rsidR="00F42BE1" w:rsidRPr="00BA38F6" w:rsidRDefault="00F42BE1" w:rsidP="00D651F8">
            <w:pPr>
              <w:jc w:val="center"/>
            </w:pPr>
          </w:p>
        </w:tc>
      </w:tr>
    </w:tbl>
    <w:p w14:paraId="27DEF974" w14:textId="77777777" w:rsidR="00BB4879" w:rsidRDefault="00BB4879" w:rsidP="00F42BE1">
      <w:pPr>
        <w:spacing w:after="160" w:line="259" w:lineRule="auto"/>
        <w:sectPr w:rsidR="00BB4879" w:rsidSect="009A4CC8">
          <w:pgSz w:w="16838" w:h="11906" w:orient="landscape"/>
          <w:pgMar w:top="1417" w:right="1417" w:bottom="1417" w:left="1417" w:header="708" w:footer="708" w:gutter="0"/>
          <w:cols w:space="708"/>
          <w:rtlGutter/>
          <w:docGrid w:linePitch="360"/>
        </w:sectPr>
      </w:pPr>
    </w:p>
    <w:tbl>
      <w:tblPr>
        <w:tblW w:w="92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61"/>
        <w:gridCol w:w="215"/>
        <w:gridCol w:w="5776"/>
      </w:tblGrid>
      <w:tr w:rsidR="007D7C93" w:rsidRPr="00BD2C64" w14:paraId="2A326463" w14:textId="77777777" w:rsidTr="006019F2">
        <w:trPr>
          <w:trHeight w:val="15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7CAAC" w:themeFill="accent2" w:themeFillTint="66"/>
          </w:tcPr>
          <w:p w14:paraId="313A1DE5" w14:textId="77777777" w:rsidR="007D7C93" w:rsidRPr="000B2652" w:rsidRDefault="007D7C93" w:rsidP="006019F2">
            <w:pPr>
              <w:pStyle w:val="Default"/>
              <w:spacing w:before="60" w:after="120"/>
              <w:jc w:val="both"/>
              <w:rPr>
                <w:color w:val="auto"/>
                <w:sz w:val="20"/>
                <w:szCs w:val="20"/>
              </w:rPr>
            </w:pPr>
            <w:r w:rsidRPr="000B2652">
              <w:rPr>
                <w:b/>
                <w:sz w:val="20"/>
                <w:szCs w:val="20"/>
              </w:rPr>
              <w:lastRenderedPageBreak/>
              <w:t>Součásti SZZ a jejich obsah</w:t>
            </w:r>
          </w:p>
        </w:tc>
        <w:tc>
          <w:tcPr>
            <w:tcW w:w="59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D99A3EC" w14:textId="77777777" w:rsidR="007D7C93" w:rsidRPr="00BD2C64" w:rsidRDefault="007D7C93" w:rsidP="006019F2">
            <w:pPr>
              <w:pStyle w:val="Default"/>
              <w:spacing w:before="60" w:after="120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7D7C93" w14:paraId="44F59B01" w14:textId="77777777" w:rsidTr="006019F2">
        <w:trPr>
          <w:trHeight w:val="1370"/>
        </w:trPr>
        <w:tc>
          <w:tcPr>
            <w:tcW w:w="9252" w:type="dxa"/>
            <w:gridSpan w:val="3"/>
            <w:tcBorders>
              <w:top w:val="single" w:sz="4" w:space="0" w:color="auto"/>
            </w:tcBorders>
          </w:tcPr>
          <w:p w14:paraId="6A41E0A9" w14:textId="77777777" w:rsidR="007D7C93" w:rsidRPr="00C804FA" w:rsidRDefault="007D7C93" w:rsidP="006019F2">
            <w:pPr>
              <w:pStyle w:val="Default"/>
              <w:spacing w:before="60" w:after="120"/>
              <w:jc w:val="both"/>
              <w:rPr>
                <w:color w:val="auto"/>
              </w:rPr>
            </w:pPr>
            <w:r w:rsidRPr="00BD2C64">
              <w:rPr>
                <w:color w:val="auto"/>
                <w:sz w:val="20"/>
                <w:szCs w:val="20"/>
              </w:rPr>
              <w:t>Státní závěrečnou zkoušku a obhajobu diplomové práce může vykonat student, který složil zápočty a zkoušky</w:t>
            </w:r>
            <w:r w:rsidRPr="00C804FA">
              <w:rPr>
                <w:color w:val="auto"/>
                <w:sz w:val="20"/>
                <w:szCs w:val="20"/>
              </w:rPr>
              <w:t xml:space="preserve"> stanovené studijním plánem a který se k státní závěrečné zkoušce přihlásil. </w:t>
            </w:r>
          </w:p>
          <w:p w14:paraId="7C54A429" w14:textId="77777777" w:rsidR="007D7C93" w:rsidRPr="00BA38F6" w:rsidRDefault="007D7C93" w:rsidP="006019F2">
            <w:pPr>
              <w:spacing w:after="60"/>
              <w:ind w:right="68"/>
              <w:jc w:val="both"/>
              <w:rPr>
                <w:b/>
              </w:rPr>
            </w:pPr>
            <w:r w:rsidRPr="00BA38F6">
              <w:rPr>
                <w:b/>
              </w:rPr>
              <w:t>Navrhované předměty pro SZZ</w:t>
            </w:r>
            <w:r>
              <w:rPr>
                <w:b/>
              </w:rPr>
              <w:t>:</w:t>
            </w:r>
            <w:r w:rsidRPr="00BA38F6">
              <w:rPr>
                <w:b/>
              </w:rPr>
              <w:t xml:space="preserve"> </w:t>
            </w:r>
          </w:p>
          <w:p w14:paraId="562AA0E5" w14:textId="77777777" w:rsidR="007D7C93" w:rsidRDefault="007D7C93" w:rsidP="006019F2">
            <w:pPr>
              <w:jc w:val="both"/>
              <w:rPr>
                <w:b/>
                <w:bCs/>
              </w:rPr>
            </w:pPr>
          </w:p>
          <w:p w14:paraId="3C6B4F87" w14:textId="77777777" w:rsidR="007D7C93" w:rsidRPr="00B1047B" w:rsidRDefault="007D7C93" w:rsidP="006019F2">
            <w:pPr>
              <w:jc w:val="both"/>
              <w:rPr>
                <w:b/>
                <w:bCs/>
                <w:u w:val="single"/>
              </w:rPr>
            </w:pPr>
            <w:r w:rsidRPr="00B1047B">
              <w:rPr>
                <w:b/>
                <w:bCs/>
                <w:u w:val="single"/>
              </w:rPr>
              <w:t>1) Obhajoba diplomové práce</w:t>
            </w:r>
          </w:p>
          <w:p w14:paraId="7BD6BBD1" w14:textId="77777777" w:rsidR="007D7C93" w:rsidRDefault="007D7C93" w:rsidP="006019F2">
            <w:pPr>
              <w:spacing w:after="120"/>
              <w:ind w:left="254" w:right="68"/>
              <w:jc w:val="both"/>
            </w:pPr>
            <w:r w:rsidRPr="00C64C22">
              <w:t>Základním požadavkem na obsah diplomové práce je samostatně a uceleně zpracovat vytýčené téma na základě teoretických, věcných i metodických poznatků, znalostí a dovedností získaných předchozím studiem a za použití základních vědeckých metod přinést prakticky použitelné nové poznatky, pohledy či postoje. Diplomová práce má charakter samostatného empirického výzkumu.</w:t>
            </w:r>
            <w:r w:rsidRPr="00D01F0C">
              <w:t xml:space="preserve"> Student musí dokázat vysvětlit a obhájit navržené řešení uceleného podnikového</w:t>
            </w:r>
            <w:r>
              <w:t>,</w:t>
            </w:r>
            <w:r w:rsidRPr="00D01F0C">
              <w:t xml:space="preserve"> popř. veřejného projektu.</w:t>
            </w:r>
            <w:r w:rsidRPr="009562D0">
              <w:rPr>
                <w:b/>
              </w:rPr>
              <w:t xml:space="preserve">   </w:t>
            </w:r>
          </w:p>
          <w:p w14:paraId="77F02F97" w14:textId="77777777" w:rsidR="007D7C93" w:rsidRDefault="007D7C93" w:rsidP="006019F2">
            <w:pPr>
              <w:jc w:val="both"/>
              <w:rPr>
                <w:b/>
                <w:u w:val="single"/>
              </w:rPr>
            </w:pPr>
            <w:r w:rsidRPr="00B1047B">
              <w:rPr>
                <w:b/>
                <w:u w:val="single"/>
              </w:rPr>
              <w:t xml:space="preserve">2) Povinné </w:t>
            </w:r>
            <w:r>
              <w:rPr>
                <w:b/>
                <w:u w:val="single"/>
              </w:rPr>
              <w:t xml:space="preserve">společné </w:t>
            </w:r>
            <w:r w:rsidRPr="00B1047B">
              <w:rPr>
                <w:b/>
                <w:u w:val="single"/>
              </w:rPr>
              <w:t>předměty</w:t>
            </w:r>
          </w:p>
          <w:p w14:paraId="545EBEFF" w14:textId="77777777" w:rsidR="007D7C93" w:rsidRPr="003D777D" w:rsidRDefault="007D7C93" w:rsidP="006019F2">
            <w:pPr>
              <w:jc w:val="both"/>
            </w:pPr>
            <w:r>
              <w:rPr>
                <w:b/>
                <w:bCs/>
              </w:rPr>
              <w:t xml:space="preserve">a) </w:t>
            </w:r>
            <w:r w:rsidRPr="003D777D">
              <w:rPr>
                <w:b/>
                <w:bCs/>
              </w:rPr>
              <w:t>Řízení bezpečnosti státu a společnosti</w:t>
            </w:r>
          </w:p>
          <w:p w14:paraId="51D22250" w14:textId="77777777" w:rsidR="007D7C93" w:rsidRPr="003D777D" w:rsidRDefault="007D7C93" w:rsidP="006019F2">
            <w:pPr>
              <w:ind w:left="254"/>
              <w:jc w:val="both"/>
            </w:pPr>
            <w:r w:rsidRPr="003D777D">
              <w:t>Shrnuje poznatky z předmětů „Systémy řízení bezpečnosti státu a společnosti“, „Ochrana obyvatelstva a kritické infrastruktury“, „Krizové řízení a integrovaných záchranný systém“ a „Vnitřní bezpečnost a veřejný pořádek“.</w:t>
            </w:r>
          </w:p>
          <w:p w14:paraId="057B4390" w14:textId="77777777" w:rsidR="007D7C93" w:rsidRDefault="007D7C93" w:rsidP="006019F2">
            <w:pPr>
              <w:ind w:left="254"/>
              <w:jc w:val="both"/>
              <w:rPr>
                <w:b/>
                <w:bCs/>
              </w:rPr>
            </w:pPr>
          </w:p>
          <w:p w14:paraId="64DB9F63" w14:textId="77777777" w:rsidR="007D7C93" w:rsidRPr="003D777D" w:rsidRDefault="007D7C93" w:rsidP="006019F2">
            <w:pPr>
              <w:ind w:left="254"/>
              <w:jc w:val="both"/>
            </w:pPr>
            <w:r>
              <w:rPr>
                <w:b/>
                <w:bCs/>
              </w:rPr>
              <w:t xml:space="preserve">b) </w:t>
            </w:r>
            <w:r w:rsidRPr="003D777D">
              <w:rPr>
                <w:b/>
                <w:bCs/>
              </w:rPr>
              <w:t>Řízení rizik a bezpečnost prostředí</w:t>
            </w:r>
          </w:p>
          <w:p w14:paraId="587E7C05" w14:textId="77777777" w:rsidR="007D7C93" w:rsidRPr="003D777D" w:rsidRDefault="007D7C93" w:rsidP="006019F2">
            <w:pPr>
              <w:ind w:left="254"/>
              <w:jc w:val="both"/>
            </w:pPr>
            <w:r w:rsidRPr="003D777D">
              <w:t>Shrnuje poznatky z předmětu „Řízení rizik“, „Krizové</w:t>
            </w:r>
            <w:r>
              <w:t>,</w:t>
            </w:r>
            <w:r w:rsidRPr="003D777D">
              <w:t xml:space="preserve"> havarijní</w:t>
            </w:r>
            <w:r>
              <w:t xml:space="preserve"> a obranné</w:t>
            </w:r>
            <w:r w:rsidRPr="003D777D">
              <w:t xml:space="preserve"> plánování“ a „Environmentální bezpečnost“.</w:t>
            </w:r>
          </w:p>
          <w:p w14:paraId="0768AA9B" w14:textId="77777777" w:rsidR="007D7C93" w:rsidRDefault="007D7C93" w:rsidP="006019F2">
            <w:pPr>
              <w:jc w:val="both"/>
              <w:rPr>
                <w:b/>
                <w:bCs/>
              </w:rPr>
            </w:pPr>
          </w:p>
          <w:p w14:paraId="5565A72B" w14:textId="77777777" w:rsidR="007D7C93" w:rsidRPr="00B1047B" w:rsidRDefault="007D7C93" w:rsidP="006019F2">
            <w:pPr>
              <w:jc w:val="both"/>
              <w:rPr>
                <w:b/>
                <w:bCs/>
                <w:u w:val="single"/>
              </w:rPr>
            </w:pPr>
            <w:r w:rsidRPr="00B1047B">
              <w:rPr>
                <w:b/>
                <w:bCs/>
                <w:u w:val="single"/>
              </w:rPr>
              <w:t xml:space="preserve">3) </w:t>
            </w:r>
            <w:r>
              <w:rPr>
                <w:b/>
                <w:bCs/>
                <w:u w:val="single"/>
              </w:rPr>
              <w:t>Předmět specializace</w:t>
            </w:r>
          </w:p>
          <w:p w14:paraId="37CAF291" w14:textId="77777777" w:rsidR="007D7C93" w:rsidRDefault="007D7C93" w:rsidP="006019F2">
            <w:pPr>
              <w:ind w:left="209"/>
              <w:jc w:val="both"/>
            </w:pPr>
            <w:r>
              <w:rPr>
                <w:b/>
              </w:rPr>
              <w:t xml:space="preserve"> </w:t>
            </w:r>
            <w:r w:rsidRPr="002A74FC">
              <w:rPr>
                <w:b/>
              </w:rPr>
              <w:t>Inženýrství rizik</w:t>
            </w:r>
            <w:r w:rsidRPr="004008E4">
              <w:rPr>
                <w:color w:val="FF0000"/>
              </w:rPr>
              <w:t xml:space="preserve"> </w:t>
            </w:r>
            <w:r w:rsidRPr="00BA38F6">
              <w:t xml:space="preserve">– shrnuje určující poznatky z předmětů </w:t>
            </w:r>
            <w:r>
              <w:t xml:space="preserve">PZ </w:t>
            </w:r>
            <w:r w:rsidRPr="00BA38F6">
              <w:t>povinných v 2/ZS specializac</w:t>
            </w:r>
            <w:r>
              <w:t xml:space="preserve">e, a to;  </w:t>
            </w:r>
          </w:p>
          <w:p w14:paraId="7FC86543" w14:textId="77777777" w:rsidR="007D7C93" w:rsidRDefault="007D7C93" w:rsidP="006019F2">
            <w:pPr>
              <w:ind w:left="209"/>
              <w:jc w:val="both"/>
            </w:pPr>
            <w:r>
              <w:rPr>
                <w:b/>
              </w:rPr>
              <w:t xml:space="preserve"> </w:t>
            </w:r>
            <w:r>
              <w:t xml:space="preserve">„Kvantitativní analýza rizik“, „Řízení ekonomických rizik“, „Řízení pracovních rizik“ a „Environmentální  </w:t>
            </w:r>
          </w:p>
          <w:p w14:paraId="45E1AB35" w14:textId="77777777" w:rsidR="007D7C93" w:rsidRDefault="007D7C93" w:rsidP="006019F2">
            <w:pPr>
              <w:ind w:left="209"/>
              <w:jc w:val="both"/>
            </w:pPr>
            <w:r>
              <w:t xml:space="preserve"> zátěž území a sanační technologie“.</w:t>
            </w:r>
          </w:p>
          <w:p w14:paraId="7D71F16F" w14:textId="77777777" w:rsidR="007D7C93" w:rsidRDefault="007D7C93" w:rsidP="006019F2"/>
          <w:p w14:paraId="17481FB8" w14:textId="77777777" w:rsidR="007D7C93" w:rsidRDefault="007D7C93" w:rsidP="006019F2">
            <w:pPr>
              <w:jc w:val="both"/>
            </w:pPr>
          </w:p>
        </w:tc>
      </w:tr>
      <w:tr w:rsidR="007D7C93" w14:paraId="1330EA0F" w14:textId="77777777" w:rsidTr="006019F2">
        <w:tc>
          <w:tcPr>
            <w:tcW w:w="3476" w:type="dxa"/>
            <w:gridSpan w:val="2"/>
            <w:shd w:val="clear" w:color="auto" w:fill="F7CAAC"/>
          </w:tcPr>
          <w:p w14:paraId="1D4841F1" w14:textId="77777777" w:rsidR="007D7C93" w:rsidRDefault="007D7C93" w:rsidP="006019F2">
            <w:pPr>
              <w:jc w:val="both"/>
              <w:rPr>
                <w:b/>
              </w:rPr>
            </w:pPr>
            <w:r>
              <w:rPr>
                <w:b/>
              </w:rPr>
              <w:t>Další studijní povinnosti</w:t>
            </w:r>
          </w:p>
        </w:tc>
        <w:tc>
          <w:tcPr>
            <w:tcW w:w="5776" w:type="dxa"/>
            <w:tcBorders>
              <w:bottom w:val="nil"/>
            </w:tcBorders>
          </w:tcPr>
          <w:p w14:paraId="78168673" w14:textId="77777777" w:rsidR="007D7C93" w:rsidRDefault="007D7C93" w:rsidP="006019F2">
            <w:pPr>
              <w:jc w:val="both"/>
            </w:pPr>
          </w:p>
        </w:tc>
      </w:tr>
      <w:tr w:rsidR="007D7C93" w14:paraId="0403D120" w14:textId="77777777" w:rsidTr="006019F2">
        <w:trPr>
          <w:trHeight w:val="1243"/>
        </w:trPr>
        <w:tc>
          <w:tcPr>
            <w:tcW w:w="9252" w:type="dxa"/>
            <w:gridSpan w:val="3"/>
            <w:tcBorders>
              <w:top w:val="nil"/>
            </w:tcBorders>
          </w:tcPr>
          <w:p w14:paraId="568FF3BA" w14:textId="77777777" w:rsidR="007D7C93" w:rsidRDefault="007D7C93" w:rsidP="006019F2">
            <w:pPr>
              <w:jc w:val="both"/>
            </w:pPr>
          </w:p>
          <w:p w14:paraId="6B85FBD6" w14:textId="77777777" w:rsidR="007D7C93" w:rsidRDefault="007D7C93" w:rsidP="006019F2">
            <w:pPr>
              <w:jc w:val="both"/>
            </w:pPr>
            <w:r>
              <w:t>---</w:t>
            </w:r>
          </w:p>
          <w:p w14:paraId="0E1B35B5" w14:textId="77777777" w:rsidR="007D7C93" w:rsidRDefault="007D7C93" w:rsidP="006019F2">
            <w:pPr>
              <w:jc w:val="both"/>
            </w:pPr>
          </w:p>
          <w:p w14:paraId="44E8290F" w14:textId="77777777" w:rsidR="007D7C93" w:rsidRDefault="007D7C93" w:rsidP="006019F2">
            <w:pPr>
              <w:jc w:val="both"/>
            </w:pPr>
          </w:p>
          <w:p w14:paraId="197C0928" w14:textId="77777777" w:rsidR="007D7C93" w:rsidRDefault="007D7C93" w:rsidP="006019F2">
            <w:pPr>
              <w:jc w:val="both"/>
            </w:pPr>
          </w:p>
          <w:p w14:paraId="4677FBCD" w14:textId="77777777" w:rsidR="007D7C93" w:rsidRDefault="007D7C93" w:rsidP="006019F2">
            <w:pPr>
              <w:jc w:val="both"/>
            </w:pPr>
          </w:p>
        </w:tc>
      </w:tr>
      <w:tr w:rsidR="007D7C93" w14:paraId="261C9CF3" w14:textId="77777777" w:rsidTr="006019F2">
        <w:tc>
          <w:tcPr>
            <w:tcW w:w="3476" w:type="dxa"/>
            <w:gridSpan w:val="2"/>
            <w:shd w:val="clear" w:color="auto" w:fill="F7CAAC"/>
          </w:tcPr>
          <w:p w14:paraId="217A7073" w14:textId="77777777" w:rsidR="007D7C93" w:rsidRDefault="007D7C93" w:rsidP="006019F2">
            <w:pPr>
              <w:rPr>
                <w:b/>
              </w:rPr>
            </w:pPr>
            <w:r>
              <w:rPr>
                <w:b/>
              </w:rPr>
              <w:t>Návrh témat kvalifikačních prací /témata obhájených prací a přístup k obhájeným kvalifikačním pracím</w:t>
            </w:r>
          </w:p>
        </w:tc>
        <w:tc>
          <w:tcPr>
            <w:tcW w:w="5776" w:type="dxa"/>
            <w:tcBorders>
              <w:bottom w:val="nil"/>
            </w:tcBorders>
          </w:tcPr>
          <w:p w14:paraId="7138AB9D" w14:textId="77777777" w:rsidR="007D7C93" w:rsidRDefault="007D7C93" w:rsidP="006019F2">
            <w:pPr>
              <w:jc w:val="both"/>
            </w:pPr>
          </w:p>
        </w:tc>
      </w:tr>
      <w:tr w:rsidR="007D7C93" w:rsidRPr="00BD2C64" w14:paraId="7B1F80CA" w14:textId="77777777" w:rsidTr="006019F2">
        <w:trPr>
          <w:trHeight w:val="842"/>
        </w:trPr>
        <w:tc>
          <w:tcPr>
            <w:tcW w:w="9252" w:type="dxa"/>
            <w:gridSpan w:val="3"/>
            <w:tcBorders>
              <w:top w:val="nil"/>
            </w:tcBorders>
          </w:tcPr>
          <w:p w14:paraId="1D9463B6" w14:textId="77777777" w:rsidR="007B70F3" w:rsidRPr="00C51A61" w:rsidRDefault="007B70F3" w:rsidP="007B70F3">
            <w:pPr>
              <w:shd w:val="clear" w:color="auto" w:fill="FFFFFF"/>
              <w:rPr>
                <w:color w:val="000000"/>
              </w:rPr>
            </w:pPr>
            <w:r w:rsidRPr="00C51A61">
              <w:rPr>
                <w:color w:val="000000"/>
              </w:rPr>
              <w:t>Návrh optimalizace výroby ve vybrané organizaci za účelem snižování rizik nekvality, dostupné z:</w:t>
            </w:r>
          </w:p>
          <w:p w14:paraId="60C1FEE7" w14:textId="77777777" w:rsidR="007B70F3" w:rsidRDefault="00862263" w:rsidP="007B70F3">
            <w:pPr>
              <w:shd w:val="clear" w:color="auto" w:fill="FFFFFF"/>
              <w:spacing w:line="252" w:lineRule="auto"/>
            </w:pPr>
            <w:hyperlink r:id="rId38" w:history="1">
              <w:r w:rsidR="007B70F3" w:rsidRPr="007269E2">
                <w:rPr>
                  <w:rStyle w:val="Hypertextovodkaz"/>
                </w:rPr>
                <w:t>https://stag.utb.cz/StagPortletsJSR168/CleanUrl?urlid=prohlizeni-prace-search&amp;praceSearchNazev=N%c3%a1vrh+optimalizace+v%c3%bdroby+ve+vybran%c3%a9+organizaci+za+%c3%ba%c4%8delem+sni%c5%beov%c3%a1n%c3%ad+rizik+nekvality&amp;praceSearchFakultaVSKP=FLK&amp;praceSearchTyp=diplomov%c3%a1</w:t>
              </w:r>
            </w:hyperlink>
          </w:p>
          <w:p w14:paraId="0D5CD031" w14:textId="77777777" w:rsidR="007B70F3" w:rsidRPr="00C51A61" w:rsidRDefault="007B70F3" w:rsidP="007B70F3">
            <w:pPr>
              <w:shd w:val="clear" w:color="auto" w:fill="FFFFFF"/>
              <w:spacing w:line="252" w:lineRule="auto"/>
            </w:pPr>
          </w:p>
          <w:p w14:paraId="3CABAD56" w14:textId="77777777" w:rsidR="007B70F3" w:rsidRPr="00C51A61" w:rsidRDefault="007B70F3" w:rsidP="007B70F3">
            <w:pPr>
              <w:shd w:val="clear" w:color="auto" w:fill="FFFFFF"/>
              <w:rPr>
                <w:color w:val="000000"/>
              </w:rPr>
            </w:pPr>
            <w:r w:rsidRPr="00C51A61">
              <w:rPr>
                <w:color w:val="000000"/>
              </w:rPr>
              <w:t xml:space="preserve">Návrh systému monitoringu a evidence rizik ve vybraném výrobním procesu, dostupné z: </w:t>
            </w:r>
          </w:p>
          <w:p w14:paraId="2125854D" w14:textId="77777777" w:rsidR="007B70F3" w:rsidRDefault="00862263" w:rsidP="007B70F3">
            <w:pPr>
              <w:shd w:val="clear" w:color="auto" w:fill="FFFFFF"/>
              <w:rPr>
                <w:color w:val="000000"/>
              </w:rPr>
            </w:pPr>
            <w:hyperlink r:id="rId39" w:history="1">
              <w:r w:rsidR="007B70F3" w:rsidRPr="007269E2">
                <w:rPr>
                  <w:rStyle w:val="Hypertextovodkaz"/>
                </w:rPr>
                <w:t>https://stag.utb.cz/StagPortletsJSR168/CleanUrl?urlid=prohlizeni-prace-search&amp;praceSearchNazev=N%c3%a1vrh+syst%c3%a9mu+monitoringu+a+evidence+rizik+ve+vybran%c3%a9m+v%c3%bdrobn%c3%adm+procesu&amp;praceSearchFakultaVSKP=FLK&amp;praceSearchTyp=diplomov%c3%a1</w:t>
              </w:r>
            </w:hyperlink>
          </w:p>
          <w:p w14:paraId="37779245" w14:textId="77777777" w:rsidR="007B70F3" w:rsidRPr="00C51A61" w:rsidRDefault="007B70F3" w:rsidP="007B70F3">
            <w:pPr>
              <w:shd w:val="clear" w:color="auto" w:fill="FFFFFF"/>
              <w:rPr>
                <w:color w:val="000000"/>
              </w:rPr>
            </w:pPr>
          </w:p>
          <w:p w14:paraId="01333CDC" w14:textId="77777777" w:rsidR="007B70F3" w:rsidRPr="00C51A61" w:rsidRDefault="007B70F3" w:rsidP="007B70F3">
            <w:pPr>
              <w:shd w:val="clear" w:color="auto" w:fill="FFFFFF"/>
              <w:rPr>
                <w:color w:val="000000"/>
              </w:rPr>
            </w:pPr>
          </w:p>
          <w:p w14:paraId="25B26498" w14:textId="77777777" w:rsidR="007B70F3" w:rsidRDefault="007B70F3" w:rsidP="007B70F3">
            <w:pPr>
              <w:shd w:val="clear" w:color="auto" w:fill="FFFFFF"/>
              <w:rPr>
                <w:color w:val="000000"/>
              </w:rPr>
            </w:pPr>
            <w:r w:rsidRPr="00C51A61">
              <w:rPr>
                <w:color w:val="000000"/>
              </w:rPr>
              <w:t>Řízení rizik procesu sjednávání elektronických smluv v pojišťovnictví, dostupné z:</w:t>
            </w:r>
          </w:p>
          <w:p w14:paraId="47C9D630" w14:textId="77777777" w:rsidR="007B70F3" w:rsidRDefault="00862263" w:rsidP="007B70F3">
            <w:pPr>
              <w:shd w:val="clear" w:color="auto" w:fill="FFFFFF"/>
              <w:rPr>
                <w:color w:val="000000"/>
              </w:rPr>
            </w:pPr>
            <w:hyperlink r:id="rId40" w:history="1">
              <w:r w:rsidR="007B70F3" w:rsidRPr="007269E2">
                <w:rPr>
                  <w:rStyle w:val="Hypertextovodkaz"/>
                </w:rPr>
                <w:t>https://stag.utb.cz/StagPortletsJSR168/CleanUrl?urlid=prohlizeni-prace-search&amp;praceSearchNazev=%c5%98%c3%adzen%c3%ad+rizik+procesu+sjedn%c3%a1v%c3%a1n%c3%ad+elektronick%c3%bdch+smluv+v+poji%c5%a1%c5%a5ovnictv%c3%ad&amp;praceSearchFakultaVSKP=FLK&amp;praceSearchTyp=diplomov%c3%a1</w:t>
              </w:r>
            </w:hyperlink>
          </w:p>
          <w:p w14:paraId="252AD2E8" w14:textId="77777777" w:rsidR="007B70F3" w:rsidRPr="00C51A61" w:rsidRDefault="007B70F3" w:rsidP="007B70F3">
            <w:pPr>
              <w:shd w:val="clear" w:color="auto" w:fill="FFFFFF"/>
              <w:rPr>
                <w:color w:val="000000"/>
              </w:rPr>
            </w:pPr>
          </w:p>
          <w:p w14:paraId="76E9D9CE" w14:textId="77777777" w:rsidR="007B70F3" w:rsidRDefault="007B70F3" w:rsidP="007B70F3">
            <w:pPr>
              <w:shd w:val="clear" w:color="auto" w:fill="FFFFFF"/>
              <w:rPr>
                <w:color w:val="000000"/>
              </w:rPr>
            </w:pPr>
            <w:r w:rsidRPr="00C51A61">
              <w:rPr>
                <w:color w:val="000000"/>
              </w:rPr>
              <w:t>Implementace nástrojů mezinárodních standardů s cílem mitigace rizik ve vybrané organizaci, dostupné z:</w:t>
            </w:r>
          </w:p>
          <w:p w14:paraId="0455B7A4" w14:textId="77777777" w:rsidR="007B70F3" w:rsidRDefault="00862263" w:rsidP="007B70F3">
            <w:pPr>
              <w:shd w:val="clear" w:color="auto" w:fill="FFFFFF"/>
              <w:rPr>
                <w:color w:val="000000"/>
              </w:rPr>
            </w:pPr>
            <w:hyperlink r:id="rId41" w:history="1">
              <w:r w:rsidR="007B70F3" w:rsidRPr="007269E2">
                <w:rPr>
                  <w:rStyle w:val="Hypertextovodkaz"/>
                </w:rPr>
                <w:t>https://stag.utb.cz/StagPortletsJSR168/CleanUrl?urlid=prohlizeni-prace-search&amp;praceSearchNazev=Implementace+n%c3%a1stroj%c5%af+mezin%c3%a1rodn%c3%adch+standard%c5</w:t>
              </w:r>
              <w:r w:rsidR="007B70F3" w:rsidRPr="007269E2">
                <w:rPr>
                  <w:rStyle w:val="Hypertextovodkaz"/>
                </w:rPr>
                <w:lastRenderedPageBreak/>
                <w:t>%af+s+c%c3%adlem+mitigace+rizik+ve+vybran%c3%a9+organizaci&amp;praceSearchFakultaVSKP=FLK&amp;praceSearchTyp=diplomov%c3%a1</w:t>
              </w:r>
            </w:hyperlink>
          </w:p>
          <w:p w14:paraId="6772AF2B" w14:textId="77777777" w:rsidR="007B70F3" w:rsidRPr="00C51A61" w:rsidRDefault="007B70F3" w:rsidP="007B70F3">
            <w:pPr>
              <w:shd w:val="clear" w:color="auto" w:fill="FFFFFF"/>
              <w:rPr>
                <w:color w:val="000000"/>
              </w:rPr>
            </w:pPr>
          </w:p>
          <w:p w14:paraId="35B70559" w14:textId="77777777" w:rsidR="007B70F3" w:rsidRDefault="007B70F3" w:rsidP="007B70F3">
            <w:pPr>
              <w:shd w:val="clear" w:color="auto" w:fill="FFFFFF"/>
              <w:rPr>
                <w:color w:val="000000"/>
              </w:rPr>
            </w:pPr>
            <w:r w:rsidRPr="00C51A61">
              <w:rPr>
                <w:color w:val="000000"/>
              </w:rPr>
              <w:t xml:space="preserve">Řízení rizik procesu výroby ve </w:t>
            </w:r>
            <w:r>
              <w:rPr>
                <w:color w:val="000000"/>
              </w:rPr>
              <w:t>vybrané organizaci, dostupné z:</w:t>
            </w:r>
          </w:p>
          <w:p w14:paraId="4955036B" w14:textId="77777777" w:rsidR="007B70F3" w:rsidRDefault="00862263" w:rsidP="007B70F3">
            <w:pPr>
              <w:shd w:val="clear" w:color="auto" w:fill="FFFFFF"/>
              <w:rPr>
                <w:color w:val="000000"/>
              </w:rPr>
            </w:pPr>
            <w:hyperlink r:id="rId42" w:history="1">
              <w:r w:rsidR="007B70F3" w:rsidRPr="007269E2">
                <w:rPr>
                  <w:rStyle w:val="Hypertextovodkaz"/>
                </w:rPr>
                <w:t>https://stag.utb.cz/StagPortletsJSR168/CleanUrl?urlid=prohlizeni-prace-search&amp;praceSearchNazev=%c5%98%c3%adzen%c3%ad+rizik+procesu+v%c3%bdroby+ve+vybran%c3%a9+organizaci&amp;praceSearchFakultaVSKP=FLK&amp;praceSearchTyp=diplomov%c3%a1</w:t>
              </w:r>
            </w:hyperlink>
          </w:p>
          <w:p w14:paraId="5D7102C6" w14:textId="77777777" w:rsidR="007B70F3" w:rsidRDefault="007B70F3" w:rsidP="007B70F3">
            <w:pPr>
              <w:shd w:val="clear" w:color="auto" w:fill="FFFFFF"/>
              <w:rPr>
                <w:color w:val="000000"/>
              </w:rPr>
            </w:pPr>
          </w:p>
          <w:p w14:paraId="53845D24" w14:textId="77777777" w:rsidR="007B70F3" w:rsidRDefault="007B70F3" w:rsidP="007B70F3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  <w:r w:rsidRPr="00AB2316">
              <w:rPr>
                <w:color w:val="000000"/>
                <w:shd w:val="clear" w:color="auto" w:fill="FFFFFF"/>
              </w:rPr>
              <w:t>Bezpečnost průmyslového podniku z hlediska prevence závažných havárií, dostupné z:</w:t>
            </w:r>
          </w:p>
          <w:p w14:paraId="475A90DA" w14:textId="17F6078C" w:rsidR="007D7C93" w:rsidRPr="00BB4879" w:rsidRDefault="00862263" w:rsidP="007B70F3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  <w:hyperlink r:id="rId43" w:history="1">
              <w:r w:rsidR="007B70F3" w:rsidRPr="007269E2">
                <w:rPr>
                  <w:rStyle w:val="Hypertextovodkaz"/>
                  <w:shd w:val="clear" w:color="auto" w:fill="FFFFFF"/>
                </w:rPr>
                <w:t>https://stag.utb.cz/StagPortletsJSR168/CleanUrl?urlid=prohlizeni-prace-search&amp;praceSearchNazev=Bezpe%c4%8dnost+pr%c5%afmyslov%c3%a9ho+podniku+z+hlediska+prevence+z%c3%a1va%c5%ben%c3%bdch+hav%c3%a1ri%c3%ad&amp;praceSearchFakultaVSKP=FLK&amp;praceSearchTyp=diplomov%c3%a1</w:t>
              </w:r>
            </w:hyperlink>
          </w:p>
          <w:p w14:paraId="7873DC86" w14:textId="77777777" w:rsidR="007D7C93" w:rsidRPr="00AB2316" w:rsidRDefault="007D7C93" w:rsidP="006019F2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</w:p>
          <w:p w14:paraId="0FDFFF03" w14:textId="77777777" w:rsidR="007D7C93" w:rsidRDefault="007D7C93" w:rsidP="006019F2">
            <w:pPr>
              <w:shd w:val="clear" w:color="auto" w:fill="FFFFFF"/>
              <w:spacing w:line="252" w:lineRule="auto"/>
              <w:rPr>
                <w:b/>
              </w:rPr>
            </w:pPr>
          </w:p>
          <w:p w14:paraId="1F46D329" w14:textId="77777777" w:rsidR="007D7C93" w:rsidRPr="00BD2C64" w:rsidRDefault="007D7C93" w:rsidP="006019F2">
            <w:pPr>
              <w:shd w:val="clear" w:color="auto" w:fill="FFFFFF"/>
              <w:spacing w:line="252" w:lineRule="auto"/>
              <w:rPr>
                <w:b/>
              </w:rPr>
            </w:pPr>
          </w:p>
        </w:tc>
      </w:tr>
      <w:tr w:rsidR="007D7C93" w14:paraId="0746C42F" w14:textId="77777777" w:rsidTr="006019F2">
        <w:tc>
          <w:tcPr>
            <w:tcW w:w="3476" w:type="dxa"/>
            <w:gridSpan w:val="2"/>
            <w:shd w:val="clear" w:color="auto" w:fill="F7CAAC"/>
          </w:tcPr>
          <w:p w14:paraId="029CCEBB" w14:textId="77777777" w:rsidR="007D7C93" w:rsidRDefault="007D7C93" w:rsidP="006019F2">
            <w:r>
              <w:rPr>
                <w:b/>
              </w:rPr>
              <w:lastRenderedPageBreak/>
              <w:t>Návrh témat rigorózních prací /témata obhájených prací a přístup k obhájeným rigorózním pracím</w:t>
            </w:r>
          </w:p>
        </w:tc>
        <w:tc>
          <w:tcPr>
            <w:tcW w:w="5776" w:type="dxa"/>
            <w:tcBorders>
              <w:bottom w:val="nil"/>
            </w:tcBorders>
            <w:shd w:val="clear" w:color="auto" w:fill="FFFFFF"/>
          </w:tcPr>
          <w:p w14:paraId="54B38D76" w14:textId="77777777" w:rsidR="007D7C93" w:rsidRDefault="007D7C93" w:rsidP="006019F2">
            <w:pPr>
              <w:jc w:val="center"/>
            </w:pPr>
          </w:p>
        </w:tc>
      </w:tr>
      <w:tr w:rsidR="007D7C93" w14:paraId="12F663AE" w14:textId="77777777" w:rsidTr="006019F2">
        <w:trPr>
          <w:trHeight w:val="680"/>
        </w:trPr>
        <w:tc>
          <w:tcPr>
            <w:tcW w:w="9252" w:type="dxa"/>
            <w:gridSpan w:val="3"/>
            <w:tcBorders>
              <w:top w:val="nil"/>
            </w:tcBorders>
          </w:tcPr>
          <w:p w14:paraId="40E10129" w14:textId="77777777" w:rsidR="007D7C93" w:rsidRDefault="007D7C93" w:rsidP="006019F2">
            <w:pPr>
              <w:jc w:val="both"/>
            </w:pPr>
          </w:p>
        </w:tc>
      </w:tr>
      <w:tr w:rsidR="007D7C93" w14:paraId="76351BC3" w14:textId="77777777" w:rsidTr="006019F2">
        <w:tc>
          <w:tcPr>
            <w:tcW w:w="3476" w:type="dxa"/>
            <w:gridSpan w:val="2"/>
            <w:shd w:val="clear" w:color="auto" w:fill="F7CAAC"/>
          </w:tcPr>
          <w:p w14:paraId="115ABF43" w14:textId="77777777" w:rsidR="007D7C93" w:rsidRDefault="007D7C93" w:rsidP="006019F2">
            <w:r>
              <w:rPr>
                <w:b/>
              </w:rPr>
              <w:t xml:space="preserve"> Součásti SRZ a jejich obsah</w:t>
            </w:r>
          </w:p>
        </w:tc>
        <w:tc>
          <w:tcPr>
            <w:tcW w:w="5776" w:type="dxa"/>
            <w:tcBorders>
              <w:bottom w:val="nil"/>
            </w:tcBorders>
            <w:shd w:val="clear" w:color="auto" w:fill="FFFFFF"/>
          </w:tcPr>
          <w:p w14:paraId="616837E4" w14:textId="77777777" w:rsidR="007D7C93" w:rsidRDefault="007D7C93" w:rsidP="006019F2">
            <w:pPr>
              <w:jc w:val="center"/>
            </w:pPr>
          </w:p>
        </w:tc>
      </w:tr>
      <w:tr w:rsidR="007D7C93" w14:paraId="66ECA635" w14:textId="77777777" w:rsidTr="006019F2">
        <w:trPr>
          <w:trHeight w:val="594"/>
        </w:trPr>
        <w:tc>
          <w:tcPr>
            <w:tcW w:w="9252" w:type="dxa"/>
            <w:gridSpan w:val="3"/>
            <w:tcBorders>
              <w:top w:val="nil"/>
            </w:tcBorders>
          </w:tcPr>
          <w:p w14:paraId="6E77044B" w14:textId="77777777" w:rsidR="007D7C93" w:rsidRDefault="007D7C93" w:rsidP="006019F2">
            <w:pPr>
              <w:jc w:val="both"/>
            </w:pPr>
          </w:p>
        </w:tc>
      </w:tr>
    </w:tbl>
    <w:p w14:paraId="0A10A7C7" w14:textId="77777777" w:rsidR="007D7C93" w:rsidRDefault="007D7C93" w:rsidP="00F42BE1">
      <w:pPr>
        <w:spacing w:after="160" w:line="259" w:lineRule="auto"/>
        <w:sectPr w:rsidR="007D7C93" w:rsidSect="007D7C93">
          <w:pgSz w:w="11906" w:h="16838"/>
          <w:pgMar w:top="1417" w:right="1417" w:bottom="1417" w:left="1417" w:header="708" w:footer="708" w:gutter="0"/>
          <w:cols w:space="708"/>
          <w:rtlGutter/>
          <w:docGrid w:linePitch="360"/>
        </w:sectPr>
      </w:pPr>
    </w:p>
    <w:tbl>
      <w:tblPr>
        <w:tblW w:w="1464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53"/>
        <w:gridCol w:w="1091"/>
        <w:gridCol w:w="1069"/>
        <w:gridCol w:w="1264"/>
        <w:gridCol w:w="5398"/>
        <w:gridCol w:w="1621"/>
        <w:gridCol w:w="1144"/>
      </w:tblGrid>
      <w:tr w:rsidR="00F42BE1" w:rsidRPr="00BA38F6" w14:paraId="1B3C5350" w14:textId="77777777" w:rsidTr="00D651F8">
        <w:trPr>
          <w:trHeight w:val="425"/>
        </w:trPr>
        <w:tc>
          <w:tcPr>
            <w:tcW w:w="14640" w:type="dxa"/>
            <w:gridSpan w:val="7"/>
            <w:tcBorders>
              <w:bottom w:val="double" w:sz="4" w:space="0" w:color="auto"/>
            </w:tcBorders>
            <w:shd w:val="clear" w:color="auto" w:fill="BDD6EE"/>
          </w:tcPr>
          <w:p w14:paraId="2F103134" w14:textId="77777777" w:rsidR="00F42BE1" w:rsidRPr="00BA38F6" w:rsidRDefault="00F42BE1" w:rsidP="00D651F8">
            <w:pPr>
              <w:jc w:val="both"/>
              <w:rPr>
                <w:b/>
                <w:sz w:val="28"/>
              </w:rPr>
            </w:pPr>
            <w:r w:rsidRPr="00BA38F6">
              <w:rPr>
                <w:b/>
                <w:sz w:val="28"/>
              </w:rPr>
              <w:lastRenderedPageBreak/>
              <w:t>B-IIa – Studijní plány a návrh témat prací (bakalářské a magisterské studijní programy)</w:t>
            </w:r>
          </w:p>
        </w:tc>
      </w:tr>
      <w:tr w:rsidR="00F42BE1" w:rsidRPr="00BA38F6" w14:paraId="5D4F5A01" w14:textId="77777777" w:rsidTr="00D651F8">
        <w:tc>
          <w:tcPr>
            <w:tcW w:w="4144" w:type="dxa"/>
            <w:gridSpan w:val="2"/>
            <w:shd w:val="clear" w:color="auto" w:fill="F7CAAC"/>
          </w:tcPr>
          <w:p w14:paraId="7454D91C" w14:textId="77777777" w:rsidR="00F42BE1" w:rsidRPr="00BA38F6" w:rsidRDefault="00F42BE1" w:rsidP="00D651F8">
            <w:pPr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Označení studijního plánu</w:t>
            </w:r>
          </w:p>
        </w:tc>
        <w:tc>
          <w:tcPr>
            <w:tcW w:w="10496" w:type="dxa"/>
            <w:gridSpan w:val="5"/>
          </w:tcPr>
          <w:p w14:paraId="7619F816" w14:textId="38AE45B9" w:rsidR="00F42BE1" w:rsidRPr="00BA38F6" w:rsidRDefault="00F42BE1" w:rsidP="00F42BE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Bezpečnost společnosti – specializace OCHRANA OBYVATELSTVA – kombinovaná forma studia</w:t>
            </w:r>
          </w:p>
        </w:tc>
      </w:tr>
      <w:tr w:rsidR="00F42BE1" w:rsidRPr="00BA38F6" w14:paraId="5C0BC0DF" w14:textId="77777777" w:rsidTr="00D651F8">
        <w:tc>
          <w:tcPr>
            <w:tcW w:w="14640" w:type="dxa"/>
            <w:gridSpan w:val="7"/>
            <w:shd w:val="clear" w:color="auto" w:fill="F7CAAC"/>
          </w:tcPr>
          <w:p w14:paraId="483CB580" w14:textId="77777777" w:rsidR="00F42BE1" w:rsidRPr="00BA38F6" w:rsidRDefault="00F42BE1" w:rsidP="00D651F8">
            <w:pPr>
              <w:jc w:val="center"/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Povinné předměty</w:t>
            </w:r>
          </w:p>
        </w:tc>
      </w:tr>
      <w:tr w:rsidR="00F42BE1" w:rsidRPr="00BA38F6" w14:paraId="52630A70" w14:textId="77777777" w:rsidTr="00D651F8">
        <w:trPr>
          <w:trHeight w:val="537"/>
        </w:trPr>
        <w:tc>
          <w:tcPr>
            <w:tcW w:w="3053" w:type="dxa"/>
            <w:shd w:val="clear" w:color="auto" w:fill="F7CAAC"/>
          </w:tcPr>
          <w:p w14:paraId="49F30EE4" w14:textId="77777777" w:rsidR="00F42BE1" w:rsidRPr="00BA38F6" w:rsidRDefault="00F42BE1" w:rsidP="00D651F8">
            <w:pPr>
              <w:jc w:val="both"/>
              <w:rPr>
                <w:b/>
              </w:rPr>
            </w:pPr>
            <w:r w:rsidRPr="00BA38F6">
              <w:rPr>
                <w:b/>
                <w:sz w:val="22"/>
              </w:rPr>
              <w:t>Název předmětu</w:t>
            </w:r>
          </w:p>
        </w:tc>
        <w:tc>
          <w:tcPr>
            <w:tcW w:w="1091" w:type="dxa"/>
            <w:shd w:val="clear" w:color="auto" w:fill="F7CAAC"/>
          </w:tcPr>
          <w:p w14:paraId="0C8F1F8A" w14:textId="77777777" w:rsidR="00F42BE1" w:rsidRDefault="00F42BE1" w:rsidP="00D651F8">
            <w:pPr>
              <w:jc w:val="both"/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Rozsah</w:t>
            </w:r>
          </w:p>
          <w:p w14:paraId="69B9BB62" w14:textId="77777777" w:rsidR="00F42BE1" w:rsidRPr="00BA38F6" w:rsidRDefault="00F42BE1" w:rsidP="00D651F8">
            <w:pPr>
              <w:jc w:val="both"/>
              <w:rPr>
                <w:b/>
              </w:rPr>
            </w:pPr>
          </w:p>
        </w:tc>
        <w:tc>
          <w:tcPr>
            <w:tcW w:w="1069" w:type="dxa"/>
            <w:shd w:val="clear" w:color="auto" w:fill="F7CAAC"/>
          </w:tcPr>
          <w:p w14:paraId="15569F08" w14:textId="77777777" w:rsidR="00F42BE1" w:rsidRPr="00BA38F6" w:rsidRDefault="00F42BE1" w:rsidP="00D651F8">
            <w:pPr>
              <w:jc w:val="both"/>
              <w:rPr>
                <w:b/>
                <w:sz w:val="22"/>
              </w:rPr>
            </w:pPr>
            <w:proofErr w:type="gramStart"/>
            <w:r w:rsidRPr="00BA38F6">
              <w:rPr>
                <w:b/>
                <w:sz w:val="22"/>
              </w:rPr>
              <w:t>způsob  ověř</w:t>
            </w:r>
            <w:proofErr w:type="gramEnd"/>
            <w:r w:rsidRPr="00BA38F6">
              <w:rPr>
                <w:b/>
                <w:sz w:val="22"/>
              </w:rPr>
              <w:t>.</w:t>
            </w:r>
          </w:p>
        </w:tc>
        <w:tc>
          <w:tcPr>
            <w:tcW w:w="1264" w:type="dxa"/>
            <w:shd w:val="clear" w:color="auto" w:fill="F7CAAC"/>
          </w:tcPr>
          <w:p w14:paraId="371FB61F" w14:textId="77777777" w:rsidR="00F42BE1" w:rsidRPr="00BA38F6" w:rsidRDefault="00F42BE1" w:rsidP="00D651F8">
            <w:pPr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počet kred.</w:t>
            </w:r>
          </w:p>
        </w:tc>
        <w:tc>
          <w:tcPr>
            <w:tcW w:w="5398" w:type="dxa"/>
            <w:shd w:val="clear" w:color="auto" w:fill="F7CAAC"/>
          </w:tcPr>
          <w:p w14:paraId="569A9049" w14:textId="77777777" w:rsidR="00F42BE1" w:rsidRPr="00BA38F6" w:rsidRDefault="00F42BE1" w:rsidP="00D651F8">
            <w:pPr>
              <w:jc w:val="both"/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vyučující</w:t>
            </w:r>
          </w:p>
        </w:tc>
        <w:tc>
          <w:tcPr>
            <w:tcW w:w="1621" w:type="dxa"/>
            <w:shd w:val="clear" w:color="auto" w:fill="F7CAAC"/>
          </w:tcPr>
          <w:p w14:paraId="029E363C" w14:textId="77777777" w:rsidR="00F42BE1" w:rsidRPr="00BA38F6" w:rsidRDefault="00F42BE1" w:rsidP="00D651F8">
            <w:pPr>
              <w:jc w:val="both"/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dop. roč./sem.</w:t>
            </w:r>
          </w:p>
        </w:tc>
        <w:tc>
          <w:tcPr>
            <w:tcW w:w="1144" w:type="dxa"/>
            <w:shd w:val="clear" w:color="auto" w:fill="F7CAAC"/>
          </w:tcPr>
          <w:p w14:paraId="0A935CFD" w14:textId="77777777" w:rsidR="00F42BE1" w:rsidRPr="00BA38F6" w:rsidRDefault="00F42BE1" w:rsidP="00D651F8">
            <w:pPr>
              <w:jc w:val="both"/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 xml:space="preserve">profil. </w:t>
            </w:r>
            <w:proofErr w:type="gramStart"/>
            <w:r w:rsidRPr="00BA38F6">
              <w:rPr>
                <w:b/>
                <w:sz w:val="22"/>
              </w:rPr>
              <w:t>základ</w:t>
            </w:r>
            <w:proofErr w:type="gramEnd"/>
          </w:p>
        </w:tc>
      </w:tr>
      <w:tr w:rsidR="00645590" w:rsidRPr="00E40AB1" w14:paraId="2B57EB8F" w14:textId="77777777" w:rsidTr="00D651F8">
        <w:tc>
          <w:tcPr>
            <w:tcW w:w="3053" w:type="dxa"/>
            <w:shd w:val="clear" w:color="auto" w:fill="FFF2CC" w:themeFill="accent4" w:themeFillTint="33"/>
          </w:tcPr>
          <w:p w14:paraId="3C9441D2" w14:textId="77777777" w:rsidR="00645590" w:rsidRDefault="00645590" w:rsidP="00645590">
            <w:r>
              <w:t>Systémy řízení bezpečnosti státu a společnosti</w:t>
            </w:r>
          </w:p>
          <w:p w14:paraId="1EADE95C" w14:textId="77777777" w:rsidR="00645590" w:rsidRPr="0079505B" w:rsidRDefault="00645590" w:rsidP="00645590">
            <w:pPr>
              <w:jc w:val="both"/>
              <w:rPr>
                <w:b/>
                <w:color w:val="FF0000"/>
                <w:sz w:val="16"/>
                <w:szCs w:val="16"/>
                <w:highlight w:val="cyan"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10DE409F" w14:textId="254FCADE" w:rsidR="00645590" w:rsidRPr="00BA38F6" w:rsidRDefault="00645590" w:rsidP="00645590">
            <w:pPr>
              <w:jc w:val="center"/>
            </w:pPr>
            <w:del w:id="57" w:author="Eva Skýbová" w:date="2023-06-06T13:23:00Z">
              <w:r w:rsidDel="0069028E">
                <w:delText>20</w:delText>
              </w:r>
            </w:del>
            <w:ins w:id="58" w:author="Eva Skýbová" w:date="2023-06-06T13:23:00Z">
              <w:r w:rsidR="0069028E">
                <w:t>18</w:t>
              </w:r>
            </w:ins>
          </w:p>
        </w:tc>
        <w:tc>
          <w:tcPr>
            <w:tcW w:w="1069" w:type="dxa"/>
            <w:shd w:val="clear" w:color="auto" w:fill="FFF2CC" w:themeFill="accent4" w:themeFillTint="33"/>
          </w:tcPr>
          <w:p w14:paraId="3961D134" w14:textId="77777777" w:rsidR="00645590" w:rsidRPr="00BA38F6" w:rsidRDefault="00645590" w:rsidP="00645590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78A38FA1" w14:textId="77777777" w:rsidR="00645590" w:rsidRPr="00BA38F6" w:rsidRDefault="00645590" w:rsidP="00645590">
            <w:pPr>
              <w:jc w:val="center"/>
            </w:pPr>
            <w:r>
              <w:t>6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35CA083A" w14:textId="278596AC" w:rsidR="00645590" w:rsidRDefault="00645590" w:rsidP="00645590">
            <w:pPr>
              <w:rPr>
                <w:b/>
              </w:rPr>
            </w:pPr>
            <w:r w:rsidRPr="00306632">
              <w:rPr>
                <w:b/>
              </w:rPr>
              <w:t xml:space="preserve">doc. </w:t>
            </w:r>
            <w:r>
              <w:rPr>
                <w:b/>
              </w:rPr>
              <w:t xml:space="preserve">Mgr. Tomáš </w:t>
            </w:r>
            <w:r w:rsidRPr="00306632">
              <w:rPr>
                <w:b/>
              </w:rPr>
              <w:t>Zeman</w:t>
            </w:r>
            <w:r>
              <w:rPr>
                <w:b/>
              </w:rPr>
              <w:t>, Ph.D. et Ph.D. (</w:t>
            </w:r>
            <w:del w:id="59" w:author="Eva Skýbová" w:date="2023-06-06T13:23:00Z">
              <w:r w:rsidDel="0069028E">
                <w:rPr>
                  <w:b/>
                </w:rPr>
                <w:delText xml:space="preserve">85 </w:delText>
              </w:r>
            </w:del>
            <w:ins w:id="60" w:author="Eva Skýbová" w:date="2023-06-06T13:23:00Z">
              <w:r w:rsidR="0069028E">
                <w:rPr>
                  <w:b/>
                </w:rPr>
                <w:t xml:space="preserve">77 </w:t>
              </w:r>
            </w:ins>
            <w:r>
              <w:rPr>
                <w:b/>
              </w:rPr>
              <w:t>%)</w:t>
            </w:r>
          </w:p>
          <w:p w14:paraId="22AA72E9" w14:textId="291BA27A" w:rsidR="00645590" w:rsidRPr="002A74FC" w:rsidRDefault="00645590" w:rsidP="00645590">
            <w:r w:rsidRPr="002A74FC">
              <w:t>doc.</w:t>
            </w:r>
            <w:r>
              <w:t xml:space="preserve"> RSDr. Václav</w:t>
            </w:r>
            <w:r w:rsidRPr="002A74FC">
              <w:t xml:space="preserve"> Lošek</w:t>
            </w:r>
            <w:r>
              <w:t>, CSc.</w:t>
            </w:r>
            <w:r w:rsidRPr="002A74FC">
              <w:t xml:space="preserve"> (</w:t>
            </w:r>
            <w:del w:id="61" w:author="Eva Skýbová" w:date="2023-06-06T13:23:00Z">
              <w:r w:rsidDel="0069028E">
                <w:delText>15</w:delText>
              </w:r>
              <w:r w:rsidRPr="002A74FC" w:rsidDel="0069028E">
                <w:delText xml:space="preserve"> </w:delText>
              </w:r>
            </w:del>
            <w:ins w:id="62" w:author="Eva Skýbová" w:date="2023-06-06T13:23:00Z">
              <w:r w:rsidR="0069028E">
                <w:t>23</w:t>
              </w:r>
              <w:r w:rsidR="0069028E" w:rsidRPr="002A74FC">
                <w:t xml:space="preserve"> </w:t>
              </w:r>
            </w:ins>
            <w:r w:rsidRPr="002A74FC">
              <w:t>%)</w:t>
            </w:r>
          </w:p>
          <w:p w14:paraId="00072652" w14:textId="77777777" w:rsidR="00645590" w:rsidRPr="00BA38F6" w:rsidRDefault="00645590" w:rsidP="00645590"/>
        </w:tc>
        <w:tc>
          <w:tcPr>
            <w:tcW w:w="1621" w:type="dxa"/>
            <w:shd w:val="clear" w:color="auto" w:fill="FFF2CC" w:themeFill="accent4" w:themeFillTint="33"/>
          </w:tcPr>
          <w:p w14:paraId="2D55CAD1" w14:textId="77777777" w:rsidR="00645590" w:rsidRPr="00BA38F6" w:rsidRDefault="00645590" w:rsidP="00645590">
            <w:pPr>
              <w:jc w:val="center"/>
            </w:pPr>
            <w:r w:rsidRPr="00BA38F6"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4F528227" w14:textId="77777777" w:rsidR="00645590" w:rsidRPr="00E40AB1" w:rsidRDefault="00645590" w:rsidP="00645590">
            <w:pPr>
              <w:jc w:val="center"/>
              <w:rPr>
                <w:color w:val="FF0000"/>
              </w:rPr>
            </w:pPr>
            <w:r>
              <w:t>ZT</w:t>
            </w:r>
          </w:p>
        </w:tc>
      </w:tr>
      <w:tr w:rsidR="00645590" w:rsidRPr="00BA38F6" w14:paraId="4C9CF6CD" w14:textId="77777777" w:rsidTr="00D651F8">
        <w:tc>
          <w:tcPr>
            <w:tcW w:w="3053" w:type="dxa"/>
            <w:shd w:val="clear" w:color="auto" w:fill="FFF2CC" w:themeFill="accent4" w:themeFillTint="33"/>
          </w:tcPr>
          <w:p w14:paraId="66F49B2C" w14:textId="77777777" w:rsidR="00645590" w:rsidRDefault="00645590" w:rsidP="00645590">
            <w:r w:rsidRPr="00BA38F6">
              <w:t>Odborný anglický jazyk I</w:t>
            </w:r>
          </w:p>
          <w:p w14:paraId="50F1D919" w14:textId="77777777" w:rsidR="00645590" w:rsidRPr="0079505B" w:rsidRDefault="00645590" w:rsidP="00645590">
            <w:pPr>
              <w:jc w:val="both"/>
              <w:rPr>
                <w:b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6922866C" w14:textId="27B4FF88" w:rsidR="00645590" w:rsidRPr="00BA38F6" w:rsidRDefault="00645590" w:rsidP="00645590">
            <w:pPr>
              <w:jc w:val="center"/>
            </w:pPr>
            <w:r>
              <w:t>8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6C8BBE1D" w14:textId="77777777" w:rsidR="00645590" w:rsidRPr="00BA38F6" w:rsidRDefault="00645590" w:rsidP="00645590">
            <w:pPr>
              <w:jc w:val="center"/>
            </w:pPr>
            <w:r>
              <w:t>z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4809596B" w14:textId="77777777" w:rsidR="00645590" w:rsidRPr="00BA38F6" w:rsidRDefault="00645590" w:rsidP="00645590">
            <w:pPr>
              <w:jc w:val="center"/>
            </w:pPr>
            <w:r>
              <w:t>2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29B83384" w14:textId="77777777" w:rsidR="00645590" w:rsidRPr="003A721F" w:rsidRDefault="00645590" w:rsidP="00645590">
            <w:pPr>
              <w:rPr>
                <w:b/>
              </w:rPr>
            </w:pPr>
            <w:r w:rsidRPr="003A721F">
              <w:rPr>
                <w:b/>
              </w:rPr>
              <w:t>Mgr. et Mgr. Kateřina Pitrová, BBA, Ph.D.</w:t>
            </w:r>
            <w:r>
              <w:rPr>
                <w:b/>
              </w:rPr>
              <w:t xml:space="preserve"> (100 %)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1A9D1A09" w14:textId="77777777" w:rsidR="00645590" w:rsidRPr="00BA38F6" w:rsidRDefault="00645590" w:rsidP="00645590">
            <w:pPr>
              <w:jc w:val="center"/>
            </w:pPr>
            <w:r w:rsidRPr="00BA38F6"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17FC7EE6" w14:textId="77777777" w:rsidR="00645590" w:rsidRPr="00BA38F6" w:rsidRDefault="00645590" w:rsidP="00645590">
            <w:pPr>
              <w:jc w:val="center"/>
            </w:pPr>
          </w:p>
        </w:tc>
      </w:tr>
      <w:tr w:rsidR="00645590" w:rsidRPr="00BA38F6" w14:paraId="71D463D6" w14:textId="77777777" w:rsidTr="00D651F8">
        <w:tc>
          <w:tcPr>
            <w:tcW w:w="3053" w:type="dxa"/>
            <w:shd w:val="clear" w:color="auto" w:fill="FFF2CC" w:themeFill="accent4" w:themeFillTint="33"/>
          </w:tcPr>
          <w:p w14:paraId="3CB4E79F" w14:textId="77777777" w:rsidR="00645590" w:rsidRDefault="00645590" w:rsidP="00645590">
            <w:r w:rsidRPr="00C804FA">
              <w:t>Informační a komunikační technologie v krizovém řízení</w:t>
            </w:r>
          </w:p>
          <w:p w14:paraId="03268DBD" w14:textId="77777777" w:rsidR="00645590" w:rsidRPr="00C804FA" w:rsidRDefault="00645590" w:rsidP="00645590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7918505E" w14:textId="7044AB58" w:rsidR="00645590" w:rsidRPr="00BA38F6" w:rsidRDefault="00645590" w:rsidP="00645590">
            <w:pPr>
              <w:jc w:val="center"/>
            </w:pPr>
            <w:r>
              <w:t>18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34D015A5" w14:textId="77777777" w:rsidR="00645590" w:rsidRPr="00BA38F6" w:rsidRDefault="00645590" w:rsidP="00645590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2DDB3049" w14:textId="77777777" w:rsidR="00645590" w:rsidRPr="00BA38F6" w:rsidRDefault="00645590" w:rsidP="00645590">
            <w:pPr>
              <w:jc w:val="center"/>
            </w:pPr>
            <w:r>
              <w:t>5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4CD83616" w14:textId="77777777" w:rsidR="00645590" w:rsidRPr="00BA38F6" w:rsidRDefault="00645590" w:rsidP="00645590">
            <w:r>
              <w:rPr>
                <w:b/>
              </w:rPr>
              <w:t>Ing. Petr Svoboda, Ph.D. (100 %)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1D9FD478" w14:textId="77777777" w:rsidR="00645590" w:rsidRPr="00BA38F6" w:rsidRDefault="00645590" w:rsidP="00645590">
            <w:pPr>
              <w:jc w:val="center"/>
            </w:pPr>
            <w:r w:rsidRPr="00BA38F6"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17A6B758" w14:textId="77777777" w:rsidR="00645590" w:rsidRPr="00BA38F6" w:rsidRDefault="00645590" w:rsidP="00645590">
            <w:pPr>
              <w:jc w:val="center"/>
            </w:pPr>
          </w:p>
        </w:tc>
      </w:tr>
      <w:tr w:rsidR="00645590" w:rsidRPr="003A13CA" w14:paraId="3CEF95ED" w14:textId="77777777" w:rsidTr="00D651F8">
        <w:tc>
          <w:tcPr>
            <w:tcW w:w="3053" w:type="dxa"/>
            <w:shd w:val="clear" w:color="auto" w:fill="FFF2CC" w:themeFill="accent4" w:themeFillTint="33"/>
          </w:tcPr>
          <w:p w14:paraId="7C0703C5" w14:textId="77777777" w:rsidR="00645590" w:rsidRDefault="00645590" w:rsidP="00645590">
            <w:r>
              <w:t>Krizové řízení a integrovaný záchranný systém</w:t>
            </w:r>
          </w:p>
          <w:p w14:paraId="3428A6A9" w14:textId="77777777" w:rsidR="00645590" w:rsidRPr="00C804FA" w:rsidRDefault="00645590" w:rsidP="00645590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168E723F" w14:textId="43368449" w:rsidR="00645590" w:rsidRPr="00BA38F6" w:rsidRDefault="00645590" w:rsidP="00645590">
            <w:pPr>
              <w:jc w:val="center"/>
            </w:pPr>
            <w:r>
              <w:t>20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71C18DFC" w14:textId="77777777" w:rsidR="00645590" w:rsidRPr="00BA38F6" w:rsidRDefault="00645590" w:rsidP="00645590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2970F81B" w14:textId="77777777" w:rsidR="00645590" w:rsidRPr="00BA38F6" w:rsidRDefault="00645590" w:rsidP="00645590">
            <w:pPr>
              <w:jc w:val="center"/>
            </w:pPr>
            <w:r>
              <w:t>6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6DEAEB83" w14:textId="5A78FF20" w:rsidR="00645590" w:rsidRDefault="00645590" w:rsidP="00645590">
            <w:pPr>
              <w:rPr>
                <w:b/>
              </w:rPr>
            </w:pPr>
            <w:r>
              <w:rPr>
                <w:b/>
              </w:rPr>
              <w:t>Ing. Kateřina Víchová, Ph.D.</w:t>
            </w:r>
            <w:r w:rsidRPr="007541D9">
              <w:rPr>
                <w:b/>
              </w:rPr>
              <w:t xml:space="preserve"> </w:t>
            </w:r>
            <w:r>
              <w:rPr>
                <w:b/>
              </w:rPr>
              <w:t>(</w:t>
            </w:r>
            <w:r w:rsidR="00271812">
              <w:rPr>
                <w:b/>
              </w:rPr>
              <w:t>69</w:t>
            </w:r>
            <w:r>
              <w:rPr>
                <w:b/>
              </w:rPr>
              <w:t xml:space="preserve"> %)</w:t>
            </w:r>
          </w:p>
          <w:p w14:paraId="6859FA45" w14:textId="29A9438B" w:rsidR="00645590" w:rsidRPr="001356E6" w:rsidRDefault="00645590" w:rsidP="00271812">
            <w:r w:rsidRPr="001356E6">
              <w:t>Mgr. Marek Tomaštík, Ph.D. (</w:t>
            </w:r>
            <w:r w:rsidR="00271812">
              <w:t>31</w:t>
            </w:r>
            <w:r w:rsidRPr="001356E6">
              <w:t xml:space="preserve">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5EE328AB" w14:textId="77777777" w:rsidR="00645590" w:rsidRPr="004817C7" w:rsidRDefault="00645590" w:rsidP="00645590">
            <w:pPr>
              <w:jc w:val="center"/>
            </w:pPr>
            <w:r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4B9C0EC6" w14:textId="77777777" w:rsidR="00645590" w:rsidRPr="003A13CA" w:rsidRDefault="00645590" w:rsidP="00645590">
            <w:pPr>
              <w:jc w:val="center"/>
            </w:pPr>
            <w:r>
              <w:t>PZ</w:t>
            </w:r>
          </w:p>
        </w:tc>
      </w:tr>
      <w:tr w:rsidR="00645590" w:rsidRPr="00C804FA" w14:paraId="2A190F2A" w14:textId="77777777" w:rsidTr="00D651F8">
        <w:tc>
          <w:tcPr>
            <w:tcW w:w="3053" w:type="dxa"/>
            <w:shd w:val="clear" w:color="auto" w:fill="FFF2CC" w:themeFill="accent4" w:themeFillTint="33"/>
          </w:tcPr>
          <w:p w14:paraId="4E577053" w14:textId="77777777" w:rsidR="00645590" w:rsidRDefault="00645590" w:rsidP="00645590">
            <w:r>
              <w:t>Ekonomika a logistika v oblasti bezpečnosti</w:t>
            </w:r>
          </w:p>
          <w:p w14:paraId="0B7D0815" w14:textId="77777777" w:rsidR="00645590" w:rsidRPr="00BA38F6" w:rsidRDefault="00645590" w:rsidP="00645590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56ABBEA2" w14:textId="7DDCAB7E" w:rsidR="00645590" w:rsidRPr="00BA38F6" w:rsidRDefault="00645590" w:rsidP="00645590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15BD1EC0" w14:textId="77777777" w:rsidR="00645590" w:rsidRPr="00C804FA" w:rsidRDefault="00645590" w:rsidP="00645590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135173AF" w14:textId="77777777" w:rsidR="00645590" w:rsidRPr="00BA38F6" w:rsidRDefault="00645590" w:rsidP="00645590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36CFC270" w14:textId="77777777" w:rsidR="00645590" w:rsidRDefault="00645590" w:rsidP="00645590">
            <w:pPr>
              <w:rPr>
                <w:b/>
              </w:rPr>
            </w:pPr>
            <w:r>
              <w:rPr>
                <w:b/>
              </w:rPr>
              <w:t>doc. Ing. Zuzana Tučková, Ph.D. (54 %)</w:t>
            </w:r>
          </w:p>
          <w:p w14:paraId="5B630F90" w14:textId="77777777" w:rsidR="00645590" w:rsidRPr="00F930FC" w:rsidRDefault="00645590" w:rsidP="00645590">
            <w:r w:rsidRPr="00F930FC">
              <w:t>Ing. Romana Heinzová, Ph.D (</w:t>
            </w:r>
            <w:r>
              <w:t>46</w:t>
            </w:r>
            <w:r w:rsidRPr="00F930FC">
              <w:t xml:space="preserve">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0258EF18" w14:textId="77777777" w:rsidR="00645590" w:rsidRPr="00BA38F6" w:rsidRDefault="00645590" w:rsidP="00645590">
            <w:pPr>
              <w:jc w:val="center"/>
            </w:pPr>
            <w:r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28D90EC9" w14:textId="77777777" w:rsidR="00645590" w:rsidRPr="00C804FA" w:rsidRDefault="00645590" w:rsidP="00645590">
            <w:pPr>
              <w:jc w:val="center"/>
            </w:pPr>
          </w:p>
        </w:tc>
      </w:tr>
      <w:tr w:rsidR="00645590" w:rsidRPr="004C7A66" w14:paraId="1B6001F5" w14:textId="77777777" w:rsidTr="00D651F8">
        <w:tc>
          <w:tcPr>
            <w:tcW w:w="3053" w:type="dxa"/>
            <w:shd w:val="clear" w:color="auto" w:fill="FFF2CC" w:themeFill="accent4" w:themeFillTint="33"/>
          </w:tcPr>
          <w:p w14:paraId="1E677615" w14:textId="77777777" w:rsidR="00645590" w:rsidRDefault="00645590" w:rsidP="00645590">
            <w:r>
              <w:t>Právo v oblasti bezpečnosti a obrany</w:t>
            </w:r>
          </w:p>
          <w:p w14:paraId="0229C379" w14:textId="77777777" w:rsidR="00645590" w:rsidRPr="00C804FA" w:rsidRDefault="00645590" w:rsidP="00645590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173CA325" w14:textId="02F62543" w:rsidR="00645590" w:rsidRPr="00BA38F6" w:rsidRDefault="00645590" w:rsidP="00645590">
            <w:pPr>
              <w:jc w:val="center"/>
            </w:pPr>
            <w:r>
              <w:t>10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0C4B800A" w14:textId="77777777" w:rsidR="00645590" w:rsidRPr="00BA38F6" w:rsidRDefault="00645590" w:rsidP="00645590">
            <w:pPr>
              <w:jc w:val="center"/>
            </w:pPr>
            <w:r w:rsidRPr="00BA38F6">
              <w:t>k</w:t>
            </w:r>
            <w:r>
              <w:t>l</w:t>
            </w:r>
            <w:r w:rsidRPr="00BA38F6">
              <w:t>z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477BAF96" w14:textId="77777777" w:rsidR="00645590" w:rsidRPr="00BA38F6" w:rsidRDefault="00645590" w:rsidP="00645590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6F0BF0EB" w14:textId="77777777" w:rsidR="00645590" w:rsidRPr="00AF094C" w:rsidRDefault="00645590" w:rsidP="00645590">
            <w:pPr>
              <w:rPr>
                <w:b/>
              </w:rPr>
            </w:pPr>
            <w:r w:rsidRPr="003A721F">
              <w:rPr>
                <w:b/>
              </w:rPr>
              <w:t xml:space="preserve">JUDr. </w:t>
            </w:r>
            <w:r>
              <w:rPr>
                <w:b/>
              </w:rPr>
              <w:t>Radomíra Veselá, Ph.D., LLM (100 %)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382668FF" w14:textId="77777777" w:rsidR="00645590" w:rsidRPr="00BA38F6" w:rsidRDefault="00645590" w:rsidP="00645590">
            <w:pPr>
              <w:jc w:val="center"/>
            </w:pPr>
            <w:r w:rsidRPr="00BA38F6">
              <w:t>1/</w:t>
            </w:r>
            <w:r>
              <w:t>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3496E1C5" w14:textId="77777777" w:rsidR="00645590" w:rsidRPr="004C7A66" w:rsidRDefault="00645590" w:rsidP="00645590">
            <w:pPr>
              <w:jc w:val="center"/>
              <w:rPr>
                <w:color w:val="FF0000"/>
              </w:rPr>
            </w:pPr>
          </w:p>
        </w:tc>
      </w:tr>
      <w:tr w:rsidR="00645590" w:rsidRPr="00BA38F6" w14:paraId="6990DCBA" w14:textId="77777777" w:rsidTr="00D651F8">
        <w:tc>
          <w:tcPr>
            <w:tcW w:w="3053" w:type="dxa"/>
            <w:shd w:val="clear" w:color="auto" w:fill="FFF2CC" w:themeFill="accent4" w:themeFillTint="33"/>
          </w:tcPr>
          <w:p w14:paraId="4D37E11B" w14:textId="77777777" w:rsidR="00645590" w:rsidRDefault="00645590" w:rsidP="00645590">
            <w:r w:rsidRPr="00C804FA">
              <w:t>Ochrana obyvatelstva a kritické infrastruktury</w:t>
            </w:r>
          </w:p>
          <w:p w14:paraId="73C39F20" w14:textId="77777777" w:rsidR="00645590" w:rsidRPr="00C804FA" w:rsidRDefault="00645590" w:rsidP="00645590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32BC720E" w14:textId="7BCE658D" w:rsidR="00645590" w:rsidRPr="00BA38F6" w:rsidRDefault="00645590" w:rsidP="00645590">
            <w:pPr>
              <w:jc w:val="center"/>
            </w:pPr>
            <w:r>
              <w:t>20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02705E6D" w14:textId="77777777" w:rsidR="00645590" w:rsidRPr="00BA38F6" w:rsidRDefault="00645590" w:rsidP="00645590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2BE33F2F" w14:textId="77777777" w:rsidR="00645590" w:rsidRPr="00BA38F6" w:rsidRDefault="00645590" w:rsidP="00645590">
            <w:pPr>
              <w:jc w:val="center"/>
            </w:pPr>
            <w:r>
              <w:t>6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47FBC1C5" w14:textId="77777777" w:rsidR="00645590" w:rsidRDefault="00645590" w:rsidP="00645590">
            <w:pPr>
              <w:rPr>
                <w:b/>
              </w:rPr>
            </w:pPr>
            <w:r w:rsidRPr="008021A1">
              <w:rPr>
                <w:b/>
              </w:rPr>
              <w:t>prof. Ing. Dušan Vičar, CSc.</w:t>
            </w:r>
            <w:r>
              <w:rPr>
                <w:b/>
              </w:rPr>
              <w:t xml:space="preserve"> (54 %)</w:t>
            </w:r>
          </w:p>
          <w:p w14:paraId="20458F4A" w14:textId="77777777" w:rsidR="00645590" w:rsidRPr="004008E4" w:rsidRDefault="00645590" w:rsidP="00645590">
            <w:r w:rsidRPr="004008E4">
              <w:t>Ing. Jak</w:t>
            </w:r>
            <w:r>
              <w:t>u</w:t>
            </w:r>
            <w:r w:rsidRPr="004008E4">
              <w:t>b Rak, Ph.D. (46 %)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2796D2DD" w14:textId="77777777" w:rsidR="00645590" w:rsidRPr="00BA38F6" w:rsidRDefault="00645590" w:rsidP="00645590">
            <w:pPr>
              <w:jc w:val="center"/>
            </w:pPr>
            <w:r w:rsidRPr="00BA38F6"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60243EFA" w14:textId="77777777" w:rsidR="00645590" w:rsidRPr="00BA38F6" w:rsidRDefault="00645590" w:rsidP="00645590">
            <w:pPr>
              <w:jc w:val="center"/>
            </w:pPr>
            <w:r w:rsidRPr="00BA38F6">
              <w:t>PZ</w:t>
            </w:r>
          </w:p>
        </w:tc>
      </w:tr>
      <w:tr w:rsidR="00645590" w:rsidRPr="00BA38F6" w14:paraId="59A536DC" w14:textId="77777777" w:rsidTr="00D651F8">
        <w:tc>
          <w:tcPr>
            <w:tcW w:w="3053" w:type="dxa"/>
            <w:shd w:val="clear" w:color="auto" w:fill="E2EFD9" w:themeFill="accent6" w:themeFillTint="33"/>
          </w:tcPr>
          <w:p w14:paraId="7570B897" w14:textId="77777777" w:rsidR="00645590" w:rsidRDefault="00645590" w:rsidP="00645590">
            <w:r w:rsidRPr="00BA38F6">
              <w:t>Aplikovaná m</w:t>
            </w:r>
            <w:r>
              <w:t>atematika a statistika v procesu hodnocení a </w:t>
            </w:r>
            <w:r w:rsidRPr="00BA38F6">
              <w:t>ovládání rizik</w:t>
            </w:r>
          </w:p>
          <w:p w14:paraId="00665DB7" w14:textId="77777777" w:rsidR="00645590" w:rsidRPr="00C804FA" w:rsidRDefault="00645590" w:rsidP="00645590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7225D579" w14:textId="77AB757B" w:rsidR="00645590" w:rsidRDefault="00645590" w:rsidP="00645590">
            <w:pPr>
              <w:jc w:val="center"/>
            </w:pPr>
            <w:r>
              <w:t>18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307B724E" w14:textId="77777777" w:rsidR="00645590" w:rsidRPr="00BA38F6" w:rsidRDefault="00645590" w:rsidP="00645590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0ADCD90E" w14:textId="77777777" w:rsidR="00645590" w:rsidRDefault="00645590" w:rsidP="00645590">
            <w:pPr>
              <w:jc w:val="center"/>
            </w:pPr>
            <w:r>
              <w:t>5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557FA2D6" w14:textId="77777777" w:rsidR="00645590" w:rsidRPr="008021A1" w:rsidRDefault="00645590" w:rsidP="00645590">
            <w:pPr>
              <w:rPr>
                <w:b/>
              </w:rPr>
            </w:pPr>
            <w:r w:rsidRPr="00AF094C">
              <w:rPr>
                <w:b/>
              </w:rPr>
              <w:t>prof. Ing. Roman Prokop, CSc.</w:t>
            </w:r>
            <w:r>
              <w:rPr>
                <w:b/>
              </w:rPr>
              <w:t xml:space="preserve"> (100 %)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1C96C0CA" w14:textId="77777777" w:rsidR="00645590" w:rsidRPr="00BA38F6" w:rsidRDefault="00645590" w:rsidP="00645590">
            <w:pPr>
              <w:jc w:val="center"/>
            </w:pPr>
            <w:r w:rsidRPr="00BA38F6">
              <w:t>1/</w:t>
            </w:r>
            <w:r>
              <w:t>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5E6EBF13" w14:textId="77777777" w:rsidR="00645590" w:rsidRPr="00BA38F6" w:rsidRDefault="00645590" w:rsidP="00645590">
            <w:pPr>
              <w:jc w:val="center"/>
            </w:pPr>
          </w:p>
        </w:tc>
      </w:tr>
      <w:tr w:rsidR="00645590" w:rsidRPr="00BA38F6" w14:paraId="226071F8" w14:textId="77777777" w:rsidTr="00D651F8">
        <w:tc>
          <w:tcPr>
            <w:tcW w:w="3053" w:type="dxa"/>
            <w:shd w:val="clear" w:color="auto" w:fill="E2EFD9" w:themeFill="accent6" w:themeFillTint="33"/>
          </w:tcPr>
          <w:p w14:paraId="32367289" w14:textId="77777777" w:rsidR="00645590" w:rsidRDefault="00645590" w:rsidP="00645590">
            <w:r>
              <w:t>Krizové, havarijní a obranné plánování</w:t>
            </w:r>
            <w:r w:rsidRPr="00C804FA">
              <w:t xml:space="preserve"> </w:t>
            </w:r>
          </w:p>
          <w:p w14:paraId="6DD4B8B9" w14:textId="77777777" w:rsidR="00645590" w:rsidRDefault="00645590" w:rsidP="00645590">
            <w:pPr>
              <w:jc w:val="both"/>
              <w:rPr>
                <w:color w:val="FF0000"/>
                <w:sz w:val="16"/>
                <w:szCs w:val="16"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  <w:p w14:paraId="14BF91F0" w14:textId="77777777" w:rsidR="00645590" w:rsidRPr="00C804FA" w:rsidRDefault="00645590" w:rsidP="00645590"/>
        </w:tc>
        <w:tc>
          <w:tcPr>
            <w:tcW w:w="1091" w:type="dxa"/>
            <w:shd w:val="clear" w:color="auto" w:fill="E2EFD9" w:themeFill="accent6" w:themeFillTint="33"/>
          </w:tcPr>
          <w:p w14:paraId="144E5A10" w14:textId="73ABE347" w:rsidR="00645590" w:rsidRDefault="00645590" w:rsidP="00645590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1CE1E24B" w14:textId="77777777" w:rsidR="00645590" w:rsidRPr="00BA38F6" w:rsidRDefault="00645590" w:rsidP="00645590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20B31FDB" w14:textId="77777777" w:rsidR="00645590" w:rsidRDefault="00645590" w:rsidP="00645590">
            <w:pPr>
              <w:jc w:val="center"/>
            </w:pPr>
            <w:r>
              <w:t>5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12D9C869" w14:textId="77777777" w:rsidR="00645590" w:rsidRPr="0090278F" w:rsidRDefault="00645590" w:rsidP="00645590">
            <w:pPr>
              <w:rPr>
                <w:b/>
              </w:rPr>
            </w:pPr>
            <w:r>
              <w:rPr>
                <w:b/>
              </w:rPr>
              <w:t>Ing. Jan Strohmandl, Ph.D. (100 %)</w:t>
            </w:r>
          </w:p>
          <w:p w14:paraId="47EA324B" w14:textId="77777777" w:rsidR="00645590" w:rsidRPr="008021A1" w:rsidRDefault="00645590" w:rsidP="00645590">
            <w:pPr>
              <w:rPr>
                <w:b/>
              </w:rPr>
            </w:pPr>
          </w:p>
        </w:tc>
        <w:tc>
          <w:tcPr>
            <w:tcW w:w="1621" w:type="dxa"/>
            <w:shd w:val="clear" w:color="auto" w:fill="E2EFD9" w:themeFill="accent6" w:themeFillTint="33"/>
          </w:tcPr>
          <w:p w14:paraId="7E985264" w14:textId="77777777" w:rsidR="00645590" w:rsidRPr="00BA38F6" w:rsidRDefault="00645590" w:rsidP="00645590">
            <w:pPr>
              <w:jc w:val="center"/>
            </w:pPr>
            <w:r w:rsidRPr="00A122ED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349DBCCA" w14:textId="77777777" w:rsidR="00645590" w:rsidRPr="00BA38F6" w:rsidRDefault="00645590" w:rsidP="00645590">
            <w:pPr>
              <w:jc w:val="center"/>
            </w:pPr>
            <w:r w:rsidRPr="003A13CA">
              <w:t>PZ</w:t>
            </w:r>
          </w:p>
        </w:tc>
      </w:tr>
      <w:tr w:rsidR="00645590" w:rsidRPr="00BA38F6" w14:paraId="2CDBAAC5" w14:textId="77777777" w:rsidTr="00D651F8">
        <w:tc>
          <w:tcPr>
            <w:tcW w:w="3053" w:type="dxa"/>
            <w:shd w:val="clear" w:color="auto" w:fill="E2EFD9" w:themeFill="accent6" w:themeFillTint="33"/>
          </w:tcPr>
          <w:p w14:paraId="6900EFBD" w14:textId="77777777" w:rsidR="00645590" w:rsidRDefault="00645590" w:rsidP="00645590">
            <w:pPr>
              <w:jc w:val="both"/>
            </w:pPr>
            <w:r w:rsidRPr="00BA38F6">
              <w:t>Odborný anglický jazyk II</w:t>
            </w:r>
          </w:p>
          <w:p w14:paraId="63FA0BC9" w14:textId="77777777" w:rsidR="00645590" w:rsidRDefault="00645590" w:rsidP="00645590">
            <w:pPr>
              <w:jc w:val="both"/>
              <w:rPr>
                <w:color w:val="FF0000"/>
                <w:sz w:val="16"/>
                <w:szCs w:val="16"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  <w:p w14:paraId="0AA30DF7" w14:textId="77777777" w:rsidR="00645590" w:rsidRPr="00BA38F6" w:rsidRDefault="00645590" w:rsidP="00645590">
            <w:pPr>
              <w:jc w:val="both"/>
            </w:pPr>
          </w:p>
        </w:tc>
        <w:tc>
          <w:tcPr>
            <w:tcW w:w="1091" w:type="dxa"/>
            <w:shd w:val="clear" w:color="auto" w:fill="E2EFD9" w:themeFill="accent6" w:themeFillTint="33"/>
          </w:tcPr>
          <w:p w14:paraId="2C5B7E72" w14:textId="0A341E36" w:rsidR="00645590" w:rsidRPr="00BA38F6" w:rsidRDefault="00645590" w:rsidP="00645590">
            <w:pPr>
              <w:jc w:val="center"/>
            </w:pPr>
            <w:r>
              <w:t>8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4D0E9A5A" w14:textId="77777777" w:rsidR="00645590" w:rsidRPr="00251D48" w:rsidRDefault="00645590" w:rsidP="00645590">
            <w:pPr>
              <w:jc w:val="center"/>
            </w:pPr>
            <w:r>
              <w:t>z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44445EB7" w14:textId="77777777" w:rsidR="00645590" w:rsidRPr="00BA38F6" w:rsidRDefault="00645590" w:rsidP="00645590">
            <w:pPr>
              <w:jc w:val="center"/>
            </w:pPr>
            <w:r>
              <w:t>2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0DF25B2A" w14:textId="77777777" w:rsidR="00645590" w:rsidRPr="003A721F" w:rsidRDefault="00645590" w:rsidP="00645590">
            <w:pPr>
              <w:rPr>
                <w:b/>
              </w:rPr>
            </w:pPr>
            <w:r w:rsidRPr="003A721F">
              <w:rPr>
                <w:b/>
              </w:rPr>
              <w:t>Mgr. et Mgr. Kateřina Pitrová, BBA, Ph.D.</w:t>
            </w:r>
            <w:r>
              <w:rPr>
                <w:b/>
              </w:rPr>
              <w:t xml:space="preserve"> (100 %)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25A01514" w14:textId="77777777" w:rsidR="00645590" w:rsidRPr="00BA38F6" w:rsidRDefault="00645590" w:rsidP="00645590">
            <w:pPr>
              <w:jc w:val="center"/>
            </w:pPr>
            <w:r w:rsidRPr="00BA38F6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09556A4C" w14:textId="77777777" w:rsidR="00645590" w:rsidRPr="00BA38F6" w:rsidRDefault="00645590" w:rsidP="00645590">
            <w:pPr>
              <w:jc w:val="center"/>
            </w:pPr>
          </w:p>
        </w:tc>
      </w:tr>
      <w:tr w:rsidR="00645590" w:rsidRPr="003A13CA" w14:paraId="25524023" w14:textId="77777777" w:rsidTr="00D651F8">
        <w:tc>
          <w:tcPr>
            <w:tcW w:w="3053" w:type="dxa"/>
            <w:shd w:val="clear" w:color="auto" w:fill="E2EFD9" w:themeFill="accent6" w:themeFillTint="33"/>
          </w:tcPr>
          <w:p w14:paraId="02331426" w14:textId="77777777" w:rsidR="00645590" w:rsidRDefault="00645590" w:rsidP="00645590">
            <w:r>
              <w:t>Řízení rizik</w:t>
            </w:r>
          </w:p>
          <w:p w14:paraId="7C989B57" w14:textId="77777777" w:rsidR="00645590" w:rsidRDefault="00645590" w:rsidP="00645590">
            <w:pPr>
              <w:rPr>
                <w:color w:val="FF0000"/>
                <w:sz w:val="16"/>
                <w:szCs w:val="16"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  <w:p w14:paraId="058C58E4" w14:textId="77777777" w:rsidR="00645590" w:rsidRPr="00C804FA" w:rsidRDefault="00645590" w:rsidP="00645590"/>
        </w:tc>
        <w:tc>
          <w:tcPr>
            <w:tcW w:w="1091" w:type="dxa"/>
            <w:shd w:val="clear" w:color="auto" w:fill="E2EFD9" w:themeFill="accent6" w:themeFillTint="33"/>
          </w:tcPr>
          <w:p w14:paraId="743AC5D1" w14:textId="6980B87B" w:rsidR="00645590" w:rsidRPr="001A60C7" w:rsidRDefault="00645590" w:rsidP="00645590">
            <w:pPr>
              <w:jc w:val="center"/>
            </w:pPr>
            <w:r>
              <w:t>18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0DC3DC76" w14:textId="77777777" w:rsidR="00645590" w:rsidRPr="00BA38F6" w:rsidRDefault="00645590" w:rsidP="00645590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2DED6652" w14:textId="77777777" w:rsidR="00645590" w:rsidRPr="00BA38F6" w:rsidRDefault="00645590" w:rsidP="00645590">
            <w:pPr>
              <w:jc w:val="center"/>
            </w:pPr>
            <w:r>
              <w:t>6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077B2E43" w14:textId="77777777" w:rsidR="00645590" w:rsidRDefault="00645590" w:rsidP="00645590">
            <w:pPr>
              <w:rPr>
                <w:b/>
              </w:rPr>
            </w:pPr>
            <w:r w:rsidRPr="00306632">
              <w:rPr>
                <w:b/>
              </w:rPr>
              <w:t xml:space="preserve">doc. </w:t>
            </w:r>
            <w:r>
              <w:rPr>
                <w:b/>
              </w:rPr>
              <w:t xml:space="preserve">Mgr. Tomáš </w:t>
            </w:r>
            <w:r w:rsidRPr="00306632">
              <w:rPr>
                <w:b/>
              </w:rPr>
              <w:t>Zeman</w:t>
            </w:r>
            <w:r>
              <w:rPr>
                <w:b/>
              </w:rPr>
              <w:t>, Ph.D. et Ph.D. (54 %)</w:t>
            </w:r>
          </w:p>
          <w:p w14:paraId="1BAA64FB" w14:textId="77777777" w:rsidR="00645590" w:rsidRPr="00F930FC" w:rsidRDefault="00645590" w:rsidP="00645590">
            <w:r w:rsidRPr="00F930FC">
              <w:t>Ing. Romana Heinzová, Ph.D. (23 %)</w:t>
            </w:r>
          </w:p>
          <w:p w14:paraId="72F0C434" w14:textId="77777777" w:rsidR="00645590" w:rsidRPr="00BA38F6" w:rsidRDefault="00645590" w:rsidP="00645590">
            <w:r w:rsidRPr="00F930FC">
              <w:t>Ing. Petr Veselík, Ph.D. (23 %)</w:t>
            </w:r>
            <w:r>
              <w:t xml:space="preserve"> 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19A3E29F" w14:textId="77777777" w:rsidR="00645590" w:rsidRPr="00BA38F6" w:rsidRDefault="00645590" w:rsidP="00645590">
            <w:pPr>
              <w:jc w:val="center"/>
            </w:pPr>
            <w:r w:rsidRPr="00BA38F6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3F39BE9C" w14:textId="77777777" w:rsidR="00645590" w:rsidRPr="003A13CA" w:rsidRDefault="00645590" w:rsidP="00645590">
            <w:pPr>
              <w:jc w:val="center"/>
            </w:pPr>
            <w:r w:rsidRPr="003A13CA">
              <w:t>ZT</w:t>
            </w:r>
          </w:p>
        </w:tc>
      </w:tr>
      <w:tr w:rsidR="00645590" w:rsidRPr="00BA38F6" w14:paraId="17E1D8B3" w14:textId="77777777" w:rsidTr="00D651F8">
        <w:tc>
          <w:tcPr>
            <w:tcW w:w="3053" w:type="dxa"/>
            <w:shd w:val="clear" w:color="auto" w:fill="E2EFD9" w:themeFill="accent6" w:themeFillTint="33"/>
          </w:tcPr>
          <w:p w14:paraId="5F7353E8" w14:textId="77777777" w:rsidR="00645590" w:rsidRDefault="00645590" w:rsidP="00645590">
            <w:pPr>
              <w:jc w:val="both"/>
            </w:pPr>
            <w:r w:rsidRPr="00C804FA">
              <w:lastRenderedPageBreak/>
              <w:t>Environmentální bezpečnost</w:t>
            </w:r>
          </w:p>
          <w:p w14:paraId="6666D946" w14:textId="77777777" w:rsidR="00645590" w:rsidRPr="00C804FA" w:rsidRDefault="00645590" w:rsidP="00645590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12AA4526" w14:textId="69559462" w:rsidR="00645590" w:rsidRPr="00BA38F6" w:rsidRDefault="00645590" w:rsidP="00645590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292B79CE" w14:textId="77777777" w:rsidR="00645590" w:rsidRPr="00BA38F6" w:rsidRDefault="00645590" w:rsidP="00645590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03EC93C1" w14:textId="77777777" w:rsidR="00645590" w:rsidRDefault="00645590" w:rsidP="00645590">
            <w:pPr>
              <w:jc w:val="center"/>
            </w:pPr>
            <w:r>
              <w:t>5</w:t>
            </w:r>
          </w:p>
          <w:p w14:paraId="25ED0445" w14:textId="77777777" w:rsidR="00645590" w:rsidRPr="00BA38F6" w:rsidRDefault="00645590" w:rsidP="00645590">
            <w:pPr>
              <w:jc w:val="center"/>
            </w:pPr>
          </w:p>
        </w:tc>
        <w:tc>
          <w:tcPr>
            <w:tcW w:w="5398" w:type="dxa"/>
            <w:shd w:val="clear" w:color="auto" w:fill="E2EFD9" w:themeFill="accent6" w:themeFillTint="33"/>
          </w:tcPr>
          <w:p w14:paraId="10C9848A" w14:textId="77777777" w:rsidR="00645590" w:rsidRPr="00A122ED" w:rsidRDefault="00645590" w:rsidP="00645590">
            <w:pPr>
              <w:rPr>
                <w:b/>
              </w:rPr>
            </w:pPr>
            <w:r w:rsidRPr="00A122ED">
              <w:rPr>
                <w:b/>
              </w:rPr>
              <w:t xml:space="preserve">prof. Ing. Vladimír Sedlařík, Ph.D. </w:t>
            </w:r>
            <w:r>
              <w:rPr>
                <w:b/>
              </w:rPr>
              <w:t>(100 %)</w:t>
            </w:r>
          </w:p>
          <w:p w14:paraId="1DEE61D3" w14:textId="77777777" w:rsidR="00645590" w:rsidRPr="00BA38F6" w:rsidRDefault="00645590" w:rsidP="00645590"/>
        </w:tc>
        <w:tc>
          <w:tcPr>
            <w:tcW w:w="1621" w:type="dxa"/>
            <w:shd w:val="clear" w:color="auto" w:fill="E2EFD9" w:themeFill="accent6" w:themeFillTint="33"/>
          </w:tcPr>
          <w:p w14:paraId="5D2B9E43" w14:textId="77777777" w:rsidR="00645590" w:rsidRPr="00BA38F6" w:rsidRDefault="00645590" w:rsidP="00645590">
            <w:pPr>
              <w:jc w:val="center"/>
            </w:pPr>
            <w:r w:rsidRPr="00BA38F6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6D635C89" w14:textId="77777777" w:rsidR="00645590" w:rsidRPr="00BA38F6" w:rsidRDefault="00645590" w:rsidP="00645590">
            <w:pPr>
              <w:jc w:val="center"/>
            </w:pPr>
            <w:r>
              <w:t>PZ</w:t>
            </w:r>
          </w:p>
        </w:tc>
      </w:tr>
      <w:tr w:rsidR="00645590" w:rsidRPr="00BA38F6" w14:paraId="3C388924" w14:textId="77777777" w:rsidTr="00D651F8">
        <w:tc>
          <w:tcPr>
            <w:tcW w:w="3053" w:type="dxa"/>
            <w:shd w:val="clear" w:color="auto" w:fill="E2EFD9" w:themeFill="accent6" w:themeFillTint="33"/>
          </w:tcPr>
          <w:p w14:paraId="4E431847" w14:textId="77777777" w:rsidR="00645590" w:rsidRDefault="00645590" w:rsidP="00645590">
            <w:r w:rsidRPr="00C804FA">
              <w:t>Aplikovaná kybernetická bezpečnost</w:t>
            </w:r>
          </w:p>
          <w:p w14:paraId="7F07400B" w14:textId="77777777" w:rsidR="00645590" w:rsidRPr="00C804FA" w:rsidRDefault="00645590" w:rsidP="00645590"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5430E78C" w14:textId="5D17099D" w:rsidR="00645590" w:rsidRPr="00BA38F6" w:rsidRDefault="00645590" w:rsidP="00645590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732FC1F2" w14:textId="77777777" w:rsidR="00645590" w:rsidRPr="00BA38F6" w:rsidRDefault="00645590" w:rsidP="00645590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0A3043D3" w14:textId="77777777" w:rsidR="00645590" w:rsidRPr="00BA38F6" w:rsidRDefault="00645590" w:rsidP="00645590">
            <w:pPr>
              <w:jc w:val="center"/>
            </w:pPr>
            <w:r>
              <w:t>5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78A6A022" w14:textId="77777777" w:rsidR="00645590" w:rsidRDefault="00645590" w:rsidP="00645590">
            <w:pPr>
              <w:rPr>
                <w:b/>
              </w:rPr>
            </w:pPr>
            <w:r>
              <w:rPr>
                <w:b/>
              </w:rPr>
              <w:t>Ing. Petr Svoboda, Ph.D.</w:t>
            </w:r>
            <w:r w:rsidRPr="00A122ED">
              <w:rPr>
                <w:b/>
              </w:rPr>
              <w:t xml:space="preserve"> </w:t>
            </w:r>
            <w:r>
              <w:rPr>
                <w:b/>
              </w:rPr>
              <w:t>(54 %)</w:t>
            </w:r>
          </w:p>
          <w:p w14:paraId="2B5A382E" w14:textId="77777777" w:rsidR="00645590" w:rsidRPr="00E71A1A" w:rsidRDefault="00645590" w:rsidP="00645590">
            <w:r w:rsidRPr="00E71A1A">
              <w:t>Ing. Lukáš Pavlík, Ph.D. (</w:t>
            </w:r>
            <w:r>
              <w:t>46</w:t>
            </w:r>
            <w:r w:rsidRPr="00E71A1A">
              <w:t xml:space="preserve">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3F2A120E" w14:textId="77777777" w:rsidR="00645590" w:rsidRPr="00BA38F6" w:rsidRDefault="00645590" w:rsidP="00645590">
            <w:pPr>
              <w:jc w:val="center"/>
            </w:pPr>
            <w:r w:rsidRPr="00BA38F6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4C0378A7" w14:textId="77777777" w:rsidR="00645590" w:rsidRPr="00BA38F6" w:rsidRDefault="00645590" w:rsidP="00645590">
            <w:pPr>
              <w:jc w:val="center"/>
            </w:pPr>
          </w:p>
        </w:tc>
      </w:tr>
      <w:tr w:rsidR="00645590" w:rsidRPr="00C804FA" w14:paraId="7B95C892" w14:textId="77777777" w:rsidTr="00D651F8">
        <w:tc>
          <w:tcPr>
            <w:tcW w:w="3053" w:type="dxa"/>
            <w:shd w:val="clear" w:color="auto" w:fill="E2EFD9" w:themeFill="accent6" w:themeFillTint="33"/>
          </w:tcPr>
          <w:p w14:paraId="5FF20830" w14:textId="77777777" w:rsidR="00645590" w:rsidRDefault="00645590" w:rsidP="00645590">
            <w:pPr>
              <w:jc w:val="both"/>
            </w:pPr>
            <w:r>
              <w:t>Vnitřní bezpečnost a veřejný pořádek</w:t>
            </w:r>
          </w:p>
          <w:p w14:paraId="6330F8AB" w14:textId="77777777" w:rsidR="00645590" w:rsidRPr="00C804FA" w:rsidRDefault="00645590" w:rsidP="00645590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68C0B327" w14:textId="2D88923D" w:rsidR="00645590" w:rsidRPr="00A122ED" w:rsidRDefault="00645590" w:rsidP="00645590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43A5C2BF" w14:textId="77777777" w:rsidR="00645590" w:rsidRPr="00BA38F6" w:rsidRDefault="00645590" w:rsidP="00645590">
            <w:pPr>
              <w:jc w:val="center"/>
            </w:pPr>
            <w:r>
              <w:t xml:space="preserve">z, </w:t>
            </w:r>
            <w:r w:rsidRPr="00BA38F6">
              <w:t>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492D0296" w14:textId="77777777" w:rsidR="00645590" w:rsidRPr="00BA38F6" w:rsidRDefault="00645590" w:rsidP="00645590">
            <w:pPr>
              <w:jc w:val="center"/>
            </w:pPr>
            <w:r>
              <w:t>5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5EC90F3B" w14:textId="722B9C1C" w:rsidR="00645590" w:rsidRDefault="00645590" w:rsidP="00645590">
            <w:pPr>
              <w:rPr>
                <w:b/>
              </w:rPr>
            </w:pPr>
            <w:r>
              <w:rPr>
                <w:b/>
              </w:rPr>
              <w:t>doc. Ing. Miroslav Tomek, Ph.D. (</w:t>
            </w:r>
            <w:r w:rsidR="00271812">
              <w:rPr>
                <w:b/>
              </w:rPr>
              <w:t>69</w:t>
            </w:r>
            <w:r>
              <w:rPr>
                <w:b/>
              </w:rPr>
              <w:t xml:space="preserve"> %)</w:t>
            </w:r>
          </w:p>
          <w:p w14:paraId="625A22FF" w14:textId="0F03D34E" w:rsidR="00645590" w:rsidRPr="00F930FC" w:rsidRDefault="00645590" w:rsidP="00271812">
            <w:r w:rsidRPr="00F930FC">
              <w:t>Ing. Martin Ficek, Ph.D. (</w:t>
            </w:r>
            <w:r w:rsidR="00271812">
              <w:t>31</w:t>
            </w:r>
            <w:r w:rsidRPr="00F930FC">
              <w:t xml:space="preserve">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36FD854D" w14:textId="77777777" w:rsidR="00645590" w:rsidRPr="00A122ED" w:rsidRDefault="00645590" w:rsidP="00645590">
            <w:pPr>
              <w:jc w:val="center"/>
            </w:pPr>
            <w:r w:rsidRPr="00A122ED">
              <w:t>1/LS</w:t>
            </w:r>
          </w:p>
          <w:p w14:paraId="36EFADB2" w14:textId="77777777" w:rsidR="00645590" w:rsidRPr="00BA38F6" w:rsidRDefault="00645590" w:rsidP="00645590">
            <w:pPr>
              <w:jc w:val="center"/>
            </w:pPr>
          </w:p>
        </w:tc>
        <w:tc>
          <w:tcPr>
            <w:tcW w:w="1144" w:type="dxa"/>
            <w:shd w:val="clear" w:color="auto" w:fill="E2EFD9" w:themeFill="accent6" w:themeFillTint="33"/>
          </w:tcPr>
          <w:p w14:paraId="23E74D86" w14:textId="77777777" w:rsidR="00645590" w:rsidRPr="00C804FA" w:rsidRDefault="00645590" w:rsidP="00645590">
            <w:pPr>
              <w:jc w:val="center"/>
            </w:pPr>
            <w:r w:rsidRPr="00C804FA">
              <w:t>PZ</w:t>
            </w:r>
          </w:p>
        </w:tc>
      </w:tr>
      <w:tr w:rsidR="00645590" w:rsidRPr="00BA38F6" w14:paraId="7816B087" w14:textId="77777777" w:rsidTr="00D651F8">
        <w:tc>
          <w:tcPr>
            <w:tcW w:w="14640" w:type="dxa"/>
            <w:gridSpan w:val="7"/>
            <w:shd w:val="clear" w:color="auto" w:fill="F7CAAC" w:themeFill="accent2" w:themeFillTint="66"/>
          </w:tcPr>
          <w:p w14:paraId="3C3C8067" w14:textId="7FFF1681" w:rsidR="00645590" w:rsidRPr="00BA38F6" w:rsidRDefault="00952B19" w:rsidP="00645590">
            <w:pPr>
              <w:jc w:val="center"/>
            </w:pPr>
            <w:r>
              <w:rPr>
                <w:b/>
                <w:sz w:val="22"/>
              </w:rPr>
              <w:t>P</w:t>
            </w:r>
            <w:r w:rsidR="00645590" w:rsidRPr="0059129B">
              <w:rPr>
                <w:b/>
                <w:sz w:val="22"/>
              </w:rPr>
              <w:t>ovinně volitelné předměty</w:t>
            </w:r>
            <w:r w:rsidR="00645590">
              <w:rPr>
                <w:b/>
                <w:sz w:val="22"/>
              </w:rPr>
              <w:t>*</w:t>
            </w:r>
          </w:p>
        </w:tc>
      </w:tr>
      <w:tr w:rsidR="00645590" w:rsidRPr="00BA38F6" w14:paraId="67511115" w14:textId="77777777" w:rsidTr="00D651F8">
        <w:tc>
          <w:tcPr>
            <w:tcW w:w="3053" w:type="dxa"/>
            <w:shd w:val="clear" w:color="auto" w:fill="E2EFD9" w:themeFill="accent6" w:themeFillTint="33"/>
          </w:tcPr>
          <w:p w14:paraId="197F2554" w14:textId="77777777" w:rsidR="00645590" w:rsidRDefault="00645590" w:rsidP="00645590">
            <w:r>
              <w:t>Metody posuzování rizik</w:t>
            </w:r>
          </w:p>
          <w:p w14:paraId="3DC7CBC7" w14:textId="77777777" w:rsidR="00645590" w:rsidRPr="00C804FA" w:rsidRDefault="00645590" w:rsidP="00645590"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34E156FA" w14:textId="34CBDBD1" w:rsidR="00645590" w:rsidRPr="00BA38F6" w:rsidRDefault="00645590" w:rsidP="00645590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43D28BD0" w14:textId="77777777" w:rsidR="00645590" w:rsidRPr="00BA38F6" w:rsidRDefault="00645590" w:rsidP="00645590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7F4A7FFA" w14:textId="77777777" w:rsidR="00645590" w:rsidRPr="00BA38F6" w:rsidRDefault="00645590" w:rsidP="00645590">
            <w:pPr>
              <w:jc w:val="center"/>
            </w:pPr>
            <w:r w:rsidRPr="00C804FA">
              <w:t>4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681C9CB8" w14:textId="77777777" w:rsidR="00645590" w:rsidRDefault="00645590" w:rsidP="00645590">
            <w:pPr>
              <w:jc w:val="both"/>
              <w:rPr>
                <w:b/>
              </w:rPr>
            </w:pPr>
            <w:r w:rsidRPr="00306632">
              <w:rPr>
                <w:b/>
              </w:rPr>
              <w:t xml:space="preserve">doc. </w:t>
            </w:r>
            <w:r>
              <w:rPr>
                <w:b/>
              </w:rPr>
              <w:t xml:space="preserve">Mgr. Tomáš </w:t>
            </w:r>
            <w:r w:rsidRPr="00306632">
              <w:rPr>
                <w:b/>
              </w:rPr>
              <w:t>Zeman</w:t>
            </w:r>
            <w:r>
              <w:rPr>
                <w:b/>
              </w:rPr>
              <w:t>, Ph.D. et Ph.D. (69 %)</w:t>
            </w:r>
          </w:p>
          <w:p w14:paraId="2CB52546" w14:textId="77777777" w:rsidR="00645590" w:rsidRPr="00F930FC" w:rsidRDefault="00645590" w:rsidP="00645590">
            <w:pPr>
              <w:jc w:val="both"/>
            </w:pPr>
            <w:r w:rsidRPr="00F930FC">
              <w:t>Ing. Petr Veselík, Ph.D. (31 %)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3C63AD85" w14:textId="77777777" w:rsidR="00645590" w:rsidRPr="00BA38F6" w:rsidRDefault="00645590" w:rsidP="00645590">
            <w:pPr>
              <w:jc w:val="center"/>
            </w:pPr>
            <w:r w:rsidRPr="00BA38F6">
              <w:t>1/</w:t>
            </w:r>
            <w:r>
              <w:t>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57049EE8" w14:textId="77777777" w:rsidR="00645590" w:rsidRPr="00BA38F6" w:rsidRDefault="00645590" w:rsidP="00645590">
            <w:pPr>
              <w:jc w:val="center"/>
            </w:pPr>
          </w:p>
        </w:tc>
      </w:tr>
      <w:tr w:rsidR="00645590" w:rsidRPr="00BA38F6" w14:paraId="6AA430F6" w14:textId="77777777" w:rsidTr="00D651F8">
        <w:tc>
          <w:tcPr>
            <w:tcW w:w="3053" w:type="dxa"/>
            <w:shd w:val="clear" w:color="auto" w:fill="E2EFD9" w:themeFill="accent6" w:themeFillTint="33"/>
          </w:tcPr>
          <w:p w14:paraId="2C093490" w14:textId="77777777" w:rsidR="00645590" w:rsidRPr="00B81232" w:rsidRDefault="00645590" w:rsidP="00645590">
            <w:r w:rsidRPr="00B81232">
              <w:t>Logistické systémy</w:t>
            </w:r>
          </w:p>
          <w:p w14:paraId="78323B4C" w14:textId="77777777" w:rsidR="00645590" w:rsidRPr="00C804FA" w:rsidRDefault="00645590" w:rsidP="00645590"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3A19BB49" w14:textId="5E9B6DCF" w:rsidR="00645590" w:rsidRPr="00BA38F6" w:rsidRDefault="00645590" w:rsidP="00645590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0832AFEC" w14:textId="77777777" w:rsidR="00645590" w:rsidRPr="00BA38F6" w:rsidRDefault="00645590" w:rsidP="00645590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1B93A064" w14:textId="77777777" w:rsidR="00645590" w:rsidRPr="00BA38F6" w:rsidRDefault="00645590" w:rsidP="00645590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097CE3E3" w14:textId="77777777" w:rsidR="00645590" w:rsidRPr="007541D9" w:rsidRDefault="00645590" w:rsidP="00645590">
            <w:pPr>
              <w:jc w:val="both"/>
              <w:rPr>
                <w:b/>
              </w:rPr>
            </w:pPr>
            <w:r>
              <w:rPr>
                <w:b/>
              </w:rPr>
              <w:t>Ing. Romana Heinzová, Ph.D. (100 %)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173F40DA" w14:textId="77777777" w:rsidR="00645590" w:rsidRPr="00BA38F6" w:rsidRDefault="00645590" w:rsidP="00645590">
            <w:pPr>
              <w:jc w:val="center"/>
            </w:pPr>
            <w:r w:rsidRPr="00B81232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70A7A650" w14:textId="77777777" w:rsidR="00645590" w:rsidRPr="00BA38F6" w:rsidRDefault="00645590" w:rsidP="00645590">
            <w:pPr>
              <w:jc w:val="center"/>
            </w:pPr>
          </w:p>
        </w:tc>
      </w:tr>
      <w:tr w:rsidR="00645590" w:rsidRPr="00BA38F6" w14:paraId="1A70AC93" w14:textId="77777777" w:rsidTr="00D651F8">
        <w:tc>
          <w:tcPr>
            <w:tcW w:w="3053" w:type="dxa"/>
            <w:shd w:val="clear" w:color="auto" w:fill="E2EFD9" w:themeFill="accent6" w:themeFillTint="33"/>
          </w:tcPr>
          <w:p w14:paraId="37F74EC5" w14:textId="77777777" w:rsidR="00645590" w:rsidRDefault="00645590" w:rsidP="00645590">
            <w:r>
              <w:t>Životní prostředí a zdraví</w:t>
            </w:r>
          </w:p>
          <w:p w14:paraId="2595A9A5" w14:textId="77777777" w:rsidR="00645590" w:rsidRPr="00C804FA" w:rsidRDefault="00645590" w:rsidP="00645590"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7999DCC1" w14:textId="5B59FE1C" w:rsidR="00645590" w:rsidRPr="00BA38F6" w:rsidRDefault="00645590" w:rsidP="00645590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1EB6D2B3" w14:textId="77777777" w:rsidR="00645590" w:rsidRPr="00BA38F6" w:rsidRDefault="00645590" w:rsidP="00645590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66BDD6CC" w14:textId="77777777" w:rsidR="00645590" w:rsidRPr="00BA38F6" w:rsidRDefault="00645590" w:rsidP="00645590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1BE62BAD" w14:textId="28BC82CC" w:rsidR="00645590" w:rsidRDefault="00645590" w:rsidP="00645590">
            <w:pPr>
              <w:jc w:val="both"/>
              <w:rPr>
                <w:b/>
              </w:rPr>
            </w:pPr>
            <w:r>
              <w:rPr>
                <w:b/>
              </w:rPr>
              <w:t xml:space="preserve">doc. Ing. Pavel Valášek, CSc., </w:t>
            </w:r>
            <w:proofErr w:type="gramStart"/>
            <w:r>
              <w:rPr>
                <w:b/>
              </w:rPr>
              <w:t>LL.M (</w:t>
            </w:r>
            <w:r w:rsidR="00271812">
              <w:rPr>
                <w:b/>
              </w:rPr>
              <w:t>54</w:t>
            </w:r>
            <w:proofErr w:type="gramEnd"/>
            <w:r>
              <w:rPr>
                <w:b/>
              </w:rPr>
              <w:t xml:space="preserve"> %)</w:t>
            </w:r>
          </w:p>
          <w:p w14:paraId="68263DF9" w14:textId="2D2B5F54" w:rsidR="00645590" w:rsidRPr="00044611" w:rsidRDefault="00645590" w:rsidP="00271812">
            <w:pPr>
              <w:jc w:val="both"/>
            </w:pPr>
            <w:r w:rsidRPr="00044611">
              <w:t>prof. Ing. Vladimír Sedlařík, Ph.D. (</w:t>
            </w:r>
            <w:r w:rsidR="00271812">
              <w:t>46</w:t>
            </w:r>
            <w:r w:rsidRPr="00044611">
              <w:t xml:space="preserve">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1E246728" w14:textId="77777777" w:rsidR="00645590" w:rsidRPr="00BA38F6" w:rsidRDefault="00645590" w:rsidP="00645590">
            <w:pPr>
              <w:jc w:val="center"/>
            </w:pPr>
            <w:r w:rsidRPr="00BA38F6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75961A02" w14:textId="77777777" w:rsidR="00645590" w:rsidRPr="00BA38F6" w:rsidRDefault="00645590" w:rsidP="00645590">
            <w:pPr>
              <w:jc w:val="center"/>
            </w:pPr>
          </w:p>
        </w:tc>
      </w:tr>
      <w:tr w:rsidR="00645590" w:rsidRPr="00BA38F6" w14:paraId="17049D10" w14:textId="77777777" w:rsidTr="00D651F8">
        <w:tc>
          <w:tcPr>
            <w:tcW w:w="3053" w:type="dxa"/>
            <w:shd w:val="clear" w:color="auto" w:fill="E2EFD9" w:themeFill="accent6" w:themeFillTint="33"/>
          </w:tcPr>
          <w:p w14:paraId="6F9941F7" w14:textId="77777777" w:rsidR="00645590" w:rsidRDefault="00645590" w:rsidP="00645590">
            <w:r>
              <w:t>Aplikovaná ochrana obyvatelstva</w:t>
            </w:r>
          </w:p>
          <w:p w14:paraId="65849445" w14:textId="77777777" w:rsidR="00645590" w:rsidRDefault="00645590" w:rsidP="00645590">
            <w:pPr>
              <w:jc w:val="both"/>
              <w:rPr>
                <w:color w:val="FF0000"/>
                <w:sz w:val="16"/>
                <w:szCs w:val="16"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  <w:p w14:paraId="2A38F881" w14:textId="77777777" w:rsidR="00645590" w:rsidRPr="00C804FA" w:rsidRDefault="00645590" w:rsidP="00645590"/>
        </w:tc>
        <w:tc>
          <w:tcPr>
            <w:tcW w:w="1091" w:type="dxa"/>
            <w:shd w:val="clear" w:color="auto" w:fill="E2EFD9" w:themeFill="accent6" w:themeFillTint="33"/>
          </w:tcPr>
          <w:p w14:paraId="66A233BE" w14:textId="24D60785" w:rsidR="00645590" w:rsidRPr="00BA38F6" w:rsidRDefault="00645590" w:rsidP="00645590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77A7F9C7" w14:textId="77777777" w:rsidR="00645590" w:rsidRPr="00BA38F6" w:rsidRDefault="00645590" w:rsidP="00645590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02264DDE" w14:textId="77777777" w:rsidR="00645590" w:rsidRPr="00BA38F6" w:rsidRDefault="00645590" w:rsidP="00645590">
            <w:pPr>
              <w:jc w:val="center"/>
            </w:pPr>
            <w:r w:rsidRPr="007E2215">
              <w:t>4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1285F9D2" w14:textId="77777777" w:rsidR="00645590" w:rsidRDefault="00645590" w:rsidP="00645590">
            <w:pPr>
              <w:jc w:val="both"/>
              <w:rPr>
                <w:b/>
              </w:rPr>
            </w:pPr>
            <w:r>
              <w:rPr>
                <w:b/>
              </w:rPr>
              <w:t xml:space="preserve">Ing. Jan Strohmandl, Ph.D. (100 %) </w:t>
            </w:r>
          </w:p>
          <w:p w14:paraId="38CD9B4C" w14:textId="77777777" w:rsidR="00645590" w:rsidRPr="003A721F" w:rsidRDefault="00645590" w:rsidP="00645590">
            <w:pPr>
              <w:jc w:val="both"/>
              <w:rPr>
                <w:b/>
              </w:rPr>
            </w:pPr>
          </w:p>
        </w:tc>
        <w:tc>
          <w:tcPr>
            <w:tcW w:w="1621" w:type="dxa"/>
            <w:shd w:val="clear" w:color="auto" w:fill="E2EFD9" w:themeFill="accent6" w:themeFillTint="33"/>
          </w:tcPr>
          <w:p w14:paraId="42CB9152" w14:textId="77777777" w:rsidR="00645590" w:rsidRPr="00BA38F6" w:rsidRDefault="00645590" w:rsidP="00645590">
            <w:pPr>
              <w:jc w:val="center"/>
            </w:pPr>
            <w:r w:rsidRPr="007E2215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1692C10C" w14:textId="77777777" w:rsidR="00645590" w:rsidRPr="00BA38F6" w:rsidRDefault="00645590" w:rsidP="00645590">
            <w:pPr>
              <w:jc w:val="center"/>
            </w:pPr>
          </w:p>
        </w:tc>
      </w:tr>
      <w:tr w:rsidR="00F42BE1" w:rsidRPr="004A4596" w14:paraId="3BE8FB9A" w14:textId="77777777" w:rsidTr="00D651F8">
        <w:tc>
          <w:tcPr>
            <w:tcW w:w="14640" w:type="dxa"/>
            <w:gridSpan w:val="7"/>
            <w:shd w:val="clear" w:color="auto" w:fill="auto"/>
          </w:tcPr>
          <w:p w14:paraId="270A2F07" w14:textId="77777777" w:rsidR="00F42BE1" w:rsidRPr="0052049E" w:rsidRDefault="00F42BE1" w:rsidP="00D651F8">
            <w:pPr>
              <w:ind w:left="1104" w:hanging="1104"/>
              <w:jc w:val="both"/>
            </w:pPr>
            <w:r w:rsidRPr="0052049E">
              <w:t xml:space="preserve">Vysvětlivka: PZ – předmět profilujícího základu studijního programu </w:t>
            </w:r>
          </w:p>
          <w:p w14:paraId="4CBAEC92" w14:textId="77777777" w:rsidR="00F42BE1" w:rsidRDefault="00F42BE1" w:rsidP="00D651F8">
            <w:pPr>
              <w:ind w:firstLine="1104"/>
              <w:jc w:val="both"/>
            </w:pPr>
            <w:r w:rsidRPr="0052049E">
              <w:t>ZT – základní teoretický předmět profilujícího základu studijního programu</w:t>
            </w:r>
          </w:p>
          <w:p w14:paraId="3A126C64" w14:textId="77777777" w:rsidR="00F42BE1" w:rsidRDefault="00F42BE1" w:rsidP="00D651F8">
            <w:pPr>
              <w:ind w:firstLine="1104"/>
              <w:jc w:val="both"/>
            </w:pPr>
          </w:p>
          <w:p w14:paraId="6FD4F983" w14:textId="77777777" w:rsidR="00F42BE1" w:rsidRDefault="00F42BE1" w:rsidP="00D651F8">
            <w:pPr>
              <w:jc w:val="both"/>
              <w:rPr>
                <w:b/>
              </w:rPr>
            </w:pPr>
            <w:r>
              <w:rPr>
                <w:b/>
              </w:rPr>
              <w:t>*</w:t>
            </w:r>
            <w:r w:rsidRPr="00BA38F6">
              <w:rPr>
                <w:b/>
              </w:rPr>
              <w:t>Podmínka pro splnění této skupiny předmětů:</w:t>
            </w:r>
          </w:p>
          <w:p w14:paraId="587517D7" w14:textId="6CC8C9B7" w:rsidR="00F42BE1" w:rsidRDefault="00F42BE1" w:rsidP="00D651F8">
            <w:pPr>
              <w:ind w:firstLine="1104"/>
              <w:jc w:val="both"/>
            </w:pPr>
            <w:r w:rsidRPr="00496A2B">
              <w:t>Student si volí jeden z  povinně volitelných předmětů</w:t>
            </w:r>
            <w:r>
              <w:t>, dle specializace.</w:t>
            </w:r>
          </w:p>
          <w:p w14:paraId="1F2079AF" w14:textId="77777777" w:rsidR="00F42BE1" w:rsidRPr="004A4596" w:rsidRDefault="00F42BE1" w:rsidP="00D651F8">
            <w:pPr>
              <w:ind w:firstLine="1104"/>
              <w:jc w:val="both"/>
              <w:rPr>
                <w:color w:val="FF0000"/>
              </w:rPr>
            </w:pPr>
          </w:p>
        </w:tc>
      </w:tr>
      <w:tr w:rsidR="00F42BE1" w:rsidRPr="004A4596" w14:paraId="5169BA68" w14:textId="77777777" w:rsidTr="00645590">
        <w:trPr>
          <w:trHeight w:val="502"/>
        </w:trPr>
        <w:tc>
          <w:tcPr>
            <w:tcW w:w="3053" w:type="dxa"/>
            <w:shd w:val="clear" w:color="auto" w:fill="D9D9D9" w:themeFill="background1" w:themeFillShade="D9"/>
          </w:tcPr>
          <w:p w14:paraId="7409124B" w14:textId="77777777" w:rsidR="00F42BE1" w:rsidRDefault="00F42BE1" w:rsidP="00D651F8">
            <w:pPr>
              <w:jc w:val="both"/>
            </w:pPr>
            <w:r w:rsidRPr="00C804FA">
              <w:t>Diplomový seminář</w:t>
            </w:r>
          </w:p>
          <w:p w14:paraId="1B0FAECD" w14:textId="77777777" w:rsidR="00F42BE1" w:rsidRPr="00C804FA" w:rsidRDefault="00F42BE1" w:rsidP="00D651F8">
            <w:pPr>
              <w:jc w:val="both"/>
            </w:pPr>
            <w:r w:rsidRPr="00686E0F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43B1A326" w14:textId="7BC62506" w:rsidR="00F42BE1" w:rsidRPr="00C260EA" w:rsidRDefault="00645590" w:rsidP="00D651F8">
            <w:pPr>
              <w:jc w:val="center"/>
            </w:pPr>
            <w:r>
              <w:t>6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10CCB6E2" w14:textId="77777777" w:rsidR="00F42BE1" w:rsidRPr="00C260EA" w:rsidRDefault="00F42BE1" w:rsidP="00D651F8">
            <w:pPr>
              <w:jc w:val="center"/>
            </w:pPr>
            <w:r>
              <w:t>z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1890B9EC" w14:textId="77777777" w:rsidR="00F42BE1" w:rsidRPr="00C260EA" w:rsidRDefault="00F42BE1" w:rsidP="00D651F8">
            <w:pPr>
              <w:jc w:val="center"/>
            </w:pPr>
            <w:r>
              <w:t>2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03394098" w14:textId="77777777" w:rsidR="00F42BE1" w:rsidRPr="00306632" w:rsidRDefault="00F42BE1" w:rsidP="00D651F8">
            <w:pPr>
              <w:rPr>
                <w:b/>
              </w:rPr>
            </w:pPr>
            <w:r w:rsidRPr="00306632">
              <w:rPr>
                <w:b/>
              </w:rPr>
              <w:t xml:space="preserve">doc. </w:t>
            </w:r>
            <w:r>
              <w:rPr>
                <w:b/>
              </w:rPr>
              <w:t xml:space="preserve">Mgr. Tomáš </w:t>
            </w:r>
            <w:r w:rsidRPr="00306632">
              <w:rPr>
                <w:b/>
              </w:rPr>
              <w:t>Zeman</w:t>
            </w:r>
            <w:r>
              <w:rPr>
                <w:b/>
              </w:rPr>
              <w:t>, Ph.D. et Ph.D. (100 %)</w:t>
            </w:r>
          </w:p>
          <w:p w14:paraId="466FC0FD" w14:textId="77777777" w:rsidR="00F42BE1" w:rsidRPr="00B81232" w:rsidRDefault="00F42BE1" w:rsidP="00D651F8">
            <w:pPr>
              <w:jc w:val="both"/>
            </w:pPr>
          </w:p>
        </w:tc>
        <w:tc>
          <w:tcPr>
            <w:tcW w:w="1621" w:type="dxa"/>
            <w:shd w:val="clear" w:color="auto" w:fill="D9D9D9" w:themeFill="background1" w:themeFillShade="D9"/>
          </w:tcPr>
          <w:p w14:paraId="484B857A" w14:textId="77777777" w:rsidR="00F42BE1" w:rsidRPr="00BA38F6" w:rsidRDefault="00F42BE1" w:rsidP="00D651F8">
            <w:pPr>
              <w:jc w:val="center"/>
            </w:pPr>
            <w:r w:rsidRPr="00C260EA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144C6274" w14:textId="77777777" w:rsidR="00F42BE1" w:rsidRPr="004A4596" w:rsidRDefault="00F42BE1" w:rsidP="00D651F8">
            <w:pPr>
              <w:jc w:val="center"/>
              <w:rPr>
                <w:color w:val="FF0000"/>
              </w:rPr>
            </w:pPr>
          </w:p>
        </w:tc>
      </w:tr>
      <w:tr w:rsidR="00F42BE1" w:rsidRPr="004A4596" w14:paraId="4D8214FB" w14:textId="77777777" w:rsidTr="00D651F8">
        <w:tc>
          <w:tcPr>
            <w:tcW w:w="3053" w:type="dxa"/>
            <w:shd w:val="clear" w:color="auto" w:fill="D9D9D9" w:themeFill="background1" w:themeFillShade="D9"/>
          </w:tcPr>
          <w:p w14:paraId="6020FF72" w14:textId="77777777" w:rsidR="00F42BE1" w:rsidRDefault="00F42BE1" w:rsidP="00D651F8">
            <w:r>
              <w:t>Nebezpečné látky</w:t>
            </w:r>
          </w:p>
          <w:p w14:paraId="6CF4A62E" w14:textId="77777777" w:rsidR="00F42BE1" w:rsidRPr="00C804FA" w:rsidRDefault="00F42BE1" w:rsidP="00D651F8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009836E3" w14:textId="0BBB1EA2" w:rsidR="00F42BE1" w:rsidRDefault="00645590" w:rsidP="00D651F8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6A7E65D3" w14:textId="77777777" w:rsidR="00F42BE1" w:rsidRPr="00BA38F6" w:rsidRDefault="00F42BE1" w:rsidP="00D651F8">
            <w:pPr>
              <w:jc w:val="center"/>
            </w:pPr>
            <w:r w:rsidRPr="00BA38F6">
              <w:t>z, zk</w:t>
            </w:r>
          </w:p>
          <w:p w14:paraId="0E1534CF" w14:textId="77777777" w:rsidR="00F42BE1" w:rsidRDefault="00F42BE1" w:rsidP="00D651F8">
            <w:pPr>
              <w:jc w:val="center"/>
            </w:pPr>
          </w:p>
        </w:tc>
        <w:tc>
          <w:tcPr>
            <w:tcW w:w="1264" w:type="dxa"/>
            <w:shd w:val="clear" w:color="auto" w:fill="D9D9D9" w:themeFill="background1" w:themeFillShade="D9"/>
          </w:tcPr>
          <w:p w14:paraId="5E97B061" w14:textId="77777777" w:rsidR="00F42BE1" w:rsidRDefault="00F42BE1" w:rsidP="00D651F8">
            <w:pPr>
              <w:jc w:val="center"/>
            </w:pPr>
            <w:r w:rsidRPr="000B1F84">
              <w:t>4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7C566881" w14:textId="77777777" w:rsidR="00F42BE1" w:rsidRPr="00306632" w:rsidRDefault="00F42BE1" w:rsidP="00D651F8">
            <w:pPr>
              <w:rPr>
                <w:b/>
              </w:rPr>
            </w:pPr>
            <w:r>
              <w:rPr>
                <w:b/>
              </w:rPr>
              <w:t>Ing. Bc. et Bc. Lukáš Snopek, Ph.D. (100 %)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19F412F4" w14:textId="77777777" w:rsidR="00F42BE1" w:rsidRPr="00C260EA" w:rsidRDefault="00F42BE1" w:rsidP="00D651F8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4387D84F" w14:textId="77777777" w:rsidR="00F42BE1" w:rsidRPr="004A4596" w:rsidRDefault="00F42BE1" w:rsidP="00D651F8">
            <w:pPr>
              <w:jc w:val="center"/>
              <w:rPr>
                <w:color w:val="FF0000"/>
              </w:rPr>
            </w:pPr>
            <w:r w:rsidRPr="00D705AD">
              <w:t>PZ</w:t>
            </w:r>
          </w:p>
        </w:tc>
      </w:tr>
      <w:tr w:rsidR="00F42BE1" w:rsidRPr="004A4596" w14:paraId="74172AE8" w14:textId="77777777" w:rsidTr="00D651F8">
        <w:tc>
          <w:tcPr>
            <w:tcW w:w="3053" w:type="dxa"/>
            <w:shd w:val="clear" w:color="auto" w:fill="D9D9D9" w:themeFill="background1" w:themeFillShade="D9"/>
          </w:tcPr>
          <w:p w14:paraId="126BC990" w14:textId="77777777" w:rsidR="00F42BE1" w:rsidRDefault="00F42BE1" w:rsidP="00D651F8">
            <w:r w:rsidRPr="00C804FA">
              <w:t>Detekce, dekontaminace a sanace</w:t>
            </w:r>
          </w:p>
          <w:p w14:paraId="4C204DC3" w14:textId="77777777" w:rsidR="00F42BE1" w:rsidRPr="00C804FA" w:rsidRDefault="00F42BE1" w:rsidP="00D651F8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0E541160" w14:textId="323065D2" w:rsidR="00F42BE1" w:rsidRDefault="00645590" w:rsidP="00D651F8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4A2B5A0E" w14:textId="77777777" w:rsidR="00F42BE1" w:rsidRDefault="00F42BE1" w:rsidP="00D651F8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7C2A9E2E" w14:textId="77777777" w:rsidR="00F42BE1" w:rsidRDefault="00F42BE1" w:rsidP="00D651F8">
            <w:pPr>
              <w:jc w:val="center"/>
            </w:pPr>
            <w:r w:rsidRPr="00F930FC">
              <w:rPr>
                <w:b/>
              </w:rPr>
              <w:t>4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0A03356A" w14:textId="77777777" w:rsidR="00F42BE1" w:rsidRPr="00F930FC" w:rsidRDefault="00F42BE1" w:rsidP="00D651F8">
            <w:pPr>
              <w:jc w:val="both"/>
              <w:rPr>
                <w:b/>
              </w:rPr>
            </w:pPr>
            <w:r w:rsidRPr="00F930FC">
              <w:rPr>
                <w:b/>
              </w:rPr>
              <w:t>prof. Ing. Dušan Vičar, CSc. (54 %)</w:t>
            </w:r>
          </w:p>
          <w:p w14:paraId="3824C9CC" w14:textId="77777777" w:rsidR="00F42BE1" w:rsidRPr="00306632" w:rsidRDefault="00F42BE1" w:rsidP="00D651F8">
            <w:pPr>
              <w:rPr>
                <w:b/>
              </w:rPr>
            </w:pPr>
            <w:r w:rsidRPr="00F930FC">
              <w:t>Ing. Bc. et Bc. Lukáš Snopek, Ph.D. (46 %)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765E69FA" w14:textId="77777777" w:rsidR="00F42BE1" w:rsidRPr="00C260EA" w:rsidRDefault="00F42BE1" w:rsidP="00D651F8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1F1497FB" w14:textId="77777777" w:rsidR="00F42BE1" w:rsidRPr="004A4596" w:rsidRDefault="00F42BE1" w:rsidP="00D651F8">
            <w:pPr>
              <w:jc w:val="center"/>
              <w:rPr>
                <w:color w:val="FF0000"/>
              </w:rPr>
            </w:pPr>
            <w:r w:rsidRPr="00BA38F6">
              <w:t>PZ</w:t>
            </w:r>
          </w:p>
        </w:tc>
      </w:tr>
      <w:tr w:rsidR="00F42BE1" w:rsidRPr="004A4596" w14:paraId="745826BD" w14:textId="77777777" w:rsidTr="00D651F8">
        <w:tc>
          <w:tcPr>
            <w:tcW w:w="3053" w:type="dxa"/>
            <w:shd w:val="clear" w:color="auto" w:fill="D9D9D9" w:themeFill="background1" w:themeFillShade="D9"/>
          </w:tcPr>
          <w:p w14:paraId="37D6055C" w14:textId="77777777" w:rsidR="00F42BE1" w:rsidRDefault="00F42BE1" w:rsidP="00D651F8">
            <w:r>
              <w:t>Nové hrozby CBRN*</w:t>
            </w:r>
          </w:p>
          <w:p w14:paraId="289876A9" w14:textId="77777777" w:rsidR="00F42BE1" w:rsidRPr="00C804FA" w:rsidRDefault="00F42BE1" w:rsidP="00D651F8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7C0CFBDF" w14:textId="08BD9FD1" w:rsidR="00F42BE1" w:rsidRDefault="00645590" w:rsidP="00D651F8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192788FC" w14:textId="77777777" w:rsidR="00F42BE1" w:rsidRDefault="00F42BE1" w:rsidP="00D651F8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1CBEDF7A" w14:textId="77777777" w:rsidR="00F42BE1" w:rsidRDefault="00F42BE1" w:rsidP="00D651F8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618FFA13" w14:textId="77777777" w:rsidR="00F42BE1" w:rsidRDefault="00F42BE1" w:rsidP="00D651F8">
            <w:pPr>
              <w:jc w:val="both"/>
              <w:rPr>
                <w:b/>
              </w:rPr>
            </w:pPr>
            <w:r>
              <w:rPr>
                <w:b/>
              </w:rPr>
              <w:t>Ing. Pavel Tomášek, Ph.D. (100 %)</w:t>
            </w:r>
          </w:p>
          <w:p w14:paraId="6B7991ED" w14:textId="77777777" w:rsidR="00F42BE1" w:rsidRPr="00306632" w:rsidRDefault="00F42BE1" w:rsidP="00D651F8">
            <w:pPr>
              <w:rPr>
                <w:b/>
              </w:rPr>
            </w:pPr>
          </w:p>
        </w:tc>
        <w:tc>
          <w:tcPr>
            <w:tcW w:w="1621" w:type="dxa"/>
            <w:shd w:val="clear" w:color="auto" w:fill="D9D9D9" w:themeFill="background1" w:themeFillShade="D9"/>
          </w:tcPr>
          <w:p w14:paraId="31E027EF" w14:textId="77777777" w:rsidR="00F42BE1" w:rsidRPr="00C260EA" w:rsidRDefault="00F42BE1" w:rsidP="00D651F8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7F68D8F5" w14:textId="77777777" w:rsidR="00F42BE1" w:rsidRPr="004A4596" w:rsidRDefault="00F42BE1" w:rsidP="00D651F8">
            <w:pPr>
              <w:jc w:val="center"/>
              <w:rPr>
                <w:color w:val="FF0000"/>
              </w:rPr>
            </w:pPr>
            <w:r w:rsidRPr="007541D9">
              <w:t>PZ</w:t>
            </w:r>
          </w:p>
        </w:tc>
      </w:tr>
      <w:tr w:rsidR="00F42BE1" w:rsidRPr="004A4596" w14:paraId="56766451" w14:textId="77777777" w:rsidTr="00D651F8">
        <w:tc>
          <w:tcPr>
            <w:tcW w:w="3053" w:type="dxa"/>
            <w:shd w:val="clear" w:color="auto" w:fill="D9D9D9" w:themeFill="background1" w:themeFillShade="D9"/>
          </w:tcPr>
          <w:p w14:paraId="74D304B0" w14:textId="77777777" w:rsidR="00F42BE1" w:rsidRDefault="00F42BE1" w:rsidP="00D651F8">
            <w:r>
              <w:t>New threats of CBRN*</w:t>
            </w:r>
          </w:p>
          <w:p w14:paraId="5E67C0A8" w14:textId="77777777" w:rsidR="00F42BE1" w:rsidRDefault="00F42BE1" w:rsidP="00D651F8">
            <w:pPr>
              <w:rPr>
                <w:color w:val="339966"/>
                <w:sz w:val="16"/>
                <w:szCs w:val="16"/>
              </w:rPr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  <w:p w14:paraId="4D56DC73" w14:textId="77777777" w:rsidR="00F42BE1" w:rsidRPr="00C804FA" w:rsidRDefault="00F42BE1" w:rsidP="00D651F8">
            <w:pPr>
              <w:jc w:val="both"/>
            </w:pPr>
            <w:r w:rsidRPr="00964B0D">
              <w:rPr>
                <w:sz w:val="16"/>
                <w:szCs w:val="16"/>
              </w:rPr>
              <w:t>při zvolení tohoto předmětu není nutno volit povinně volitelný předmět specializace Ochrany obyvatelstva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18540571" w14:textId="2A1573CD" w:rsidR="00F42BE1" w:rsidRDefault="00645590" w:rsidP="00D651F8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6A617579" w14:textId="77777777" w:rsidR="00F42BE1" w:rsidRDefault="00F42BE1" w:rsidP="00D651F8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37E4905A" w14:textId="77777777" w:rsidR="00F42BE1" w:rsidRDefault="00F42BE1" w:rsidP="00D651F8">
            <w:pPr>
              <w:jc w:val="center"/>
            </w:pPr>
            <w:r>
              <w:t>7</w:t>
            </w:r>
          </w:p>
          <w:p w14:paraId="5682AE07" w14:textId="77777777" w:rsidR="00F42BE1" w:rsidRDefault="00F42BE1" w:rsidP="00D651F8">
            <w:pPr>
              <w:jc w:val="center"/>
            </w:pPr>
          </w:p>
        </w:tc>
        <w:tc>
          <w:tcPr>
            <w:tcW w:w="5398" w:type="dxa"/>
            <w:shd w:val="clear" w:color="auto" w:fill="D9D9D9" w:themeFill="background1" w:themeFillShade="D9"/>
          </w:tcPr>
          <w:p w14:paraId="6E5B1A82" w14:textId="77777777" w:rsidR="00F42BE1" w:rsidRPr="00306632" w:rsidRDefault="00F42BE1" w:rsidP="00D651F8">
            <w:pPr>
              <w:rPr>
                <w:b/>
              </w:rPr>
            </w:pPr>
            <w:r>
              <w:rPr>
                <w:b/>
              </w:rPr>
              <w:t>Ing. Pavel Tomášek, Ph.D. (100 %)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3814D082" w14:textId="77777777" w:rsidR="00F42BE1" w:rsidRPr="00C260EA" w:rsidRDefault="00F42BE1" w:rsidP="00D651F8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118FD8A1" w14:textId="77777777" w:rsidR="00F42BE1" w:rsidRPr="004A4596" w:rsidRDefault="00F42BE1" w:rsidP="00D651F8">
            <w:pPr>
              <w:jc w:val="center"/>
              <w:rPr>
                <w:color w:val="FF0000"/>
              </w:rPr>
            </w:pPr>
            <w:r w:rsidRPr="007541D9">
              <w:t>PZ</w:t>
            </w:r>
          </w:p>
        </w:tc>
      </w:tr>
      <w:tr w:rsidR="00F42BE1" w:rsidRPr="00BA38F6" w14:paraId="027F2F2B" w14:textId="77777777" w:rsidTr="00C25BD2">
        <w:tc>
          <w:tcPr>
            <w:tcW w:w="3053" w:type="dxa"/>
            <w:shd w:val="clear" w:color="auto" w:fill="D9D9D9" w:themeFill="background1" w:themeFillShade="D9"/>
          </w:tcPr>
          <w:p w14:paraId="16F34A60" w14:textId="77777777" w:rsidR="00F42BE1" w:rsidRDefault="00F42BE1" w:rsidP="00D651F8">
            <w:r w:rsidRPr="00276912">
              <w:t>Počítačové systémy řízení v ochraně obyvatelstva</w:t>
            </w:r>
          </w:p>
          <w:p w14:paraId="0E78FB47" w14:textId="77777777" w:rsidR="00F42BE1" w:rsidRPr="00BA38F6" w:rsidRDefault="00F42BE1" w:rsidP="00D651F8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524C8153" w14:textId="1D03D6DC" w:rsidR="00F42BE1" w:rsidRDefault="00645590" w:rsidP="00D651F8">
            <w:pPr>
              <w:jc w:val="center"/>
            </w:pPr>
            <w:r>
              <w:t>10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5C0A1F46" w14:textId="77777777" w:rsidR="00F42BE1" w:rsidRPr="00BA38F6" w:rsidRDefault="00F42BE1" w:rsidP="00D651F8">
            <w:pPr>
              <w:jc w:val="center"/>
            </w:pPr>
            <w:r w:rsidRPr="00BA38F6">
              <w:t>z, zk</w:t>
            </w:r>
          </w:p>
          <w:p w14:paraId="0B5E9D45" w14:textId="77777777" w:rsidR="00F42BE1" w:rsidRPr="00BA38F6" w:rsidRDefault="00F42BE1" w:rsidP="00D651F8">
            <w:pPr>
              <w:jc w:val="center"/>
            </w:pPr>
          </w:p>
        </w:tc>
        <w:tc>
          <w:tcPr>
            <w:tcW w:w="1264" w:type="dxa"/>
            <w:shd w:val="clear" w:color="auto" w:fill="D9D9D9" w:themeFill="background1" w:themeFillShade="D9"/>
          </w:tcPr>
          <w:p w14:paraId="47C41591" w14:textId="77777777" w:rsidR="00F42BE1" w:rsidRDefault="00F42BE1" w:rsidP="00D651F8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487C29AD" w14:textId="77777777" w:rsidR="00F42BE1" w:rsidRDefault="00F42BE1" w:rsidP="00D651F8">
            <w:pPr>
              <w:jc w:val="both"/>
              <w:rPr>
                <w:b/>
              </w:rPr>
            </w:pPr>
            <w:r>
              <w:rPr>
                <w:b/>
              </w:rPr>
              <w:t>Ing. Jakub Rak, Ph.D. (100 %)</w:t>
            </w:r>
          </w:p>
          <w:p w14:paraId="5E57AF0F" w14:textId="77777777" w:rsidR="00F42BE1" w:rsidRPr="004364AD" w:rsidRDefault="00F42BE1" w:rsidP="00D651F8">
            <w:pPr>
              <w:jc w:val="both"/>
              <w:rPr>
                <w:b/>
                <w:strike/>
                <w:color w:val="FF0000"/>
              </w:rPr>
            </w:pPr>
          </w:p>
        </w:tc>
        <w:tc>
          <w:tcPr>
            <w:tcW w:w="1621" w:type="dxa"/>
            <w:shd w:val="clear" w:color="auto" w:fill="D9D9D9" w:themeFill="background1" w:themeFillShade="D9"/>
          </w:tcPr>
          <w:p w14:paraId="64E3AACA" w14:textId="77777777" w:rsidR="00F42BE1" w:rsidRPr="00BA38F6" w:rsidRDefault="00F42BE1" w:rsidP="00D651F8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0D1BE725" w14:textId="77777777" w:rsidR="00F42BE1" w:rsidRPr="00BA38F6" w:rsidRDefault="00F42BE1" w:rsidP="00D651F8">
            <w:pPr>
              <w:jc w:val="center"/>
            </w:pPr>
            <w:r w:rsidRPr="00D705AD">
              <w:t>PZ</w:t>
            </w:r>
          </w:p>
        </w:tc>
      </w:tr>
      <w:tr w:rsidR="00F42BE1" w:rsidRPr="00BA38F6" w14:paraId="33F4430C" w14:textId="77777777" w:rsidTr="00C25BD2">
        <w:tc>
          <w:tcPr>
            <w:tcW w:w="3053" w:type="dxa"/>
            <w:shd w:val="clear" w:color="auto" w:fill="D9D9D9" w:themeFill="background1" w:themeFillShade="D9"/>
          </w:tcPr>
          <w:p w14:paraId="644124FD" w14:textId="77777777" w:rsidR="00F42BE1" w:rsidRDefault="00F42BE1" w:rsidP="00D651F8">
            <w:r w:rsidRPr="00C804FA">
              <w:lastRenderedPageBreak/>
              <w:t>Individuální a kolektivní ochrana</w:t>
            </w:r>
          </w:p>
          <w:p w14:paraId="3234E9BC" w14:textId="77777777" w:rsidR="00F42BE1" w:rsidRPr="00BA38F6" w:rsidRDefault="00F42BE1" w:rsidP="00D651F8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  <w:r w:rsidRPr="00BA38F6">
              <w:t xml:space="preserve"> 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32F7AA63" w14:textId="4C8F4C89" w:rsidR="00F42BE1" w:rsidRDefault="00645590" w:rsidP="00D651F8">
            <w:pPr>
              <w:jc w:val="center"/>
            </w:pPr>
            <w:r>
              <w:t>10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625070AE" w14:textId="77777777" w:rsidR="00F42BE1" w:rsidRPr="00BA38F6" w:rsidRDefault="00F42BE1" w:rsidP="00D651F8">
            <w:pPr>
              <w:jc w:val="center"/>
            </w:pPr>
            <w:r w:rsidRPr="00BA38F6">
              <w:t>k</w:t>
            </w:r>
            <w:r>
              <w:t>l</w:t>
            </w:r>
            <w:r w:rsidRPr="00BA38F6">
              <w:t>z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42FF9F73" w14:textId="77777777" w:rsidR="00F42BE1" w:rsidRDefault="00F42BE1" w:rsidP="00D651F8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6394C941" w14:textId="77777777" w:rsidR="00F42BE1" w:rsidRDefault="00F42BE1" w:rsidP="00D651F8">
            <w:pPr>
              <w:jc w:val="both"/>
              <w:rPr>
                <w:b/>
              </w:rPr>
            </w:pPr>
            <w:r>
              <w:rPr>
                <w:b/>
              </w:rPr>
              <w:t>prof. Ing. Dušan Vičar, CSc. (54 %)</w:t>
            </w:r>
          </w:p>
          <w:p w14:paraId="5DF9B195" w14:textId="77777777" w:rsidR="00F42BE1" w:rsidRPr="004364AD" w:rsidRDefault="00F42BE1" w:rsidP="00D651F8">
            <w:pPr>
              <w:jc w:val="both"/>
              <w:rPr>
                <w:b/>
                <w:strike/>
                <w:color w:val="FF0000"/>
              </w:rPr>
            </w:pPr>
            <w:r w:rsidRPr="004008E4">
              <w:t>Ing. Lukáš Pavlík, Ph.D. (</w:t>
            </w:r>
            <w:r>
              <w:t>46</w:t>
            </w:r>
            <w:r w:rsidRPr="004008E4">
              <w:t xml:space="preserve">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4F1E7B58" w14:textId="77777777" w:rsidR="00F42BE1" w:rsidRPr="00BA38F6" w:rsidRDefault="00F42BE1" w:rsidP="00D651F8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5F6EAD1E" w14:textId="77777777" w:rsidR="00F42BE1" w:rsidRPr="00BA38F6" w:rsidRDefault="00F42BE1" w:rsidP="00D651F8">
            <w:pPr>
              <w:jc w:val="center"/>
            </w:pPr>
            <w:r w:rsidRPr="00BA38F6">
              <w:t>PZ</w:t>
            </w:r>
          </w:p>
        </w:tc>
      </w:tr>
      <w:tr w:rsidR="00F42BE1" w:rsidRPr="00BA38F6" w14:paraId="37D4B003" w14:textId="77777777" w:rsidTr="00D651F8">
        <w:tc>
          <w:tcPr>
            <w:tcW w:w="14640" w:type="dxa"/>
            <w:gridSpan w:val="7"/>
            <w:shd w:val="clear" w:color="auto" w:fill="F7CAAC" w:themeFill="accent2" w:themeFillTint="66"/>
          </w:tcPr>
          <w:p w14:paraId="3CBCF375" w14:textId="77777777" w:rsidR="00F42BE1" w:rsidRPr="00BA38F6" w:rsidRDefault="00F42BE1" w:rsidP="00D651F8">
            <w:pPr>
              <w:jc w:val="center"/>
            </w:pPr>
            <w:r w:rsidRPr="00BA38F6">
              <w:rPr>
                <w:b/>
                <w:sz w:val="22"/>
              </w:rPr>
              <w:t xml:space="preserve">Povinně volitelné předměty </w:t>
            </w:r>
            <w:r>
              <w:rPr>
                <w:b/>
                <w:sz w:val="22"/>
              </w:rPr>
              <w:t>specializace Ochrana obyvatelstva – student si volí 1 předmět</w:t>
            </w:r>
          </w:p>
        </w:tc>
      </w:tr>
      <w:tr w:rsidR="00F42BE1" w:rsidRPr="00BA38F6" w14:paraId="4ADA5310" w14:textId="77777777" w:rsidTr="00C25BD2">
        <w:tc>
          <w:tcPr>
            <w:tcW w:w="3053" w:type="dxa"/>
            <w:shd w:val="clear" w:color="auto" w:fill="D9D9D9" w:themeFill="background1" w:themeFillShade="D9"/>
          </w:tcPr>
          <w:p w14:paraId="75713B21" w14:textId="77777777" w:rsidR="00F42BE1" w:rsidRDefault="00F42BE1" w:rsidP="00D651F8">
            <w:r w:rsidRPr="00BA38F6">
              <w:t>Po</w:t>
            </w:r>
            <w:r>
              <w:t>travinová bezpečnost a </w:t>
            </w:r>
            <w:r w:rsidRPr="00BA38F6">
              <w:t>nouzové zásobování</w:t>
            </w:r>
          </w:p>
          <w:p w14:paraId="13F64B3D" w14:textId="77777777" w:rsidR="00F42BE1" w:rsidRPr="00C804FA" w:rsidRDefault="00F42BE1" w:rsidP="00D651F8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6AB12C83" w14:textId="66DA3233" w:rsidR="00F42BE1" w:rsidRDefault="00645590" w:rsidP="00D651F8">
            <w:pPr>
              <w:jc w:val="center"/>
            </w:pPr>
            <w:r>
              <w:t>10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2A059720" w14:textId="77777777" w:rsidR="00F42BE1" w:rsidRPr="00BA38F6" w:rsidRDefault="00F42BE1" w:rsidP="00D651F8">
            <w:pPr>
              <w:jc w:val="center"/>
            </w:pPr>
            <w:r w:rsidRPr="00BA38F6">
              <w:t>z, zk</w:t>
            </w:r>
          </w:p>
          <w:p w14:paraId="338371EE" w14:textId="77777777" w:rsidR="00F42BE1" w:rsidRPr="00BA38F6" w:rsidRDefault="00F42BE1" w:rsidP="00D651F8">
            <w:pPr>
              <w:jc w:val="center"/>
            </w:pPr>
          </w:p>
        </w:tc>
        <w:tc>
          <w:tcPr>
            <w:tcW w:w="1264" w:type="dxa"/>
            <w:shd w:val="clear" w:color="auto" w:fill="D9D9D9" w:themeFill="background1" w:themeFillShade="D9"/>
          </w:tcPr>
          <w:p w14:paraId="54B67FFE" w14:textId="77777777" w:rsidR="00F42BE1" w:rsidRDefault="00F42BE1" w:rsidP="00D651F8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78590684" w14:textId="77777777" w:rsidR="00F42BE1" w:rsidRPr="003A721F" w:rsidRDefault="00F42BE1" w:rsidP="00D651F8">
            <w:pPr>
              <w:jc w:val="both"/>
              <w:rPr>
                <w:b/>
              </w:rPr>
            </w:pPr>
            <w:r>
              <w:rPr>
                <w:b/>
              </w:rPr>
              <w:t xml:space="preserve">doc. Ing. Pavel Valášek, CSc., </w:t>
            </w:r>
            <w:proofErr w:type="gramStart"/>
            <w:r>
              <w:rPr>
                <w:b/>
              </w:rPr>
              <w:t>LL.M (100</w:t>
            </w:r>
            <w:proofErr w:type="gramEnd"/>
            <w:r>
              <w:rPr>
                <w:b/>
              </w:rPr>
              <w:t xml:space="preserve">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0A5BEE97" w14:textId="77777777" w:rsidR="00F42BE1" w:rsidRPr="00BA38F6" w:rsidRDefault="00F42BE1" w:rsidP="00D651F8">
            <w:pPr>
              <w:jc w:val="center"/>
            </w:pPr>
            <w:r w:rsidRPr="004F3ED1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03DCDB6B" w14:textId="77777777" w:rsidR="00F42BE1" w:rsidRPr="00BA38F6" w:rsidRDefault="00F42BE1" w:rsidP="00D651F8">
            <w:pPr>
              <w:jc w:val="center"/>
            </w:pPr>
          </w:p>
        </w:tc>
      </w:tr>
      <w:tr w:rsidR="00F42BE1" w:rsidRPr="00BA38F6" w14:paraId="10670A68" w14:textId="77777777" w:rsidTr="00C25BD2">
        <w:tc>
          <w:tcPr>
            <w:tcW w:w="3053" w:type="dxa"/>
            <w:shd w:val="clear" w:color="auto" w:fill="D9D9D9" w:themeFill="background1" w:themeFillShade="D9"/>
          </w:tcPr>
          <w:p w14:paraId="34B179AF" w14:textId="77777777" w:rsidR="00F42BE1" w:rsidRDefault="00F42BE1" w:rsidP="00D651F8">
            <w:r w:rsidRPr="00C804FA">
              <w:t>Strategické dokumenty a ochrana obyvatelstva</w:t>
            </w:r>
          </w:p>
          <w:p w14:paraId="1796057E" w14:textId="77777777" w:rsidR="00F42BE1" w:rsidRDefault="00F42BE1" w:rsidP="00D651F8">
            <w:pPr>
              <w:rPr>
                <w:color w:val="339966"/>
                <w:sz w:val="16"/>
                <w:szCs w:val="16"/>
              </w:rPr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  <w:p w14:paraId="715D8138" w14:textId="77777777" w:rsidR="00F42BE1" w:rsidRPr="00C804FA" w:rsidRDefault="00F42BE1" w:rsidP="00D651F8">
            <w:pPr>
              <w:jc w:val="both"/>
            </w:pPr>
          </w:p>
        </w:tc>
        <w:tc>
          <w:tcPr>
            <w:tcW w:w="1091" w:type="dxa"/>
            <w:shd w:val="clear" w:color="auto" w:fill="D9D9D9" w:themeFill="background1" w:themeFillShade="D9"/>
          </w:tcPr>
          <w:p w14:paraId="2B33485E" w14:textId="4BB0CEDA" w:rsidR="00F42BE1" w:rsidRDefault="00645590" w:rsidP="00D651F8">
            <w:pPr>
              <w:jc w:val="center"/>
            </w:pPr>
            <w:r>
              <w:t>10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696BFDE9" w14:textId="77777777" w:rsidR="00F42BE1" w:rsidRPr="00BA38F6" w:rsidRDefault="00F42BE1" w:rsidP="00D651F8">
            <w:pPr>
              <w:jc w:val="center"/>
            </w:pPr>
            <w:r w:rsidRPr="00BA38F6">
              <w:t>z, zk</w:t>
            </w:r>
          </w:p>
          <w:p w14:paraId="6EF8C396" w14:textId="77777777" w:rsidR="00F42BE1" w:rsidRPr="00BA38F6" w:rsidRDefault="00F42BE1" w:rsidP="00D651F8">
            <w:pPr>
              <w:jc w:val="center"/>
            </w:pPr>
          </w:p>
        </w:tc>
        <w:tc>
          <w:tcPr>
            <w:tcW w:w="1264" w:type="dxa"/>
            <w:shd w:val="clear" w:color="auto" w:fill="D9D9D9" w:themeFill="background1" w:themeFillShade="D9"/>
          </w:tcPr>
          <w:p w14:paraId="58743991" w14:textId="77777777" w:rsidR="00F42BE1" w:rsidRDefault="00F42BE1" w:rsidP="00D651F8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7DD1550D" w14:textId="77777777" w:rsidR="00F42BE1" w:rsidRPr="003A721F" w:rsidRDefault="00F42BE1" w:rsidP="00D651F8">
            <w:pPr>
              <w:jc w:val="both"/>
              <w:rPr>
                <w:b/>
              </w:rPr>
            </w:pPr>
            <w:r>
              <w:rPr>
                <w:b/>
              </w:rPr>
              <w:t>d</w:t>
            </w:r>
            <w:r w:rsidRPr="006F6F2F">
              <w:rPr>
                <w:b/>
              </w:rPr>
              <w:t xml:space="preserve">oc. </w:t>
            </w:r>
            <w:r>
              <w:rPr>
                <w:b/>
              </w:rPr>
              <w:t xml:space="preserve">RSDr. Václav </w:t>
            </w:r>
            <w:r w:rsidRPr="006F6F2F">
              <w:rPr>
                <w:b/>
              </w:rPr>
              <w:t>Lošek</w:t>
            </w:r>
            <w:r>
              <w:rPr>
                <w:b/>
              </w:rPr>
              <w:t>, CSc. (100 %)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62B8CAB5" w14:textId="77777777" w:rsidR="00F42BE1" w:rsidRPr="00BA38F6" w:rsidRDefault="00F42BE1" w:rsidP="00D651F8">
            <w:pPr>
              <w:jc w:val="center"/>
            </w:pPr>
            <w:r w:rsidRPr="004F3ED1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66456CAD" w14:textId="77777777" w:rsidR="00F42BE1" w:rsidRPr="00BA38F6" w:rsidRDefault="00F42BE1" w:rsidP="00D651F8">
            <w:pPr>
              <w:jc w:val="center"/>
            </w:pPr>
          </w:p>
        </w:tc>
      </w:tr>
      <w:tr w:rsidR="00645590" w:rsidRPr="00BA38F6" w14:paraId="26441852" w14:textId="77777777" w:rsidTr="00D651F8">
        <w:tc>
          <w:tcPr>
            <w:tcW w:w="3053" w:type="dxa"/>
            <w:shd w:val="clear" w:color="auto" w:fill="DEEAF6" w:themeFill="accent1" w:themeFillTint="33"/>
          </w:tcPr>
          <w:p w14:paraId="76CB17C7" w14:textId="77777777" w:rsidR="00645590" w:rsidRDefault="00645590" w:rsidP="00645590">
            <w:pPr>
              <w:jc w:val="both"/>
            </w:pPr>
            <w:r>
              <w:t>Podnikatelská činnost</w:t>
            </w:r>
          </w:p>
          <w:p w14:paraId="135633CD" w14:textId="685C29BF" w:rsidR="00645590" w:rsidRPr="00BA38F6" w:rsidRDefault="00645590" w:rsidP="00645590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DEEAF6" w:themeFill="accent1" w:themeFillTint="33"/>
          </w:tcPr>
          <w:p w14:paraId="6D0E0DEC" w14:textId="36CE39ED" w:rsidR="00645590" w:rsidRDefault="00645590" w:rsidP="00645590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DEEAF6" w:themeFill="accent1" w:themeFillTint="33"/>
          </w:tcPr>
          <w:p w14:paraId="4F38F764" w14:textId="7925CC22" w:rsidR="00645590" w:rsidRPr="00BA38F6" w:rsidRDefault="00645590" w:rsidP="00645590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EEAF6" w:themeFill="accent1" w:themeFillTint="33"/>
          </w:tcPr>
          <w:p w14:paraId="57779D74" w14:textId="571E64E8" w:rsidR="00645590" w:rsidRDefault="00645590" w:rsidP="00645590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DEEAF6" w:themeFill="accent1" w:themeFillTint="33"/>
          </w:tcPr>
          <w:p w14:paraId="22E05B16" w14:textId="7FBEBE37" w:rsidR="00645590" w:rsidRPr="004364AD" w:rsidRDefault="00645590" w:rsidP="00645590">
            <w:pPr>
              <w:jc w:val="both"/>
              <w:rPr>
                <w:b/>
                <w:strike/>
                <w:color w:val="FF0000"/>
              </w:rPr>
            </w:pPr>
            <w:r w:rsidRPr="003A721F">
              <w:rPr>
                <w:b/>
              </w:rPr>
              <w:t>doc. Ing. Zuzana Tučková, Ph.D.</w:t>
            </w:r>
            <w:r>
              <w:rPr>
                <w:b/>
              </w:rPr>
              <w:t xml:space="preserve"> (100 %)</w:t>
            </w:r>
          </w:p>
        </w:tc>
        <w:tc>
          <w:tcPr>
            <w:tcW w:w="1621" w:type="dxa"/>
            <w:shd w:val="clear" w:color="auto" w:fill="DEEAF6" w:themeFill="accent1" w:themeFillTint="33"/>
          </w:tcPr>
          <w:p w14:paraId="14131CB5" w14:textId="787EC29C" w:rsidR="00645590" w:rsidRPr="00BA38F6" w:rsidRDefault="00645590" w:rsidP="00645590">
            <w:pPr>
              <w:jc w:val="center"/>
            </w:pPr>
            <w:r w:rsidRPr="00BA38F6">
              <w:t>2/LS</w:t>
            </w:r>
          </w:p>
        </w:tc>
        <w:tc>
          <w:tcPr>
            <w:tcW w:w="1144" w:type="dxa"/>
            <w:shd w:val="clear" w:color="auto" w:fill="DEEAF6" w:themeFill="accent1" w:themeFillTint="33"/>
          </w:tcPr>
          <w:p w14:paraId="3C410AB2" w14:textId="77777777" w:rsidR="00645590" w:rsidRPr="00BA38F6" w:rsidRDefault="00645590" w:rsidP="00645590">
            <w:pPr>
              <w:jc w:val="center"/>
            </w:pPr>
          </w:p>
        </w:tc>
      </w:tr>
      <w:tr w:rsidR="00645590" w:rsidRPr="00BA38F6" w14:paraId="71EA0457" w14:textId="77777777" w:rsidTr="00D651F8">
        <w:tc>
          <w:tcPr>
            <w:tcW w:w="3053" w:type="dxa"/>
            <w:shd w:val="clear" w:color="auto" w:fill="DEEAF6" w:themeFill="accent1" w:themeFillTint="33"/>
          </w:tcPr>
          <w:p w14:paraId="4CCA30AB" w14:textId="77777777" w:rsidR="00645590" w:rsidRDefault="00645590" w:rsidP="00645590">
            <w:pPr>
              <w:jc w:val="both"/>
            </w:pPr>
            <w:r>
              <w:t>Projektová činnost</w:t>
            </w:r>
          </w:p>
          <w:p w14:paraId="65153EC6" w14:textId="03BA00AB" w:rsidR="00645590" w:rsidRPr="00BA38F6" w:rsidRDefault="00645590" w:rsidP="00645590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DEEAF6" w:themeFill="accent1" w:themeFillTint="33"/>
          </w:tcPr>
          <w:p w14:paraId="7B162252" w14:textId="666931E4" w:rsidR="00645590" w:rsidRDefault="00645590" w:rsidP="00645590">
            <w:pPr>
              <w:jc w:val="center"/>
            </w:pPr>
            <w:r>
              <w:t>10</w:t>
            </w:r>
          </w:p>
        </w:tc>
        <w:tc>
          <w:tcPr>
            <w:tcW w:w="1069" w:type="dxa"/>
            <w:shd w:val="clear" w:color="auto" w:fill="DEEAF6" w:themeFill="accent1" w:themeFillTint="33"/>
          </w:tcPr>
          <w:p w14:paraId="1B2F8F50" w14:textId="1A5D3358" w:rsidR="00645590" w:rsidRPr="00BA38F6" w:rsidRDefault="00645590" w:rsidP="00645590">
            <w:pPr>
              <w:jc w:val="center"/>
            </w:pPr>
            <w:r>
              <w:t>klz</w:t>
            </w:r>
          </w:p>
        </w:tc>
        <w:tc>
          <w:tcPr>
            <w:tcW w:w="1264" w:type="dxa"/>
            <w:shd w:val="clear" w:color="auto" w:fill="DEEAF6" w:themeFill="accent1" w:themeFillTint="33"/>
          </w:tcPr>
          <w:p w14:paraId="0A99BCB8" w14:textId="5975EFCF" w:rsidR="00645590" w:rsidRDefault="00645590" w:rsidP="00645590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DEEAF6" w:themeFill="accent1" w:themeFillTint="33"/>
          </w:tcPr>
          <w:p w14:paraId="46E98B5A" w14:textId="20711549" w:rsidR="00645590" w:rsidRPr="00982B5F" w:rsidRDefault="00645590" w:rsidP="00645590">
            <w:pPr>
              <w:jc w:val="both"/>
              <w:rPr>
                <w:b/>
              </w:rPr>
            </w:pPr>
            <w:r>
              <w:rPr>
                <w:b/>
              </w:rPr>
              <w:t>Ing. Pavel Taraba, Ph.D. (100 %)</w:t>
            </w:r>
          </w:p>
        </w:tc>
        <w:tc>
          <w:tcPr>
            <w:tcW w:w="1621" w:type="dxa"/>
            <w:shd w:val="clear" w:color="auto" w:fill="DEEAF6" w:themeFill="accent1" w:themeFillTint="33"/>
          </w:tcPr>
          <w:p w14:paraId="0893D17E" w14:textId="2D4A5495" w:rsidR="00645590" w:rsidRPr="00BA38F6" w:rsidRDefault="00645590" w:rsidP="00645590">
            <w:pPr>
              <w:jc w:val="center"/>
            </w:pPr>
          </w:p>
        </w:tc>
        <w:tc>
          <w:tcPr>
            <w:tcW w:w="1144" w:type="dxa"/>
            <w:shd w:val="clear" w:color="auto" w:fill="DEEAF6" w:themeFill="accent1" w:themeFillTint="33"/>
          </w:tcPr>
          <w:p w14:paraId="29D8816D" w14:textId="77777777" w:rsidR="00645590" w:rsidRPr="00BA38F6" w:rsidRDefault="00645590" w:rsidP="00645590">
            <w:pPr>
              <w:jc w:val="center"/>
            </w:pPr>
          </w:p>
        </w:tc>
      </w:tr>
      <w:tr w:rsidR="00645590" w:rsidRPr="00BA38F6" w14:paraId="06FDFDF2" w14:textId="77777777" w:rsidTr="00D651F8">
        <w:tc>
          <w:tcPr>
            <w:tcW w:w="3053" w:type="dxa"/>
            <w:shd w:val="clear" w:color="auto" w:fill="DEEAF6" w:themeFill="accent1" w:themeFillTint="33"/>
          </w:tcPr>
          <w:p w14:paraId="488C0559" w14:textId="77777777" w:rsidR="00645590" w:rsidRDefault="00645590" w:rsidP="00645590">
            <w:pPr>
              <w:jc w:val="both"/>
            </w:pPr>
            <w:r>
              <w:t>Reflexe odborné praxe</w:t>
            </w:r>
          </w:p>
          <w:p w14:paraId="03A254C6" w14:textId="78499B19" w:rsidR="00645590" w:rsidRPr="00BA38F6" w:rsidRDefault="00645590" w:rsidP="00882A08"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091" w:type="dxa"/>
            <w:shd w:val="clear" w:color="auto" w:fill="DEEAF6" w:themeFill="accent1" w:themeFillTint="33"/>
          </w:tcPr>
          <w:p w14:paraId="059AE3A2" w14:textId="4D31759E" w:rsidR="00645590" w:rsidRPr="00BA38F6" w:rsidRDefault="00645590" w:rsidP="00645590">
            <w:pPr>
              <w:jc w:val="center"/>
            </w:pPr>
            <w:r w:rsidRPr="00BA38F6">
              <w:t>80 hodin</w:t>
            </w:r>
          </w:p>
        </w:tc>
        <w:tc>
          <w:tcPr>
            <w:tcW w:w="1069" w:type="dxa"/>
            <w:shd w:val="clear" w:color="auto" w:fill="DEEAF6" w:themeFill="accent1" w:themeFillTint="33"/>
          </w:tcPr>
          <w:p w14:paraId="221B7E11" w14:textId="4F8F0754" w:rsidR="00645590" w:rsidRPr="00BA38F6" w:rsidRDefault="00645590" w:rsidP="00645590">
            <w:pPr>
              <w:jc w:val="center"/>
            </w:pPr>
            <w:r>
              <w:t>z</w:t>
            </w:r>
          </w:p>
        </w:tc>
        <w:tc>
          <w:tcPr>
            <w:tcW w:w="1264" w:type="dxa"/>
            <w:shd w:val="clear" w:color="auto" w:fill="DEEAF6" w:themeFill="accent1" w:themeFillTint="33"/>
          </w:tcPr>
          <w:p w14:paraId="13C01F35" w14:textId="04249014" w:rsidR="00645590" w:rsidRDefault="00645590" w:rsidP="00645590">
            <w:pPr>
              <w:jc w:val="center"/>
            </w:pPr>
            <w:r>
              <w:t>6</w:t>
            </w:r>
          </w:p>
        </w:tc>
        <w:tc>
          <w:tcPr>
            <w:tcW w:w="5398" w:type="dxa"/>
            <w:shd w:val="clear" w:color="auto" w:fill="DEEAF6" w:themeFill="accent1" w:themeFillTint="33"/>
          </w:tcPr>
          <w:p w14:paraId="4C79DD3D" w14:textId="7159DB32" w:rsidR="00645590" w:rsidRDefault="00645590" w:rsidP="00645590">
            <w:pPr>
              <w:jc w:val="both"/>
              <w:rPr>
                <w:b/>
              </w:rPr>
            </w:pPr>
            <w:r>
              <w:rPr>
                <w:b/>
              </w:rPr>
              <w:t>Mgr. Marek Tomaštík, Ph.D. (100 %)</w:t>
            </w:r>
          </w:p>
        </w:tc>
        <w:tc>
          <w:tcPr>
            <w:tcW w:w="1621" w:type="dxa"/>
            <w:shd w:val="clear" w:color="auto" w:fill="DEEAF6" w:themeFill="accent1" w:themeFillTint="33"/>
          </w:tcPr>
          <w:p w14:paraId="7A2954B5" w14:textId="35A5361B" w:rsidR="00645590" w:rsidRPr="0010049F" w:rsidRDefault="00645590" w:rsidP="00645590">
            <w:pPr>
              <w:jc w:val="center"/>
            </w:pPr>
            <w:r>
              <w:t>2/LS</w:t>
            </w:r>
          </w:p>
        </w:tc>
        <w:tc>
          <w:tcPr>
            <w:tcW w:w="1144" w:type="dxa"/>
            <w:shd w:val="clear" w:color="auto" w:fill="DEEAF6" w:themeFill="accent1" w:themeFillTint="33"/>
          </w:tcPr>
          <w:p w14:paraId="1EA3A502" w14:textId="77777777" w:rsidR="00645590" w:rsidRPr="00BA38F6" w:rsidRDefault="00645590" w:rsidP="00645590">
            <w:pPr>
              <w:jc w:val="center"/>
            </w:pPr>
          </w:p>
        </w:tc>
      </w:tr>
      <w:tr w:rsidR="00645590" w:rsidRPr="00BA38F6" w14:paraId="045AEC7D" w14:textId="77777777" w:rsidTr="00D651F8">
        <w:tc>
          <w:tcPr>
            <w:tcW w:w="3053" w:type="dxa"/>
            <w:shd w:val="clear" w:color="auto" w:fill="DEEAF6" w:themeFill="accent1" w:themeFillTint="33"/>
          </w:tcPr>
          <w:p w14:paraId="52A2F712" w14:textId="77777777" w:rsidR="00645590" w:rsidRDefault="00645590" w:rsidP="00645590">
            <w:pPr>
              <w:jc w:val="both"/>
            </w:pPr>
            <w:r>
              <w:t>Diplomová práce</w:t>
            </w:r>
          </w:p>
          <w:p w14:paraId="02D8A41E" w14:textId="50ED6220" w:rsidR="00645590" w:rsidRPr="00BA38F6" w:rsidRDefault="00645590" w:rsidP="00645590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DEEAF6" w:themeFill="accent1" w:themeFillTint="33"/>
          </w:tcPr>
          <w:p w14:paraId="4C1CD416" w14:textId="7C64DFFF" w:rsidR="00645590" w:rsidRDefault="00645590" w:rsidP="00645590">
            <w:pPr>
              <w:jc w:val="center"/>
            </w:pPr>
            <w:r>
              <w:t>0</w:t>
            </w:r>
          </w:p>
        </w:tc>
        <w:tc>
          <w:tcPr>
            <w:tcW w:w="1069" w:type="dxa"/>
            <w:shd w:val="clear" w:color="auto" w:fill="DEEAF6" w:themeFill="accent1" w:themeFillTint="33"/>
          </w:tcPr>
          <w:p w14:paraId="09012AE3" w14:textId="1CAFF2B3" w:rsidR="00645590" w:rsidRPr="00BA38F6" w:rsidRDefault="00645590" w:rsidP="00645590">
            <w:pPr>
              <w:jc w:val="center"/>
            </w:pPr>
            <w:r>
              <w:t>z</w:t>
            </w:r>
          </w:p>
        </w:tc>
        <w:tc>
          <w:tcPr>
            <w:tcW w:w="1264" w:type="dxa"/>
            <w:shd w:val="clear" w:color="auto" w:fill="DEEAF6" w:themeFill="accent1" w:themeFillTint="33"/>
          </w:tcPr>
          <w:p w14:paraId="0CD6F73F" w14:textId="509931C0" w:rsidR="00645590" w:rsidRDefault="00645590" w:rsidP="00645590">
            <w:pPr>
              <w:jc w:val="center"/>
            </w:pPr>
            <w:r>
              <w:t>15</w:t>
            </w:r>
          </w:p>
        </w:tc>
        <w:tc>
          <w:tcPr>
            <w:tcW w:w="5398" w:type="dxa"/>
            <w:shd w:val="clear" w:color="auto" w:fill="DEEAF6" w:themeFill="accent1" w:themeFillTint="33"/>
          </w:tcPr>
          <w:p w14:paraId="20166D1E" w14:textId="77777777" w:rsidR="00645590" w:rsidRPr="00306632" w:rsidRDefault="00645590" w:rsidP="00645590">
            <w:pPr>
              <w:rPr>
                <w:b/>
              </w:rPr>
            </w:pPr>
            <w:r w:rsidRPr="00306632">
              <w:rPr>
                <w:b/>
              </w:rPr>
              <w:t xml:space="preserve">doc. </w:t>
            </w:r>
            <w:r>
              <w:rPr>
                <w:b/>
              </w:rPr>
              <w:t xml:space="preserve">Mgr. Tomáš </w:t>
            </w:r>
            <w:r w:rsidRPr="00306632">
              <w:rPr>
                <w:b/>
              </w:rPr>
              <w:t>Zeman</w:t>
            </w:r>
            <w:r>
              <w:rPr>
                <w:b/>
              </w:rPr>
              <w:t>, Ph.D. et Ph.D. (100 %)</w:t>
            </w:r>
          </w:p>
          <w:p w14:paraId="4F0DD408" w14:textId="77777777" w:rsidR="00645590" w:rsidRPr="004364AD" w:rsidRDefault="00645590" w:rsidP="00645590">
            <w:pPr>
              <w:jc w:val="both"/>
              <w:rPr>
                <w:b/>
                <w:strike/>
                <w:color w:val="FF0000"/>
              </w:rPr>
            </w:pPr>
          </w:p>
        </w:tc>
        <w:tc>
          <w:tcPr>
            <w:tcW w:w="1621" w:type="dxa"/>
            <w:shd w:val="clear" w:color="auto" w:fill="DEEAF6" w:themeFill="accent1" w:themeFillTint="33"/>
          </w:tcPr>
          <w:p w14:paraId="608C1E02" w14:textId="11312FAC" w:rsidR="00645590" w:rsidRPr="00BA38F6" w:rsidRDefault="00645590" w:rsidP="00645590">
            <w:pPr>
              <w:jc w:val="center"/>
            </w:pPr>
            <w:r>
              <w:t>2/LS</w:t>
            </w:r>
          </w:p>
        </w:tc>
        <w:tc>
          <w:tcPr>
            <w:tcW w:w="1144" w:type="dxa"/>
            <w:shd w:val="clear" w:color="auto" w:fill="DEEAF6" w:themeFill="accent1" w:themeFillTint="33"/>
          </w:tcPr>
          <w:p w14:paraId="7A680A2A" w14:textId="77777777" w:rsidR="00645590" w:rsidRPr="00BA38F6" w:rsidRDefault="00645590" w:rsidP="00645590">
            <w:pPr>
              <w:jc w:val="center"/>
            </w:pPr>
          </w:p>
        </w:tc>
      </w:tr>
    </w:tbl>
    <w:p w14:paraId="2F2F3B5F" w14:textId="77777777" w:rsidR="00F42BE1" w:rsidRDefault="00F42BE1" w:rsidP="00F42BE1">
      <w:pPr>
        <w:spacing w:after="160" w:line="259" w:lineRule="auto"/>
      </w:pPr>
    </w:p>
    <w:p w14:paraId="5A05C3E5" w14:textId="77777777" w:rsidR="007D7C93" w:rsidRDefault="007D7C93" w:rsidP="00F42BE1">
      <w:pPr>
        <w:spacing w:after="160" w:line="259" w:lineRule="auto"/>
        <w:sectPr w:rsidR="007D7C93" w:rsidSect="009A4CC8">
          <w:pgSz w:w="16838" w:h="11906" w:orient="landscape"/>
          <w:pgMar w:top="1417" w:right="1417" w:bottom="1417" w:left="1417" w:header="708" w:footer="708" w:gutter="0"/>
          <w:cols w:space="708"/>
          <w:rtlGutter/>
          <w:docGrid w:linePitch="360"/>
        </w:sect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509"/>
        <w:gridCol w:w="5776"/>
      </w:tblGrid>
      <w:tr w:rsidR="007D7C93" w14:paraId="09BC12E6" w14:textId="77777777" w:rsidTr="006019F2">
        <w:tc>
          <w:tcPr>
            <w:tcW w:w="3509" w:type="dxa"/>
            <w:shd w:val="clear" w:color="auto" w:fill="F7CAAC"/>
          </w:tcPr>
          <w:p w14:paraId="79D16A25" w14:textId="77777777" w:rsidR="007D7C93" w:rsidRDefault="007D7C93" w:rsidP="006019F2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Součásti SZZ a jejich obsah</w:t>
            </w:r>
          </w:p>
        </w:tc>
        <w:tc>
          <w:tcPr>
            <w:tcW w:w="5776" w:type="dxa"/>
            <w:tcBorders>
              <w:bottom w:val="nil"/>
            </w:tcBorders>
          </w:tcPr>
          <w:p w14:paraId="71E217E8" w14:textId="77777777" w:rsidR="007D7C93" w:rsidRDefault="007D7C93" w:rsidP="006019F2">
            <w:pPr>
              <w:jc w:val="both"/>
            </w:pPr>
          </w:p>
        </w:tc>
      </w:tr>
      <w:tr w:rsidR="007D7C93" w14:paraId="1AEC3703" w14:textId="77777777" w:rsidTr="006019F2">
        <w:trPr>
          <w:trHeight w:val="1370"/>
        </w:trPr>
        <w:tc>
          <w:tcPr>
            <w:tcW w:w="9285" w:type="dxa"/>
            <w:gridSpan w:val="2"/>
            <w:tcBorders>
              <w:top w:val="nil"/>
            </w:tcBorders>
          </w:tcPr>
          <w:p w14:paraId="0F2DBF86" w14:textId="77777777" w:rsidR="007D7C93" w:rsidRPr="00C804FA" w:rsidRDefault="007D7C93" w:rsidP="006019F2">
            <w:pPr>
              <w:pStyle w:val="Default"/>
              <w:spacing w:before="60" w:after="120"/>
              <w:jc w:val="both"/>
              <w:rPr>
                <w:color w:val="auto"/>
              </w:rPr>
            </w:pPr>
            <w:r w:rsidRPr="00C804FA">
              <w:rPr>
                <w:color w:val="auto"/>
                <w:sz w:val="20"/>
                <w:szCs w:val="20"/>
              </w:rPr>
              <w:t xml:space="preserve">Státní závěrečnou zkoušku a obhajobu diplomové práce může vykonat student, který složil zápočty a zkoušky stanovené studijním plánem a který se k státní závěrečné zkoušce přihlásil. </w:t>
            </w:r>
          </w:p>
          <w:p w14:paraId="69193378" w14:textId="77777777" w:rsidR="007D7C93" w:rsidRPr="00BA38F6" w:rsidRDefault="007D7C93" w:rsidP="006019F2">
            <w:pPr>
              <w:spacing w:after="60"/>
              <w:ind w:right="68"/>
              <w:jc w:val="both"/>
              <w:rPr>
                <w:b/>
              </w:rPr>
            </w:pPr>
            <w:r w:rsidRPr="00BA38F6">
              <w:rPr>
                <w:b/>
              </w:rPr>
              <w:t xml:space="preserve">Navrhované </w:t>
            </w:r>
            <w:r>
              <w:rPr>
                <w:b/>
              </w:rPr>
              <w:t>části</w:t>
            </w:r>
            <w:r w:rsidRPr="00BA38F6">
              <w:rPr>
                <w:b/>
              </w:rPr>
              <w:t xml:space="preserve"> pro SZZ</w:t>
            </w:r>
            <w:r>
              <w:rPr>
                <w:b/>
              </w:rPr>
              <w:t>:</w:t>
            </w:r>
            <w:r w:rsidRPr="00BA38F6">
              <w:rPr>
                <w:b/>
              </w:rPr>
              <w:t xml:space="preserve"> </w:t>
            </w:r>
          </w:p>
          <w:p w14:paraId="06D880DA" w14:textId="77777777" w:rsidR="007D7C93" w:rsidRDefault="007D7C93" w:rsidP="006019F2">
            <w:pPr>
              <w:jc w:val="both"/>
              <w:rPr>
                <w:b/>
                <w:bCs/>
              </w:rPr>
            </w:pPr>
          </w:p>
          <w:p w14:paraId="3AD3E125" w14:textId="77777777" w:rsidR="007D7C93" w:rsidRPr="00B1047B" w:rsidRDefault="007D7C93" w:rsidP="006019F2">
            <w:pPr>
              <w:jc w:val="both"/>
              <w:rPr>
                <w:b/>
                <w:bCs/>
                <w:u w:val="single"/>
              </w:rPr>
            </w:pPr>
            <w:r w:rsidRPr="00B1047B">
              <w:rPr>
                <w:b/>
                <w:bCs/>
                <w:u w:val="single"/>
              </w:rPr>
              <w:t>1) Obhajoba diplomové práce</w:t>
            </w:r>
          </w:p>
          <w:p w14:paraId="6D7119E3" w14:textId="77777777" w:rsidR="007D7C93" w:rsidRDefault="007D7C93" w:rsidP="006019F2">
            <w:pPr>
              <w:spacing w:after="120"/>
              <w:ind w:left="254" w:right="68"/>
              <w:jc w:val="both"/>
            </w:pPr>
            <w:r w:rsidRPr="00C64C22">
              <w:t>Základním požadavkem na obsah diplomové práce je samostatně a uceleně zpracovat vytýčené téma na základě teoretických, věcných i metodických poznatků, znalostí a dovedností získaných předchozím studiem a za použití základních vědeckých metod přinést prakticky použitelné nové poznatky, pohledy či postoje. Diplomová práce má charakter samostatného empirického výzkumu.</w:t>
            </w:r>
            <w:r w:rsidRPr="00D01F0C">
              <w:t xml:space="preserve"> Student musí dokázat vysvětlit a obhájit navržené řešení uceleného podnikového</w:t>
            </w:r>
            <w:r>
              <w:t>,</w:t>
            </w:r>
            <w:r w:rsidRPr="00D01F0C">
              <w:t xml:space="preserve"> popř. veřejného projektu.</w:t>
            </w:r>
            <w:r w:rsidRPr="009562D0">
              <w:rPr>
                <w:b/>
              </w:rPr>
              <w:t xml:space="preserve">   </w:t>
            </w:r>
          </w:p>
          <w:p w14:paraId="26FB0451" w14:textId="77777777" w:rsidR="007D7C93" w:rsidRPr="00B1047B" w:rsidRDefault="007D7C93" w:rsidP="006019F2">
            <w:pPr>
              <w:jc w:val="both"/>
              <w:rPr>
                <w:b/>
                <w:u w:val="single"/>
              </w:rPr>
            </w:pPr>
            <w:r w:rsidRPr="00B1047B">
              <w:rPr>
                <w:b/>
                <w:u w:val="single"/>
              </w:rPr>
              <w:t xml:space="preserve">2) Povinné </w:t>
            </w:r>
            <w:r>
              <w:rPr>
                <w:b/>
                <w:u w:val="single"/>
              </w:rPr>
              <w:t xml:space="preserve">společné </w:t>
            </w:r>
            <w:r w:rsidRPr="00B1047B">
              <w:rPr>
                <w:b/>
                <w:u w:val="single"/>
              </w:rPr>
              <w:t>předměty</w:t>
            </w:r>
          </w:p>
          <w:p w14:paraId="06E14BCE" w14:textId="77777777" w:rsidR="007D7C93" w:rsidRPr="003D777D" w:rsidRDefault="007D7C93" w:rsidP="006019F2">
            <w:pPr>
              <w:ind w:left="254"/>
              <w:jc w:val="both"/>
            </w:pPr>
            <w:r>
              <w:rPr>
                <w:b/>
                <w:bCs/>
              </w:rPr>
              <w:t xml:space="preserve">a) </w:t>
            </w:r>
            <w:r w:rsidRPr="003D777D">
              <w:rPr>
                <w:b/>
                <w:bCs/>
              </w:rPr>
              <w:t>Řízení bezpečnosti státu a společnosti</w:t>
            </w:r>
          </w:p>
          <w:p w14:paraId="0C25D00B" w14:textId="77777777" w:rsidR="007D7C93" w:rsidRPr="003D777D" w:rsidRDefault="007D7C93" w:rsidP="006019F2">
            <w:pPr>
              <w:ind w:left="254"/>
              <w:jc w:val="both"/>
            </w:pPr>
            <w:r w:rsidRPr="003D777D">
              <w:t>Shrnuje poznatky z předmětů „Systémy řízení bezpečnosti státu a společnosti“, „Ochrana obyvatelstva a kritické infrastruktury“, „Krizové řízení a integrovaných záchranný systém“ a „Vnitřní bezpečnost a veřejný pořádek“.</w:t>
            </w:r>
          </w:p>
          <w:p w14:paraId="21AADDEF" w14:textId="77777777" w:rsidR="007D7C93" w:rsidRDefault="007D7C93" w:rsidP="006019F2">
            <w:pPr>
              <w:ind w:left="254"/>
              <w:jc w:val="both"/>
              <w:rPr>
                <w:b/>
                <w:bCs/>
              </w:rPr>
            </w:pPr>
          </w:p>
          <w:p w14:paraId="3310EC8C" w14:textId="77777777" w:rsidR="007D7C93" w:rsidRPr="003D777D" w:rsidRDefault="007D7C93" w:rsidP="006019F2">
            <w:pPr>
              <w:ind w:left="254"/>
              <w:jc w:val="both"/>
            </w:pPr>
            <w:r>
              <w:rPr>
                <w:b/>
                <w:bCs/>
              </w:rPr>
              <w:t xml:space="preserve">b) </w:t>
            </w:r>
            <w:r w:rsidRPr="003D777D">
              <w:rPr>
                <w:b/>
                <w:bCs/>
              </w:rPr>
              <w:t>Řízení rizik a bezpečnost prostředí</w:t>
            </w:r>
          </w:p>
          <w:p w14:paraId="2B4F7EB8" w14:textId="77777777" w:rsidR="007D7C93" w:rsidRPr="003D777D" w:rsidRDefault="007D7C93" w:rsidP="006019F2">
            <w:pPr>
              <w:ind w:left="254"/>
              <w:jc w:val="both"/>
            </w:pPr>
            <w:r w:rsidRPr="003D777D">
              <w:t>Shrnuje poznatky z předmětu „Řízení rizik“, „Krizové</w:t>
            </w:r>
            <w:r>
              <w:t>,</w:t>
            </w:r>
            <w:r w:rsidRPr="003D777D">
              <w:t xml:space="preserve"> havarijní</w:t>
            </w:r>
            <w:r>
              <w:t xml:space="preserve"> a obranné</w:t>
            </w:r>
            <w:r w:rsidRPr="003D777D">
              <w:t xml:space="preserve"> plánování“ a „Environmentální bezpečnost“.</w:t>
            </w:r>
          </w:p>
          <w:p w14:paraId="23BD13BD" w14:textId="77777777" w:rsidR="007D7C93" w:rsidRDefault="007D7C93" w:rsidP="006019F2">
            <w:pPr>
              <w:jc w:val="both"/>
              <w:rPr>
                <w:b/>
                <w:bCs/>
              </w:rPr>
            </w:pPr>
          </w:p>
          <w:p w14:paraId="27AB0AA9" w14:textId="77777777" w:rsidR="007D7C93" w:rsidRPr="00B1047B" w:rsidRDefault="007D7C93" w:rsidP="006019F2">
            <w:pPr>
              <w:jc w:val="both"/>
              <w:rPr>
                <w:b/>
                <w:bCs/>
                <w:u w:val="single"/>
              </w:rPr>
            </w:pPr>
            <w:r w:rsidRPr="00B1047B">
              <w:rPr>
                <w:b/>
                <w:bCs/>
                <w:u w:val="single"/>
              </w:rPr>
              <w:t xml:space="preserve">3) </w:t>
            </w:r>
            <w:r>
              <w:rPr>
                <w:b/>
                <w:bCs/>
                <w:u w:val="single"/>
              </w:rPr>
              <w:t>Předmět specializace</w:t>
            </w:r>
          </w:p>
          <w:p w14:paraId="67C4B66E" w14:textId="77777777" w:rsidR="007D7C93" w:rsidRDefault="007D7C93" w:rsidP="006019F2">
            <w:pPr>
              <w:ind w:left="254"/>
            </w:pPr>
            <w:r>
              <w:rPr>
                <w:b/>
              </w:rPr>
              <w:t>Ochrana obyvatelstva</w:t>
            </w:r>
            <w:r w:rsidRPr="004008E4">
              <w:rPr>
                <w:color w:val="FF0000"/>
              </w:rPr>
              <w:t xml:space="preserve"> </w:t>
            </w:r>
            <w:r w:rsidRPr="00BA38F6">
              <w:t xml:space="preserve">– shrnuje určující poznatky z předmětů </w:t>
            </w:r>
            <w:r>
              <w:t xml:space="preserve">PZ </w:t>
            </w:r>
            <w:r w:rsidRPr="00BA38F6">
              <w:t>v 2/ZS specializac</w:t>
            </w:r>
            <w:r>
              <w:t>e, a to; „Nebezpečné látky“, „</w:t>
            </w:r>
            <w:r w:rsidRPr="00C804FA">
              <w:t>Detekce, dekontaminace a sanace</w:t>
            </w:r>
            <w:r>
              <w:t>“, „Nové hrozby CBRN“, „</w:t>
            </w:r>
            <w:r w:rsidRPr="00276912">
              <w:t>Počítačové systémy řízení v ochraně obyvatelstva</w:t>
            </w:r>
            <w:r>
              <w:t>“, „</w:t>
            </w:r>
            <w:r w:rsidRPr="00C804FA">
              <w:t>Individuální a kolektivní ochrana</w:t>
            </w:r>
            <w:r>
              <w:t>“.</w:t>
            </w:r>
          </w:p>
          <w:p w14:paraId="00978D48" w14:textId="77777777" w:rsidR="007D7C93" w:rsidRDefault="007D7C93" w:rsidP="006019F2">
            <w:pPr>
              <w:ind w:left="254"/>
            </w:pPr>
          </w:p>
          <w:p w14:paraId="5113A52C" w14:textId="77777777" w:rsidR="007D7C93" w:rsidRDefault="007D7C93" w:rsidP="006019F2">
            <w:pPr>
              <w:ind w:left="254"/>
            </w:pPr>
          </w:p>
          <w:p w14:paraId="79B474A8" w14:textId="77777777" w:rsidR="007D7C93" w:rsidRDefault="007D7C93" w:rsidP="006019F2">
            <w:pPr>
              <w:ind w:left="351"/>
              <w:jc w:val="both"/>
            </w:pPr>
          </w:p>
        </w:tc>
      </w:tr>
      <w:tr w:rsidR="007D7C93" w14:paraId="2CA674B2" w14:textId="77777777" w:rsidTr="006019F2">
        <w:tc>
          <w:tcPr>
            <w:tcW w:w="3509" w:type="dxa"/>
            <w:shd w:val="clear" w:color="auto" w:fill="F7CAAC"/>
          </w:tcPr>
          <w:p w14:paraId="730729CE" w14:textId="77777777" w:rsidR="007D7C93" w:rsidRDefault="007D7C93" w:rsidP="006019F2">
            <w:pPr>
              <w:jc w:val="both"/>
              <w:rPr>
                <w:b/>
              </w:rPr>
            </w:pPr>
            <w:r>
              <w:rPr>
                <w:b/>
              </w:rPr>
              <w:t>Další studijní povinnosti</w:t>
            </w:r>
          </w:p>
        </w:tc>
        <w:tc>
          <w:tcPr>
            <w:tcW w:w="5776" w:type="dxa"/>
            <w:tcBorders>
              <w:bottom w:val="nil"/>
            </w:tcBorders>
          </w:tcPr>
          <w:p w14:paraId="74DBBB1E" w14:textId="77777777" w:rsidR="007D7C93" w:rsidRDefault="007D7C93" w:rsidP="006019F2">
            <w:pPr>
              <w:jc w:val="both"/>
            </w:pPr>
          </w:p>
        </w:tc>
      </w:tr>
      <w:tr w:rsidR="007D7C93" w14:paraId="4361ADD8" w14:textId="77777777" w:rsidTr="006019F2">
        <w:trPr>
          <w:trHeight w:val="423"/>
        </w:trPr>
        <w:tc>
          <w:tcPr>
            <w:tcW w:w="9285" w:type="dxa"/>
            <w:gridSpan w:val="2"/>
            <w:tcBorders>
              <w:top w:val="nil"/>
            </w:tcBorders>
          </w:tcPr>
          <w:p w14:paraId="08D7A1D1" w14:textId="77777777" w:rsidR="007D7C93" w:rsidRDefault="007D7C93" w:rsidP="006019F2">
            <w:pPr>
              <w:jc w:val="both"/>
            </w:pPr>
            <w:r>
              <w:t>---</w:t>
            </w:r>
          </w:p>
          <w:p w14:paraId="53677789" w14:textId="77777777" w:rsidR="007D7C93" w:rsidRDefault="007D7C93" w:rsidP="006019F2">
            <w:pPr>
              <w:jc w:val="both"/>
            </w:pPr>
          </w:p>
        </w:tc>
      </w:tr>
      <w:tr w:rsidR="007D7C93" w14:paraId="44933949" w14:textId="77777777" w:rsidTr="006019F2">
        <w:tc>
          <w:tcPr>
            <w:tcW w:w="3509" w:type="dxa"/>
            <w:shd w:val="clear" w:color="auto" w:fill="F7CAAC"/>
          </w:tcPr>
          <w:p w14:paraId="1557009A" w14:textId="77777777" w:rsidR="007D7C93" w:rsidRDefault="007D7C93" w:rsidP="006019F2">
            <w:pPr>
              <w:rPr>
                <w:b/>
              </w:rPr>
            </w:pPr>
            <w:r>
              <w:rPr>
                <w:b/>
              </w:rPr>
              <w:t>Návrh témat kvalifikačních prací /témata obhájených prací a přístup k obhájeným kvalifikačním pracím</w:t>
            </w:r>
          </w:p>
        </w:tc>
        <w:tc>
          <w:tcPr>
            <w:tcW w:w="5776" w:type="dxa"/>
            <w:tcBorders>
              <w:bottom w:val="nil"/>
            </w:tcBorders>
          </w:tcPr>
          <w:p w14:paraId="45BED236" w14:textId="77777777" w:rsidR="007D7C93" w:rsidRDefault="007D7C93" w:rsidP="006019F2">
            <w:pPr>
              <w:jc w:val="both"/>
            </w:pPr>
          </w:p>
        </w:tc>
      </w:tr>
      <w:tr w:rsidR="007D7C93" w:rsidRPr="003D777D" w14:paraId="7373633A" w14:textId="77777777" w:rsidTr="006019F2">
        <w:trPr>
          <w:trHeight w:val="70"/>
        </w:trPr>
        <w:tc>
          <w:tcPr>
            <w:tcW w:w="9285" w:type="dxa"/>
            <w:gridSpan w:val="2"/>
            <w:tcBorders>
              <w:top w:val="nil"/>
            </w:tcBorders>
          </w:tcPr>
          <w:p w14:paraId="1FFEE9AB" w14:textId="77777777" w:rsidR="004714B5" w:rsidRDefault="004714B5" w:rsidP="004714B5">
            <w:pPr>
              <w:shd w:val="clear" w:color="auto" w:fill="FFFFFF"/>
              <w:spacing w:line="252" w:lineRule="auto"/>
              <w:rPr>
                <w:rStyle w:val="contentpasted1"/>
                <w:color w:val="000000"/>
                <w:shd w:val="clear" w:color="auto" w:fill="FFFFFF"/>
              </w:rPr>
            </w:pPr>
            <w:r w:rsidRPr="00C0096B">
              <w:rPr>
                <w:rStyle w:val="contentpasted1"/>
                <w:color w:val="000000"/>
                <w:shd w:val="clear" w:color="auto" w:fill="FFFFFF"/>
              </w:rPr>
              <w:t xml:space="preserve">Bezpečnost průmyslového podniku z hlediska prevence závažných havárií, dostupné z: </w:t>
            </w:r>
          </w:p>
          <w:p w14:paraId="11570437" w14:textId="77777777" w:rsidR="004714B5" w:rsidRDefault="00862263" w:rsidP="004714B5">
            <w:pPr>
              <w:shd w:val="clear" w:color="auto" w:fill="FFFFFF"/>
              <w:spacing w:line="252" w:lineRule="auto"/>
              <w:rPr>
                <w:rStyle w:val="contentpasted1"/>
                <w:color w:val="000000"/>
                <w:shd w:val="clear" w:color="auto" w:fill="FFFFFF"/>
              </w:rPr>
            </w:pPr>
            <w:hyperlink r:id="rId44" w:history="1">
              <w:r w:rsidR="004714B5" w:rsidRPr="007269E2">
                <w:rPr>
                  <w:rStyle w:val="Hypertextovodkaz"/>
                  <w:shd w:val="clear" w:color="auto" w:fill="FFFFFF"/>
                </w:rPr>
                <w:t>https://stag.utb.cz/StagPortletsJSR168/CleanUrl?urlid=prohlizeni-prace-search&amp;praceSearchNazev=Bezpe%c4%8dnost+pr%c5%afmyslov%c3%a9ho+podniku+z+hlediska+prevence+z%c3%a1va%c5%ben%c3%bdch+hav%c3%a1ri%c3%ad&amp;praceSearchFakultaVSKP=FLK&amp;praceSearchTyp=diplomov%c3%a1</w:t>
              </w:r>
            </w:hyperlink>
          </w:p>
          <w:p w14:paraId="52496335" w14:textId="77777777" w:rsidR="004714B5" w:rsidRDefault="004714B5" w:rsidP="004714B5">
            <w:pPr>
              <w:shd w:val="clear" w:color="auto" w:fill="FFFFFF"/>
              <w:spacing w:line="252" w:lineRule="auto"/>
              <w:rPr>
                <w:rStyle w:val="contentpasted1"/>
                <w:color w:val="000000"/>
                <w:shd w:val="clear" w:color="auto" w:fill="FFFFFF"/>
              </w:rPr>
            </w:pPr>
          </w:p>
          <w:p w14:paraId="646FCF0E" w14:textId="77777777" w:rsidR="004714B5" w:rsidRDefault="004714B5" w:rsidP="004714B5">
            <w:pPr>
              <w:shd w:val="clear" w:color="auto" w:fill="FFFFFF"/>
              <w:spacing w:line="252" w:lineRule="auto"/>
              <w:rPr>
                <w:rStyle w:val="contentpasted1"/>
                <w:color w:val="000000"/>
                <w:shd w:val="clear" w:color="auto" w:fill="FFFFFF"/>
              </w:rPr>
            </w:pPr>
            <w:r w:rsidRPr="00C0096B">
              <w:rPr>
                <w:rStyle w:val="contentpasted1"/>
                <w:color w:val="000000"/>
                <w:shd w:val="clear" w:color="auto" w:fill="FFFFFF"/>
              </w:rPr>
              <w:t>Hodnocení rizik vybraného fotbalového stadionu, dostupné z:</w:t>
            </w:r>
          </w:p>
          <w:p w14:paraId="30672E05" w14:textId="77777777" w:rsidR="004714B5" w:rsidRDefault="00862263" w:rsidP="004714B5">
            <w:pPr>
              <w:shd w:val="clear" w:color="auto" w:fill="FFFFFF"/>
              <w:spacing w:line="252" w:lineRule="auto"/>
              <w:rPr>
                <w:rStyle w:val="contentpasted1"/>
                <w:color w:val="000000"/>
                <w:shd w:val="clear" w:color="auto" w:fill="FFFFFF"/>
              </w:rPr>
            </w:pPr>
            <w:hyperlink r:id="rId45" w:history="1">
              <w:r w:rsidR="004714B5" w:rsidRPr="007269E2">
                <w:rPr>
                  <w:rStyle w:val="Hypertextovodkaz"/>
                  <w:shd w:val="clear" w:color="auto" w:fill="FFFFFF"/>
                </w:rPr>
                <w:t>https://stag.utb.cz/StagPortletsJSR168/CleanUrl?urlid=prohlizeni-prace-search&amp;praceSearchNazev=Hodnocen%c3%ad+rizik+vybran%c3%a9ho+fotbalov%c3%a9ho+stadionu&amp;praceSearchFakultaVSKP=FLK&amp;praceSearchTyp=diplomov%c3%a1</w:t>
              </w:r>
            </w:hyperlink>
          </w:p>
          <w:p w14:paraId="015D38CE" w14:textId="77777777" w:rsidR="004714B5" w:rsidRPr="00C0096B" w:rsidRDefault="004714B5" w:rsidP="004714B5">
            <w:pPr>
              <w:shd w:val="clear" w:color="auto" w:fill="FFFFFF"/>
              <w:spacing w:line="252" w:lineRule="auto"/>
              <w:rPr>
                <w:rStyle w:val="contentpasted1"/>
                <w:color w:val="000000"/>
                <w:shd w:val="clear" w:color="auto" w:fill="FFFFFF"/>
              </w:rPr>
            </w:pPr>
            <w:r w:rsidRPr="00C0096B">
              <w:rPr>
                <w:rStyle w:val="contentpasted1"/>
                <w:color w:val="000000"/>
                <w:shd w:val="clear" w:color="auto" w:fill="FFFFFF"/>
              </w:rPr>
              <w:t xml:space="preserve"> </w:t>
            </w:r>
          </w:p>
          <w:p w14:paraId="7058F925" w14:textId="77777777" w:rsidR="004714B5" w:rsidRDefault="004714B5" w:rsidP="004714B5">
            <w:pPr>
              <w:shd w:val="clear" w:color="auto" w:fill="FFFFFF"/>
              <w:spacing w:line="252" w:lineRule="auto"/>
              <w:rPr>
                <w:rStyle w:val="contentpasted1"/>
                <w:color w:val="000000"/>
                <w:shd w:val="clear" w:color="auto" w:fill="FFFFFF"/>
              </w:rPr>
            </w:pPr>
            <w:r w:rsidRPr="00C0096B">
              <w:rPr>
                <w:rStyle w:val="contentpasted1"/>
                <w:color w:val="000000"/>
                <w:shd w:val="clear" w:color="auto" w:fill="FFFFFF"/>
              </w:rPr>
              <w:t xml:space="preserve">Využití bezpilotních prostředků Hasičským záchranným sborem České republiky, dostupné z: </w:t>
            </w:r>
          </w:p>
          <w:p w14:paraId="205AF722" w14:textId="77777777" w:rsidR="004714B5" w:rsidRDefault="00862263" w:rsidP="004714B5">
            <w:pPr>
              <w:shd w:val="clear" w:color="auto" w:fill="FFFFFF"/>
              <w:spacing w:line="252" w:lineRule="auto"/>
              <w:rPr>
                <w:rStyle w:val="contentpasted1"/>
                <w:color w:val="000000"/>
                <w:shd w:val="clear" w:color="auto" w:fill="FFFFFF"/>
              </w:rPr>
            </w:pPr>
            <w:hyperlink r:id="rId46" w:history="1">
              <w:r w:rsidR="004714B5" w:rsidRPr="007269E2">
                <w:rPr>
                  <w:rStyle w:val="Hypertextovodkaz"/>
                  <w:shd w:val="clear" w:color="auto" w:fill="FFFFFF"/>
                </w:rPr>
                <w:t>https://stag.utb.cz/StagPortletsJSR168/CleanUrl?urlid=prohlizeni-prace-search&amp;praceSearchNazev=Vyu%c5%beit%c3%ad+bezpilotn%c3%adch+prost%c5%99edk%c5%af+Hasi%c4%8dsk%c3%bdm+z%c3%a1chrann%c3%bdm+sborem+%c4%8cesk%c3%a9+republiky&amp;praceSearchFakultaVSKP=FLK&amp;praceSearchTyp=diplomov%c3%a1</w:t>
              </w:r>
            </w:hyperlink>
          </w:p>
          <w:p w14:paraId="5CC78793" w14:textId="77777777" w:rsidR="004714B5" w:rsidRPr="00C0096B" w:rsidRDefault="004714B5" w:rsidP="004714B5">
            <w:pPr>
              <w:shd w:val="clear" w:color="auto" w:fill="FFFFFF"/>
              <w:spacing w:line="252" w:lineRule="auto"/>
              <w:rPr>
                <w:rStyle w:val="contentpasted1"/>
                <w:color w:val="000000"/>
                <w:shd w:val="clear" w:color="auto" w:fill="FFFFFF"/>
              </w:rPr>
            </w:pPr>
          </w:p>
          <w:p w14:paraId="6DA90364" w14:textId="77777777" w:rsidR="004714B5" w:rsidRDefault="004714B5" w:rsidP="004714B5">
            <w:pPr>
              <w:shd w:val="clear" w:color="auto" w:fill="FFFFFF"/>
              <w:spacing w:line="252" w:lineRule="auto"/>
              <w:rPr>
                <w:rStyle w:val="contentpasted1"/>
                <w:color w:val="000000"/>
                <w:shd w:val="clear" w:color="auto" w:fill="FFFFFF"/>
              </w:rPr>
            </w:pPr>
            <w:r w:rsidRPr="00C0096B">
              <w:rPr>
                <w:rStyle w:val="contentpasted1"/>
                <w:color w:val="000000"/>
                <w:shd w:val="clear" w:color="auto" w:fill="FFFFFF"/>
              </w:rPr>
              <w:t xml:space="preserve">Připravenost složek integrovaného záchranného systému na mimořádné události s velkým počtem raněných a obětí v České republice, dostupné z: </w:t>
            </w:r>
          </w:p>
          <w:p w14:paraId="07F4103D" w14:textId="77777777" w:rsidR="004714B5" w:rsidRDefault="00862263" w:rsidP="004714B5">
            <w:pPr>
              <w:shd w:val="clear" w:color="auto" w:fill="FFFFFF"/>
              <w:spacing w:line="252" w:lineRule="auto"/>
              <w:rPr>
                <w:rStyle w:val="contentpasted1"/>
                <w:color w:val="000000"/>
                <w:shd w:val="clear" w:color="auto" w:fill="FFFFFF"/>
              </w:rPr>
            </w:pPr>
            <w:hyperlink r:id="rId47" w:history="1">
              <w:r w:rsidR="004714B5" w:rsidRPr="007269E2">
                <w:rPr>
                  <w:rStyle w:val="Hypertextovodkaz"/>
                  <w:shd w:val="clear" w:color="auto" w:fill="FFFFFF"/>
                </w:rPr>
                <w:t>https://stag.utb.cz/StagPortletsJSR168/CleanUrl?urlid=prohlizeni-prace-search&amp;praceSearchNazev=P%c5%99ipravenost+slo%c5%beek+integrovan%c3%a9ho+z%c3%a1chrann%c3%a9ho+syst%c3%a9mu+na+mimo%c5%99%c3%a1dn%c3%a9+ud%c3%a1losti+s+velk%c3%bdm+po%c4%8dtem+ran%c4%9bn%c3%bdch+a+ob%c4%9bt%c3%ad+v+%c4%8cesk%c3%a9+republice&amp;praceSearchFakultaVSKP=FLK&amp;praceSearchTyp=diplomov%c3%a1</w:t>
              </w:r>
            </w:hyperlink>
          </w:p>
          <w:p w14:paraId="391F9FD8" w14:textId="77777777" w:rsidR="004714B5" w:rsidRPr="00C0096B" w:rsidRDefault="004714B5" w:rsidP="004714B5">
            <w:pPr>
              <w:shd w:val="clear" w:color="auto" w:fill="FFFFFF"/>
              <w:spacing w:line="252" w:lineRule="auto"/>
              <w:rPr>
                <w:rStyle w:val="contentpasted1"/>
                <w:color w:val="000000"/>
                <w:shd w:val="clear" w:color="auto" w:fill="FFFFFF"/>
              </w:rPr>
            </w:pPr>
          </w:p>
          <w:p w14:paraId="0D43F757" w14:textId="77777777" w:rsidR="004714B5" w:rsidRDefault="004714B5" w:rsidP="004714B5">
            <w:pPr>
              <w:shd w:val="clear" w:color="auto" w:fill="FFFFFF"/>
              <w:spacing w:line="252" w:lineRule="auto"/>
              <w:rPr>
                <w:rStyle w:val="contentpasted1"/>
                <w:color w:val="000000"/>
              </w:rPr>
            </w:pPr>
            <w:r w:rsidRPr="00C0096B">
              <w:rPr>
                <w:rStyle w:val="contentpasted1"/>
                <w:color w:val="000000"/>
              </w:rPr>
              <w:t>Rizika práce při výkonu povolání zdravotnického záchranáře, dostupné z:</w:t>
            </w:r>
          </w:p>
          <w:p w14:paraId="03747E3B" w14:textId="77777777" w:rsidR="004714B5" w:rsidRDefault="00862263" w:rsidP="004714B5">
            <w:pPr>
              <w:shd w:val="clear" w:color="auto" w:fill="FFFFFF"/>
              <w:spacing w:line="252" w:lineRule="auto"/>
              <w:rPr>
                <w:rStyle w:val="contentpasted1"/>
                <w:color w:val="000000"/>
              </w:rPr>
            </w:pPr>
            <w:hyperlink r:id="rId48" w:history="1">
              <w:r w:rsidR="004714B5" w:rsidRPr="007269E2">
                <w:rPr>
                  <w:rStyle w:val="Hypertextovodkaz"/>
                </w:rPr>
                <w:t>https://stag.utb.cz/StagPortletsJSR168/CleanUrl?urlid=prohlizeni-prace-search&amp;praceSearchNazev=Rizika+pr%c3%a1ce+p%c5%99i+v%c3%bdkonu+povol%c3%a1n%c3%ad+zdravotnick%c3%a9ho+z%c3%a1chran%c3%a1%c5%99e&amp;praceSearchFakultaVSKP=FLK&amp;praceSearchTyp=diplomov%c3%a1</w:t>
              </w:r>
            </w:hyperlink>
          </w:p>
          <w:p w14:paraId="271B44B3" w14:textId="77777777" w:rsidR="004714B5" w:rsidRDefault="004714B5" w:rsidP="004714B5">
            <w:pPr>
              <w:shd w:val="clear" w:color="auto" w:fill="FFFFFF"/>
              <w:spacing w:line="252" w:lineRule="auto"/>
              <w:rPr>
                <w:rStyle w:val="contentpasted1"/>
                <w:color w:val="000000"/>
              </w:rPr>
            </w:pPr>
          </w:p>
          <w:p w14:paraId="5C274165" w14:textId="77777777" w:rsidR="004714B5" w:rsidRDefault="004714B5" w:rsidP="004714B5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  <w:r w:rsidRPr="00AB2316">
              <w:rPr>
                <w:color w:val="000000"/>
                <w:shd w:val="clear" w:color="auto" w:fill="FFFFFF"/>
              </w:rPr>
              <w:t>Zásah jednotky požární ochrany u dopravní nehody s únikem nebezpečné látky, dostupné z:</w:t>
            </w:r>
          </w:p>
          <w:p w14:paraId="6904ACA3" w14:textId="77777777" w:rsidR="004714B5" w:rsidRDefault="00862263" w:rsidP="004714B5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  <w:hyperlink r:id="rId49" w:history="1">
              <w:r w:rsidR="004714B5" w:rsidRPr="007269E2">
                <w:rPr>
                  <w:rStyle w:val="Hypertextovodkaz"/>
                  <w:shd w:val="clear" w:color="auto" w:fill="FFFFFF"/>
                </w:rPr>
                <w:t>https://stag.utb.cz/StagPortletsJSR168/CleanUrl?urlid=prohlizeni-prace-search&amp;praceSearchNazev=Z%c3%a1sah+jednotky+po%c5%be%c3%a1rn%c3%ad+ochrany+u+dopravn%c3%ad+nehody+s+%c3%banikem+nebezpe%c4%8dn%c3%a9+l%c3%a1tky&amp;praceSearchFakultaVSKP=FLK&amp;praceSearchTyp=diplomov%c3%a1</w:t>
              </w:r>
            </w:hyperlink>
          </w:p>
          <w:p w14:paraId="735FC719" w14:textId="77777777" w:rsidR="004714B5" w:rsidRDefault="004714B5" w:rsidP="004714B5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</w:p>
          <w:p w14:paraId="3C65FAC6" w14:textId="77777777" w:rsidR="004714B5" w:rsidRDefault="004714B5" w:rsidP="004714B5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  <w:r w:rsidRPr="00AB2316">
              <w:rPr>
                <w:color w:val="000000"/>
                <w:shd w:val="clear" w:color="auto" w:fill="FFFFFF"/>
              </w:rPr>
              <w:t>Využití modelování v ochraně obyvatelstva, dostupné z:</w:t>
            </w:r>
          </w:p>
          <w:p w14:paraId="2F525EF7" w14:textId="77777777" w:rsidR="004714B5" w:rsidRDefault="00862263" w:rsidP="004714B5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  <w:hyperlink r:id="rId50" w:history="1">
              <w:r w:rsidR="004714B5" w:rsidRPr="007269E2">
                <w:rPr>
                  <w:rStyle w:val="Hypertextovodkaz"/>
                  <w:shd w:val="clear" w:color="auto" w:fill="FFFFFF"/>
                </w:rPr>
                <w:t>https://stag.utb.cz/StagPortletsJSR168/CleanUrl?urlid=prohlizeni-prace-search&amp;praceSearchNazev=Vyu%c5%beit%c3%ad+modelov%c3%a1n%c3%ad+v+ochran%c4%9b+obyvatelstva&amp;praceSearchFakultaVSKP=FLK&amp;praceSearchTyp=diplomov%c3%a1</w:t>
              </w:r>
            </w:hyperlink>
          </w:p>
          <w:p w14:paraId="0611E5D4" w14:textId="77777777" w:rsidR="004714B5" w:rsidRPr="00AB2316" w:rsidRDefault="004714B5" w:rsidP="004714B5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</w:p>
          <w:p w14:paraId="77AA9D0D" w14:textId="77777777" w:rsidR="004714B5" w:rsidRDefault="004714B5" w:rsidP="004714B5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  <w:r w:rsidRPr="00BB4879">
              <w:rPr>
                <w:color w:val="000000"/>
                <w:shd w:val="clear" w:color="auto" w:fill="FFFFFF"/>
              </w:rPr>
              <w:t>Zabezpečení požární ochrany letového provozu na letišti v Prostějově, dostupné z:</w:t>
            </w:r>
          </w:p>
          <w:p w14:paraId="585BD514" w14:textId="6757EDE9" w:rsidR="007D7C93" w:rsidRPr="00AB2316" w:rsidRDefault="00862263" w:rsidP="004714B5">
            <w:pPr>
              <w:shd w:val="clear" w:color="auto" w:fill="FFFFFF"/>
              <w:spacing w:line="252" w:lineRule="auto"/>
              <w:rPr>
                <w:rStyle w:val="contentpasted1"/>
                <w:color w:val="000000"/>
              </w:rPr>
            </w:pPr>
            <w:hyperlink r:id="rId51" w:history="1">
              <w:r w:rsidR="004714B5" w:rsidRPr="007269E2">
                <w:rPr>
                  <w:rStyle w:val="Hypertextovodkaz"/>
                  <w:shd w:val="clear" w:color="auto" w:fill="FFFFFF"/>
                </w:rPr>
                <w:t>https://stag.utb.cz/StagPortletsJSR168/CleanUrl?urlid=prohlizeni-prace-search&amp;praceSearchNazev=Zabezpe%c4%8den%c3%ad+po%c5%be%c3%a1rn%c3%ad+ochrany+letov%c3%a9ho+provozu+na+leti%c5%a1ti+v+Prost%c4%9bjov%c4%9b&amp;praceSearchFakultaVSKP=FLK&amp;praceSearchTyp=diplomov%c3%a1</w:t>
              </w:r>
            </w:hyperlink>
          </w:p>
          <w:p w14:paraId="560A3742" w14:textId="77777777" w:rsidR="007D7C93" w:rsidRPr="00C0096B" w:rsidRDefault="007D7C93" w:rsidP="006019F2">
            <w:pPr>
              <w:shd w:val="clear" w:color="auto" w:fill="FFFFFF"/>
              <w:spacing w:line="252" w:lineRule="auto"/>
              <w:rPr>
                <w:rStyle w:val="contentpasted1"/>
                <w:color w:val="000000"/>
              </w:rPr>
            </w:pPr>
          </w:p>
          <w:p w14:paraId="60F6B465" w14:textId="77777777" w:rsidR="007D7C93" w:rsidRPr="00C0096B" w:rsidRDefault="007D7C93" w:rsidP="006019F2">
            <w:pPr>
              <w:shd w:val="clear" w:color="auto" w:fill="FFFFFF"/>
              <w:spacing w:line="252" w:lineRule="auto"/>
            </w:pPr>
          </w:p>
        </w:tc>
      </w:tr>
      <w:tr w:rsidR="007D7C93" w14:paraId="21B1654D" w14:textId="77777777" w:rsidTr="006019F2">
        <w:tc>
          <w:tcPr>
            <w:tcW w:w="3509" w:type="dxa"/>
            <w:shd w:val="clear" w:color="auto" w:fill="F7CAAC"/>
          </w:tcPr>
          <w:p w14:paraId="2CB28E6D" w14:textId="77777777" w:rsidR="007D7C93" w:rsidRDefault="007D7C93" w:rsidP="006019F2">
            <w:r>
              <w:rPr>
                <w:b/>
              </w:rPr>
              <w:lastRenderedPageBreak/>
              <w:t>Návrh témat rigorózních prací /témata obhájených prací a přístup k obhájeným rigorózním pracím</w:t>
            </w:r>
          </w:p>
        </w:tc>
        <w:tc>
          <w:tcPr>
            <w:tcW w:w="5776" w:type="dxa"/>
            <w:tcBorders>
              <w:bottom w:val="nil"/>
            </w:tcBorders>
            <w:shd w:val="clear" w:color="auto" w:fill="FFFFFF"/>
          </w:tcPr>
          <w:p w14:paraId="590EA3DE" w14:textId="77777777" w:rsidR="007D7C93" w:rsidRDefault="007D7C93" w:rsidP="006019F2">
            <w:pPr>
              <w:jc w:val="center"/>
            </w:pPr>
          </w:p>
        </w:tc>
      </w:tr>
      <w:tr w:rsidR="007D7C93" w14:paraId="537A3BF3" w14:textId="77777777" w:rsidTr="006019F2">
        <w:trPr>
          <w:trHeight w:val="360"/>
        </w:trPr>
        <w:tc>
          <w:tcPr>
            <w:tcW w:w="9285" w:type="dxa"/>
            <w:gridSpan w:val="2"/>
            <w:tcBorders>
              <w:top w:val="nil"/>
            </w:tcBorders>
          </w:tcPr>
          <w:p w14:paraId="2D87F2CC" w14:textId="77777777" w:rsidR="007D7C93" w:rsidRDefault="007D7C93" w:rsidP="006019F2">
            <w:pPr>
              <w:jc w:val="both"/>
            </w:pPr>
          </w:p>
        </w:tc>
      </w:tr>
      <w:tr w:rsidR="007D7C93" w14:paraId="4D8F0AFC" w14:textId="77777777" w:rsidTr="006019F2">
        <w:tc>
          <w:tcPr>
            <w:tcW w:w="3509" w:type="dxa"/>
            <w:shd w:val="clear" w:color="auto" w:fill="F7CAAC"/>
          </w:tcPr>
          <w:p w14:paraId="135AA9D4" w14:textId="77777777" w:rsidR="007D7C93" w:rsidRDefault="007D7C93" w:rsidP="006019F2">
            <w:r>
              <w:rPr>
                <w:b/>
              </w:rPr>
              <w:t xml:space="preserve"> Součásti SRZ a jejich obsah</w:t>
            </w:r>
          </w:p>
        </w:tc>
        <w:tc>
          <w:tcPr>
            <w:tcW w:w="5776" w:type="dxa"/>
            <w:tcBorders>
              <w:bottom w:val="nil"/>
            </w:tcBorders>
            <w:shd w:val="clear" w:color="auto" w:fill="FFFFFF"/>
          </w:tcPr>
          <w:p w14:paraId="1831E79C" w14:textId="77777777" w:rsidR="007D7C93" w:rsidRDefault="007D7C93" w:rsidP="006019F2">
            <w:pPr>
              <w:jc w:val="center"/>
            </w:pPr>
          </w:p>
        </w:tc>
      </w:tr>
      <w:tr w:rsidR="007D7C93" w14:paraId="78494A6E" w14:textId="77777777" w:rsidTr="006019F2">
        <w:trPr>
          <w:trHeight w:val="594"/>
        </w:trPr>
        <w:tc>
          <w:tcPr>
            <w:tcW w:w="9285" w:type="dxa"/>
            <w:gridSpan w:val="2"/>
            <w:tcBorders>
              <w:top w:val="nil"/>
            </w:tcBorders>
          </w:tcPr>
          <w:p w14:paraId="03A5520C" w14:textId="77777777" w:rsidR="007D7C93" w:rsidRDefault="007D7C93" w:rsidP="006019F2">
            <w:pPr>
              <w:jc w:val="both"/>
            </w:pPr>
          </w:p>
        </w:tc>
      </w:tr>
    </w:tbl>
    <w:p w14:paraId="2EB96761" w14:textId="77777777" w:rsidR="007D7C93" w:rsidRDefault="007D7C93" w:rsidP="007D7C93">
      <w:pPr>
        <w:spacing w:after="160" w:line="259" w:lineRule="auto"/>
      </w:pPr>
    </w:p>
    <w:p w14:paraId="6491FAF3" w14:textId="77777777" w:rsidR="007D7C93" w:rsidRDefault="007D7C93" w:rsidP="00F42BE1">
      <w:pPr>
        <w:spacing w:after="160" w:line="259" w:lineRule="auto"/>
        <w:sectPr w:rsidR="007D7C93" w:rsidSect="007D7C93">
          <w:pgSz w:w="11906" w:h="16838"/>
          <w:pgMar w:top="1417" w:right="1417" w:bottom="1417" w:left="1417" w:header="708" w:footer="708" w:gutter="0"/>
          <w:cols w:space="708"/>
          <w:rtlGutter/>
          <w:docGrid w:linePitch="360"/>
        </w:sectPr>
      </w:pPr>
    </w:p>
    <w:tbl>
      <w:tblPr>
        <w:tblW w:w="1464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53"/>
        <w:gridCol w:w="1091"/>
        <w:gridCol w:w="1069"/>
        <w:gridCol w:w="1264"/>
        <w:gridCol w:w="5398"/>
        <w:gridCol w:w="1621"/>
        <w:gridCol w:w="1144"/>
      </w:tblGrid>
      <w:tr w:rsidR="00F42BE1" w:rsidRPr="00BA38F6" w14:paraId="6E4856A4" w14:textId="77777777" w:rsidTr="00D651F8">
        <w:trPr>
          <w:trHeight w:val="425"/>
        </w:trPr>
        <w:tc>
          <w:tcPr>
            <w:tcW w:w="14640" w:type="dxa"/>
            <w:gridSpan w:val="7"/>
            <w:tcBorders>
              <w:bottom w:val="double" w:sz="4" w:space="0" w:color="auto"/>
            </w:tcBorders>
            <w:shd w:val="clear" w:color="auto" w:fill="BDD6EE"/>
          </w:tcPr>
          <w:p w14:paraId="6766D00C" w14:textId="77777777" w:rsidR="00F42BE1" w:rsidRPr="00BA38F6" w:rsidRDefault="00F42BE1" w:rsidP="00D651F8">
            <w:pPr>
              <w:jc w:val="both"/>
              <w:rPr>
                <w:b/>
                <w:sz w:val="28"/>
              </w:rPr>
            </w:pPr>
            <w:r w:rsidRPr="00BA38F6">
              <w:rPr>
                <w:b/>
                <w:sz w:val="28"/>
              </w:rPr>
              <w:lastRenderedPageBreak/>
              <w:t>B-IIa – Studijní plány a návrh témat prací (bakalářské a magisterské studijní programy)</w:t>
            </w:r>
          </w:p>
        </w:tc>
      </w:tr>
      <w:tr w:rsidR="00F42BE1" w:rsidRPr="00BA38F6" w14:paraId="0C0DAA45" w14:textId="77777777" w:rsidTr="00D651F8">
        <w:tc>
          <w:tcPr>
            <w:tcW w:w="4144" w:type="dxa"/>
            <w:gridSpan w:val="2"/>
            <w:shd w:val="clear" w:color="auto" w:fill="F7CAAC"/>
          </w:tcPr>
          <w:p w14:paraId="6830BC33" w14:textId="77777777" w:rsidR="00F42BE1" w:rsidRPr="00BA38F6" w:rsidRDefault="00F42BE1" w:rsidP="00D651F8">
            <w:pPr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Označení studijního plánu</w:t>
            </w:r>
          </w:p>
        </w:tc>
        <w:tc>
          <w:tcPr>
            <w:tcW w:w="10496" w:type="dxa"/>
            <w:gridSpan w:val="5"/>
          </w:tcPr>
          <w:p w14:paraId="30B0DCA6" w14:textId="0DC5E0AB" w:rsidR="00F42BE1" w:rsidRPr="00BA38F6" w:rsidRDefault="00F42BE1" w:rsidP="00F42BE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Bezpečnost společnosti – specializace BEZPEČNOST LOGISTICKÝCH SYSTÉMŮ – kombinovaná forma studia</w:t>
            </w:r>
          </w:p>
        </w:tc>
      </w:tr>
      <w:tr w:rsidR="00F42BE1" w:rsidRPr="00BA38F6" w14:paraId="3FF110E9" w14:textId="77777777" w:rsidTr="00D651F8">
        <w:tc>
          <w:tcPr>
            <w:tcW w:w="14640" w:type="dxa"/>
            <w:gridSpan w:val="7"/>
            <w:shd w:val="clear" w:color="auto" w:fill="F7CAAC"/>
          </w:tcPr>
          <w:p w14:paraId="0349C401" w14:textId="77777777" w:rsidR="00F42BE1" w:rsidRPr="00BA38F6" w:rsidRDefault="00F42BE1" w:rsidP="00D651F8">
            <w:pPr>
              <w:jc w:val="center"/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Povinné předměty</w:t>
            </w:r>
          </w:p>
        </w:tc>
      </w:tr>
      <w:tr w:rsidR="00F42BE1" w:rsidRPr="00BA38F6" w14:paraId="2B79C4DB" w14:textId="77777777" w:rsidTr="00D651F8">
        <w:trPr>
          <w:trHeight w:val="537"/>
        </w:trPr>
        <w:tc>
          <w:tcPr>
            <w:tcW w:w="3053" w:type="dxa"/>
            <w:shd w:val="clear" w:color="auto" w:fill="F7CAAC"/>
          </w:tcPr>
          <w:p w14:paraId="1E229D7B" w14:textId="77777777" w:rsidR="00F42BE1" w:rsidRPr="00BA38F6" w:rsidRDefault="00F42BE1" w:rsidP="00D651F8">
            <w:pPr>
              <w:jc w:val="both"/>
              <w:rPr>
                <w:b/>
              </w:rPr>
            </w:pPr>
            <w:r w:rsidRPr="00BA38F6">
              <w:rPr>
                <w:b/>
                <w:sz w:val="22"/>
              </w:rPr>
              <w:t>Název předmětu</w:t>
            </w:r>
          </w:p>
        </w:tc>
        <w:tc>
          <w:tcPr>
            <w:tcW w:w="1091" w:type="dxa"/>
            <w:shd w:val="clear" w:color="auto" w:fill="F7CAAC"/>
          </w:tcPr>
          <w:p w14:paraId="31003234" w14:textId="77777777" w:rsidR="00F42BE1" w:rsidRDefault="00F42BE1" w:rsidP="00D651F8">
            <w:pPr>
              <w:jc w:val="both"/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Rozsah</w:t>
            </w:r>
          </w:p>
          <w:p w14:paraId="6F92C968" w14:textId="77777777" w:rsidR="00F42BE1" w:rsidRPr="00BA38F6" w:rsidRDefault="00F42BE1" w:rsidP="00D651F8">
            <w:pPr>
              <w:jc w:val="both"/>
              <w:rPr>
                <w:b/>
              </w:rPr>
            </w:pPr>
          </w:p>
        </w:tc>
        <w:tc>
          <w:tcPr>
            <w:tcW w:w="1069" w:type="dxa"/>
            <w:shd w:val="clear" w:color="auto" w:fill="F7CAAC"/>
          </w:tcPr>
          <w:p w14:paraId="6D4596C9" w14:textId="77777777" w:rsidR="00F42BE1" w:rsidRPr="00BA38F6" w:rsidRDefault="00F42BE1" w:rsidP="00D651F8">
            <w:pPr>
              <w:jc w:val="both"/>
              <w:rPr>
                <w:b/>
                <w:sz w:val="22"/>
              </w:rPr>
            </w:pPr>
            <w:proofErr w:type="gramStart"/>
            <w:r w:rsidRPr="00BA38F6">
              <w:rPr>
                <w:b/>
                <w:sz w:val="22"/>
              </w:rPr>
              <w:t>způsob  ověř</w:t>
            </w:r>
            <w:proofErr w:type="gramEnd"/>
            <w:r w:rsidRPr="00BA38F6">
              <w:rPr>
                <w:b/>
                <w:sz w:val="22"/>
              </w:rPr>
              <w:t>.</w:t>
            </w:r>
          </w:p>
        </w:tc>
        <w:tc>
          <w:tcPr>
            <w:tcW w:w="1264" w:type="dxa"/>
            <w:shd w:val="clear" w:color="auto" w:fill="F7CAAC"/>
          </w:tcPr>
          <w:p w14:paraId="21B68E8A" w14:textId="77777777" w:rsidR="00F42BE1" w:rsidRPr="00BA38F6" w:rsidRDefault="00F42BE1" w:rsidP="00D651F8">
            <w:pPr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počet kred.</w:t>
            </w:r>
          </w:p>
        </w:tc>
        <w:tc>
          <w:tcPr>
            <w:tcW w:w="5398" w:type="dxa"/>
            <w:shd w:val="clear" w:color="auto" w:fill="F7CAAC"/>
          </w:tcPr>
          <w:p w14:paraId="7386FECD" w14:textId="77777777" w:rsidR="00F42BE1" w:rsidRPr="00BA38F6" w:rsidRDefault="00F42BE1" w:rsidP="00D651F8">
            <w:pPr>
              <w:jc w:val="both"/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vyučující</w:t>
            </w:r>
          </w:p>
        </w:tc>
        <w:tc>
          <w:tcPr>
            <w:tcW w:w="1621" w:type="dxa"/>
            <w:shd w:val="clear" w:color="auto" w:fill="F7CAAC"/>
          </w:tcPr>
          <w:p w14:paraId="1CE9E0EE" w14:textId="77777777" w:rsidR="00F42BE1" w:rsidRPr="00BA38F6" w:rsidRDefault="00F42BE1" w:rsidP="00D651F8">
            <w:pPr>
              <w:jc w:val="both"/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dop. roč./sem.</w:t>
            </w:r>
          </w:p>
        </w:tc>
        <w:tc>
          <w:tcPr>
            <w:tcW w:w="1144" w:type="dxa"/>
            <w:shd w:val="clear" w:color="auto" w:fill="F7CAAC"/>
          </w:tcPr>
          <w:p w14:paraId="5366D803" w14:textId="77777777" w:rsidR="00F42BE1" w:rsidRPr="00BA38F6" w:rsidRDefault="00F42BE1" w:rsidP="00D651F8">
            <w:pPr>
              <w:jc w:val="both"/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 xml:space="preserve">profil. </w:t>
            </w:r>
            <w:proofErr w:type="gramStart"/>
            <w:r w:rsidRPr="00BA38F6">
              <w:rPr>
                <w:b/>
                <w:sz w:val="22"/>
              </w:rPr>
              <w:t>základ</w:t>
            </w:r>
            <w:proofErr w:type="gramEnd"/>
          </w:p>
        </w:tc>
      </w:tr>
      <w:tr w:rsidR="00645590" w:rsidRPr="00E40AB1" w14:paraId="6267C556" w14:textId="77777777" w:rsidTr="00D651F8">
        <w:tc>
          <w:tcPr>
            <w:tcW w:w="3053" w:type="dxa"/>
            <w:shd w:val="clear" w:color="auto" w:fill="FFF2CC" w:themeFill="accent4" w:themeFillTint="33"/>
          </w:tcPr>
          <w:p w14:paraId="7981D042" w14:textId="77777777" w:rsidR="00645590" w:rsidRDefault="00645590" w:rsidP="00645590">
            <w:r>
              <w:t>Systémy řízení bezpečnosti státu a společnosti</w:t>
            </w:r>
          </w:p>
          <w:p w14:paraId="041F77DB" w14:textId="77777777" w:rsidR="00645590" w:rsidRPr="0079505B" w:rsidRDefault="00645590" w:rsidP="00645590">
            <w:pPr>
              <w:jc w:val="both"/>
              <w:rPr>
                <w:b/>
                <w:color w:val="FF0000"/>
                <w:sz w:val="16"/>
                <w:szCs w:val="16"/>
                <w:highlight w:val="cyan"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4645B40C" w14:textId="75E5A514" w:rsidR="00645590" w:rsidRPr="00BA38F6" w:rsidRDefault="00645590" w:rsidP="00645590">
            <w:pPr>
              <w:jc w:val="center"/>
            </w:pPr>
            <w:del w:id="63" w:author="Eva Skýbová" w:date="2023-06-06T13:23:00Z">
              <w:r w:rsidDel="0069028E">
                <w:delText>20</w:delText>
              </w:r>
            </w:del>
            <w:ins w:id="64" w:author="Eva Skýbová" w:date="2023-06-06T13:23:00Z">
              <w:r w:rsidR="0069028E">
                <w:t>18</w:t>
              </w:r>
            </w:ins>
          </w:p>
        </w:tc>
        <w:tc>
          <w:tcPr>
            <w:tcW w:w="1069" w:type="dxa"/>
            <w:shd w:val="clear" w:color="auto" w:fill="FFF2CC" w:themeFill="accent4" w:themeFillTint="33"/>
          </w:tcPr>
          <w:p w14:paraId="7B18FFA1" w14:textId="77777777" w:rsidR="00645590" w:rsidRPr="00BA38F6" w:rsidRDefault="00645590" w:rsidP="00645590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0913CA70" w14:textId="77777777" w:rsidR="00645590" w:rsidRPr="00BA38F6" w:rsidRDefault="00645590" w:rsidP="00645590">
            <w:pPr>
              <w:jc w:val="center"/>
            </w:pPr>
            <w:r>
              <w:t>6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5749E368" w14:textId="2EF8F514" w:rsidR="00645590" w:rsidRDefault="00645590" w:rsidP="00645590">
            <w:pPr>
              <w:rPr>
                <w:b/>
              </w:rPr>
            </w:pPr>
            <w:r w:rsidRPr="00306632">
              <w:rPr>
                <w:b/>
              </w:rPr>
              <w:t xml:space="preserve">doc. </w:t>
            </w:r>
            <w:r>
              <w:rPr>
                <w:b/>
              </w:rPr>
              <w:t xml:space="preserve">Mgr. Tomáš </w:t>
            </w:r>
            <w:r w:rsidRPr="00306632">
              <w:rPr>
                <w:b/>
              </w:rPr>
              <w:t>Zeman</w:t>
            </w:r>
            <w:r>
              <w:rPr>
                <w:b/>
              </w:rPr>
              <w:t>, Ph.D. et Ph.D. (</w:t>
            </w:r>
            <w:del w:id="65" w:author="Eva Skýbová" w:date="2023-06-06T13:23:00Z">
              <w:r w:rsidDel="0069028E">
                <w:rPr>
                  <w:b/>
                </w:rPr>
                <w:delText xml:space="preserve">85 </w:delText>
              </w:r>
            </w:del>
            <w:ins w:id="66" w:author="Eva Skýbová" w:date="2023-06-06T13:23:00Z">
              <w:r w:rsidR="0069028E">
                <w:rPr>
                  <w:b/>
                </w:rPr>
                <w:t xml:space="preserve">77 </w:t>
              </w:r>
            </w:ins>
            <w:r>
              <w:rPr>
                <w:b/>
              </w:rPr>
              <w:t>%)</w:t>
            </w:r>
          </w:p>
          <w:p w14:paraId="48A5F9E0" w14:textId="0904A2FA" w:rsidR="00645590" w:rsidRPr="002A74FC" w:rsidRDefault="00645590" w:rsidP="00645590">
            <w:r w:rsidRPr="002A74FC">
              <w:t>doc.</w:t>
            </w:r>
            <w:r>
              <w:t xml:space="preserve"> RSDr. Václav</w:t>
            </w:r>
            <w:r w:rsidRPr="002A74FC">
              <w:t xml:space="preserve"> Lošek</w:t>
            </w:r>
            <w:r>
              <w:t>, CSc.</w:t>
            </w:r>
            <w:r w:rsidRPr="002A74FC">
              <w:t xml:space="preserve"> (</w:t>
            </w:r>
            <w:del w:id="67" w:author="Eva Skýbová" w:date="2023-06-06T13:23:00Z">
              <w:r w:rsidDel="0069028E">
                <w:delText>15</w:delText>
              </w:r>
              <w:r w:rsidRPr="002A74FC" w:rsidDel="0069028E">
                <w:delText xml:space="preserve"> </w:delText>
              </w:r>
            </w:del>
            <w:ins w:id="68" w:author="Eva Skýbová" w:date="2023-06-06T13:23:00Z">
              <w:r w:rsidR="0069028E">
                <w:t>23</w:t>
              </w:r>
              <w:r w:rsidR="0069028E" w:rsidRPr="002A74FC">
                <w:t xml:space="preserve"> </w:t>
              </w:r>
            </w:ins>
            <w:r w:rsidRPr="002A74FC">
              <w:t>%)</w:t>
            </w:r>
          </w:p>
          <w:p w14:paraId="226FF233" w14:textId="77777777" w:rsidR="00645590" w:rsidRPr="00BA38F6" w:rsidRDefault="00645590" w:rsidP="00645590"/>
        </w:tc>
        <w:tc>
          <w:tcPr>
            <w:tcW w:w="1621" w:type="dxa"/>
            <w:shd w:val="clear" w:color="auto" w:fill="FFF2CC" w:themeFill="accent4" w:themeFillTint="33"/>
          </w:tcPr>
          <w:p w14:paraId="3BAB509D" w14:textId="77777777" w:rsidR="00645590" w:rsidRPr="00BA38F6" w:rsidRDefault="00645590" w:rsidP="00645590">
            <w:pPr>
              <w:jc w:val="center"/>
            </w:pPr>
            <w:r w:rsidRPr="00BA38F6"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364078D1" w14:textId="77777777" w:rsidR="00645590" w:rsidRPr="00E40AB1" w:rsidRDefault="00645590" w:rsidP="00645590">
            <w:pPr>
              <w:jc w:val="center"/>
              <w:rPr>
                <w:color w:val="FF0000"/>
              </w:rPr>
            </w:pPr>
            <w:r>
              <w:t>ZT</w:t>
            </w:r>
          </w:p>
        </w:tc>
      </w:tr>
      <w:tr w:rsidR="00645590" w:rsidRPr="00BA38F6" w14:paraId="1A0BCB75" w14:textId="77777777" w:rsidTr="00D651F8">
        <w:tc>
          <w:tcPr>
            <w:tcW w:w="3053" w:type="dxa"/>
            <w:shd w:val="clear" w:color="auto" w:fill="FFF2CC" w:themeFill="accent4" w:themeFillTint="33"/>
          </w:tcPr>
          <w:p w14:paraId="420A6529" w14:textId="77777777" w:rsidR="00645590" w:rsidRDefault="00645590" w:rsidP="00645590">
            <w:r w:rsidRPr="00BA38F6">
              <w:t>Odborný anglický jazyk I</w:t>
            </w:r>
          </w:p>
          <w:p w14:paraId="23D7A578" w14:textId="77777777" w:rsidR="00645590" w:rsidRPr="0079505B" w:rsidRDefault="00645590" w:rsidP="00645590">
            <w:pPr>
              <w:jc w:val="both"/>
              <w:rPr>
                <w:b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22F3C2B0" w14:textId="05C3780E" w:rsidR="00645590" w:rsidRPr="00BA38F6" w:rsidRDefault="00645590" w:rsidP="00645590">
            <w:pPr>
              <w:jc w:val="center"/>
            </w:pPr>
            <w:r>
              <w:t>8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7C80A875" w14:textId="77777777" w:rsidR="00645590" w:rsidRPr="00BA38F6" w:rsidRDefault="00645590" w:rsidP="00645590">
            <w:pPr>
              <w:jc w:val="center"/>
            </w:pPr>
            <w:r>
              <w:t>z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6ECB9E7E" w14:textId="77777777" w:rsidR="00645590" w:rsidRPr="00BA38F6" w:rsidRDefault="00645590" w:rsidP="00645590">
            <w:pPr>
              <w:jc w:val="center"/>
            </w:pPr>
            <w:r>
              <w:t>2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148C29B5" w14:textId="77777777" w:rsidR="00645590" w:rsidRPr="003A721F" w:rsidRDefault="00645590" w:rsidP="00645590">
            <w:pPr>
              <w:rPr>
                <w:b/>
              </w:rPr>
            </w:pPr>
            <w:r w:rsidRPr="003A721F">
              <w:rPr>
                <w:b/>
              </w:rPr>
              <w:t>Mgr. et Mgr. Kateřina Pitrová, BBA, Ph.D.</w:t>
            </w:r>
            <w:r>
              <w:rPr>
                <w:b/>
              </w:rPr>
              <w:t xml:space="preserve"> (100 %)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6028C7D0" w14:textId="77777777" w:rsidR="00645590" w:rsidRPr="00BA38F6" w:rsidRDefault="00645590" w:rsidP="00645590">
            <w:pPr>
              <w:jc w:val="center"/>
            </w:pPr>
            <w:r w:rsidRPr="00BA38F6"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17866635" w14:textId="77777777" w:rsidR="00645590" w:rsidRPr="00BA38F6" w:rsidRDefault="00645590" w:rsidP="00645590">
            <w:pPr>
              <w:jc w:val="center"/>
            </w:pPr>
          </w:p>
        </w:tc>
      </w:tr>
      <w:tr w:rsidR="00645590" w:rsidRPr="00BA38F6" w14:paraId="6E9236DE" w14:textId="77777777" w:rsidTr="00D651F8">
        <w:tc>
          <w:tcPr>
            <w:tcW w:w="3053" w:type="dxa"/>
            <w:shd w:val="clear" w:color="auto" w:fill="FFF2CC" w:themeFill="accent4" w:themeFillTint="33"/>
          </w:tcPr>
          <w:p w14:paraId="518916ED" w14:textId="77777777" w:rsidR="00645590" w:rsidRDefault="00645590" w:rsidP="00645590">
            <w:r w:rsidRPr="00C804FA">
              <w:t>Informační a komunikační technologie v krizovém řízení</w:t>
            </w:r>
          </w:p>
          <w:p w14:paraId="1341709F" w14:textId="77777777" w:rsidR="00645590" w:rsidRPr="00C804FA" w:rsidRDefault="00645590" w:rsidP="00645590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508A342A" w14:textId="7FD31A5E" w:rsidR="00645590" w:rsidRPr="00BA38F6" w:rsidRDefault="00645590" w:rsidP="00645590">
            <w:pPr>
              <w:jc w:val="center"/>
            </w:pPr>
            <w:r>
              <w:t>18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61001622" w14:textId="77777777" w:rsidR="00645590" w:rsidRPr="00BA38F6" w:rsidRDefault="00645590" w:rsidP="00645590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5B5DFF40" w14:textId="77777777" w:rsidR="00645590" w:rsidRPr="00BA38F6" w:rsidRDefault="00645590" w:rsidP="00645590">
            <w:pPr>
              <w:jc w:val="center"/>
            </w:pPr>
            <w:r>
              <w:t>5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40161F7A" w14:textId="77777777" w:rsidR="00645590" w:rsidRPr="00BA38F6" w:rsidRDefault="00645590" w:rsidP="00645590">
            <w:r>
              <w:rPr>
                <w:b/>
              </w:rPr>
              <w:t>Ing. Petr Svoboda, Ph.D. (100 %)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2BC2745F" w14:textId="77777777" w:rsidR="00645590" w:rsidRPr="00BA38F6" w:rsidRDefault="00645590" w:rsidP="00645590">
            <w:pPr>
              <w:jc w:val="center"/>
            </w:pPr>
            <w:r w:rsidRPr="00BA38F6"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5DF72D50" w14:textId="77777777" w:rsidR="00645590" w:rsidRPr="00BA38F6" w:rsidRDefault="00645590" w:rsidP="00645590">
            <w:pPr>
              <w:jc w:val="center"/>
            </w:pPr>
          </w:p>
        </w:tc>
      </w:tr>
      <w:tr w:rsidR="00645590" w:rsidRPr="003A13CA" w14:paraId="1B9387C5" w14:textId="77777777" w:rsidTr="00D651F8">
        <w:tc>
          <w:tcPr>
            <w:tcW w:w="3053" w:type="dxa"/>
            <w:shd w:val="clear" w:color="auto" w:fill="FFF2CC" w:themeFill="accent4" w:themeFillTint="33"/>
          </w:tcPr>
          <w:p w14:paraId="7A4FD68F" w14:textId="77777777" w:rsidR="00645590" w:rsidRDefault="00645590" w:rsidP="00645590">
            <w:r>
              <w:t>Krizové řízení a integrovaný záchranný systém</w:t>
            </w:r>
          </w:p>
          <w:p w14:paraId="63E72C26" w14:textId="77777777" w:rsidR="00645590" w:rsidRPr="00C804FA" w:rsidRDefault="00645590" w:rsidP="00645590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3695A5EA" w14:textId="17EFC1F5" w:rsidR="00645590" w:rsidRPr="00BA38F6" w:rsidRDefault="00645590" w:rsidP="00645590">
            <w:pPr>
              <w:jc w:val="center"/>
            </w:pPr>
            <w:r>
              <w:t>20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260AE25E" w14:textId="77777777" w:rsidR="00645590" w:rsidRPr="00BA38F6" w:rsidRDefault="00645590" w:rsidP="00645590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0A9AFA42" w14:textId="77777777" w:rsidR="00645590" w:rsidRPr="00BA38F6" w:rsidRDefault="00645590" w:rsidP="00645590">
            <w:pPr>
              <w:jc w:val="center"/>
            </w:pPr>
            <w:r>
              <w:t>6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767F5BBD" w14:textId="0A30CD16" w:rsidR="00645590" w:rsidRDefault="00645590" w:rsidP="00645590">
            <w:pPr>
              <w:rPr>
                <w:b/>
              </w:rPr>
            </w:pPr>
            <w:r>
              <w:rPr>
                <w:b/>
              </w:rPr>
              <w:t>Ing. Kateřina Víchová, Ph.D.</w:t>
            </w:r>
            <w:r w:rsidRPr="007541D9">
              <w:rPr>
                <w:b/>
              </w:rPr>
              <w:t xml:space="preserve"> </w:t>
            </w:r>
            <w:r>
              <w:rPr>
                <w:b/>
              </w:rPr>
              <w:t>(</w:t>
            </w:r>
            <w:r w:rsidR="00271812">
              <w:rPr>
                <w:b/>
              </w:rPr>
              <w:t>69</w:t>
            </w:r>
            <w:r>
              <w:rPr>
                <w:b/>
              </w:rPr>
              <w:t xml:space="preserve"> %)</w:t>
            </w:r>
          </w:p>
          <w:p w14:paraId="0EEF507C" w14:textId="473193FC" w:rsidR="00645590" w:rsidRPr="001356E6" w:rsidRDefault="00645590" w:rsidP="00271812">
            <w:r w:rsidRPr="001356E6">
              <w:t>Mgr. Marek Tomaštík, Ph.D. (</w:t>
            </w:r>
            <w:r w:rsidR="00271812">
              <w:t>31</w:t>
            </w:r>
            <w:r w:rsidRPr="001356E6">
              <w:t xml:space="preserve">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0DEF4B0A" w14:textId="77777777" w:rsidR="00645590" w:rsidRPr="004817C7" w:rsidRDefault="00645590" w:rsidP="00645590">
            <w:pPr>
              <w:jc w:val="center"/>
            </w:pPr>
            <w:r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301E75A2" w14:textId="77777777" w:rsidR="00645590" w:rsidRPr="003A13CA" w:rsidRDefault="00645590" w:rsidP="00645590">
            <w:pPr>
              <w:jc w:val="center"/>
            </w:pPr>
            <w:r>
              <w:t>PZ</w:t>
            </w:r>
          </w:p>
        </w:tc>
      </w:tr>
      <w:tr w:rsidR="00645590" w:rsidRPr="00C804FA" w14:paraId="5B5D534F" w14:textId="77777777" w:rsidTr="00D651F8">
        <w:tc>
          <w:tcPr>
            <w:tcW w:w="3053" w:type="dxa"/>
            <w:shd w:val="clear" w:color="auto" w:fill="FFF2CC" w:themeFill="accent4" w:themeFillTint="33"/>
          </w:tcPr>
          <w:p w14:paraId="05CC41B9" w14:textId="77777777" w:rsidR="00645590" w:rsidRDefault="00645590" w:rsidP="00645590">
            <w:r>
              <w:t>Ekonomika a logistika v oblasti bezpečnosti</w:t>
            </w:r>
          </w:p>
          <w:p w14:paraId="08020FAE" w14:textId="77777777" w:rsidR="00645590" w:rsidRPr="00BA38F6" w:rsidRDefault="00645590" w:rsidP="00645590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522045E6" w14:textId="1F19D962" w:rsidR="00645590" w:rsidRPr="00BA38F6" w:rsidRDefault="00645590" w:rsidP="00645590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3B267188" w14:textId="77777777" w:rsidR="00645590" w:rsidRPr="00C804FA" w:rsidRDefault="00645590" w:rsidP="00645590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4CDE343D" w14:textId="77777777" w:rsidR="00645590" w:rsidRPr="00BA38F6" w:rsidRDefault="00645590" w:rsidP="00645590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0386ED18" w14:textId="77777777" w:rsidR="00645590" w:rsidRDefault="00645590" w:rsidP="00645590">
            <w:pPr>
              <w:rPr>
                <w:b/>
              </w:rPr>
            </w:pPr>
            <w:r>
              <w:rPr>
                <w:b/>
              </w:rPr>
              <w:t>doc. Ing. Zuzana Tučková, Ph.D. (54 %)</w:t>
            </w:r>
          </w:p>
          <w:p w14:paraId="6A425888" w14:textId="77777777" w:rsidR="00645590" w:rsidRPr="00F930FC" w:rsidRDefault="00645590" w:rsidP="00645590">
            <w:r w:rsidRPr="00F930FC">
              <w:t>Ing. Romana Heinzová, Ph.D (</w:t>
            </w:r>
            <w:r>
              <w:t>46</w:t>
            </w:r>
            <w:r w:rsidRPr="00F930FC">
              <w:t xml:space="preserve">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0E4B36B2" w14:textId="77777777" w:rsidR="00645590" w:rsidRPr="00BA38F6" w:rsidRDefault="00645590" w:rsidP="00645590">
            <w:pPr>
              <w:jc w:val="center"/>
            </w:pPr>
            <w:r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767E039B" w14:textId="77777777" w:rsidR="00645590" w:rsidRPr="00C804FA" w:rsidRDefault="00645590" w:rsidP="00645590">
            <w:pPr>
              <w:jc w:val="center"/>
            </w:pPr>
          </w:p>
        </w:tc>
      </w:tr>
      <w:tr w:rsidR="00645590" w:rsidRPr="004C7A66" w14:paraId="527DAE80" w14:textId="77777777" w:rsidTr="00D651F8">
        <w:tc>
          <w:tcPr>
            <w:tcW w:w="3053" w:type="dxa"/>
            <w:shd w:val="clear" w:color="auto" w:fill="FFF2CC" w:themeFill="accent4" w:themeFillTint="33"/>
          </w:tcPr>
          <w:p w14:paraId="2651DD3C" w14:textId="77777777" w:rsidR="00645590" w:rsidRDefault="00645590" w:rsidP="00645590">
            <w:r>
              <w:t>Právo v oblasti bezpečnosti a obrany</w:t>
            </w:r>
          </w:p>
          <w:p w14:paraId="2DA110FA" w14:textId="77777777" w:rsidR="00645590" w:rsidRPr="00C804FA" w:rsidRDefault="00645590" w:rsidP="00645590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171519EB" w14:textId="6C88852F" w:rsidR="00645590" w:rsidRPr="00BA38F6" w:rsidRDefault="00645590" w:rsidP="00645590">
            <w:pPr>
              <w:jc w:val="center"/>
            </w:pPr>
            <w:r>
              <w:t>10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1F9010B5" w14:textId="77777777" w:rsidR="00645590" w:rsidRPr="00BA38F6" w:rsidRDefault="00645590" w:rsidP="00645590">
            <w:pPr>
              <w:jc w:val="center"/>
            </w:pPr>
            <w:r w:rsidRPr="00BA38F6">
              <w:t>k</w:t>
            </w:r>
            <w:r>
              <w:t>l</w:t>
            </w:r>
            <w:r w:rsidRPr="00BA38F6">
              <w:t>z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74DDBC67" w14:textId="77777777" w:rsidR="00645590" w:rsidRPr="00BA38F6" w:rsidRDefault="00645590" w:rsidP="00645590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7991B4A6" w14:textId="77777777" w:rsidR="00645590" w:rsidRPr="00AF094C" w:rsidRDefault="00645590" w:rsidP="00645590">
            <w:pPr>
              <w:rPr>
                <w:b/>
              </w:rPr>
            </w:pPr>
            <w:r w:rsidRPr="003A721F">
              <w:rPr>
                <w:b/>
              </w:rPr>
              <w:t xml:space="preserve">JUDr. </w:t>
            </w:r>
            <w:r>
              <w:rPr>
                <w:b/>
              </w:rPr>
              <w:t>Radomíra Veselá, Ph.D., LLM (100 %)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65CC409C" w14:textId="77777777" w:rsidR="00645590" w:rsidRPr="00BA38F6" w:rsidRDefault="00645590" w:rsidP="00645590">
            <w:pPr>
              <w:jc w:val="center"/>
            </w:pPr>
            <w:r w:rsidRPr="00BA38F6">
              <w:t>1/</w:t>
            </w:r>
            <w:r>
              <w:t>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67D787B2" w14:textId="77777777" w:rsidR="00645590" w:rsidRPr="004C7A66" w:rsidRDefault="00645590" w:rsidP="00645590">
            <w:pPr>
              <w:jc w:val="center"/>
              <w:rPr>
                <w:color w:val="FF0000"/>
              </w:rPr>
            </w:pPr>
          </w:p>
        </w:tc>
      </w:tr>
      <w:tr w:rsidR="00645590" w:rsidRPr="00BA38F6" w14:paraId="614FF1CB" w14:textId="77777777" w:rsidTr="00D651F8">
        <w:tc>
          <w:tcPr>
            <w:tcW w:w="3053" w:type="dxa"/>
            <w:shd w:val="clear" w:color="auto" w:fill="FFF2CC" w:themeFill="accent4" w:themeFillTint="33"/>
          </w:tcPr>
          <w:p w14:paraId="3A9C417D" w14:textId="77777777" w:rsidR="00645590" w:rsidRDefault="00645590" w:rsidP="00645590">
            <w:r w:rsidRPr="00C804FA">
              <w:t>Ochrana obyvatelstva a kritické infrastruktury</w:t>
            </w:r>
          </w:p>
          <w:p w14:paraId="17891BD9" w14:textId="77777777" w:rsidR="00645590" w:rsidRPr="00C804FA" w:rsidRDefault="00645590" w:rsidP="00645590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01FE1998" w14:textId="26A80A06" w:rsidR="00645590" w:rsidRPr="00BA38F6" w:rsidRDefault="00645590" w:rsidP="00645590">
            <w:pPr>
              <w:jc w:val="center"/>
            </w:pPr>
            <w:r>
              <w:t>20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0C2893D2" w14:textId="77777777" w:rsidR="00645590" w:rsidRPr="00BA38F6" w:rsidRDefault="00645590" w:rsidP="00645590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0BBB8A3B" w14:textId="77777777" w:rsidR="00645590" w:rsidRPr="00BA38F6" w:rsidRDefault="00645590" w:rsidP="00645590">
            <w:pPr>
              <w:jc w:val="center"/>
            </w:pPr>
            <w:r>
              <w:t>6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34B2A09D" w14:textId="77777777" w:rsidR="00645590" w:rsidRDefault="00645590" w:rsidP="00645590">
            <w:pPr>
              <w:rPr>
                <w:b/>
              </w:rPr>
            </w:pPr>
            <w:r w:rsidRPr="008021A1">
              <w:rPr>
                <w:b/>
              </w:rPr>
              <w:t>prof. Ing. Dušan Vičar, CSc.</w:t>
            </w:r>
            <w:r>
              <w:rPr>
                <w:b/>
              </w:rPr>
              <w:t xml:space="preserve"> (54 %)</w:t>
            </w:r>
          </w:p>
          <w:p w14:paraId="43C8718B" w14:textId="77777777" w:rsidR="00645590" w:rsidRPr="004008E4" w:rsidRDefault="00645590" w:rsidP="00645590">
            <w:r w:rsidRPr="004008E4">
              <w:t>Ing. Jak</w:t>
            </w:r>
            <w:r>
              <w:t>u</w:t>
            </w:r>
            <w:r w:rsidRPr="004008E4">
              <w:t>b Rak, Ph.D. (46 %)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7BB8B184" w14:textId="77777777" w:rsidR="00645590" w:rsidRPr="00BA38F6" w:rsidRDefault="00645590" w:rsidP="00645590">
            <w:pPr>
              <w:jc w:val="center"/>
            </w:pPr>
            <w:r w:rsidRPr="00BA38F6"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777F14DA" w14:textId="77777777" w:rsidR="00645590" w:rsidRPr="00BA38F6" w:rsidRDefault="00645590" w:rsidP="00645590">
            <w:pPr>
              <w:jc w:val="center"/>
            </w:pPr>
            <w:r w:rsidRPr="00BA38F6">
              <w:t>PZ</w:t>
            </w:r>
          </w:p>
        </w:tc>
      </w:tr>
      <w:tr w:rsidR="00645590" w:rsidRPr="00BA38F6" w14:paraId="48061E5D" w14:textId="77777777" w:rsidTr="00D651F8">
        <w:tc>
          <w:tcPr>
            <w:tcW w:w="3053" w:type="dxa"/>
            <w:shd w:val="clear" w:color="auto" w:fill="E2EFD9" w:themeFill="accent6" w:themeFillTint="33"/>
          </w:tcPr>
          <w:p w14:paraId="52FBE9AA" w14:textId="77777777" w:rsidR="00645590" w:rsidRDefault="00645590" w:rsidP="00645590">
            <w:r w:rsidRPr="00BA38F6">
              <w:t>Aplikovaná m</w:t>
            </w:r>
            <w:r>
              <w:t>atematika a statistika v procesu hodnocení a </w:t>
            </w:r>
            <w:r w:rsidRPr="00BA38F6">
              <w:t>ovládání rizik</w:t>
            </w:r>
          </w:p>
          <w:p w14:paraId="253FEE55" w14:textId="77777777" w:rsidR="00645590" w:rsidRPr="00C804FA" w:rsidRDefault="00645590" w:rsidP="00645590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20A708F9" w14:textId="5509F796" w:rsidR="00645590" w:rsidRDefault="00645590" w:rsidP="00645590">
            <w:pPr>
              <w:jc w:val="center"/>
            </w:pPr>
            <w:r>
              <w:t>18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431006FB" w14:textId="77777777" w:rsidR="00645590" w:rsidRPr="00BA38F6" w:rsidRDefault="00645590" w:rsidP="00645590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58E8B2CF" w14:textId="77777777" w:rsidR="00645590" w:rsidRDefault="00645590" w:rsidP="00645590">
            <w:pPr>
              <w:jc w:val="center"/>
            </w:pPr>
            <w:r>
              <w:t>5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7220910E" w14:textId="77777777" w:rsidR="00645590" w:rsidRPr="008021A1" w:rsidRDefault="00645590" w:rsidP="00645590">
            <w:pPr>
              <w:rPr>
                <w:b/>
              </w:rPr>
            </w:pPr>
            <w:r w:rsidRPr="00AF094C">
              <w:rPr>
                <w:b/>
              </w:rPr>
              <w:t>prof. Ing. Roman Prokop, CSc.</w:t>
            </w:r>
            <w:r>
              <w:rPr>
                <w:b/>
              </w:rPr>
              <w:t xml:space="preserve"> (100 %)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6669A877" w14:textId="77777777" w:rsidR="00645590" w:rsidRPr="00BA38F6" w:rsidRDefault="00645590" w:rsidP="00645590">
            <w:pPr>
              <w:jc w:val="center"/>
            </w:pPr>
            <w:r w:rsidRPr="00BA38F6">
              <w:t>1/</w:t>
            </w:r>
            <w:r>
              <w:t>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7E70CA19" w14:textId="77777777" w:rsidR="00645590" w:rsidRPr="00BA38F6" w:rsidRDefault="00645590" w:rsidP="00645590">
            <w:pPr>
              <w:jc w:val="center"/>
            </w:pPr>
          </w:p>
        </w:tc>
      </w:tr>
      <w:tr w:rsidR="00645590" w:rsidRPr="00BA38F6" w14:paraId="0FC25A88" w14:textId="77777777" w:rsidTr="00D651F8">
        <w:tc>
          <w:tcPr>
            <w:tcW w:w="3053" w:type="dxa"/>
            <w:shd w:val="clear" w:color="auto" w:fill="E2EFD9" w:themeFill="accent6" w:themeFillTint="33"/>
          </w:tcPr>
          <w:p w14:paraId="2DC7A43D" w14:textId="77777777" w:rsidR="00645590" w:rsidRDefault="00645590" w:rsidP="00645590">
            <w:r>
              <w:t>Krizové, havarijní a obranné plánování</w:t>
            </w:r>
            <w:r w:rsidRPr="00C804FA">
              <w:t xml:space="preserve"> </w:t>
            </w:r>
          </w:p>
          <w:p w14:paraId="62D7B21E" w14:textId="6F3E7B01" w:rsidR="00645590" w:rsidRPr="00C804FA" w:rsidRDefault="00645590" w:rsidP="000956B5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07D90AE9" w14:textId="2224388E" w:rsidR="00645590" w:rsidRDefault="00645590" w:rsidP="00645590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2C84303D" w14:textId="77777777" w:rsidR="00645590" w:rsidRPr="00BA38F6" w:rsidRDefault="00645590" w:rsidP="00645590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663B5259" w14:textId="77777777" w:rsidR="00645590" w:rsidRDefault="00645590" w:rsidP="00645590">
            <w:pPr>
              <w:jc w:val="center"/>
            </w:pPr>
            <w:r>
              <w:t>5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0CD31766" w14:textId="77777777" w:rsidR="00645590" w:rsidRPr="0090278F" w:rsidRDefault="00645590" w:rsidP="00645590">
            <w:pPr>
              <w:rPr>
                <w:b/>
              </w:rPr>
            </w:pPr>
            <w:r>
              <w:rPr>
                <w:b/>
              </w:rPr>
              <w:t>Ing. Jan Strohmandl, Ph.D. (100 %)</w:t>
            </w:r>
          </w:p>
          <w:p w14:paraId="19354939" w14:textId="77777777" w:rsidR="00645590" w:rsidRPr="008021A1" w:rsidRDefault="00645590" w:rsidP="00645590">
            <w:pPr>
              <w:rPr>
                <w:b/>
              </w:rPr>
            </w:pPr>
          </w:p>
        </w:tc>
        <w:tc>
          <w:tcPr>
            <w:tcW w:w="1621" w:type="dxa"/>
            <w:shd w:val="clear" w:color="auto" w:fill="E2EFD9" w:themeFill="accent6" w:themeFillTint="33"/>
          </w:tcPr>
          <w:p w14:paraId="2C46C6C8" w14:textId="77777777" w:rsidR="00645590" w:rsidRPr="00BA38F6" w:rsidRDefault="00645590" w:rsidP="00645590">
            <w:pPr>
              <w:jc w:val="center"/>
            </w:pPr>
            <w:r w:rsidRPr="00A122ED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3244AD8A" w14:textId="77777777" w:rsidR="00645590" w:rsidRPr="00BA38F6" w:rsidRDefault="00645590" w:rsidP="00645590">
            <w:pPr>
              <w:jc w:val="center"/>
            </w:pPr>
            <w:r w:rsidRPr="003A13CA">
              <w:t>PZ</w:t>
            </w:r>
          </w:p>
        </w:tc>
      </w:tr>
      <w:tr w:rsidR="00645590" w:rsidRPr="00BA38F6" w14:paraId="0C089FDE" w14:textId="77777777" w:rsidTr="00D651F8">
        <w:tc>
          <w:tcPr>
            <w:tcW w:w="3053" w:type="dxa"/>
            <w:shd w:val="clear" w:color="auto" w:fill="E2EFD9" w:themeFill="accent6" w:themeFillTint="33"/>
          </w:tcPr>
          <w:p w14:paraId="2E17CD41" w14:textId="77777777" w:rsidR="00645590" w:rsidRDefault="00645590" w:rsidP="00645590">
            <w:pPr>
              <w:jc w:val="both"/>
            </w:pPr>
            <w:r w:rsidRPr="00BA38F6">
              <w:t>Odborný anglický jazyk II</w:t>
            </w:r>
          </w:p>
          <w:p w14:paraId="7E53B706" w14:textId="201CD07D" w:rsidR="00645590" w:rsidRPr="00BA38F6" w:rsidRDefault="00645590" w:rsidP="000956B5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6CA14F3F" w14:textId="5AD52068" w:rsidR="00645590" w:rsidRPr="00BA38F6" w:rsidRDefault="00645590" w:rsidP="00645590">
            <w:pPr>
              <w:jc w:val="center"/>
            </w:pPr>
            <w:r>
              <w:t>8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036A1DA6" w14:textId="77777777" w:rsidR="00645590" w:rsidRPr="00251D48" w:rsidRDefault="00645590" w:rsidP="00645590">
            <w:pPr>
              <w:jc w:val="center"/>
            </w:pPr>
            <w:r>
              <w:t>z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1900233A" w14:textId="77777777" w:rsidR="00645590" w:rsidRPr="00BA38F6" w:rsidRDefault="00645590" w:rsidP="00645590">
            <w:pPr>
              <w:jc w:val="center"/>
            </w:pPr>
            <w:r>
              <w:t>2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35542B35" w14:textId="77777777" w:rsidR="00645590" w:rsidRPr="003A721F" w:rsidRDefault="00645590" w:rsidP="00645590">
            <w:pPr>
              <w:rPr>
                <w:b/>
              </w:rPr>
            </w:pPr>
            <w:r w:rsidRPr="003A721F">
              <w:rPr>
                <w:b/>
              </w:rPr>
              <w:t>Mgr. et Mgr. Kateřina Pitrová, BBA, Ph.D.</w:t>
            </w:r>
            <w:r>
              <w:rPr>
                <w:b/>
              </w:rPr>
              <w:t xml:space="preserve"> (100 %)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790A6080" w14:textId="77777777" w:rsidR="00645590" w:rsidRPr="00BA38F6" w:rsidRDefault="00645590" w:rsidP="00645590">
            <w:pPr>
              <w:jc w:val="center"/>
            </w:pPr>
            <w:r w:rsidRPr="00BA38F6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1E24FCF2" w14:textId="77777777" w:rsidR="00645590" w:rsidRPr="00BA38F6" w:rsidRDefault="00645590" w:rsidP="00645590">
            <w:pPr>
              <w:jc w:val="center"/>
            </w:pPr>
          </w:p>
        </w:tc>
      </w:tr>
      <w:tr w:rsidR="00645590" w:rsidRPr="003A13CA" w14:paraId="3826721C" w14:textId="77777777" w:rsidTr="00D651F8">
        <w:tc>
          <w:tcPr>
            <w:tcW w:w="3053" w:type="dxa"/>
            <w:shd w:val="clear" w:color="auto" w:fill="E2EFD9" w:themeFill="accent6" w:themeFillTint="33"/>
          </w:tcPr>
          <w:p w14:paraId="41E9B3DB" w14:textId="77777777" w:rsidR="00645590" w:rsidRDefault="00645590" w:rsidP="00645590">
            <w:r>
              <w:t>Řízení rizik</w:t>
            </w:r>
          </w:p>
          <w:p w14:paraId="3DA5B8D8" w14:textId="77777777" w:rsidR="00645590" w:rsidRDefault="00645590" w:rsidP="00645590">
            <w:pPr>
              <w:rPr>
                <w:color w:val="FF0000"/>
                <w:sz w:val="16"/>
                <w:szCs w:val="16"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  <w:p w14:paraId="19B0F99B" w14:textId="77777777" w:rsidR="00645590" w:rsidRPr="00C804FA" w:rsidRDefault="00645590" w:rsidP="00645590"/>
        </w:tc>
        <w:tc>
          <w:tcPr>
            <w:tcW w:w="1091" w:type="dxa"/>
            <w:shd w:val="clear" w:color="auto" w:fill="E2EFD9" w:themeFill="accent6" w:themeFillTint="33"/>
          </w:tcPr>
          <w:p w14:paraId="35647F8F" w14:textId="395BBC3E" w:rsidR="00645590" w:rsidRPr="001A60C7" w:rsidRDefault="00645590" w:rsidP="00645590">
            <w:pPr>
              <w:jc w:val="center"/>
            </w:pPr>
            <w:r>
              <w:t>18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6B7E5907" w14:textId="77777777" w:rsidR="00645590" w:rsidRPr="00BA38F6" w:rsidRDefault="00645590" w:rsidP="00645590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692A57B4" w14:textId="77777777" w:rsidR="00645590" w:rsidRPr="00BA38F6" w:rsidRDefault="00645590" w:rsidP="00645590">
            <w:pPr>
              <w:jc w:val="center"/>
            </w:pPr>
            <w:r>
              <w:t>6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18737F77" w14:textId="77777777" w:rsidR="00645590" w:rsidRDefault="00645590" w:rsidP="00645590">
            <w:pPr>
              <w:rPr>
                <w:b/>
              </w:rPr>
            </w:pPr>
            <w:r w:rsidRPr="00306632">
              <w:rPr>
                <w:b/>
              </w:rPr>
              <w:t xml:space="preserve">doc. </w:t>
            </w:r>
            <w:r>
              <w:rPr>
                <w:b/>
              </w:rPr>
              <w:t xml:space="preserve">Mgr. Tomáš </w:t>
            </w:r>
            <w:r w:rsidRPr="00306632">
              <w:rPr>
                <w:b/>
              </w:rPr>
              <w:t>Zeman</w:t>
            </w:r>
            <w:r>
              <w:rPr>
                <w:b/>
              </w:rPr>
              <w:t>, Ph.D. et Ph.D. (54 %)</w:t>
            </w:r>
          </w:p>
          <w:p w14:paraId="21EDC15D" w14:textId="77777777" w:rsidR="00645590" w:rsidRPr="00F930FC" w:rsidRDefault="00645590" w:rsidP="00645590">
            <w:r w:rsidRPr="00F930FC">
              <w:t>Ing. Romana Heinzová, Ph.D. (23 %)</w:t>
            </w:r>
          </w:p>
          <w:p w14:paraId="391FCB0D" w14:textId="77777777" w:rsidR="00645590" w:rsidRPr="00BA38F6" w:rsidRDefault="00645590" w:rsidP="00645590">
            <w:r w:rsidRPr="00F930FC">
              <w:t>Ing. Petr Veselík, Ph.D. (23 %)</w:t>
            </w:r>
            <w:r>
              <w:t xml:space="preserve"> 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13BD8964" w14:textId="77777777" w:rsidR="00645590" w:rsidRPr="00BA38F6" w:rsidRDefault="00645590" w:rsidP="00645590">
            <w:pPr>
              <w:jc w:val="center"/>
            </w:pPr>
            <w:r w:rsidRPr="00BA38F6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694C88BC" w14:textId="77777777" w:rsidR="00645590" w:rsidRPr="003A13CA" w:rsidRDefault="00645590" w:rsidP="00645590">
            <w:pPr>
              <w:jc w:val="center"/>
            </w:pPr>
            <w:r w:rsidRPr="003A13CA">
              <w:t>ZT</w:t>
            </w:r>
          </w:p>
        </w:tc>
      </w:tr>
      <w:tr w:rsidR="00645590" w:rsidRPr="00BA38F6" w14:paraId="1B97EA26" w14:textId="77777777" w:rsidTr="00D651F8">
        <w:tc>
          <w:tcPr>
            <w:tcW w:w="3053" w:type="dxa"/>
            <w:shd w:val="clear" w:color="auto" w:fill="E2EFD9" w:themeFill="accent6" w:themeFillTint="33"/>
          </w:tcPr>
          <w:p w14:paraId="35F45F89" w14:textId="77777777" w:rsidR="00645590" w:rsidRDefault="00645590" w:rsidP="00645590">
            <w:pPr>
              <w:jc w:val="both"/>
            </w:pPr>
            <w:r w:rsidRPr="00C804FA">
              <w:lastRenderedPageBreak/>
              <w:t>Environmentální bezpečnost</w:t>
            </w:r>
          </w:p>
          <w:p w14:paraId="7B01C98E" w14:textId="77777777" w:rsidR="00645590" w:rsidRPr="00C804FA" w:rsidRDefault="00645590" w:rsidP="00645590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0E9E5509" w14:textId="5E279F6C" w:rsidR="00645590" w:rsidRPr="00BA38F6" w:rsidRDefault="00645590" w:rsidP="00645590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6B30E4E7" w14:textId="77777777" w:rsidR="00645590" w:rsidRPr="00BA38F6" w:rsidRDefault="00645590" w:rsidP="00645590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4DCA5952" w14:textId="77777777" w:rsidR="00645590" w:rsidRDefault="00645590" w:rsidP="00645590">
            <w:pPr>
              <w:jc w:val="center"/>
            </w:pPr>
            <w:r>
              <w:t>5</w:t>
            </w:r>
          </w:p>
          <w:p w14:paraId="66D16BBD" w14:textId="77777777" w:rsidR="00645590" w:rsidRPr="00BA38F6" w:rsidRDefault="00645590" w:rsidP="00645590">
            <w:pPr>
              <w:jc w:val="center"/>
            </w:pPr>
          </w:p>
        </w:tc>
        <w:tc>
          <w:tcPr>
            <w:tcW w:w="5398" w:type="dxa"/>
            <w:shd w:val="clear" w:color="auto" w:fill="E2EFD9" w:themeFill="accent6" w:themeFillTint="33"/>
          </w:tcPr>
          <w:p w14:paraId="0B1F2068" w14:textId="77777777" w:rsidR="00645590" w:rsidRPr="00A122ED" w:rsidRDefault="00645590" w:rsidP="00645590">
            <w:pPr>
              <w:rPr>
                <w:b/>
              </w:rPr>
            </w:pPr>
            <w:r w:rsidRPr="00A122ED">
              <w:rPr>
                <w:b/>
              </w:rPr>
              <w:t xml:space="preserve">prof. Ing. Vladimír Sedlařík, Ph.D. </w:t>
            </w:r>
            <w:r>
              <w:rPr>
                <w:b/>
              </w:rPr>
              <w:t>(100 %)</w:t>
            </w:r>
          </w:p>
          <w:p w14:paraId="442AFB17" w14:textId="77777777" w:rsidR="00645590" w:rsidRPr="00BA38F6" w:rsidRDefault="00645590" w:rsidP="00645590"/>
        </w:tc>
        <w:tc>
          <w:tcPr>
            <w:tcW w:w="1621" w:type="dxa"/>
            <w:shd w:val="clear" w:color="auto" w:fill="E2EFD9" w:themeFill="accent6" w:themeFillTint="33"/>
          </w:tcPr>
          <w:p w14:paraId="3FEF7BDF" w14:textId="77777777" w:rsidR="00645590" w:rsidRPr="00BA38F6" w:rsidRDefault="00645590" w:rsidP="00645590">
            <w:pPr>
              <w:jc w:val="center"/>
            </w:pPr>
            <w:r w:rsidRPr="00BA38F6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616FDDAC" w14:textId="77777777" w:rsidR="00645590" w:rsidRPr="00BA38F6" w:rsidRDefault="00645590" w:rsidP="00645590">
            <w:pPr>
              <w:jc w:val="center"/>
            </w:pPr>
            <w:r>
              <w:t>PZ</w:t>
            </w:r>
          </w:p>
        </w:tc>
      </w:tr>
      <w:tr w:rsidR="00645590" w:rsidRPr="00BA38F6" w14:paraId="5C2F03D6" w14:textId="77777777" w:rsidTr="00D651F8">
        <w:tc>
          <w:tcPr>
            <w:tcW w:w="3053" w:type="dxa"/>
            <w:shd w:val="clear" w:color="auto" w:fill="E2EFD9" w:themeFill="accent6" w:themeFillTint="33"/>
          </w:tcPr>
          <w:p w14:paraId="2DFE8567" w14:textId="77777777" w:rsidR="00645590" w:rsidRDefault="00645590" w:rsidP="00645590">
            <w:r w:rsidRPr="00C804FA">
              <w:t>Aplikovaná kybernetická bezpečnost</w:t>
            </w:r>
          </w:p>
          <w:p w14:paraId="185092D8" w14:textId="77777777" w:rsidR="00645590" w:rsidRPr="00C804FA" w:rsidRDefault="00645590" w:rsidP="00645590"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661E1473" w14:textId="168437A2" w:rsidR="00645590" w:rsidRPr="00BA38F6" w:rsidRDefault="00645590" w:rsidP="00645590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2B037185" w14:textId="77777777" w:rsidR="00645590" w:rsidRPr="00BA38F6" w:rsidRDefault="00645590" w:rsidP="00645590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3E26CAD1" w14:textId="77777777" w:rsidR="00645590" w:rsidRPr="00BA38F6" w:rsidRDefault="00645590" w:rsidP="00645590">
            <w:pPr>
              <w:jc w:val="center"/>
            </w:pPr>
            <w:r>
              <w:t>5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713F830C" w14:textId="77777777" w:rsidR="00645590" w:rsidRDefault="00645590" w:rsidP="00645590">
            <w:pPr>
              <w:rPr>
                <w:b/>
              </w:rPr>
            </w:pPr>
            <w:r>
              <w:rPr>
                <w:b/>
              </w:rPr>
              <w:t>Ing. Petr Svoboda, Ph.D.</w:t>
            </w:r>
            <w:r w:rsidRPr="00A122ED">
              <w:rPr>
                <w:b/>
              </w:rPr>
              <w:t xml:space="preserve"> </w:t>
            </w:r>
            <w:r>
              <w:rPr>
                <w:b/>
              </w:rPr>
              <w:t>(54 %)</w:t>
            </w:r>
          </w:p>
          <w:p w14:paraId="2C935C5F" w14:textId="77777777" w:rsidR="00645590" w:rsidRPr="00E71A1A" w:rsidRDefault="00645590" w:rsidP="00645590">
            <w:r w:rsidRPr="00E71A1A">
              <w:t>Ing. Lukáš Pavlík, Ph.D. (</w:t>
            </w:r>
            <w:r>
              <w:t>46</w:t>
            </w:r>
            <w:r w:rsidRPr="00E71A1A">
              <w:t xml:space="preserve">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2C4B697A" w14:textId="77777777" w:rsidR="00645590" w:rsidRPr="00BA38F6" w:rsidRDefault="00645590" w:rsidP="00645590">
            <w:pPr>
              <w:jc w:val="center"/>
            </w:pPr>
            <w:r w:rsidRPr="00BA38F6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641A334D" w14:textId="77777777" w:rsidR="00645590" w:rsidRPr="00BA38F6" w:rsidRDefault="00645590" w:rsidP="00645590">
            <w:pPr>
              <w:jc w:val="center"/>
            </w:pPr>
          </w:p>
        </w:tc>
      </w:tr>
      <w:tr w:rsidR="00645590" w:rsidRPr="00C804FA" w14:paraId="42D6253A" w14:textId="77777777" w:rsidTr="00D651F8">
        <w:tc>
          <w:tcPr>
            <w:tcW w:w="3053" w:type="dxa"/>
            <w:shd w:val="clear" w:color="auto" w:fill="E2EFD9" w:themeFill="accent6" w:themeFillTint="33"/>
          </w:tcPr>
          <w:p w14:paraId="12B3140B" w14:textId="77777777" w:rsidR="00645590" w:rsidRDefault="00645590" w:rsidP="00645590">
            <w:pPr>
              <w:jc w:val="both"/>
            </w:pPr>
            <w:r>
              <w:t>Vnitřní bezpečnost a veřejný pořádek</w:t>
            </w:r>
          </w:p>
          <w:p w14:paraId="7B14A1AA" w14:textId="77777777" w:rsidR="00645590" w:rsidRPr="00C804FA" w:rsidRDefault="00645590" w:rsidP="00645590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618AF563" w14:textId="4805C993" w:rsidR="00645590" w:rsidRPr="00A122ED" w:rsidRDefault="00645590" w:rsidP="00645590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2AF4AFE8" w14:textId="77777777" w:rsidR="00645590" w:rsidRPr="00BA38F6" w:rsidRDefault="00645590" w:rsidP="00645590">
            <w:pPr>
              <w:jc w:val="center"/>
            </w:pPr>
            <w:r>
              <w:t xml:space="preserve">z, </w:t>
            </w:r>
            <w:r w:rsidRPr="00BA38F6">
              <w:t>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080D2210" w14:textId="77777777" w:rsidR="00645590" w:rsidRPr="00BA38F6" w:rsidRDefault="00645590" w:rsidP="00645590">
            <w:pPr>
              <w:jc w:val="center"/>
            </w:pPr>
            <w:r>
              <w:t>5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7AE07DED" w14:textId="68A4E485" w:rsidR="00645590" w:rsidRDefault="00645590" w:rsidP="00645590">
            <w:pPr>
              <w:rPr>
                <w:b/>
              </w:rPr>
            </w:pPr>
            <w:r>
              <w:rPr>
                <w:b/>
              </w:rPr>
              <w:t>doc. Ing. Miroslav Tomek, Ph.D. (</w:t>
            </w:r>
            <w:r w:rsidR="00271812">
              <w:rPr>
                <w:b/>
              </w:rPr>
              <w:t>69</w:t>
            </w:r>
            <w:r>
              <w:rPr>
                <w:b/>
              </w:rPr>
              <w:t xml:space="preserve"> %)</w:t>
            </w:r>
          </w:p>
          <w:p w14:paraId="114BDD32" w14:textId="5D929AE2" w:rsidR="00645590" w:rsidRPr="00F930FC" w:rsidRDefault="00645590" w:rsidP="00271812">
            <w:r w:rsidRPr="00F930FC">
              <w:t>Ing. Martin Ficek, Ph.D. (</w:t>
            </w:r>
            <w:r w:rsidR="00271812">
              <w:t>31</w:t>
            </w:r>
            <w:r w:rsidRPr="00F930FC">
              <w:t xml:space="preserve">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26717074" w14:textId="77777777" w:rsidR="00645590" w:rsidRPr="00A122ED" w:rsidRDefault="00645590" w:rsidP="00645590">
            <w:pPr>
              <w:jc w:val="center"/>
            </w:pPr>
            <w:r w:rsidRPr="00A122ED">
              <w:t>1/LS</w:t>
            </w:r>
          </w:p>
          <w:p w14:paraId="68F3C8D6" w14:textId="77777777" w:rsidR="00645590" w:rsidRPr="00BA38F6" w:rsidRDefault="00645590" w:rsidP="00645590">
            <w:pPr>
              <w:jc w:val="center"/>
            </w:pPr>
          </w:p>
        </w:tc>
        <w:tc>
          <w:tcPr>
            <w:tcW w:w="1144" w:type="dxa"/>
            <w:shd w:val="clear" w:color="auto" w:fill="E2EFD9" w:themeFill="accent6" w:themeFillTint="33"/>
          </w:tcPr>
          <w:p w14:paraId="6B6CAA82" w14:textId="77777777" w:rsidR="00645590" w:rsidRPr="00C804FA" w:rsidRDefault="00645590" w:rsidP="00645590">
            <w:pPr>
              <w:jc w:val="center"/>
            </w:pPr>
            <w:r w:rsidRPr="00C804FA">
              <w:t>PZ</w:t>
            </w:r>
          </w:p>
        </w:tc>
      </w:tr>
      <w:tr w:rsidR="00645590" w:rsidRPr="00BA38F6" w14:paraId="539F638E" w14:textId="77777777" w:rsidTr="00D651F8">
        <w:tc>
          <w:tcPr>
            <w:tcW w:w="14640" w:type="dxa"/>
            <w:gridSpan w:val="7"/>
            <w:shd w:val="clear" w:color="auto" w:fill="F7CAAC" w:themeFill="accent2" w:themeFillTint="66"/>
          </w:tcPr>
          <w:p w14:paraId="2C5F0068" w14:textId="4A036002" w:rsidR="00645590" w:rsidRPr="00BA38F6" w:rsidRDefault="002360ED" w:rsidP="00645590">
            <w:pPr>
              <w:jc w:val="center"/>
            </w:pPr>
            <w:r>
              <w:rPr>
                <w:b/>
                <w:sz w:val="22"/>
              </w:rPr>
              <w:t>P</w:t>
            </w:r>
            <w:r w:rsidR="00645590" w:rsidRPr="0059129B">
              <w:rPr>
                <w:b/>
                <w:sz w:val="22"/>
              </w:rPr>
              <w:t>ovinně volitelné předměty</w:t>
            </w:r>
            <w:r w:rsidR="00645590">
              <w:rPr>
                <w:b/>
                <w:sz w:val="22"/>
              </w:rPr>
              <w:t>*</w:t>
            </w:r>
          </w:p>
        </w:tc>
      </w:tr>
      <w:tr w:rsidR="00645590" w:rsidRPr="00BA38F6" w14:paraId="481EC5CE" w14:textId="77777777" w:rsidTr="00D651F8">
        <w:tc>
          <w:tcPr>
            <w:tcW w:w="3053" w:type="dxa"/>
            <w:shd w:val="clear" w:color="auto" w:fill="E2EFD9" w:themeFill="accent6" w:themeFillTint="33"/>
          </w:tcPr>
          <w:p w14:paraId="24BB2D42" w14:textId="77777777" w:rsidR="00645590" w:rsidRDefault="00645590" w:rsidP="00645590">
            <w:r>
              <w:t>Metody posuzování rizik</w:t>
            </w:r>
          </w:p>
          <w:p w14:paraId="3BC3FB51" w14:textId="77777777" w:rsidR="00645590" w:rsidRPr="00C804FA" w:rsidRDefault="00645590" w:rsidP="00645590"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688D310F" w14:textId="6EE0B5A1" w:rsidR="00645590" w:rsidRPr="00BA38F6" w:rsidRDefault="00645590" w:rsidP="00645590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0B9FF61A" w14:textId="77777777" w:rsidR="00645590" w:rsidRPr="00BA38F6" w:rsidRDefault="00645590" w:rsidP="00645590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12B0FB45" w14:textId="77777777" w:rsidR="00645590" w:rsidRPr="00BA38F6" w:rsidRDefault="00645590" w:rsidP="00645590">
            <w:pPr>
              <w:jc w:val="center"/>
            </w:pPr>
            <w:r w:rsidRPr="00C804FA">
              <w:t>4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2AA445E8" w14:textId="77777777" w:rsidR="00645590" w:rsidRDefault="00645590" w:rsidP="00645590">
            <w:pPr>
              <w:jc w:val="both"/>
              <w:rPr>
                <w:b/>
              </w:rPr>
            </w:pPr>
            <w:r w:rsidRPr="00306632">
              <w:rPr>
                <w:b/>
              </w:rPr>
              <w:t xml:space="preserve">doc. </w:t>
            </w:r>
            <w:r>
              <w:rPr>
                <w:b/>
              </w:rPr>
              <w:t xml:space="preserve">Mgr. Tomáš </w:t>
            </w:r>
            <w:r w:rsidRPr="00306632">
              <w:rPr>
                <w:b/>
              </w:rPr>
              <w:t>Zeman</w:t>
            </w:r>
            <w:r>
              <w:rPr>
                <w:b/>
              </w:rPr>
              <w:t>, Ph.D. et Ph.D. (69 %)</w:t>
            </w:r>
          </w:p>
          <w:p w14:paraId="7B1AA5D3" w14:textId="77777777" w:rsidR="00645590" w:rsidRPr="00F930FC" w:rsidRDefault="00645590" w:rsidP="00645590">
            <w:pPr>
              <w:jc w:val="both"/>
            </w:pPr>
            <w:r w:rsidRPr="00F930FC">
              <w:t>Ing. Petr Veselík, Ph.D. (31 %)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485899F8" w14:textId="77777777" w:rsidR="00645590" w:rsidRPr="00BA38F6" w:rsidRDefault="00645590" w:rsidP="00645590">
            <w:pPr>
              <w:jc w:val="center"/>
            </w:pPr>
            <w:r w:rsidRPr="00BA38F6">
              <w:t>1/</w:t>
            </w:r>
            <w:r>
              <w:t>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0A17A4ED" w14:textId="77777777" w:rsidR="00645590" w:rsidRPr="00BA38F6" w:rsidRDefault="00645590" w:rsidP="00645590">
            <w:pPr>
              <w:jc w:val="center"/>
            </w:pPr>
          </w:p>
        </w:tc>
      </w:tr>
      <w:tr w:rsidR="00645590" w:rsidRPr="00BA38F6" w14:paraId="1E0981CA" w14:textId="77777777" w:rsidTr="00D651F8">
        <w:tc>
          <w:tcPr>
            <w:tcW w:w="3053" w:type="dxa"/>
            <w:shd w:val="clear" w:color="auto" w:fill="E2EFD9" w:themeFill="accent6" w:themeFillTint="33"/>
          </w:tcPr>
          <w:p w14:paraId="5F974208" w14:textId="77777777" w:rsidR="00645590" w:rsidRPr="00B81232" w:rsidRDefault="00645590" w:rsidP="00645590">
            <w:r w:rsidRPr="00B81232">
              <w:t>Logistické systémy</w:t>
            </w:r>
          </w:p>
          <w:p w14:paraId="48CD10B6" w14:textId="77777777" w:rsidR="00645590" w:rsidRPr="00C804FA" w:rsidRDefault="00645590" w:rsidP="00645590"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7E06EDDB" w14:textId="78EBFB0C" w:rsidR="00645590" w:rsidRPr="00BA38F6" w:rsidRDefault="00645590" w:rsidP="00645590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6ADFDF4B" w14:textId="77777777" w:rsidR="00645590" w:rsidRPr="00BA38F6" w:rsidRDefault="00645590" w:rsidP="00645590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29864073" w14:textId="77777777" w:rsidR="00645590" w:rsidRPr="00BA38F6" w:rsidRDefault="00645590" w:rsidP="00645590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1E634D87" w14:textId="77777777" w:rsidR="00645590" w:rsidRPr="007541D9" w:rsidRDefault="00645590" w:rsidP="00645590">
            <w:pPr>
              <w:jc w:val="both"/>
              <w:rPr>
                <w:b/>
              </w:rPr>
            </w:pPr>
            <w:r>
              <w:rPr>
                <w:b/>
              </w:rPr>
              <w:t>Ing. Romana Heinzová, Ph.D. (100 %)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62A1EE09" w14:textId="77777777" w:rsidR="00645590" w:rsidRPr="00BA38F6" w:rsidRDefault="00645590" w:rsidP="00645590">
            <w:pPr>
              <w:jc w:val="center"/>
            </w:pPr>
            <w:r w:rsidRPr="00B81232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7935BFBC" w14:textId="77777777" w:rsidR="00645590" w:rsidRPr="00BA38F6" w:rsidRDefault="00645590" w:rsidP="00645590">
            <w:pPr>
              <w:jc w:val="center"/>
            </w:pPr>
          </w:p>
        </w:tc>
      </w:tr>
      <w:tr w:rsidR="00645590" w:rsidRPr="00BA38F6" w14:paraId="0CD1376E" w14:textId="77777777" w:rsidTr="00D651F8">
        <w:tc>
          <w:tcPr>
            <w:tcW w:w="3053" w:type="dxa"/>
            <w:shd w:val="clear" w:color="auto" w:fill="E2EFD9" w:themeFill="accent6" w:themeFillTint="33"/>
          </w:tcPr>
          <w:p w14:paraId="6DC4EAD6" w14:textId="77777777" w:rsidR="00645590" w:rsidRDefault="00645590" w:rsidP="00645590">
            <w:r>
              <w:t>Životní prostředí a zdraví</w:t>
            </w:r>
          </w:p>
          <w:p w14:paraId="36720662" w14:textId="77777777" w:rsidR="00645590" w:rsidRPr="00C804FA" w:rsidRDefault="00645590" w:rsidP="00645590"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4F6BB425" w14:textId="109832AE" w:rsidR="00645590" w:rsidRPr="00BA38F6" w:rsidRDefault="00645590" w:rsidP="00645590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71EAC169" w14:textId="77777777" w:rsidR="00645590" w:rsidRPr="00BA38F6" w:rsidRDefault="00645590" w:rsidP="00645590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560ACE68" w14:textId="77777777" w:rsidR="00645590" w:rsidRPr="00BA38F6" w:rsidRDefault="00645590" w:rsidP="00645590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779D4FF5" w14:textId="4B6CDC36" w:rsidR="00645590" w:rsidRDefault="00645590" w:rsidP="00645590">
            <w:pPr>
              <w:jc w:val="both"/>
              <w:rPr>
                <w:b/>
              </w:rPr>
            </w:pPr>
            <w:r>
              <w:rPr>
                <w:b/>
              </w:rPr>
              <w:t xml:space="preserve">doc. Ing. Pavel Valášek, CSc., </w:t>
            </w:r>
            <w:proofErr w:type="gramStart"/>
            <w:r>
              <w:rPr>
                <w:b/>
              </w:rPr>
              <w:t>LL.M (</w:t>
            </w:r>
            <w:r w:rsidR="00271812">
              <w:rPr>
                <w:b/>
              </w:rPr>
              <w:t>54</w:t>
            </w:r>
            <w:proofErr w:type="gramEnd"/>
            <w:r>
              <w:rPr>
                <w:b/>
              </w:rPr>
              <w:t xml:space="preserve"> %)</w:t>
            </w:r>
          </w:p>
          <w:p w14:paraId="69116496" w14:textId="26E54687" w:rsidR="00645590" w:rsidRPr="00044611" w:rsidRDefault="00645590" w:rsidP="00271812">
            <w:pPr>
              <w:jc w:val="both"/>
            </w:pPr>
            <w:r w:rsidRPr="00044611">
              <w:t>prof. Ing. Vladimír Sedlařík, Ph.D. (</w:t>
            </w:r>
            <w:r w:rsidR="00271812">
              <w:t>46</w:t>
            </w:r>
            <w:r w:rsidRPr="00044611">
              <w:t xml:space="preserve">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5B4CAEA0" w14:textId="77777777" w:rsidR="00645590" w:rsidRPr="00BA38F6" w:rsidRDefault="00645590" w:rsidP="00645590">
            <w:pPr>
              <w:jc w:val="center"/>
            </w:pPr>
            <w:r w:rsidRPr="00BA38F6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27D40BB0" w14:textId="77777777" w:rsidR="00645590" w:rsidRPr="00BA38F6" w:rsidRDefault="00645590" w:rsidP="00645590">
            <w:pPr>
              <w:jc w:val="center"/>
            </w:pPr>
          </w:p>
        </w:tc>
      </w:tr>
      <w:tr w:rsidR="00645590" w:rsidRPr="00BA38F6" w14:paraId="4DA72877" w14:textId="77777777" w:rsidTr="00D651F8">
        <w:tc>
          <w:tcPr>
            <w:tcW w:w="3053" w:type="dxa"/>
            <w:shd w:val="clear" w:color="auto" w:fill="E2EFD9" w:themeFill="accent6" w:themeFillTint="33"/>
          </w:tcPr>
          <w:p w14:paraId="51483E4B" w14:textId="77777777" w:rsidR="00645590" w:rsidRDefault="00645590" w:rsidP="00645590">
            <w:r>
              <w:t>Aplikovaná ochrana obyvatelstva</w:t>
            </w:r>
          </w:p>
          <w:p w14:paraId="5B8A9A16" w14:textId="77777777" w:rsidR="00645590" w:rsidRDefault="00645590" w:rsidP="00645590">
            <w:pPr>
              <w:jc w:val="both"/>
              <w:rPr>
                <w:color w:val="FF0000"/>
                <w:sz w:val="16"/>
                <w:szCs w:val="16"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  <w:p w14:paraId="6F462BD6" w14:textId="77777777" w:rsidR="00645590" w:rsidRPr="00C804FA" w:rsidRDefault="00645590" w:rsidP="00645590"/>
        </w:tc>
        <w:tc>
          <w:tcPr>
            <w:tcW w:w="1091" w:type="dxa"/>
            <w:shd w:val="clear" w:color="auto" w:fill="E2EFD9" w:themeFill="accent6" w:themeFillTint="33"/>
          </w:tcPr>
          <w:p w14:paraId="720C9585" w14:textId="6DD36D0B" w:rsidR="00645590" w:rsidRPr="00BA38F6" w:rsidRDefault="00645590" w:rsidP="00645590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67D0F4FE" w14:textId="77777777" w:rsidR="00645590" w:rsidRPr="00BA38F6" w:rsidRDefault="00645590" w:rsidP="00645590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5653A0D8" w14:textId="77777777" w:rsidR="00645590" w:rsidRPr="00BA38F6" w:rsidRDefault="00645590" w:rsidP="00645590">
            <w:pPr>
              <w:jc w:val="center"/>
            </w:pPr>
            <w:r w:rsidRPr="007E2215">
              <w:t>4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614E5FE0" w14:textId="77777777" w:rsidR="00645590" w:rsidRDefault="00645590" w:rsidP="00645590">
            <w:pPr>
              <w:jc w:val="both"/>
              <w:rPr>
                <w:b/>
              </w:rPr>
            </w:pPr>
            <w:r>
              <w:rPr>
                <w:b/>
              </w:rPr>
              <w:t xml:space="preserve">Ing. Jan Strohmandl, Ph.D. (100 %) </w:t>
            </w:r>
          </w:p>
          <w:p w14:paraId="16C0F350" w14:textId="77777777" w:rsidR="00645590" w:rsidRPr="003A721F" w:rsidRDefault="00645590" w:rsidP="00645590">
            <w:pPr>
              <w:jc w:val="both"/>
              <w:rPr>
                <w:b/>
              </w:rPr>
            </w:pPr>
          </w:p>
        </w:tc>
        <w:tc>
          <w:tcPr>
            <w:tcW w:w="1621" w:type="dxa"/>
            <w:shd w:val="clear" w:color="auto" w:fill="E2EFD9" w:themeFill="accent6" w:themeFillTint="33"/>
          </w:tcPr>
          <w:p w14:paraId="0342FCDD" w14:textId="77777777" w:rsidR="00645590" w:rsidRPr="00BA38F6" w:rsidRDefault="00645590" w:rsidP="00645590">
            <w:pPr>
              <w:jc w:val="center"/>
            </w:pPr>
            <w:r w:rsidRPr="007E2215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3BEB51A0" w14:textId="77777777" w:rsidR="00645590" w:rsidRPr="00BA38F6" w:rsidRDefault="00645590" w:rsidP="00645590">
            <w:pPr>
              <w:jc w:val="center"/>
            </w:pPr>
          </w:p>
        </w:tc>
      </w:tr>
      <w:tr w:rsidR="00F42BE1" w:rsidRPr="004A4596" w14:paraId="470FBF23" w14:textId="77777777" w:rsidTr="00D651F8">
        <w:tc>
          <w:tcPr>
            <w:tcW w:w="14640" w:type="dxa"/>
            <w:gridSpan w:val="7"/>
            <w:shd w:val="clear" w:color="auto" w:fill="auto"/>
          </w:tcPr>
          <w:p w14:paraId="20C836B2" w14:textId="77777777" w:rsidR="00F42BE1" w:rsidRPr="0052049E" w:rsidRDefault="00F42BE1" w:rsidP="00D651F8">
            <w:pPr>
              <w:ind w:left="1104" w:hanging="1104"/>
              <w:jc w:val="both"/>
            </w:pPr>
            <w:r w:rsidRPr="0052049E">
              <w:t xml:space="preserve">Vysvětlivka: PZ – předmět profilujícího základu studijního programu </w:t>
            </w:r>
          </w:p>
          <w:p w14:paraId="3BE71FDC" w14:textId="77777777" w:rsidR="00F42BE1" w:rsidRDefault="00F42BE1" w:rsidP="00D651F8">
            <w:pPr>
              <w:ind w:firstLine="1104"/>
              <w:jc w:val="both"/>
            </w:pPr>
            <w:r w:rsidRPr="0052049E">
              <w:t>ZT – základní teoretický předmět profilujícího základu studijního programu</w:t>
            </w:r>
          </w:p>
          <w:p w14:paraId="2CBE028E" w14:textId="77777777" w:rsidR="00F42BE1" w:rsidRDefault="00F42BE1" w:rsidP="00D651F8">
            <w:pPr>
              <w:ind w:firstLine="1104"/>
              <w:jc w:val="both"/>
            </w:pPr>
          </w:p>
          <w:p w14:paraId="1074CDF1" w14:textId="77777777" w:rsidR="00F42BE1" w:rsidRDefault="00F42BE1" w:rsidP="00D651F8">
            <w:pPr>
              <w:jc w:val="both"/>
              <w:rPr>
                <w:b/>
              </w:rPr>
            </w:pPr>
            <w:r>
              <w:rPr>
                <w:b/>
              </w:rPr>
              <w:t>*</w:t>
            </w:r>
            <w:r w:rsidRPr="00BA38F6">
              <w:rPr>
                <w:b/>
              </w:rPr>
              <w:t>Podmínka pro splnění této skupiny předmětů:</w:t>
            </w:r>
          </w:p>
          <w:p w14:paraId="6C0D4D8C" w14:textId="521E0C0F" w:rsidR="00F42BE1" w:rsidRDefault="00F42BE1" w:rsidP="00D651F8">
            <w:pPr>
              <w:ind w:firstLine="1104"/>
              <w:jc w:val="both"/>
            </w:pPr>
            <w:r w:rsidRPr="00496A2B">
              <w:t>Student si volí jeden z povinně volitelných předmětů</w:t>
            </w:r>
            <w:r>
              <w:t>, dle specializace.</w:t>
            </w:r>
          </w:p>
          <w:p w14:paraId="5564DA23" w14:textId="77777777" w:rsidR="00F42BE1" w:rsidRDefault="00F42BE1" w:rsidP="00D651F8">
            <w:pPr>
              <w:ind w:firstLine="1104"/>
              <w:jc w:val="both"/>
            </w:pPr>
          </w:p>
          <w:p w14:paraId="1911484F" w14:textId="77777777" w:rsidR="00F42BE1" w:rsidRPr="004A4596" w:rsidRDefault="00F42BE1" w:rsidP="00D651F8">
            <w:pPr>
              <w:jc w:val="center"/>
              <w:rPr>
                <w:color w:val="FF0000"/>
              </w:rPr>
            </w:pPr>
          </w:p>
        </w:tc>
      </w:tr>
      <w:tr w:rsidR="00F42BE1" w:rsidRPr="004A4596" w14:paraId="49E5A63F" w14:textId="77777777" w:rsidTr="00D651F8">
        <w:tc>
          <w:tcPr>
            <w:tcW w:w="3053" w:type="dxa"/>
            <w:shd w:val="clear" w:color="auto" w:fill="D9D9D9" w:themeFill="background1" w:themeFillShade="D9"/>
          </w:tcPr>
          <w:p w14:paraId="422483A5" w14:textId="77777777" w:rsidR="00F42BE1" w:rsidRDefault="00F42BE1" w:rsidP="00D651F8">
            <w:pPr>
              <w:jc w:val="both"/>
            </w:pPr>
            <w:r w:rsidRPr="00C804FA">
              <w:t>Diplomový seminář</w:t>
            </w:r>
          </w:p>
          <w:p w14:paraId="0DDB3A4B" w14:textId="77777777" w:rsidR="00F42BE1" w:rsidRPr="00C804FA" w:rsidRDefault="00F42BE1" w:rsidP="00D651F8">
            <w:pPr>
              <w:jc w:val="both"/>
            </w:pPr>
            <w:r w:rsidRPr="00686E0F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2E58118F" w14:textId="2162EBBA" w:rsidR="00F42BE1" w:rsidRPr="00C260EA" w:rsidRDefault="00645590" w:rsidP="00D651F8">
            <w:pPr>
              <w:jc w:val="center"/>
            </w:pPr>
            <w:r>
              <w:t>6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03A66B47" w14:textId="77777777" w:rsidR="00F42BE1" w:rsidRPr="00C260EA" w:rsidRDefault="00F42BE1" w:rsidP="00D651F8">
            <w:pPr>
              <w:jc w:val="center"/>
            </w:pPr>
            <w:r>
              <w:t>z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226E2B7B" w14:textId="77777777" w:rsidR="00F42BE1" w:rsidRPr="00C260EA" w:rsidRDefault="00F42BE1" w:rsidP="00D651F8">
            <w:pPr>
              <w:jc w:val="center"/>
            </w:pPr>
            <w:r>
              <w:t>2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7786D95C" w14:textId="77777777" w:rsidR="00F42BE1" w:rsidRPr="00306632" w:rsidRDefault="00F42BE1" w:rsidP="00D651F8">
            <w:pPr>
              <w:rPr>
                <w:b/>
              </w:rPr>
            </w:pPr>
            <w:r w:rsidRPr="00306632">
              <w:rPr>
                <w:b/>
              </w:rPr>
              <w:t xml:space="preserve">doc. </w:t>
            </w:r>
            <w:r>
              <w:rPr>
                <w:b/>
              </w:rPr>
              <w:t xml:space="preserve">Mgr. Tomáš </w:t>
            </w:r>
            <w:r w:rsidRPr="00306632">
              <w:rPr>
                <w:b/>
              </w:rPr>
              <w:t>Zeman</w:t>
            </w:r>
            <w:r>
              <w:rPr>
                <w:b/>
              </w:rPr>
              <w:t>, Ph.D. et Ph.D. (100 %)</w:t>
            </w:r>
          </w:p>
          <w:p w14:paraId="0B4D89CC" w14:textId="77777777" w:rsidR="00F42BE1" w:rsidRPr="00B81232" w:rsidRDefault="00F42BE1" w:rsidP="00D651F8">
            <w:pPr>
              <w:jc w:val="both"/>
            </w:pPr>
          </w:p>
        </w:tc>
        <w:tc>
          <w:tcPr>
            <w:tcW w:w="1621" w:type="dxa"/>
            <w:shd w:val="clear" w:color="auto" w:fill="D9D9D9" w:themeFill="background1" w:themeFillShade="D9"/>
          </w:tcPr>
          <w:p w14:paraId="38AC15D3" w14:textId="77777777" w:rsidR="00F42BE1" w:rsidRPr="00BA38F6" w:rsidRDefault="00F42BE1" w:rsidP="00D651F8">
            <w:pPr>
              <w:jc w:val="center"/>
            </w:pPr>
            <w:r w:rsidRPr="00C260EA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3CCE1AC4" w14:textId="77777777" w:rsidR="00F42BE1" w:rsidRPr="004A4596" w:rsidRDefault="00F42BE1" w:rsidP="00D651F8">
            <w:pPr>
              <w:jc w:val="center"/>
              <w:rPr>
                <w:color w:val="FF0000"/>
              </w:rPr>
            </w:pPr>
          </w:p>
        </w:tc>
      </w:tr>
      <w:tr w:rsidR="00F42BE1" w:rsidRPr="004A4596" w14:paraId="4BE3A2F4" w14:textId="77777777" w:rsidTr="00D651F8">
        <w:tc>
          <w:tcPr>
            <w:tcW w:w="3053" w:type="dxa"/>
            <w:shd w:val="clear" w:color="auto" w:fill="D9D9D9" w:themeFill="background1" w:themeFillShade="D9"/>
          </w:tcPr>
          <w:p w14:paraId="0A279EF3" w14:textId="77777777" w:rsidR="00F42BE1" w:rsidRDefault="00F42BE1" w:rsidP="00D651F8">
            <w:r w:rsidRPr="001E3638">
              <w:t>Bezpečnost logistických procesů</w:t>
            </w:r>
          </w:p>
          <w:p w14:paraId="2D097E82" w14:textId="77777777" w:rsidR="00F42BE1" w:rsidRPr="00C804FA" w:rsidRDefault="00F42BE1" w:rsidP="00D651F8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60471DD6" w14:textId="5C686E36" w:rsidR="00F42BE1" w:rsidRDefault="00645590" w:rsidP="00D651F8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23508811" w14:textId="77777777" w:rsidR="00F42BE1" w:rsidRDefault="00F42BE1" w:rsidP="00D651F8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6380A82D" w14:textId="77777777" w:rsidR="00F42BE1" w:rsidRDefault="00F42BE1" w:rsidP="00D651F8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59C0A26F" w14:textId="77777777" w:rsidR="00F42BE1" w:rsidRPr="009E62B4" w:rsidRDefault="00F42BE1" w:rsidP="00D651F8">
            <w:pPr>
              <w:jc w:val="both"/>
              <w:rPr>
                <w:b/>
              </w:rPr>
            </w:pPr>
            <w:r>
              <w:rPr>
                <w:b/>
              </w:rPr>
              <w:t>Mgr. Kamil Peterek, Ph.D. (100 %)</w:t>
            </w:r>
          </w:p>
          <w:p w14:paraId="4E245F3B" w14:textId="77777777" w:rsidR="00F42BE1" w:rsidRPr="00306632" w:rsidRDefault="00F42BE1" w:rsidP="00D651F8">
            <w:pPr>
              <w:rPr>
                <w:b/>
              </w:rPr>
            </w:pPr>
          </w:p>
        </w:tc>
        <w:tc>
          <w:tcPr>
            <w:tcW w:w="1621" w:type="dxa"/>
            <w:shd w:val="clear" w:color="auto" w:fill="D9D9D9" w:themeFill="background1" w:themeFillShade="D9"/>
          </w:tcPr>
          <w:p w14:paraId="64662B48" w14:textId="77777777" w:rsidR="00F42BE1" w:rsidRPr="00C260EA" w:rsidRDefault="00F42BE1" w:rsidP="00D651F8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3E97429F" w14:textId="77777777" w:rsidR="00F42BE1" w:rsidRPr="004A4596" w:rsidRDefault="00F42BE1" w:rsidP="00D651F8">
            <w:pPr>
              <w:jc w:val="center"/>
              <w:rPr>
                <w:color w:val="FF0000"/>
              </w:rPr>
            </w:pPr>
            <w:r w:rsidRPr="00BA38F6">
              <w:t>PZ</w:t>
            </w:r>
          </w:p>
        </w:tc>
      </w:tr>
      <w:tr w:rsidR="00F42BE1" w:rsidRPr="004A4596" w14:paraId="7B2A558A" w14:textId="77777777" w:rsidTr="00D651F8">
        <w:tc>
          <w:tcPr>
            <w:tcW w:w="3053" w:type="dxa"/>
            <w:shd w:val="clear" w:color="auto" w:fill="D9D9D9" w:themeFill="background1" w:themeFillShade="D9"/>
          </w:tcPr>
          <w:p w14:paraId="76EF58A2" w14:textId="77777777" w:rsidR="00F42BE1" w:rsidRDefault="00F42BE1" w:rsidP="00D651F8">
            <w:r w:rsidRPr="00645CF0">
              <w:t xml:space="preserve">Logistika </w:t>
            </w:r>
            <w:r>
              <w:t xml:space="preserve">při řešení </w:t>
            </w:r>
            <w:r w:rsidRPr="00645CF0">
              <w:t xml:space="preserve">krizových </w:t>
            </w:r>
            <w:r>
              <w:t>jevů</w:t>
            </w:r>
          </w:p>
          <w:p w14:paraId="57283191" w14:textId="77777777" w:rsidR="00F42BE1" w:rsidRPr="00C804FA" w:rsidRDefault="00F42BE1" w:rsidP="00D651F8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3C02651D" w14:textId="2D048B60" w:rsidR="00F42BE1" w:rsidRDefault="00645590" w:rsidP="00D651F8">
            <w:pPr>
              <w:jc w:val="center"/>
            </w:pPr>
            <w:r>
              <w:t>10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42EDD06B" w14:textId="77777777" w:rsidR="00F42BE1" w:rsidRDefault="00F42BE1" w:rsidP="00D651F8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38616C44" w14:textId="77777777" w:rsidR="00F42BE1" w:rsidRDefault="00F42BE1" w:rsidP="00D651F8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0C834CEA" w14:textId="77777777" w:rsidR="00F42BE1" w:rsidRDefault="00F42BE1" w:rsidP="00D651F8">
            <w:pPr>
              <w:jc w:val="both"/>
              <w:rPr>
                <w:b/>
              </w:rPr>
            </w:pPr>
            <w:r>
              <w:rPr>
                <w:b/>
              </w:rPr>
              <w:t>doc. Ing. Miroslav Tomek, Ph.D. (69 %)</w:t>
            </w:r>
          </w:p>
          <w:p w14:paraId="242A692D" w14:textId="77777777" w:rsidR="00F42BE1" w:rsidRPr="00306632" w:rsidRDefault="00F42BE1" w:rsidP="00D651F8">
            <w:pPr>
              <w:rPr>
                <w:b/>
              </w:rPr>
            </w:pPr>
            <w:r w:rsidRPr="004008E4">
              <w:t>Ing. Jan Strohmandl, Ph.D. (</w:t>
            </w:r>
            <w:r>
              <w:t>31</w:t>
            </w:r>
            <w:r w:rsidRPr="004008E4">
              <w:t xml:space="preserve"> %) 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0A11B7B8" w14:textId="77777777" w:rsidR="00F42BE1" w:rsidRPr="00C260EA" w:rsidRDefault="00F42BE1" w:rsidP="00D651F8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64C1D58C" w14:textId="77777777" w:rsidR="00F42BE1" w:rsidRPr="004A4596" w:rsidRDefault="00F42BE1" w:rsidP="00D651F8">
            <w:pPr>
              <w:jc w:val="center"/>
              <w:rPr>
                <w:color w:val="FF0000"/>
              </w:rPr>
            </w:pPr>
            <w:r w:rsidRPr="00BA38F6">
              <w:t>PZ</w:t>
            </w:r>
          </w:p>
        </w:tc>
      </w:tr>
      <w:tr w:rsidR="00F42BE1" w:rsidRPr="004A4596" w14:paraId="2483F80D" w14:textId="77777777" w:rsidTr="00D651F8">
        <w:tc>
          <w:tcPr>
            <w:tcW w:w="3053" w:type="dxa"/>
            <w:shd w:val="clear" w:color="auto" w:fill="D9D9D9" w:themeFill="background1" w:themeFillShade="D9"/>
          </w:tcPr>
          <w:p w14:paraId="22208EBD" w14:textId="77777777" w:rsidR="00F42BE1" w:rsidRPr="006F6F2F" w:rsidRDefault="00F42BE1" w:rsidP="00D651F8">
            <w:r w:rsidRPr="006F6F2F">
              <w:t>Řízení procesů</w:t>
            </w:r>
          </w:p>
          <w:p w14:paraId="5610A906" w14:textId="77777777" w:rsidR="00F42BE1" w:rsidRPr="00C804FA" w:rsidRDefault="00F42BE1" w:rsidP="00D651F8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58312624" w14:textId="0DC62D88" w:rsidR="00F42BE1" w:rsidRDefault="00645590" w:rsidP="00D651F8">
            <w:pPr>
              <w:jc w:val="center"/>
            </w:pPr>
            <w:r>
              <w:t>10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7091208C" w14:textId="77777777" w:rsidR="00F42BE1" w:rsidRDefault="00F42BE1" w:rsidP="00D651F8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0A9A832A" w14:textId="77777777" w:rsidR="00F42BE1" w:rsidRDefault="00F42BE1" w:rsidP="00D651F8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64A68FBD" w14:textId="77777777" w:rsidR="00F42BE1" w:rsidRPr="00306632" w:rsidRDefault="00F42BE1" w:rsidP="00D651F8">
            <w:pPr>
              <w:rPr>
                <w:b/>
              </w:rPr>
            </w:pPr>
            <w:r>
              <w:rPr>
                <w:b/>
              </w:rPr>
              <w:t>doc. Ing. Zuzana Tučková, Ph.D. (100 %)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64E52950" w14:textId="77777777" w:rsidR="00F42BE1" w:rsidRPr="00C260EA" w:rsidRDefault="00F42BE1" w:rsidP="00D651F8">
            <w:pPr>
              <w:jc w:val="center"/>
            </w:pPr>
            <w:r w:rsidRPr="009E62B4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466ED23B" w14:textId="77777777" w:rsidR="00F42BE1" w:rsidRPr="004A4596" w:rsidRDefault="00F42BE1" w:rsidP="00D651F8">
            <w:pPr>
              <w:jc w:val="center"/>
              <w:rPr>
                <w:color w:val="FF0000"/>
              </w:rPr>
            </w:pPr>
            <w:r w:rsidRPr="00F97D58">
              <w:t>PZ</w:t>
            </w:r>
          </w:p>
        </w:tc>
      </w:tr>
      <w:tr w:rsidR="00F42BE1" w:rsidRPr="004A4596" w14:paraId="33C36C76" w14:textId="77777777" w:rsidTr="00D651F8">
        <w:tc>
          <w:tcPr>
            <w:tcW w:w="3053" w:type="dxa"/>
            <w:shd w:val="clear" w:color="auto" w:fill="D9D9D9" w:themeFill="background1" w:themeFillShade="D9"/>
          </w:tcPr>
          <w:p w14:paraId="75CFE3A9" w14:textId="77777777" w:rsidR="00F42BE1" w:rsidRDefault="00F42BE1" w:rsidP="00D651F8">
            <w:r w:rsidRPr="00BA38F6">
              <w:t xml:space="preserve">Modelování logistických </w:t>
            </w:r>
            <w:r>
              <w:t xml:space="preserve">a výrobních </w:t>
            </w:r>
            <w:r w:rsidRPr="00BA38F6">
              <w:t>procesů</w:t>
            </w:r>
          </w:p>
          <w:p w14:paraId="435DBB89" w14:textId="77777777" w:rsidR="00F42BE1" w:rsidRPr="00C804FA" w:rsidRDefault="00F42BE1" w:rsidP="00D651F8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7DF05B65" w14:textId="7A445ED3" w:rsidR="00F42BE1" w:rsidRDefault="00645590" w:rsidP="00D651F8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08EF2FB9" w14:textId="77777777" w:rsidR="00F42BE1" w:rsidRDefault="00F42BE1" w:rsidP="00D651F8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5B0693C3" w14:textId="77777777" w:rsidR="00F42BE1" w:rsidRDefault="00F42BE1" w:rsidP="00D651F8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265F8B97" w14:textId="77777777" w:rsidR="00F42BE1" w:rsidRPr="00306632" w:rsidRDefault="00F42BE1" w:rsidP="00D651F8">
            <w:pPr>
              <w:rPr>
                <w:b/>
              </w:rPr>
            </w:pPr>
            <w:r>
              <w:rPr>
                <w:b/>
              </w:rPr>
              <w:t>prof. Ing. Vieroslav Molnár, Ph.D. (100 %)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3A7ADAF9" w14:textId="77777777" w:rsidR="00F42BE1" w:rsidRPr="00C260EA" w:rsidRDefault="00F42BE1" w:rsidP="00D651F8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162F685D" w14:textId="77777777" w:rsidR="00F42BE1" w:rsidRPr="004A4596" w:rsidRDefault="00F42BE1" w:rsidP="00D651F8">
            <w:pPr>
              <w:jc w:val="center"/>
              <w:rPr>
                <w:color w:val="FF0000"/>
              </w:rPr>
            </w:pPr>
            <w:r w:rsidRPr="006F3C46">
              <w:t>PZ</w:t>
            </w:r>
          </w:p>
        </w:tc>
      </w:tr>
      <w:tr w:rsidR="00F42BE1" w:rsidRPr="00BA38F6" w14:paraId="64BFBF5D" w14:textId="77777777" w:rsidTr="00C25BD2">
        <w:tc>
          <w:tcPr>
            <w:tcW w:w="3053" w:type="dxa"/>
            <w:shd w:val="clear" w:color="auto" w:fill="D9D9D9" w:themeFill="background1" w:themeFillShade="D9"/>
          </w:tcPr>
          <w:p w14:paraId="6B24B8F1" w14:textId="77777777" w:rsidR="00F42BE1" w:rsidRDefault="00F42BE1" w:rsidP="00D651F8">
            <w:r w:rsidRPr="00BA38F6">
              <w:t xml:space="preserve">Řízení dodavatelských </w:t>
            </w:r>
            <w:r>
              <w:t>systémů</w:t>
            </w:r>
          </w:p>
          <w:p w14:paraId="30BEC8B1" w14:textId="77777777" w:rsidR="00F42BE1" w:rsidRDefault="00F42BE1" w:rsidP="00645590">
            <w:pPr>
              <w:jc w:val="both"/>
              <w:rPr>
                <w:color w:val="339966"/>
                <w:sz w:val="16"/>
                <w:szCs w:val="16"/>
              </w:rPr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  <w:p w14:paraId="45C8AF3A" w14:textId="17764EEE" w:rsidR="000956B5" w:rsidRPr="00BA38F6" w:rsidRDefault="000956B5" w:rsidP="00645590">
            <w:pPr>
              <w:jc w:val="both"/>
            </w:pPr>
          </w:p>
        </w:tc>
        <w:tc>
          <w:tcPr>
            <w:tcW w:w="1091" w:type="dxa"/>
            <w:shd w:val="clear" w:color="auto" w:fill="D9D9D9" w:themeFill="background1" w:themeFillShade="D9"/>
          </w:tcPr>
          <w:p w14:paraId="3EF72B3F" w14:textId="2B6D3C66" w:rsidR="00F42BE1" w:rsidRDefault="00645590" w:rsidP="00D651F8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2B42EE4C" w14:textId="77777777" w:rsidR="00F42BE1" w:rsidRPr="00BA38F6" w:rsidRDefault="00F42BE1" w:rsidP="00D651F8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41BCAE5A" w14:textId="77777777" w:rsidR="00F42BE1" w:rsidRDefault="00F42BE1" w:rsidP="00D651F8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7E799D3D" w14:textId="77777777" w:rsidR="00F42BE1" w:rsidRPr="004364AD" w:rsidRDefault="00F42BE1" w:rsidP="00D651F8">
            <w:pPr>
              <w:jc w:val="both"/>
              <w:rPr>
                <w:b/>
                <w:strike/>
                <w:color w:val="FF0000"/>
              </w:rPr>
            </w:pPr>
            <w:r>
              <w:rPr>
                <w:b/>
              </w:rPr>
              <w:t>Mgr. Kamil Peterek, Ph.D. (100 %)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1A92389B" w14:textId="77777777" w:rsidR="00F42BE1" w:rsidRPr="00BA38F6" w:rsidRDefault="00F42BE1" w:rsidP="00D651F8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76924721" w14:textId="77777777" w:rsidR="00F42BE1" w:rsidRPr="00BA38F6" w:rsidRDefault="00F42BE1" w:rsidP="00D651F8">
            <w:pPr>
              <w:jc w:val="center"/>
            </w:pPr>
            <w:r w:rsidRPr="006F3C46">
              <w:t>PZ</w:t>
            </w:r>
          </w:p>
        </w:tc>
      </w:tr>
      <w:tr w:rsidR="00F42BE1" w:rsidRPr="00BA38F6" w14:paraId="1996442E" w14:textId="77777777" w:rsidTr="00D651F8">
        <w:tc>
          <w:tcPr>
            <w:tcW w:w="14640" w:type="dxa"/>
            <w:gridSpan w:val="7"/>
            <w:shd w:val="clear" w:color="auto" w:fill="F7CAAC" w:themeFill="accent2" w:themeFillTint="66"/>
          </w:tcPr>
          <w:p w14:paraId="2B1D2EB9" w14:textId="77777777" w:rsidR="00F42BE1" w:rsidRPr="00BA38F6" w:rsidRDefault="00F42BE1" w:rsidP="00D651F8">
            <w:pPr>
              <w:jc w:val="center"/>
            </w:pPr>
            <w:r w:rsidRPr="00BA38F6">
              <w:rPr>
                <w:b/>
                <w:sz w:val="22"/>
              </w:rPr>
              <w:lastRenderedPageBreak/>
              <w:t xml:space="preserve">Povinně volitelné předměty </w:t>
            </w:r>
            <w:r>
              <w:rPr>
                <w:b/>
                <w:sz w:val="22"/>
              </w:rPr>
              <w:t>specializace Bezpečnost logistických systémů – student si volí 1 předmět</w:t>
            </w:r>
          </w:p>
        </w:tc>
      </w:tr>
      <w:tr w:rsidR="00F42BE1" w:rsidRPr="00BA38F6" w14:paraId="659434A2" w14:textId="77777777" w:rsidTr="00C25BD2">
        <w:tc>
          <w:tcPr>
            <w:tcW w:w="3053" w:type="dxa"/>
            <w:shd w:val="clear" w:color="auto" w:fill="D9D9D9" w:themeFill="background1" w:themeFillShade="D9"/>
          </w:tcPr>
          <w:p w14:paraId="34C24B70" w14:textId="77777777" w:rsidR="00F42BE1" w:rsidRDefault="00F42BE1" w:rsidP="00D651F8">
            <w:r w:rsidRPr="00BA38F6">
              <w:t>Výrobní technologie</w:t>
            </w:r>
          </w:p>
          <w:p w14:paraId="1CD4E068" w14:textId="77777777" w:rsidR="00F42BE1" w:rsidRPr="00C804FA" w:rsidRDefault="00F42BE1" w:rsidP="00D651F8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2DB1ABA8" w14:textId="2B585B36" w:rsidR="00F42BE1" w:rsidRDefault="00645590" w:rsidP="00D651F8">
            <w:pPr>
              <w:jc w:val="center"/>
            </w:pPr>
            <w:r>
              <w:t>10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14131683" w14:textId="77777777" w:rsidR="00F42BE1" w:rsidRPr="00BA38F6" w:rsidRDefault="00F42BE1" w:rsidP="00D651F8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3B536832" w14:textId="77777777" w:rsidR="00F42BE1" w:rsidRDefault="00F42BE1" w:rsidP="00D651F8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09D12062" w14:textId="77777777" w:rsidR="00F42BE1" w:rsidRPr="003A721F" w:rsidRDefault="00F42BE1" w:rsidP="00D651F8">
            <w:pPr>
              <w:jc w:val="both"/>
              <w:rPr>
                <w:b/>
              </w:rPr>
            </w:pPr>
            <w:r>
              <w:rPr>
                <w:b/>
              </w:rPr>
              <w:t>prof. Ing. Vieroslav Molnár, Ph.D. (100 %)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36D3F764" w14:textId="77777777" w:rsidR="00F42BE1" w:rsidRPr="00BA38F6" w:rsidRDefault="00F42BE1" w:rsidP="00D651F8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7CC67C1C" w14:textId="77777777" w:rsidR="00F42BE1" w:rsidRPr="00BA38F6" w:rsidRDefault="00F42BE1" w:rsidP="00D651F8">
            <w:pPr>
              <w:jc w:val="center"/>
            </w:pPr>
          </w:p>
        </w:tc>
      </w:tr>
      <w:tr w:rsidR="00F42BE1" w:rsidRPr="00BA38F6" w14:paraId="5810D590" w14:textId="77777777" w:rsidTr="00C25BD2">
        <w:tc>
          <w:tcPr>
            <w:tcW w:w="3053" w:type="dxa"/>
            <w:shd w:val="clear" w:color="auto" w:fill="D9D9D9" w:themeFill="background1" w:themeFillShade="D9"/>
          </w:tcPr>
          <w:p w14:paraId="01B40B70" w14:textId="77777777" w:rsidR="00F42BE1" w:rsidRDefault="00F42BE1" w:rsidP="00D651F8">
            <w:r w:rsidRPr="00C804FA">
              <w:t>Technologie dopravy</w:t>
            </w:r>
          </w:p>
          <w:p w14:paraId="73278055" w14:textId="77777777" w:rsidR="00F42BE1" w:rsidRPr="00C804FA" w:rsidRDefault="00F42BE1" w:rsidP="00D651F8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4D732302" w14:textId="3F7A138B" w:rsidR="00F42BE1" w:rsidRDefault="00645590" w:rsidP="00D651F8">
            <w:pPr>
              <w:jc w:val="center"/>
            </w:pPr>
            <w:r>
              <w:t>10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5512E44F" w14:textId="77777777" w:rsidR="00F42BE1" w:rsidRPr="00BA38F6" w:rsidRDefault="00F42BE1" w:rsidP="00D651F8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50CD89B5" w14:textId="77777777" w:rsidR="00F42BE1" w:rsidRDefault="00F42BE1" w:rsidP="00D651F8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7828CAE1" w14:textId="77777777" w:rsidR="00F42BE1" w:rsidRPr="003A721F" w:rsidRDefault="00F42BE1" w:rsidP="00D651F8">
            <w:pPr>
              <w:jc w:val="both"/>
              <w:rPr>
                <w:b/>
              </w:rPr>
            </w:pPr>
            <w:r>
              <w:rPr>
                <w:b/>
              </w:rPr>
              <w:t>Ing. Kateřina Víchová, Ph.D. (100 %)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4FFC09AE" w14:textId="77777777" w:rsidR="00F42BE1" w:rsidRPr="00BA38F6" w:rsidRDefault="00F42BE1" w:rsidP="00D651F8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130C4070" w14:textId="77777777" w:rsidR="00F42BE1" w:rsidRPr="00BA38F6" w:rsidRDefault="00F42BE1" w:rsidP="00D651F8">
            <w:pPr>
              <w:jc w:val="center"/>
            </w:pPr>
          </w:p>
        </w:tc>
      </w:tr>
      <w:tr w:rsidR="00645590" w:rsidRPr="00BA38F6" w14:paraId="2960EA80" w14:textId="77777777" w:rsidTr="00D651F8">
        <w:tc>
          <w:tcPr>
            <w:tcW w:w="3053" w:type="dxa"/>
            <w:shd w:val="clear" w:color="auto" w:fill="DEEAF6" w:themeFill="accent1" w:themeFillTint="33"/>
          </w:tcPr>
          <w:p w14:paraId="049E93A6" w14:textId="77777777" w:rsidR="00645590" w:rsidRDefault="00645590" w:rsidP="00645590">
            <w:pPr>
              <w:jc w:val="both"/>
            </w:pPr>
            <w:r>
              <w:t>Podnikatelská činnost</w:t>
            </w:r>
          </w:p>
          <w:p w14:paraId="127784CA" w14:textId="5292EE57" w:rsidR="00645590" w:rsidRPr="00BA38F6" w:rsidRDefault="00645590" w:rsidP="00645590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DEEAF6" w:themeFill="accent1" w:themeFillTint="33"/>
          </w:tcPr>
          <w:p w14:paraId="0E2DED29" w14:textId="2FF0720E" w:rsidR="00645590" w:rsidRDefault="00645590" w:rsidP="00645590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DEEAF6" w:themeFill="accent1" w:themeFillTint="33"/>
          </w:tcPr>
          <w:p w14:paraId="12F00514" w14:textId="5DEDDCB9" w:rsidR="00645590" w:rsidRPr="00BA38F6" w:rsidRDefault="00645590" w:rsidP="00645590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EEAF6" w:themeFill="accent1" w:themeFillTint="33"/>
          </w:tcPr>
          <w:p w14:paraId="1CFF992C" w14:textId="02636C24" w:rsidR="00645590" w:rsidRDefault="00645590" w:rsidP="00645590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DEEAF6" w:themeFill="accent1" w:themeFillTint="33"/>
          </w:tcPr>
          <w:p w14:paraId="14A3FCB6" w14:textId="7B5E39C4" w:rsidR="00645590" w:rsidRPr="004364AD" w:rsidRDefault="00645590" w:rsidP="00645590">
            <w:pPr>
              <w:jc w:val="both"/>
              <w:rPr>
                <w:b/>
                <w:strike/>
                <w:color w:val="FF0000"/>
              </w:rPr>
            </w:pPr>
            <w:r w:rsidRPr="003A721F">
              <w:rPr>
                <w:b/>
              </w:rPr>
              <w:t>doc. Ing. Zuzana Tučková, Ph.D.</w:t>
            </w:r>
            <w:r>
              <w:rPr>
                <w:b/>
              </w:rPr>
              <w:t xml:space="preserve"> (100 %)</w:t>
            </w:r>
          </w:p>
        </w:tc>
        <w:tc>
          <w:tcPr>
            <w:tcW w:w="1621" w:type="dxa"/>
            <w:shd w:val="clear" w:color="auto" w:fill="DEEAF6" w:themeFill="accent1" w:themeFillTint="33"/>
          </w:tcPr>
          <w:p w14:paraId="72228FC8" w14:textId="35DEC039" w:rsidR="00645590" w:rsidRPr="00BA38F6" w:rsidRDefault="00645590" w:rsidP="00645590">
            <w:pPr>
              <w:jc w:val="center"/>
            </w:pPr>
            <w:r w:rsidRPr="00BA38F6">
              <w:t>2/LS</w:t>
            </w:r>
          </w:p>
        </w:tc>
        <w:tc>
          <w:tcPr>
            <w:tcW w:w="1144" w:type="dxa"/>
            <w:shd w:val="clear" w:color="auto" w:fill="DEEAF6" w:themeFill="accent1" w:themeFillTint="33"/>
          </w:tcPr>
          <w:p w14:paraId="32F2D84E" w14:textId="77777777" w:rsidR="00645590" w:rsidRPr="00BA38F6" w:rsidRDefault="00645590" w:rsidP="00645590">
            <w:pPr>
              <w:jc w:val="center"/>
            </w:pPr>
          </w:p>
        </w:tc>
      </w:tr>
      <w:tr w:rsidR="00645590" w:rsidRPr="00BA38F6" w14:paraId="656C204F" w14:textId="77777777" w:rsidTr="00D651F8">
        <w:tc>
          <w:tcPr>
            <w:tcW w:w="3053" w:type="dxa"/>
            <w:shd w:val="clear" w:color="auto" w:fill="DEEAF6" w:themeFill="accent1" w:themeFillTint="33"/>
          </w:tcPr>
          <w:p w14:paraId="1AB22B15" w14:textId="77777777" w:rsidR="00645590" w:rsidRDefault="00645590" w:rsidP="00645590">
            <w:pPr>
              <w:jc w:val="both"/>
            </w:pPr>
            <w:r>
              <w:t>Projektová činnost</w:t>
            </w:r>
          </w:p>
          <w:p w14:paraId="5342C5C1" w14:textId="402B84C5" w:rsidR="00645590" w:rsidRPr="00BA38F6" w:rsidRDefault="00645590" w:rsidP="00645590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DEEAF6" w:themeFill="accent1" w:themeFillTint="33"/>
          </w:tcPr>
          <w:p w14:paraId="43A96E68" w14:textId="3F42B098" w:rsidR="00645590" w:rsidRDefault="00645590" w:rsidP="00645590">
            <w:pPr>
              <w:jc w:val="center"/>
            </w:pPr>
            <w:r>
              <w:t>10</w:t>
            </w:r>
          </w:p>
        </w:tc>
        <w:tc>
          <w:tcPr>
            <w:tcW w:w="1069" w:type="dxa"/>
            <w:shd w:val="clear" w:color="auto" w:fill="DEEAF6" w:themeFill="accent1" w:themeFillTint="33"/>
          </w:tcPr>
          <w:p w14:paraId="55FD57D5" w14:textId="7A326719" w:rsidR="00645590" w:rsidRPr="00BA38F6" w:rsidRDefault="00645590" w:rsidP="00645590">
            <w:pPr>
              <w:jc w:val="center"/>
            </w:pPr>
            <w:r>
              <w:t>klz</w:t>
            </w:r>
          </w:p>
        </w:tc>
        <w:tc>
          <w:tcPr>
            <w:tcW w:w="1264" w:type="dxa"/>
            <w:shd w:val="clear" w:color="auto" w:fill="DEEAF6" w:themeFill="accent1" w:themeFillTint="33"/>
          </w:tcPr>
          <w:p w14:paraId="731F6E3A" w14:textId="6C618D0F" w:rsidR="00645590" w:rsidRDefault="00645590" w:rsidP="00645590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DEEAF6" w:themeFill="accent1" w:themeFillTint="33"/>
          </w:tcPr>
          <w:p w14:paraId="17D49DD6" w14:textId="00B81314" w:rsidR="00645590" w:rsidRPr="00982B5F" w:rsidRDefault="00645590" w:rsidP="00645590">
            <w:pPr>
              <w:jc w:val="both"/>
              <w:rPr>
                <w:b/>
              </w:rPr>
            </w:pPr>
            <w:r>
              <w:rPr>
                <w:b/>
              </w:rPr>
              <w:t>Ing. Pavel Taraba, Ph.D. (100 %)</w:t>
            </w:r>
          </w:p>
        </w:tc>
        <w:tc>
          <w:tcPr>
            <w:tcW w:w="1621" w:type="dxa"/>
            <w:shd w:val="clear" w:color="auto" w:fill="DEEAF6" w:themeFill="accent1" w:themeFillTint="33"/>
          </w:tcPr>
          <w:p w14:paraId="52B7CA78" w14:textId="30C0983E" w:rsidR="00645590" w:rsidRPr="00BA38F6" w:rsidRDefault="00645590" w:rsidP="00645590">
            <w:pPr>
              <w:jc w:val="center"/>
            </w:pPr>
          </w:p>
        </w:tc>
        <w:tc>
          <w:tcPr>
            <w:tcW w:w="1144" w:type="dxa"/>
            <w:shd w:val="clear" w:color="auto" w:fill="DEEAF6" w:themeFill="accent1" w:themeFillTint="33"/>
          </w:tcPr>
          <w:p w14:paraId="6FDF527B" w14:textId="77777777" w:rsidR="00645590" w:rsidRPr="00BA38F6" w:rsidRDefault="00645590" w:rsidP="00645590">
            <w:pPr>
              <w:jc w:val="center"/>
            </w:pPr>
          </w:p>
        </w:tc>
      </w:tr>
      <w:tr w:rsidR="00645590" w:rsidRPr="00BA38F6" w14:paraId="58953E52" w14:textId="77777777" w:rsidTr="00D651F8">
        <w:tc>
          <w:tcPr>
            <w:tcW w:w="3053" w:type="dxa"/>
            <w:shd w:val="clear" w:color="auto" w:fill="DEEAF6" w:themeFill="accent1" w:themeFillTint="33"/>
          </w:tcPr>
          <w:p w14:paraId="1BD04EBF" w14:textId="77777777" w:rsidR="00645590" w:rsidRDefault="00645590" w:rsidP="00645590">
            <w:pPr>
              <w:jc w:val="both"/>
            </w:pPr>
            <w:r>
              <w:t>Reflexe odborné praxe</w:t>
            </w:r>
          </w:p>
          <w:p w14:paraId="73F501D6" w14:textId="53CD384E" w:rsidR="00645590" w:rsidRPr="00BA38F6" w:rsidRDefault="00645590" w:rsidP="00882A08"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DEEAF6" w:themeFill="accent1" w:themeFillTint="33"/>
          </w:tcPr>
          <w:p w14:paraId="1954576C" w14:textId="771DE3D7" w:rsidR="00645590" w:rsidRPr="00BA38F6" w:rsidRDefault="00645590" w:rsidP="00645590">
            <w:pPr>
              <w:jc w:val="center"/>
            </w:pPr>
            <w:r w:rsidRPr="00BA38F6">
              <w:t>80 hodin</w:t>
            </w:r>
          </w:p>
        </w:tc>
        <w:tc>
          <w:tcPr>
            <w:tcW w:w="1069" w:type="dxa"/>
            <w:shd w:val="clear" w:color="auto" w:fill="DEEAF6" w:themeFill="accent1" w:themeFillTint="33"/>
          </w:tcPr>
          <w:p w14:paraId="53AA82A8" w14:textId="259C332C" w:rsidR="00645590" w:rsidRPr="00BA38F6" w:rsidRDefault="00645590" w:rsidP="00645590">
            <w:pPr>
              <w:jc w:val="center"/>
            </w:pPr>
            <w:r>
              <w:t>z</w:t>
            </w:r>
          </w:p>
        </w:tc>
        <w:tc>
          <w:tcPr>
            <w:tcW w:w="1264" w:type="dxa"/>
            <w:shd w:val="clear" w:color="auto" w:fill="DEEAF6" w:themeFill="accent1" w:themeFillTint="33"/>
          </w:tcPr>
          <w:p w14:paraId="4F633841" w14:textId="363FD703" w:rsidR="00645590" w:rsidRDefault="00645590" w:rsidP="00645590">
            <w:pPr>
              <w:jc w:val="center"/>
            </w:pPr>
            <w:r>
              <w:t>6</w:t>
            </w:r>
          </w:p>
        </w:tc>
        <w:tc>
          <w:tcPr>
            <w:tcW w:w="5398" w:type="dxa"/>
            <w:shd w:val="clear" w:color="auto" w:fill="DEEAF6" w:themeFill="accent1" w:themeFillTint="33"/>
          </w:tcPr>
          <w:p w14:paraId="2C71EB8F" w14:textId="09D4B666" w:rsidR="00645590" w:rsidRDefault="00645590" w:rsidP="00645590">
            <w:pPr>
              <w:jc w:val="both"/>
              <w:rPr>
                <w:b/>
              </w:rPr>
            </w:pPr>
            <w:r>
              <w:rPr>
                <w:b/>
              </w:rPr>
              <w:t>Mgr. Marek Tomaštík, Ph.D. (100 %)</w:t>
            </w:r>
          </w:p>
        </w:tc>
        <w:tc>
          <w:tcPr>
            <w:tcW w:w="1621" w:type="dxa"/>
            <w:shd w:val="clear" w:color="auto" w:fill="DEEAF6" w:themeFill="accent1" w:themeFillTint="33"/>
          </w:tcPr>
          <w:p w14:paraId="29668D8A" w14:textId="26263B53" w:rsidR="00645590" w:rsidRPr="0010049F" w:rsidRDefault="00645590" w:rsidP="00645590">
            <w:pPr>
              <w:jc w:val="center"/>
            </w:pPr>
            <w:r>
              <w:t>2/LS</w:t>
            </w:r>
          </w:p>
        </w:tc>
        <w:tc>
          <w:tcPr>
            <w:tcW w:w="1144" w:type="dxa"/>
            <w:shd w:val="clear" w:color="auto" w:fill="DEEAF6" w:themeFill="accent1" w:themeFillTint="33"/>
          </w:tcPr>
          <w:p w14:paraId="5E50B0A3" w14:textId="77777777" w:rsidR="00645590" w:rsidRPr="00BA38F6" w:rsidRDefault="00645590" w:rsidP="00645590">
            <w:pPr>
              <w:jc w:val="center"/>
            </w:pPr>
          </w:p>
        </w:tc>
      </w:tr>
      <w:tr w:rsidR="00645590" w:rsidRPr="00BA38F6" w14:paraId="77102CB9" w14:textId="77777777" w:rsidTr="00D651F8">
        <w:tc>
          <w:tcPr>
            <w:tcW w:w="3053" w:type="dxa"/>
            <w:shd w:val="clear" w:color="auto" w:fill="DEEAF6" w:themeFill="accent1" w:themeFillTint="33"/>
          </w:tcPr>
          <w:p w14:paraId="63B81D61" w14:textId="77777777" w:rsidR="00645590" w:rsidRDefault="00645590" w:rsidP="00645590">
            <w:pPr>
              <w:jc w:val="both"/>
            </w:pPr>
            <w:r>
              <w:t>Diplomová práce</w:t>
            </w:r>
          </w:p>
          <w:p w14:paraId="2EC23C43" w14:textId="294BFC43" w:rsidR="00645590" w:rsidRPr="00BA38F6" w:rsidRDefault="00645590" w:rsidP="00645590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DEEAF6" w:themeFill="accent1" w:themeFillTint="33"/>
          </w:tcPr>
          <w:p w14:paraId="6C8EA2B0" w14:textId="621104F5" w:rsidR="00645590" w:rsidRDefault="00645590" w:rsidP="00645590">
            <w:pPr>
              <w:jc w:val="center"/>
            </w:pPr>
            <w:r>
              <w:t>0</w:t>
            </w:r>
          </w:p>
        </w:tc>
        <w:tc>
          <w:tcPr>
            <w:tcW w:w="1069" w:type="dxa"/>
            <w:shd w:val="clear" w:color="auto" w:fill="DEEAF6" w:themeFill="accent1" w:themeFillTint="33"/>
          </w:tcPr>
          <w:p w14:paraId="37043DAA" w14:textId="6781CEBA" w:rsidR="00645590" w:rsidRPr="00BA38F6" w:rsidRDefault="00645590" w:rsidP="00645590">
            <w:pPr>
              <w:jc w:val="center"/>
            </w:pPr>
            <w:r>
              <w:t>z</w:t>
            </w:r>
          </w:p>
        </w:tc>
        <w:tc>
          <w:tcPr>
            <w:tcW w:w="1264" w:type="dxa"/>
            <w:shd w:val="clear" w:color="auto" w:fill="DEEAF6" w:themeFill="accent1" w:themeFillTint="33"/>
          </w:tcPr>
          <w:p w14:paraId="38BE62D3" w14:textId="53F3778F" w:rsidR="00645590" w:rsidRDefault="00645590" w:rsidP="00645590">
            <w:pPr>
              <w:jc w:val="center"/>
            </w:pPr>
            <w:r>
              <w:t>15</w:t>
            </w:r>
          </w:p>
        </w:tc>
        <w:tc>
          <w:tcPr>
            <w:tcW w:w="5398" w:type="dxa"/>
            <w:shd w:val="clear" w:color="auto" w:fill="DEEAF6" w:themeFill="accent1" w:themeFillTint="33"/>
          </w:tcPr>
          <w:p w14:paraId="3E3E9E83" w14:textId="77777777" w:rsidR="00645590" w:rsidRPr="00306632" w:rsidRDefault="00645590" w:rsidP="00645590">
            <w:pPr>
              <w:rPr>
                <w:b/>
              </w:rPr>
            </w:pPr>
            <w:r w:rsidRPr="00306632">
              <w:rPr>
                <w:b/>
              </w:rPr>
              <w:t xml:space="preserve">doc. </w:t>
            </w:r>
            <w:r>
              <w:rPr>
                <w:b/>
              </w:rPr>
              <w:t xml:space="preserve">Mgr. Tomáš </w:t>
            </w:r>
            <w:r w:rsidRPr="00306632">
              <w:rPr>
                <w:b/>
              </w:rPr>
              <w:t>Zeman</w:t>
            </w:r>
            <w:r>
              <w:rPr>
                <w:b/>
              </w:rPr>
              <w:t>, Ph.D. et Ph.D. (100 %)</w:t>
            </w:r>
          </w:p>
          <w:p w14:paraId="49EA0B9D" w14:textId="77777777" w:rsidR="00645590" w:rsidRPr="004364AD" w:rsidRDefault="00645590" w:rsidP="00645590">
            <w:pPr>
              <w:jc w:val="both"/>
              <w:rPr>
                <w:b/>
                <w:strike/>
                <w:color w:val="FF0000"/>
              </w:rPr>
            </w:pPr>
          </w:p>
        </w:tc>
        <w:tc>
          <w:tcPr>
            <w:tcW w:w="1621" w:type="dxa"/>
            <w:shd w:val="clear" w:color="auto" w:fill="DEEAF6" w:themeFill="accent1" w:themeFillTint="33"/>
          </w:tcPr>
          <w:p w14:paraId="32CC6CEA" w14:textId="43F36B05" w:rsidR="00645590" w:rsidRPr="00BA38F6" w:rsidRDefault="00645590" w:rsidP="00645590">
            <w:pPr>
              <w:jc w:val="center"/>
            </w:pPr>
            <w:r>
              <w:t>2/LS</w:t>
            </w:r>
          </w:p>
        </w:tc>
        <w:tc>
          <w:tcPr>
            <w:tcW w:w="1144" w:type="dxa"/>
            <w:shd w:val="clear" w:color="auto" w:fill="DEEAF6" w:themeFill="accent1" w:themeFillTint="33"/>
          </w:tcPr>
          <w:p w14:paraId="677B0F8B" w14:textId="77777777" w:rsidR="00645590" w:rsidRPr="00BA38F6" w:rsidRDefault="00645590" w:rsidP="00645590">
            <w:pPr>
              <w:jc w:val="center"/>
            </w:pPr>
          </w:p>
        </w:tc>
      </w:tr>
    </w:tbl>
    <w:p w14:paraId="641F6ECA" w14:textId="77777777" w:rsidR="007D7C93" w:rsidRDefault="007D7C93" w:rsidP="00F42BE1">
      <w:pPr>
        <w:spacing w:after="160" w:line="259" w:lineRule="auto"/>
        <w:sectPr w:rsidR="007D7C93" w:rsidSect="009A4CC8">
          <w:pgSz w:w="16838" w:h="11906" w:orient="landscape"/>
          <w:pgMar w:top="1417" w:right="1417" w:bottom="1417" w:left="1417" w:header="708" w:footer="708" w:gutter="0"/>
          <w:cols w:space="708"/>
          <w:rtlGutter/>
          <w:docGrid w:linePitch="360"/>
        </w:sect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509"/>
        <w:gridCol w:w="5776"/>
      </w:tblGrid>
      <w:tr w:rsidR="007D7C93" w14:paraId="70FB9E27" w14:textId="77777777" w:rsidTr="006019F2">
        <w:tc>
          <w:tcPr>
            <w:tcW w:w="3509" w:type="dxa"/>
            <w:shd w:val="clear" w:color="auto" w:fill="F7CAAC"/>
          </w:tcPr>
          <w:p w14:paraId="20D144CE" w14:textId="77777777" w:rsidR="007D7C93" w:rsidRDefault="007D7C93" w:rsidP="006019F2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Součásti SZZ a jejich obsah</w:t>
            </w:r>
          </w:p>
        </w:tc>
        <w:tc>
          <w:tcPr>
            <w:tcW w:w="5776" w:type="dxa"/>
            <w:tcBorders>
              <w:bottom w:val="nil"/>
            </w:tcBorders>
          </w:tcPr>
          <w:p w14:paraId="1749457E" w14:textId="77777777" w:rsidR="007D7C93" w:rsidRDefault="007D7C93" w:rsidP="006019F2">
            <w:pPr>
              <w:jc w:val="both"/>
            </w:pPr>
          </w:p>
        </w:tc>
      </w:tr>
      <w:tr w:rsidR="007D7C93" w14:paraId="39A0478C" w14:textId="77777777" w:rsidTr="006019F2">
        <w:trPr>
          <w:trHeight w:val="1370"/>
        </w:trPr>
        <w:tc>
          <w:tcPr>
            <w:tcW w:w="9285" w:type="dxa"/>
            <w:gridSpan w:val="2"/>
            <w:tcBorders>
              <w:top w:val="nil"/>
            </w:tcBorders>
          </w:tcPr>
          <w:p w14:paraId="7FEF44E3" w14:textId="77777777" w:rsidR="007D7C93" w:rsidRPr="00C804FA" w:rsidRDefault="007D7C93" w:rsidP="006019F2">
            <w:pPr>
              <w:pStyle w:val="Default"/>
              <w:spacing w:before="60" w:after="120"/>
              <w:jc w:val="both"/>
              <w:rPr>
                <w:color w:val="auto"/>
              </w:rPr>
            </w:pPr>
            <w:r w:rsidRPr="00C804FA">
              <w:rPr>
                <w:color w:val="auto"/>
                <w:sz w:val="20"/>
                <w:szCs w:val="20"/>
              </w:rPr>
              <w:t xml:space="preserve">Státní závěrečnou zkoušku a obhajobu diplomové práce může vykonat student, který složil zápočty a zkoušky stanovené studijním plánem a který se k státní závěrečné zkoušce přihlásil. </w:t>
            </w:r>
          </w:p>
          <w:p w14:paraId="1932A916" w14:textId="77777777" w:rsidR="007D7C93" w:rsidRPr="00BA38F6" w:rsidRDefault="007D7C93" w:rsidP="006019F2">
            <w:pPr>
              <w:spacing w:after="60"/>
              <w:ind w:right="68"/>
              <w:jc w:val="both"/>
              <w:rPr>
                <w:b/>
              </w:rPr>
            </w:pPr>
            <w:r w:rsidRPr="00BA38F6">
              <w:rPr>
                <w:b/>
              </w:rPr>
              <w:t xml:space="preserve">Navrhované </w:t>
            </w:r>
            <w:r>
              <w:rPr>
                <w:b/>
              </w:rPr>
              <w:t>části</w:t>
            </w:r>
            <w:r w:rsidRPr="00BA38F6">
              <w:rPr>
                <w:b/>
              </w:rPr>
              <w:t xml:space="preserve"> pro SZZ</w:t>
            </w:r>
            <w:r>
              <w:rPr>
                <w:b/>
              </w:rPr>
              <w:t>:</w:t>
            </w:r>
            <w:r w:rsidRPr="00BA38F6">
              <w:rPr>
                <w:b/>
              </w:rPr>
              <w:t xml:space="preserve"> </w:t>
            </w:r>
          </w:p>
          <w:p w14:paraId="478D64C4" w14:textId="77777777" w:rsidR="007D7C93" w:rsidRDefault="007D7C93" w:rsidP="006019F2">
            <w:pPr>
              <w:jc w:val="both"/>
              <w:rPr>
                <w:b/>
                <w:bCs/>
              </w:rPr>
            </w:pPr>
          </w:p>
          <w:p w14:paraId="165FA0C0" w14:textId="77777777" w:rsidR="007D7C93" w:rsidRPr="00B1047B" w:rsidRDefault="007D7C93" w:rsidP="006019F2">
            <w:pPr>
              <w:jc w:val="both"/>
              <w:rPr>
                <w:b/>
                <w:bCs/>
                <w:u w:val="single"/>
              </w:rPr>
            </w:pPr>
            <w:r w:rsidRPr="00B1047B">
              <w:rPr>
                <w:b/>
                <w:bCs/>
                <w:u w:val="single"/>
              </w:rPr>
              <w:t>1) Obhajoba diplomové práce</w:t>
            </w:r>
          </w:p>
          <w:p w14:paraId="6DA6AEA7" w14:textId="77777777" w:rsidR="007D7C93" w:rsidRDefault="007D7C93" w:rsidP="006019F2">
            <w:pPr>
              <w:spacing w:after="120"/>
              <w:ind w:left="254" w:right="68"/>
              <w:jc w:val="both"/>
            </w:pPr>
            <w:r w:rsidRPr="00C64C22">
              <w:t>Základním požadavkem na obsah diplomové práce je samostatně a uceleně zpracovat vytýčené téma na základě teoretických, věcných i metodických poznatků, znalostí a dovedností získaných předchozím studiem a za použití základních vědeckých metod přinést prakticky použitelné nové poznatky, pohledy či postoje. Diplomová práce má charakter samostatného empirického výzkumu.</w:t>
            </w:r>
            <w:r w:rsidRPr="00D01F0C">
              <w:t xml:space="preserve"> Student musí dokázat vysvětlit a obhájit navržené řešení uceleného podnikového</w:t>
            </w:r>
            <w:r>
              <w:t>,</w:t>
            </w:r>
            <w:r w:rsidRPr="00D01F0C">
              <w:t xml:space="preserve"> popř. veřejného projektu.</w:t>
            </w:r>
            <w:r w:rsidRPr="009562D0">
              <w:rPr>
                <w:b/>
              </w:rPr>
              <w:t xml:space="preserve">   </w:t>
            </w:r>
          </w:p>
          <w:p w14:paraId="2E8732C2" w14:textId="77777777" w:rsidR="007D7C93" w:rsidRPr="00B1047B" w:rsidRDefault="007D7C93" w:rsidP="006019F2">
            <w:pPr>
              <w:jc w:val="both"/>
              <w:rPr>
                <w:b/>
                <w:u w:val="single"/>
              </w:rPr>
            </w:pPr>
            <w:r w:rsidRPr="00B1047B">
              <w:rPr>
                <w:b/>
                <w:u w:val="single"/>
              </w:rPr>
              <w:t xml:space="preserve">2) Povinné </w:t>
            </w:r>
            <w:r>
              <w:rPr>
                <w:b/>
                <w:u w:val="single"/>
              </w:rPr>
              <w:t xml:space="preserve">společné </w:t>
            </w:r>
            <w:r w:rsidRPr="00B1047B">
              <w:rPr>
                <w:b/>
                <w:u w:val="single"/>
              </w:rPr>
              <w:t>předměty</w:t>
            </w:r>
          </w:p>
          <w:p w14:paraId="13B2FA25" w14:textId="77777777" w:rsidR="007D7C93" w:rsidRPr="003D777D" w:rsidRDefault="007D7C93" w:rsidP="006019F2">
            <w:pPr>
              <w:ind w:left="254"/>
              <w:jc w:val="both"/>
            </w:pPr>
            <w:r>
              <w:rPr>
                <w:b/>
                <w:bCs/>
              </w:rPr>
              <w:t xml:space="preserve">a) </w:t>
            </w:r>
            <w:r w:rsidRPr="003D777D">
              <w:rPr>
                <w:b/>
                <w:bCs/>
              </w:rPr>
              <w:t>Řízení bezpečnosti státu a společnosti</w:t>
            </w:r>
          </w:p>
          <w:p w14:paraId="543323B9" w14:textId="77777777" w:rsidR="007D7C93" w:rsidRPr="003D777D" w:rsidRDefault="007D7C93" w:rsidP="006019F2">
            <w:pPr>
              <w:ind w:left="254"/>
              <w:jc w:val="both"/>
            </w:pPr>
            <w:r w:rsidRPr="003D777D">
              <w:t>Shrnuje poznatky z předmětů „Systémy řízení bezpečnosti státu a společnosti“, „Ochrana obyvatelstva a kritické infrastruktury“, „Krizové řízení a integrovaných záchranný systém“ a „Vnitřní bezpečnost a veřejný pořádek“.</w:t>
            </w:r>
          </w:p>
          <w:p w14:paraId="48EE5895" w14:textId="77777777" w:rsidR="007D7C93" w:rsidRDefault="007D7C93" w:rsidP="006019F2">
            <w:pPr>
              <w:ind w:left="254"/>
              <w:jc w:val="both"/>
              <w:rPr>
                <w:b/>
                <w:bCs/>
              </w:rPr>
            </w:pPr>
          </w:p>
          <w:p w14:paraId="7AC926F0" w14:textId="77777777" w:rsidR="007D7C93" w:rsidRPr="003D777D" w:rsidRDefault="007D7C93" w:rsidP="006019F2">
            <w:pPr>
              <w:ind w:left="254"/>
              <w:jc w:val="both"/>
            </w:pPr>
            <w:r>
              <w:rPr>
                <w:b/>
                <w:bCs/>
              </w:rPr>
              <w:t xml:space="preserve">b) </w:t>
            </w:r>
            <w:r w:rsidRPr="003D777D">
              <w:rPr>
                <w:b/>
                <w:bCs/>
              </w:rPr>
              <w:t>Řízení rizik a bezpečnost prostředí</w:t>
            </w:r>
          </w:p>
          <w:p w14:paraId="11E7CB16" w14:textId="77777777" w:rsidR="007D7C93" w:rsidRPr="003D777D" w:rsidRDefault="007D7C93" w:rsidP="006019F2">
            <w:pPr>
              <w:ind w:left="254"/>
              <w:jc w:val="both"/>
            </w:pPr>
            <w:r w:rsidRPr="003D777D">
              <w:t>Shrnuje poznatky z předmětu „Řízení rizik“, „Krizové</w:t>
            </w:r>
            <w:r>
              <w:t>,</w:t>
            </w:r>
            <w:r w:rsidRPr="003D777D">
              <w:t xml:space="preserve"> havarijní</w:t>
            </w:r>
            <w:r>
              <w:t xml:space="preserve"> a obranné</w:t>
            </w:r>
            <w:r w:rsidRPr="003D777D">
              <w:t xml:space="preserve"> plánování“ a „Environmentální bezpečnost“.</w:t>
            </w:r>
          </w:p>
          <w:p w14:paraId="0466D540" w14:textId="77777777" w:rsidR="007D7C93" w:rsidRDefault="007D7C93" w:rsidP="006019F2">
            <w:pPr>
              <w:jc w:val="both"/>
              <w:rPr>
                <w:b/>
                <w:bCs/>
              </w:rPr>
            </w:pPr>
          </w:p>
          <w:p w14:paraId="780FABF3" w14:textId="77777777" w:rsidR="007D7C93" w:rsidRPr="00B1047B" w:rsidRDefault="007D7C93" w:rsidP="006019F2">
            <w:pPr>
              <w:jc w:val="both"/>
              <w:rPr>
                <w:b/>
                <w:bCs/>
                <w:u w:val="single"/>
              </w:rPr>
            </w:pPr>
            <w:r w:rsidRPr="00B1047B">
              <w:rPr>
                <w:b/>
                <w:bCs/>
                <w:u w:val="single"/>
              </w:rPr>
              <w:t xml:space="preserve">3) </w:t>
            </w:r>
            <w:r>
              <w:rPr>
                <w:b/>
                <w:bCs/>
                <w:u w:val="single"/>
              </w:rPr>
              <w:t>Předmět specializace</w:t>
            </w:r>
          </w:p>
          <w:p w14:paraId="0C446FDC" w14:textId="77777777" w:rsidR="007D7C93" w:rsidRDefault="007D7C93" w:rsidP="006019F2">
            <w:pPr>
              <w:ind w:left="254"/>
            </w:pPr>
            <w:r w:rsidRPr="00B1047B">
              <w:rPr>
                <w:b/>
              </w:rPr>
              <w:t>Bezpečnost logistických systémů</w:t>
            </w:r>
            <w:r w:rsidRPr="00BA38F6">
              <w:t xml:space="preserve"> – shrnuje určující poznatky z předmětů </w:t>
            </w:r>
            <w:r>
              <w:t>PZ</w:t>
            </w:r>
            <w:r w:rsidRPr="00BA38F6">
              <w:t xml:space="preserve"> v 2/ZS dané specializac</w:t>
            </w:r>
            <w:r>
              <w:t>e, a to: „</w:t>
            </w:r>
            <w:r w:rsidRPr="001E3638">
              <w:t>Bezpečnost logistických procesů</w:t>
            </w:r>
            <w:r>
              <w:t>“, „</w:t>
            </w:r>
            <w:r w:rsidRPr="00645CF0">
              <w:t xml:space="preserve">Logistika </w:t>
            </w:r>
            <w:r>
              <w:t xml:space="preserve">při řešení </w:t>
            </w:r>
            <w:r w:rsidRPr="00645CF0">
              <w:t xml:space="preserve">krizových </w:t>
            </w:r>
            <w:r>
              <w:t>jevů“, „</w:t>
            </w:r>
            <w:r w:rsidRPr="006F6F2F">
              <w:t>Řízení procesů</w:t>
            </w:r>
            <w:r>
              <w:t>“, „</w:t>
            </w:r>
            <w:r w:rsidRPr="00BA38F6">
              <w:t xml:space="preserve">Modelování logistických </w:t>
            </w:r>
            <w:r>
              <w:t xml:space="preserve">a výrobních </w:t>
            </w:r>
            <w:r w:rsidRPr="00BA38F6">
              <w:t>procesů</w:t>
            </w:r>
            <w:r>
              <w:t>“, „</w:t>
            </w:r>
            <w:r w:rsidRPr="00BA38F6">
              <w:t xml:space="preserve">Řízení dodavatelských </w:t>
            </w:r>
            <w:r>
              <w:t>systémů“.</w:t>
            </w:r>
          </w:p>
          <w:p w14:paraId="3883F1A9" w14:textId="77777777" w:rsidR="007D7C93" w:rsidRDefault="007D7C93" w:rsidP="006019F2"/>
          <w:p w14:paraId="38DAB6B6" w14:textId="77777777" w:rsidR="007D7C93" w:rsidRDefault="007D7C93" w:rsidP="006019F2">
            <w:pPr>
              <w:spacing w:after="60"/>
              <w:ind w:right="68"/>
              <w:jc w:val="both"/>
            </w:pPr>
          </w:p>
        </w:tc>
      </w:tr>
      <w:tr w:rsidR="007D7C93" w14:paraId="59CCF357" w14:textId="77777777" w:rsidTr="006019F2">
        <w:tc>
          <w:tcPr>
            <w:tcW w:w="3509" w:type="dxa"/>
            <w:shd w:val="clear" w:color="auto" w:fill="F7CAAC"/>
          </w:tcPr>
          <w:p w14:paraId="54E5A11F" w14:textId="77777777" w:rsidR="007D7C93" w:rsidRDefault="007D7C93" w:rsidP="006019F2">
            <w:pPr>
              <w:jc w:val="both"/>
              <w:rPr>
                <w:b/>
              </w:rPr>
            </w:pPr>
            <w:r>
              <w:rPr>
                <w:b/>
              </w:rPr>
              <w:t>Další studijní povinnosti</w:t>
            </w:r>
          </w:p>
        </w:tc>
        <w:tc>
          <w:tcPr>
            <w:tcW w:w="5776" w:type="dxa"/>
            <w:tcBorders>
              <w:bottom w:val="nil"/>
            </w:tcBorders>
          </w:tcPr>
          <w:p w14:paraId="0863053F" w14:textId="77777777" w:rsidR="007D7C93" w:rsidRDefault="007D7C93" w:rsidP="006019F2">
            <w:pPr>
              <w:jc w:val="both"/>
            </w:pPr>
          </w:p>
        </w:tc>
      </w:tr>
      <w:tr w:rsidR="007D7C93" w14:paraId="757938F0" w14:textId="77777777" w:rsidTr="006019F2">
        <w:trPr>
          <w:trHeight w:val="423"/>
        </w:trPr>
        <w:tc>
          <w:tcPr>
            <w:tcW w:w="9285" w:type="dxa"/>
            <w:gridSpan w:val="2"/>
            <w:tcBorders>
              <w:top w:val="nil"/>
            </w:tcBorders>
          </w:tcPr>
          <w:p w14:paraId="26A025F3" w14:textId="77777777" w:rsidR="007D7C93" w:rsidRDefault="007D7C93" w:rsidP="006019F2">
            <w:pPr>
              <w:jc w:val="both"/>
            </w:pPr>
            <w:r>
              <w:t>---</w:t>
            </w:r>
          </w:p>
          <w:p w14:paraId="68DCB0D8" w14:textId="77777777" w:rsidR="007D7C93" w:rsidRDefault="007D7C93" w:rsidP="006019F2">
            <w:pPr>
              <w:jc w:val="both"/>
            </w:pPr>
          </w:p>
        </w:tc>
      </w:tr>
      <w:tr w:rsidR="007D7C93" w14:paraId="12534A29" w14:textId="77777777" w:rsidTr="006019F2">
        <w:tc>
          <w:tcPr>
            <w:tcW w:w="3509" w:type="dxa"/>
            <w:shd w:val="clear" w:color="auto" w:fill="F7CAAC"/>
          </w:tcPr>
          <w:p w14:paraId="468A53A9" w14:textId="77777777" w:rsidR="007D7C93" w:rsidRDefault="007D7C93" w:rsidP="006019F2">
            <w:pPr>
              <w:rPr>
                <w:b/>
              </w:rPr>
            </w:pPr>
            <w:r>
              <w:rPr>
                <w:b/>
              </w:rPr>
              <w:t>Návrh témat kvalifikačních prací /témata obhájených prací a přístup k obhájeným kvalifikačním pracím</w:t>
            </w:r>
          </w:p>
        </w:tc>
        <w:tc>
          <w:tcPr>
            <w:tcW w:w="5776" w:type="dxa"/>
            <w:tcBorders>
              <w:bottom w:val="nil"/>
            </w:tcBorders>
          </w:tcPr>
          <w:p w14:paraId="43B859A1" w14:textId="77777777" w:rsidR="007D7C93" w:rsidRDefault="007D7C93" w:rsidP="006019F2">
            <w:pPr>
              <w:jc w:val="both"/>
            </w:pPr>
          </w:p>
        </w:tc>
      </w:tr>
      <w:tr w:rsidR="007D7C93" w:rsidRPr="003D777D" w14:paraId="55804F5F" w14:textId="77777777" w:rsidTr="006019F2">
        <w:trPr>
          <w:trHeight w:val="70"/>
        </w:trPr>
        <w:tc>
          <w:tcPr>
            <w:tcW w:w="9285" w:type="dxa"/>
            <w:gridSpan w:val="2"/>
            <w:tcBorders>
              <w:top w:val="nil"/>
            </w:tcBorders>
          </w:tcPr>
          <w:p w14:paraId="372E87F2" w14:textId="77777777" w:rsidR="00E05A69" w:rsidRDefault="00E05A69" w:rsidP="00E05A69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</w:p>
          <w:p w14:paraId="66A88B95" w14:textId="2E20B0E2" w:rsidR="00E05A69" w:rsidRDefault="00E05A69" w:rsidP="00E05A69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  <w:r w:rsidRPr="00416EF8">
              <w:rPr>
                <w:color w:val="000000"/>
                <w:shd w:val="clear" w:color="auto" w:fill="FFFFFF"/>
              </w:rPr>
              <w:t>Implementace systému bezpečnosti a ochrany zdraví při práci a požární ochrany ve vybrané společnosti, dostupné z:</w:t>
            </w:r>
          </w:p>
          <w:p w14:paraId="6AFFBD26" w14:textId="77777777" w:rsidR="00E05A69" w:rsidRDefault="00862263" w:rsidP="00E05A69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  <w:hyperlink r:id="rId52" w:history="1">
              <w:r w:rsidR="00E05A69" w:rsidRPr="007269E2">
                <w:rPr>
                  <w:rStyle w:val="Hypertextovodkaz"/>
                  <w:shd w:val="clear" w:color="auto" w:fill="FFFFFF"/>
                </w:rPr>
                <w:t>https://stag.utb.cz/StagPortletsJSR168/CleanUrl?urlid=prohlizeni-prace-search&amp;praceSearchNazev=Implementace+syst%c3%a9mu+bezpe%c4%8dnosti+a+ochrany+zdrav%c3%ad+p%c5%99i+pr%c3%a1ci+a+po%c5%be%c3%a1rn%c3%ad+ochrany+ve+vybran%c3%a9+spole%c4%8dnosti&amp;praceSearchFakultaVSKP=FLK&amp;praceSearchTyp=diplomov%c3%a1</w:t>
              </w:r>
            </w:hyperlink>
          </w:p>
          <w:p w14:paraId="70085BD4" w14:textId="77777777" w:rsidR="00E05A69" w:rsidRPr="00416EF8" w:rsidRDefault="00E05A69" w:rsidP="00E05A69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</w:p>
          <w:p w14:paraId="0BB7CC21" w14:textId="77777777" w:rsidR="00E05A69" w:rsidRDefault="00E05A69" w:rsidP="00E05A69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  <w:r w:rsidRPr="00416EF8">
              <w:rPr>
                <w:color w:val="000000"/>
                <w:shd w:val="clear" w:color="auto" w:fill="FFFFFF"/>
              </w:rPr>
              <w:t>Zvýšení produktivity práce na vybraném pracovišti firmy s ohledem na bezpečnost logistických procesů, dostupné z:</w:t>
            </w:r>
          </w:p>
          <w:p w14:paraId="251EC80F" w14:textId="77777777" w:rsidR="00E05A69" w:rsidRDefault="00862263" w:rsidP="00E05A69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  <w:hyperlink r:id="rId53" w:history="1">
              <w:r w:rsidR="00E05A69" w:rsidRPr="007269E2">
                <w:rPr>
                  <w:rStyle w:val="Hypertextovodkaz"/>
                  <w:shd w:val="clear" w:color="auto" w:fill="FFFFFF"/>
                </w:rPr>
                <w:t>https://stag.utb.cz/StagPortletsJSR168/CleanUrl?urlid=prohlizeni-prace-search&amp;studentSearchPrijmeni=%c5%a0i%c5%a1kov%c3%a1&amp;praceSearchFakultaVSKP=FLK&amp;praceSearchTyp=diplomov%c3%a1</w:t>
              </w:r>
            </w:hyperlink>
          </w:p>
          <w:p w14:paraId="28EDB886" w14:textId="77777777" w:rsidR="00E05A69" w:rsidRPr="00416EF8" w:rsidRDefault="00E05A69" w:rsidP="00E05A69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</w:p>
          <w:p w14:paraId="42CCB4B0" w14:textId="77777777" w:rsidR="00E05A69" w:rsidRDefault="00E05A69" w:rsidP="00E05A69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  <w:r w:rsidRPr="00416EF8">
              <w:rPr>
                <w:color w:val="000000"/>
                <w:shd w:val="clear" w:color="auto" w:fill="FFFFFF"/>
              </w:rPr>
              <w:t>Optimalizace vybraných logistických procesů ve společnosti Continental Barum spol. s r. o., dostupné z:</w:t>
            </w:r>
          </w:p>
          <w:p w14:paraId="423C8CC5" w14:textId="77777777" w:rsidR="00E05A69" w:rsidRDefault="00862263" w:rsidP="00E05A69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  <w:hyperlink r:id="rId54" w:history="1">
              <w:r w:rsidR="00E05A69" w:rsidRPr="007269E2">
                <w:rPr>
                  <w:rStyle w:val="Hypertextovodkaz"/>
                  <w:shd w:val="clear" w:color="auto" w:fill="FFFFFF"/>
                </w:rPr>
                <w:t>https://stag.utb.cz/StagPortletsJSR168/CleanUrl?urlid=prohlizeni-prace-search&amp;praceSearchNazev=Optimalizace+vybran%c3%bdch+logistick%c3%bdch+proces%c5%af+ve+spole%c4%8dnosti+Continental+Barum+spol.+s+r.+o.&amp;praceSearchFakultaVSKP=FLK&amp;praceSearchTyp=diplomov%c3%a1</w:t>
              </w:r>
            </w:hyperlink>
          </w:p>
          <w:p w14:paraId="27F12A53" w14:textId="77777777" w:rsidR="00E05A69" w:rsidRPr="00416EF8" w:rsidRDefault="00E05A69" w:rsidP="00E05A69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</w:p>
          <w:p w14:paraId="69F173F0" w14:textId="77777777" w:rsidR="00E05A69" w:rsidRDefault="00E05A69" w:rsidP="00E05A69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  <w:r w:rsidRPr="00416EF8">
              <w:rPr>
                <w:color w:val="000000"/>
                <w:shd w:val="clear" w:color="auto" w:fill="FFFFFF"/>
              </w:rPr>
              <w:t>Návrh zefektivnění pracovní činnosti na Integrovaném operačním středisku, dostupné z:</w:t>
            </w:r>
          </w:p>
          <w:p w14:paraId="6EF9AA75" w14:textId="77777777" w:rsidR="00E05A69" w:rsidRDefault="00862263" w:rsidP="00E05A69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  <w:hyperlink r:id="rId55" w:history="1">
              <w:r w:rsidR="00E05A69" w:rsidRPr="007269E2">
                <w:rPr>
                  <w:rStyle w:val="Hypertextovodkaz"/>
                  <w:shd w:val="clear" w:color="auto" w:fill="FFFFFF"/>
                </w:rPr>
                <w:t>https://stag.utb.cz/StagPortletsJSR168/CleanUrl?urlid=prohlizeni-prace-search&amp;studentSearchPrijmeni=Vyb%c3%adralov%c3%a1&amp;praceSearchFakultaVSKP=FLK&amp;praceSearchTyp=diplomov%c3%a1</w:t>
              </w:r>
            </w:hyperlink>
          </w:p>
          <w:p w14:paraId="7B0D3666" w14:textId="77777777" w:rsidR="00E05A69" w:rsidRPr="00416EF8" w:rsidRDefault="00E05A69" w:rsidP="00E05A69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</w:p>
          <w:p w14:paraId="44ECD679" w14:textId="77777777" w:rsidR="00E05A69" w:rsidRDefault="00E05A69" w:rsidP="00E05A69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  <w:r w:rsidRPr="00416EF8">
              <w:rPr>
                <w:color w:val="000000"/>
                <w:shd w:val="clear" w:color="auto" w:fill="FFFFFF"/>
              </w:rPr>
              <w:lastRenderedPageBreak/>
              <w:t>Logistika humanitárních akcí - význam dobrovolnického mapování v GIS pro Lékaře bez hranic, dostupné z:</w:t>
            </w:r>
          </w:p>
          <w:p w14:paraId="64EB9E2E" w14:textId="77777777" w:rsidR="007D7C93" w:rsidRDefault="00862263" w:rsidP="00E05A69">
            <w:pPr>
              <w:shd w:val="clear" w:color="auto" w:fill="FFFFFF"/>
              <w:spacing w:line="252" w:lineRule="auto"/>
              <w:rPr>
                <w:color w:val="000000"/>
                <w:shd w:val="clear" w:color="auto" w:fill="FFFFFF"/>
              </w:rPr>
            </w:pPr>
            <w:hyperlink r:id="rId56" w:history="1">
              <w:r w:rsidR="00E05A69" w:rsidRPr="007269E2">
                <w:rPr>
                  <w:rStyle w:val="Hypertextovodkaz"/>
                  <w:shd w:val="clear" w:color="auto" w:fill="FFFFFF"/>
                </w:rPr>
                <w:t>https://stag.utb.cz/StagPortletsJSR168/CleanUrl?urlid=prohlizeni-prace-search&amp;studentSearchPrijmeni=Tom%c4%8d%c3%adkov%c3%a1&amp;praceSearchFakultaVSKP=FLK&amp;praceSearchTyp=diplomov%c3%a1</w:t>
              </w:r>
            </w:hyperlink>
          </w:p>
          <w:p w14:paraId="2050C41D" w14:textId="6E91A81F" w:rsidR="00E05A69" w:rsidRPr="003D777D" w:rsidRDefault="00E05A69" w:rsidP="00E05A69">
            <w:pPr>
              <w:shd w:val="clear" w:color="auto" w:fill="FFFFFF"/>
              <w:spacing w:line="252" w:lineRule="auto"/>
            </w:pPr>
          </w:p>
        </w:tc>
      </w:tr>
      <w:tr w:rsidR="007D7C93" w14:paraId="3E460D3A" w14:textId="77777777" w:rsidTr="006019F2">
        <w:tc>
          <w:tcPr>
            <w:tcW w:w="3509" w:type="dxa"/>
            <w:shd w:val="clear" w:color="auto" w:fill="F7CAAC"/>
          </w:tcPr>
          <w:p w14:paraId="3671CA40" w14:textId="77777777" w:rsidR="007D7C93" w:rsidRDefault="007D7C93" w:rsidP="006019F2">
            <w:r>
              <w:rPr>
                <w:b/>
              </w:rPr>
              <w:lastRenderedPageBreak/>
              <w:t>Návrh témat rigorózních prací /témata obhájených prací a přístup k obhájeným rigorózním pracím</w:t>
            </w:r>
          </w:p>
        </w:tc>
        <w:tc>
          <w:tcPr>
            <w:tcW w:w="5776" w:type="dxa"/>
            <w:tcBorders>
              <w:bottom w:val="nil"/>
            </w:tcBorders>
            <w:shd w:val="clear" w:color="auto" w:fill="FFFFFF"/>
          </w:tcPr>
          <w:p w14:paraId="4668D1D1" w14:textId="77777777" w:rsidR="007D7C93" w:rsidRDefault="007D7C93" w:rsidP="006019F2">
            <w:pPr>
              <w:jc w:val="center"/>
            </w:pPr>
          </w:p>
        </w:tc>
      </w:tr>
      <w:tr w:rsidR="007D7C93" w14:paraId="7306FF99" w14:textId="77777777" w:rsidTr="006019F2">
        <w:trPr>
          <w:trHeight w:val="360"/>
        </w:trPr>
        <w:tc>
          <w:tcPr>
            <w:tcW w:w="9285" w:type="dxa"/>
            <w:gridSpan w:val="2"/>
            <w:tcBorders>
              <w:top w:val="nil"/>
            </w:tcBorders>
          </w:tcPr>
          <w:p w14:paraId="20763CCB" w14:textId="77777777" w:rsidR="007D7C93" w:rsidRDefault="007D7C93" w:rsidP="006019F2">
            <w:pPr>
              <w:jc w:val="both"/>
            </w:pPr>
          </w:p>
        </w:tc>
      </w:tr>
      <w:tr w:rsidR="007D7C93" w14:paraId="0A2A52B0" w14:textId="77777777" w:rsidTr="006019F2">
        <w:tc>
          <w:tcPr>
            <w:tcW w:w="3509" w:type="dxa"/>
            <w:shd w:val="clear" w:color="auto" w:fill="F7CAAC"/>
          </w:tcPr>
          <w:p w14:paraId="6E889833" w14:textId="77777777" w:rsidR="007D7C93" w:rsidRDefault="007D7C93" w:rsidP="006019F2">
            <w:r>
              <w:rPr>
                <w:b/>
              </w:rPr>
              <w:t xml:space="preserve"> Součásti SRZ a jejich obsah</w:t>
            </w:r>
          </w:p>
        </w:tc>
        <w:tc>
          <w:tcPr>
            <w:tcW w:w="5776" w:type="dxa"/>
            <w:tcBorders>
              <w:bottom w:val="nil"/>
            </w:tcBorders>
            <w:shd w:val="clear" w:color="auto" w:fill="FFFFFF"/>
          </w:tcPr>
          <w:p w14:paraId="0943D40B" w14:textId="77777777" w:rsidR="007D7C93" w:rsidRDefault="007D7C93" w:rsidP="006019F2">
            <w:pPr>
              <w:jc w:val="center"/>
            </w:pPr>
          </w:p>
        </w:tc>
      </w:tr>
      <w:tr w:rsidR="007D7C93" w14:paraId="2AC5B5A0" w14:textId="77777777" w:rsidTr="006019F2">
        <w:trPr>
          <w:trHeight w:val="594"/>
        </w:trPr>
        <w:tc>
          <w:tcPr>
            <w:tcW w:w="9285" w:type="dxa"/>
            <w:gridSpan w:val="2"/>
            <w:tcBorders>
              <w:top w:val="nil"/>
            </w:tcBorders>
          </w:tcPr>
          <w:p w14:paraId="14B2CF41" w14:textId="77777777" w:rsidR="007D7C93" w:rsidRDefault="007D7C93" w:rsidP="006019F2">
            <w:pPr>
              <w:jc w:val="both"/>
            </w:pPr>
          </w:p>
        </w:tc>
      </w:tr>
    </w:tbl>
    <w:p w14:paraId="42909E42" w14:textId="73839C8F" w:rsidR="00F42BE1" w:rsidRDefault="00F42BE1" w:rsidP="00F42BE1">
      <w:pPr>
        <w:spacing w:after="160" w:line="259" w:lineRule="auto"/>
      </w:pPr>
    </w:p>
    <w:p w14:paraId="6A2571AC" w14:textId="77777777" w:rsidR="007D7C93" w:rsidRDefault="007D7C93" w:rsidP="00F42BE1">
      <w:pPr>
        <w:spacing w:after="160" w:line="259" w:lineRule="auto"/>
        <w:sectPr w:rsidR="007D7C93" w:rsidSect="007D7C93">
          <w:pgSz w:w="11906" w:h="16838"/>
          <w:pgMar w:top="1417" w:right="1417" w:bottom="1417" w:left="1417" w:header="708" w:footer="708" w:gutter="0"/>
          <w:cols w:space="708"/>
          <w:rtlGutter/>
          <w:docGrid w:linePitch="360"/>
        </w:sectPr>
      </w:pPr>
    </w:p>
    <w:tbl>
      <w:tblPr>
        <w:tblW w:w="1464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53"/>
        <w:gridCol w:w="1091"/>
        <w:gridCol w:w="1069"/>
        <w:gridCol w:w="1264"/>
        <w:gridCol w:w="5398"/>
        <w:gridCol w:w="1621"/>
        <w:gridCol w:w="1144"/>
      </w:tblGrid>
      <w:tr w:rsidR="00F42BE1" w:rsidRPr="00BA38F6" w14:paraId="03B5D3C8" w14:textId="77777777" w:rsidTr="00D651F8">
        <w:trPr>
          <w:trHeight w:val="425"/>
        </w:trPr>
        <w:tc>
          <w:tcPr>
            <w:tcW w:w="14640" w:type="dxa"/>
            <w:gridSpan w:val="7"/>
            <w:tcBorders>
              <w:bottom w:val="double" w:sz="4" w:space="0" w:color="auto"/>
            </w:tcBorders>
            <w:shd w:val="clear" w:color="auto" w:fill="BDD6EE"/>
          </w:tcPr>
          <w:p w14:paraId="3AC070D8" w14:textId="77777777" w:rsidR="00F42BE1" w:rsidRPr="00BA38F6" w:rsidRDefault="00F42BE1" w:rsidP="00D651F8">
            <w:pPr>
              <w:jc w:val="both"/>
              <w:rPr>
                <w:b/>
                <w:sz w:val="28"/>
              </w:rPr>
            </w:pPr>
            <w:r w:rsidRPr="00BA38F6">
              <w:rPr>
                <w:b/>
                <w:sz w:val="28"/>
              </w:rPr>
              <w:lastRenderedPageBreak/>
              <w:t>B-IIa – Studijní plány a návrh témat prací (bakalářské a magisterské studijní programy)</w:t>
            </w:r>
          </w:p>
        </w:tc>
      </w:tr>
      <w:tr w:rsidR="00F42BE1" w:rsidRPr="00BA38F6" w14:paraId="2BA7A5A9" w14:textId="77777777" w:rsidTr="00D651F8">
        <w:tc>
          <w:tcPr>
            <w:tcW w:w="4144" w:type="dxa"/>
            <w:gridSpan w:val="2"/>
            <w:shd w:val="clear" w:color="auto" w:fill="F7CAAC"/>
          </w:tcPr>
          <w:p w14:paraId="718A53CE" w14:textId="77777777" w:rsidR="00F42BE1" w:rsidRPr="00BA38F6" w:rsidRDefault="00F42BE1" w:rsidP="00D651F8">
            <w:pPr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Označení studijního plánu</w:t>
            </w:r>
          </w:p>
        </w:tc>
        <w:tc>
          <w:tcPr>
            <w:tcW w:w="10496" w:type="dxa"/>
            <w:gridSpan w:val="5"/>
          </w:tcPr>
          <w:p w14:paraId="62BDEFDC" w14:textId="511C35C0" w:rsidR="00F42BE1" w:rsidRPr="00BA38F6" w:rsidRDefault="00F42BE1" w:rsidP="00F42BE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Bezpečnost společnosti – specializace ENVIRONMENTÁLNÍ BEZPEČNOST – kombinovaná forma studia</w:t>
            </w:r>
          </w:p>
        </w:tc>
      </w:tr>
      <w:tr w:rsidR="00F42BE1" w:rsidRPr="00BA38F6" w14:paraId="48E2D7AB" w14:textId="77777777" w:rsidTr="00D651F8">
        <w:tc>
          <w:tcPr>
            <w:tcW w:w="14640" w:type="dxa"/>
            <w:gridSpan w:val="7"/>
            <w:shd w:val="clear" w:color="auto" w:fill="F7CAAC"/>
          </w:tcPr>
          <w:p w14:paraId="598B1CF5" w14:textId="77777777" w:rsidR="00F42BE1" w:rsidRPr="00BA38F6" w:rsidRDefault="00F42BE1" w:rsidP="00D651F8">
            <w:pPr>
              <w:jc w:val="center"/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Povinné předměty</w:t>
            </w:r>
          </w:p>
        </w:tc>
      </w:tr>
      <w:tr w:rsidR="00F42BE1" w:rsidRPr="00BA38F6" w14:paraId="619CBC57" w14:textId="77777777" w:rsidTr="00D651F8">
        <w:trPr>
          <w:trHeight w:val="537"/>
        </w:trPr>
        <w:tc>
          <w:tcPr>
            <w:tcW w:w="3053" w:type="dxa"/>
            <w:shd w:val="clear" w:color="auto" w:fill="F7CAAC"/>
          </w:tcPr>
          <w:p w14:paraId="41788DD8" w14:textId="77777777" w:rsidR="00F42BE1" w:rsidRPr="00BA38F6" w:rsidRDefault="00F42BE1" w:rsidP="00D651F8">
            <w:pPr>
              <w:jc w:val="both"/>
              <w:rPr>
                <w:b/>
              </w:rPr>
            </w:pPr>
            <w:r w:rsidRPr="00BA38F6">
              <w:rPr>
                <w:b/>
                <w:sz w:val="22"/>
              </w:rPr>
              <w:t>Název předmětu</w:t>
            </w:r>
          </w:p>
        </w:tc>
        <w:tc>
          <w:tcPr>
            <w:tcW w:w="1091" w:type="dxa"/>
            <w:shd w:val="clear" w:color="auto" w:fill="F7CAAC"/>
          </w:tcPr>
          <w:p w14:paraId="48E65F53" w14:textId="77777777" w:rsidR="00F42BE1" w:rsidRDefault="00F42BE1" w:rsidP="00D651F8">
            <w:pPr>
              <w:jc w:val="both"/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Rozsah</w:t>
            </w:r>
          </w:p>
          <w:p w14:paraId="48E3D469" w14:textId="77777777" w:rsidR="00F42BE1" w:rsidRPr="00BA38F6" w:rsidRDefault="00F42BE1" w:rsidP="00D651F8">
            <w:pPr>
              <w:jc w:val="both"/>
              <w:rPr>
                <w:b/>
              </w:rPr>
            </w:pPr>
          </w:p>
        </w:tc>
        <w:tc>
          <w:tcPr>
            <w:tcW w:w="1069" w:type="dxa"/>
            <w:shd w:val="clear" w:color="auto" w:fill="F7CAAC"/>
          </w:tcPr>
          <w:p w14:paraId="67589124" w14:textId="77777777" w:rsidR="00F42BE1" w:rsidRPr="00BA38F6" w:rsidRDefault="00F42BE1" w:rsidP="00D651F8">
            <w:pPr>
              <w:jc w:val="both"/>
              <w:rPr>
                <w:b/>
                <w:sz w:val="22"/>
              </w:rPr>
            </w:pPr>
            <w:proofErr w:type="gramStart"/>
            <w:r w:rsidRPr="00BA38F6">
              <w:rPr>
                <w:b/>
                <w:sz w:val="22"/>
              </w:rPr>
              <w:t>způsob  ověř</w:t>
            </w:r>
            <w:proofErr w:type="gramEnd"/>
            <w:r w:rsidRPr="00BA38F6">
              <w:rPr>
                <w:b/>
                <w:sz w:val="22"/>
              </w:rPr>
              <w:t>.</w:t>
            </w:r>
          </w:p>
        </w:tc>
        <w:tc>
          <w:tcPr>
            <w:tcW w:w="1264" w:type="dxa"/>
            <w:shd w:val="clear" w:color="auto" w:fill="F7CAAC"/>
          </w:tcPr>
          <w:p w14:paraId="4BC4F97B" w14:textId="77777777" w:rsidR="00F42BE1" w:rsidRPr="00BA38F6" w:rsidRDefault="00F42BE1" w:rsidP="00D651F8">
            <w:pPr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počet kred.</w:t>
            </w:r>
          </w:p>
        </w:tc>
        <w:tc>
          <w:tcPr>
            <w:tcW w:w="5398" w:type="dxa"/>
            <w:shd w:val="clear" w:color="auto" w:fill="F7CAAC"/>
          </w:tcPr>
          <w:p w14:paraId="5EA3B0A2" w14:textId="77777777" w:rsidR="00F42BE1" w:rsidRPr="00BA38F6" w:rsidRDefault="00F42BE1" w:rsidP="00D651F8">
            <w:pPr>
              <w:jc w:val="both"/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vyučující</w:t>
            </w:r>
          </w:p>
        </w:tc>
        <w:tc>
          <w:tcPr>
            <w:tcW w:w="1621" w:type="dxa"/>
            <w:shd w:val="clear" w:color="auto" w:fill="F7CAAC"/>
          </w:tcPr>
          <w:p w14:paraId="48BC2598" w14:textId="77777777" w:rsidR="00F42BE1" w:rsidRPr="00BA38F6" w:rsidRDefault="00F42BE1" w:rsidP="00D651F8">
            <w:pPr>
              <w:jc w:val="both"/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>dop. roč./sem.</w:t>
            </w:r>
          </w:p>
        </w:tc>
        <w:tc>
          <w:tcPr>
            <w:tcW w:w="1144" w:type="dxa"/>
            <w:shd w:val="clear" w:color="auto" w:fill="F7CAAC"/>
          </w:tcPr>
          <w:p w14:paraId="74FB23E3" w14:textId="77777777" w:rsidR="00F42BE1" w:rsidRPr="00BA38F6" w:rsidRDefault="00F42BE1" w:rsidP="00D651F8">
            <w:pPr>
              <w:jc w:val="both"/>
              <w:rPr>
                <w:b/>
                <w:sz w:val="22"/>
              </w:rPr>
            </w:pPr>
            <w:r w:rsidRPr="00BA38F6">
              <w:rPr>
                <w:b/>
                <w:sz w:val="22"/>
              </w:rPr>
              <w:t xml:space="preserve">profil. </w:t>
            </w:r>
            <w:proofErr w:type="gramStart"/>
            <w:r w:rsidRPr="00BA38F6">
              <w:rPr>
                <w:b/>
                <w:sz w:val="22"/>
              </w:rPr>
              <w:t>základ</w:t>
            </w:r>
            <w:proofErr w:type="gramEnd"/>
          </w:p>
        </w:tc>
      </w:tr>
      <w:tr w:rsidR="00645590" w:rsidRPr="00E40AB1" w14:paraId="2C98FC70" w14:textId="77777777" w:rsidTr="00D651F8">
        <w:tc>
          <w:tcPr>
            <w:tcW w:w="3053" w:type="dxa"/>
            <w:shd w:val="clear" w:color="auto" w:fill="FFF2CC" w:themeFill="accent4" w:themeFillTint="33"/>
          </w:tcPr>
          <w:p w14:paraId="54F23FA1" w14:textId="77777777" w:rsidR="00645590" w:rsidRDefault="00645590" w:rsidP="00645590">
            <w:r>
              <w:t>Systémy řízení bezpečnosti státu a společnosti</w:t>
            </w:r>
          </w:p>
          <w:p w14:paraId="6C7FDE26" w14:textId="77777777" w:rsidR="00645590" w:rsidRPr="0079505B" w:rsidRDefault="00645590" w:rsidP="00645590">
            <w:pPr>
              <w:jc w:val="both"/>
              <w:rPr>
                <w:b/>
                <w:color w:val="FF0000"/>
                <w:sz w:val="16"/>
                <w:szCs w:val="16"/>
                <w:highlight w:val="cyan"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007A4FC5" w14:textId="056D6D12" w:rsidR="00645590" w:rsidRPr="00BA38F6" w:rsidRDefault="00645590" w:rsidP="00645590">
            <w:pPr>
              <w:jc w:val="center"/>
            </w:pPr>
            <w:del w:id="69" w:author="Eva Skýbová" w:date="2023-06-06T13:23:00Z">
              <w:r w:rsidDel="0069028E">
                <w:delText>20</w:delText>
              </w:r>
            </w:del>
            <w:ins w:id="70" w:author="Eva Skýbová" w:date="2023-06-06T13:23:00Z">
              <w:r w:rsidR="0069028E">
                <w:t>18</w:t>
              </w:r>
            </w:ins>
          </w:p>
        </w:tc>
        <w:tc>
          <w:tcPr>
            <w:tcW w:w="1069" w:type="dxa"/>
            <w:shd w:val="clear" w:color="auto" w:fill="FFF2CC" w:themeFill="accent4" w:themeFillTint="33"/>
          </w:tcPr>
          <w:p w14:paraId="6F52E4B2" w14:textId="77777777" w:rsidR="00645590" w:rsidRPr="00BA38F6" w:rsidRDefault="00645590" w:rsidP="00645590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5A1C8057" w14:textId="77777777" w:rsidR="00645590" w:rsidRPr="00BA38F6" w:rsidRDefault="00645590" w:rsidP="00645590">
            <w:pPr>
              <w:jc w:val="center"/>
            </w:pPr>
            <w:r>
              <w:t>6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127482C5" w14:textId="5939A83B" w:rsidR="00645590" w:rsidRDefault="00645590" w:rsidP="00645590">
            <w:pPr>
              <w:rPr>
                <w:b/>
              </w:rPr>
            </w:pPr>
            <w:r w:rsidRPr="00306632">
              <w:rPr>
                <w:b/>
              </w:rPr>
              <w:t xml:space="preserve">doc. </w:t>
            </w:r>
            <w:r>
              <w:rPr>
                <w:b/>
              </w:rPr>
              <w:t xml:space="preserve">Mgr. Tomáš </w:t>
            </w:r>
            <w:r w:rsidRPr="00306632">
              <w:rPr>
                <w:b/>
              </w:rPr>
              <w:t>Zeman</w:t>
            </w:r>
            <w:r>
              <w:rPr>
                <w:b/>
              </w:rPr>
              <w:t>, Ph.D. et Ph.D. (</w:t>
            </w:r>
            <w:del w:id="71" w:author="Eva Skýbová" w:date="2023-06-06T13:23:00Z">
              <w:r w:rsidDel="0069028E">
                <w:rPr>
                  <w:b/>
                </w:rPr>
                <w:delText xml:space="preserve">85 </w:delText>
              </w:r>
            </w:del>
            <w:ins w:id="72" w:author="Eva Skýbová" w:date="2023-06-06T13:23:00Z">
              <w:r w:rsidR="0069028E">
                <w:rPr>
                  <w:b/>
                </w:rPr>
                <w:t xml:space="preserve">77 </w:t>
              </w:r>
            </w:ins>
            <w:r>
              <w:rPr>
                <w:b/>
              </w:rPr>
              <w:t>%)</w:t>
            </w:r>
          </w:p>
          <w:p w14:paraId="1AC96808" w14:textId="2C2DDA1F" w:rsidR="00645590" w:rsidRPr="002A74FC" w:rsidRDefault="00645590" w:rsidP="00645590">
            <w:r w:rsidRPr="002A74FC">
              <w:t>doc.</w:t>
            </w:r>
            <w:r>
              <w:t xml:space="preserve"> RSDr. Václav</w:t>
            </w:r>
            <w:r w:rsidRPr="002A74FC">
              <w:t xml:space="preserve"> Lošek</w:t>
            </w:r>
            <w:r>
              <w:t>, CSc.</w:t>
            </w:r>
            <w:r w:rsidRPr="002A74FC">
              <w:t xml:space="preserve"> (</w:t>
            </w:r>
            <w:del w:id="73" w:author="Eva Skýbová" w:date="2023-06-06T13:23:00Z">
              <w:r w:rsidDel="0069028E">
                <w:delText>15</w:delText>
              </w:r>
              <w:r w:rsidRPr="002A74FC" w:rsidDel="0069028E">
                <w:delText xml:space="preserve"> </w:delText>
              </w:r>
            </w:del>
            <w:ins w:id="74" w:author="Eva Skýbová" w:date="2023-06-06T13:23:00Z">
              <w:r w:rsidR="0069028E">
                <w:t>23</w:t>
              </w:r>
              <w:r w:rsidR="0069028E" w:rsidRPr="002A74FC">
                <w:t xml:space="preserve"> </w:t>
              </w:r>
            </w:ins>
            <w:r w:rsidRPr="002A74FC">
              <w:t>%)</w:t>
            </w:r>
          </w:p>
          <w:p w14:paraId="3BA8B1AE" w14:textId="77777777" w:rsidR="00645590" w:rsidRPr="00BA38F6" w:rsidRDefault="00645590" w:rsidP="00645590"/>
        </w:tc>
        <w:tc>
          <w:tcPr>
            <w:tcW w:w="1621" w:type="dxa"/>
            <w:shd w:val="clear" w:color="auto" w:fill="FFF2CC" w:themeFill="accent4" w:themeFillTint="33"/>
          </w:tcPr>
          <w:p w14:paraId="51B53195" w14:textId="77777777" w:rsidR="00645590" w:rsidRPr="00BA38F6" w:rsidRDefault="00645590" w:rsidP="00645590">
            <w:pPr>
              <w:jc w:val="center"/>
            </w:pPr>
            <w:r w:rsidRPr="00BA38F6"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2F3C0502" w14:textId="77777777" w:rsidR="00645590" w:rsidRPr="00E40AB1" w:rsidRDefault="00645590" w:rsidP="00645590">
            <w:pPr>
              <w:jc w:val="center"/>
              <w:rPr>
                <w:color w:val="FF0000"/>
              </w:rPr>
            </w:pPr>
            <w:r>
              <w:t>ZT</w:t>
            </w:r>
          </w:p>
        </w:tc>
      </w:tr>
      <w:tr w:rsidR="00645590" w:rsidRPr="00BA38F6" w14:paraId="58240D29" w14:textId="77777777" w:rsidTr="00D651F8">
        <w:tc>
          <w:tcPr>
            <w:tcW w:w="3053" w:type="dxa"/>
            <w:shd w:val="clear" w:color="auto" w:fill="FFF2CC" w:themeFill="accent4" w:themeFillTint="33"/>
          </w:tcPr>
          <w:p w14:paraId="04191EF2" w14:textId="77777777" w:rsidR="00645590" w:rsidRDefault="00645590" w:rsidP="00645590">
            <w:r w:rsidRPr="00BA38F6">
              <w:t>Odborný anglický jazyk I</w:t>
            </w:r>
          </w:p>
          <w:p w14:paraId="52C4DD9D" w14:textId="77777777" w:rsidR="00645590" w:rsidRPr="0079505B" w:rsidRDefault="00645590" w:rsidP="00645590">
            <w:pPr>
              <w:jc w:val="both"/>
              <w:rPr>
                <w:b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6576B69C" w14:textId="7DB573AC" w:rsidR="00645590" w:rsidRPr="00BA38F6" w:rsidRDefault="00645590" w:rsidP="00645590">
            <w:pPr>
              <w:jc w:val="center"/>
            </w:pPr>
            <w:r>
              <w:t>8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16487210" w14:textId="77777777" w:rsidR="00645590" w:rsidRPr="00BA38F6" w:rsidRDefault="00645590" w:rsidP="00645590">
            <w:pPr>
              <w:jc w:val="center"/>
            </w:pPr>
            <w:r>
              <w:t>z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744C9F29" w14:textId="77777777" w:rsidR="00645590" w:rsidRPr="00BA38F6" w:rsidRDefault="00645590" w:rsidP="00645590">
            <w:pPr>
              <w:jc w:val="center"/>
            </w:pPr>
            <w:r>
              <w:t>2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3A82CF72" w14:textId="77777777" w:rsidR="00645590" w:rsidRPr="003A721F" w:rsidRDefault="00645590" w:rsidP="00645590">
            <w:pPr>
              <w:rPr>
                <w:b/>
              </w:rPr>
            </w:pPr>
            <w:r w:rsidRPr="003A721F">
              <w:rPr>
                <w:b/>
              </w:rPr>
              <w:t>Mgr. et Mgr. Kateřina Pitrová, BBA, Ph.D.</w:t>
            </w:r>
            <w:r>
              <w:rPr>
                <w:b/>
              </w:rPr>
              <w:t xml:space="preserve"> (100 %)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475D2374" w14:textId="77777777" w:rsidR="00645590" w:rsidRPr="00BA38F6" w:rsidRDefault="00645590" w:rsidP="00645590">
            <w:pPr>
              <w:jc w:val="center"/>
            </w:pPr>
            <w:r w:rsidRPr="00BA38F6"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5B25E737" w14:textId="77777777" w:rsidR="00645590" w:rsidRPr="00BA38F6" w:rsidRDefault="00645590" w:rsidP="00645590">
            <w:pPr>
              <w:jc w:val="center"/>
            </w:pPr>
          </w:p>
        </w:tc>
      </w:tr>
      <w:tr w:rsidR="00645590" w:rsidRPr="00BA38F6" w14:paraId="67775EF9" w14:textId="77777777" w:rsidTr="00D651F8">
        <w:tc>
          <w:tcPr>
            <w:tcW w:w="3053" w:type="dxa"/>
            <w:shd w:val="clear" w:color="auto" w:fill="FFF2CC" w:themeFill="accent4" w:themeFillTint="33"/>
          </w:tcPr>
          <w:p w14:paraId="7A19B21C" w14:textId="77777777" w:rsidR="00645590" w:rsidRDefault="00645590" w:rsidP="00645590">
            <w:r w:rsidRPr="00C804FA">
              <w:t>Informační a komunikační technologie v krizovém řízení</w:t>
            </w:r>
          </w:p>
          <w:p w14:paraId="46D2E2AB" w14:textId="77777777" w:rsidR="00645590" w:rsidRPr="00C804FA" w:rsidRDefault="00645590" w:rsidP="00645590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234E95C3" w14:textId="31D6D57A" w:rsidR="00645590" w:rsidRPr="00BA38F6" w:rsidRDefault="00645590" w:rsidP="00645590">
            <w:pPr>
              <w:jc w:val="center"/>
            </w:pPr>
            <w:r>
              <w:t>18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18D412F0" w14:textId="77777777" w:rsidR="00645590" w:rsidRPr="00BA38F6" w:rsidRDefault="00645590" w:rsidP="00645590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1AE74467" w14:textId="77777777" w:rsidR="00645590" w:rsidRPr="00BA38F6" w:rsidRDefault="00645590" w:rsidP="00645590">
            <w:pPr>
              <w:jc w:val="center"/>
            </w:pPr>
            <w:r>
              <w:t>5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3537D446" w14:textId="77777777" w:rsidR="00645590" w:rsidRPr="00BA38F6" w:rsidRDefault="00645590" w:rsidP="00645590">
            <w:r>
              <w:rPr>
                <w:b/>
              </w:rPr>
              <w:t>Ing. Petr Svoboda, Ph.D. (100 %)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39D74564" w14:textId="77777777" w:rsidR="00645590" w:rsidRPr="00BA38F6" w:rsidRDefault="00645590" w:rsidP="00645590">
            <w:pPr>
              <w:jc w:val="center"/>
            </w:pPr>
            <w:r w:rsidRPr="00BA38F6"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128DDD81" w14:textId="77777777" w:rsidR="00645590" w:rsidRPr="00BA38F6" w:rsidRDefault="00645590" w:rsidP="00645590">
            <w:pPr>
              <w:jc w:val="center"/>
            </w:pPr>
          </w:p>
        </w:tc>
      </w:tr>
      <w:tr w:rsidR="00645590" w:rsidRPr="003A13CA" w14:paraId="601C03F2" w14:textId="77777777" w:rsidTr="00D651F8">
        <w:tc>
          <w:tcPr>
            <w:tcW w:w="3053" w:type="dxa"/>
            <w:shd w:val="clear" w:color="auto" w:fill="FFF2CC" w:themeFill="accent4" w:themeFillTint="33"/>
          </w:tcPr>
          <w:p w14:paraId="698370BD" w14:textId="77777777" w:rsidR="00645590" w:rsidRDefault="00645590" w:rsidP="00645590">
            <w:r>
              <w:t>Krizové řízení a integrovaný záchranný systém</w:t>
            </w:r>
          </w:p>
          <w:p w14:paraId="7288ED48" w14:textId="77777777" w:rsidR="00645590" w:rsidRPr="00C804FA" w:rsidRDefault="00645590" w:rsidP="00645590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0A03CF35" w14:textId="39CA4B2F" w:rsidR="00645590" w:rsidRPr="00BA38F6" w:rsidRDefault="00645590" w:rsidP="00645590">
            <w:pPr>
              <w:jc w:val="center"/>
            </w:pPr>
            <w:r>
              <w:t>20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4F30D508" w14:textId="77777777" w:rsidR="00645590" w:rsidRPr="00BA38F6" w:rsidRDefault="00645590" w:rsidP="00645590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1F697743" w14:textId="77777777" w:rsidR="00645590" w:rsidRPr="00BA38F6" w:rsidRDefault="00645590" w:rsidP="00645590">
            <w:pPr>
              <w:jc w:val="center"/>
            </w:pPr>
            <w:r>
              <w:t>6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2C1119A3" w14:textId="2D5CC0A7" w:rsidR="00645590" w:rsidRDefault="00645590" w:rsidP="00645590">
            <w:pPr>
              <w:rPr>
                <w:b/>
              </w:rPr>
            </w:pPr>
            <w:r>
              <w:rPr>
                <w:b/>
              </w:rPr>
              <w:t>Ing. Kateřina Víchová, Ph.D.</w:t>
            </w:r>
            <w:r w:rsidRPr="007541D9">
              <w:rPr>
                <w:b/>
              </w:rPr>
              <w:t xml:space="preserve"> </w:t>
            </w:r>
            <w:r>
              <w:rPr>
                <w:b/>
              </w:rPr>
              <w:t>(</w:t>
            </w:r>
            <w:r w:rsidR="00271812">
              <w:rPr>
                <w:b/>
              </w:rPr>
              <w:t>69</w:t>
            </w:r>
            <w:r>
              <w:rPr>
                <w:b/>
              </w:rPr>
              <w:t xml:space="preserve"> %)</w:t>
            </w:r>
          </w:p>
          <w:p w14:paraId="271142F4" w14:textId="372365D3" w:rsidR="00645590" w:rsidRPr="001356E6" w:rsidRDefault="00645590" w:rsidP="00271812">
            <w:r w:rsidRPr="001356E6">
              <w:t>Mgr. Marek Tomaštík, Ph.D. (</w:t>
            </w:r>
            <w:r w:rsidR="00271812">
              <w:t>31</w:t>
            </w:r>
            <w:r w:rsidRPr="001356E6">
              <w:t xml:space="preserve">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5C426215" w14:textId="77777777" w:rsidR="00645590" w:rsidRPr="004817C7" w:rsidRDefault="00645590" w:rsidP="00645590">
            <w:pPr>
              <w:jc w:val="center"/>
            </w:pPr>
            <w:r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79B9987E" w14:textId="77777777" w:rsidR="00645590" w:rsidRPr="003A13CA" w:rsidRDefault="00645590" w:rsidP="00645590">
            <w:pPr>
              <w:jc w:val="center"/>
            </w:pPr>
            <w:r>
              <w:t>PZ</w:t>
            </w:r>
          </w:p>
        </w:tc>
      </w:tr>
      <w:tr w:rsidR="00645590" w:rsidRPr="00C804FA" w14:paraId="50DF826E" w14:textId="77777777" w:rsidTr="00D651F8">
        <w:tc>
          <w:tcPr>
            <w:tcW w:w="3053" w:type="dxa"/>
            <w:shd w:val="clear" w:color="auto" w:fill="FFF2CC" w:themeFill="accent4" w:themeFillTint="33"/>
          </w:tcPr>
          <w:p w14:paraId="2DD04397" w14:textId="77777777" w:rsidR="00645590" w:rsidRDefault="00645590" w:rsidP="00645590">
            <w:r>
              <w:t>Ekonomika a logistika v oblasti bezpečnosti</w:t>
            </w:r>
          </w:p>
          <w:p w14:paraId="29BDC82E" w14:textId="77777777" w:rsidR="00645590" w:rsidRPr="00BA38F6" w:rsidRDefault="00645590" w:rsidP="00645590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70B55BC2" w14:textId="111714F8" w:rsidR="00645590" w:rsidRPr="00BA38F6" w:rsidRDefault="00645590" w:rsidP="00645590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788E1384" w14:textId="77777777" w:rsidR="00645590" w:rsidRPr="00C804FA" w:rsidRDefault="00645590" w:rsidP="00645590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7D8F9A79" w14:textId="77777777" w:rsidR="00645590" w:rsidRPr="00BA38F6" w:rsidRDefault="00645590" w:rsidP="00645590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092606FA" w14:textId="77777777" w:rsidR="00645590" w:rsidRDefault="00645590" w:rsidP="00645590">
            <w:pPr>
              <w:rPr>
                <w:b/>
              </w:rPr>
            </w:pPr>
            <w:r>
              <w:rPr>
                <w:b/>
              </w:rPr>
              <w:t>doc. Ing. Zuzana Tučková, Ph.D. (54 %)</w:t>
            </w:r>
          </w:p>
          <w:p w14:paraId="12E65168" w14:textId="77777777" w:rsidR="00645590" w:rsidRPr="00F930FC" w:rsidRDefault="00645590" w:rsidP="00645590">
            <w:r w:rsidRPr="00F930FC">
              <w:t>Ing. Romana Heinzová, Ph.D (</w:t>
            </w:r>
            <w:r>
              <w:t>46</w:t>
            </w:r>
            <w:r w:rsidRPr="00F930FC">
              <w:t xml:space="preserve">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28CDB92E" w14:textId="77777777" w:rsidR="00645590" w:rsidRPr="00BA38F6" w:rsidRDefault="00645590" w:rsidP="00645590">
            <w:pPr>
              <w:jc w:val="center"/>
            </w:pPr>
            <w:r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7745EE9A" w14:textId="77777777" w:rsidR="00645590" w:rsidRPr="00C804FA" w:rsidRDefault="00645590" w:rsidP="00645590">
            <w:pPr>
              <w:jc w:val="center"/>
            </w:pPr>
          </w:p>
        </w:tc>
      </w:tr>
      <w:tr w:rsidR="00645590" w:rsidRPr="004C7A66" w14:paraId="79FE1443" w14:textId="77777777" w:rsidTr="00D651F8">
        <w:tc>
          <w:tcPr>
            <w:tcW w:w="3053" w:type="dxa"/>
            <w:shd w:val="clear" w:color="auto" w:fill="FFF2CC" w:themeFill="accent4" w:themeFillTint="33"/>
          </w:tcPr>
          <w:p w14:paraId="299B92CC" w14:textId="77777777" w:rsidR="00645590" w:rsidRDefault="00645590" w:rsidP="00645590">
            <w:r>
              <w:t>Právo v oblasti bezpečnosti a obrany</w:t>
            </w:r>
          </w:p>
          <w:p w14:paraId="505B77F9" w14:textId="77777777" w:rsidR="00645590" w:rsidRPr="00C804FA" w:rsidRDefault="00645590" w:rsidP="00645590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60165975" w14:textId="47B3A463" w:rsidR="00645590" w:rsidRPr="00BA38F6" w:rsidRDefault="00645590" w:rsidP="00645590">
            <w:pPr>
              <w:jc w:val="center"/>
            </w:pPr>
            <w:r>
              <w:t>10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5472BAB7" w14:textId="77777777" w:rsidR="00645590" w:rsidRPr="00BA38F6" w:rsidRDefault="00645590" w:rsidP="00645590">
            <w:pPr>
              <w:jc w:val="center"/>
            </w:pPr>
            <w:r w:rsidRPr="00BA38F6">
              <w:t>k</w:t>
            </w:r>
            <w:r>
              <w:t>l</w:t>
            </w:r>
            <w:r w:rsidRPr="00BA38F6">
              <w:t>z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5071D6D2" w14:textId="77777777" w:rsidR="00645590" w:rsidRPr="00BA38F6" w:rsidRDefault="00645590" w:rsidP="00645590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3A4B160C" w14:textId="77777777" w:rsidR="00645590" w:rsidRPr="00AF094C" w:rsidRDefault="00645590" w:rsidP="00645590">
            <w:pPr>
              <w:rPr>
                <w:b/>
              </w:rPr>
            </w:pPr>
            <w:r w:rsidRPr="003A721F">
              <w:rPr>
                <w:b/>
              </w:rPr>
              <w:t xml:space="preserve">JUDr. </w:t>
            </w:r>
            <w:r>
              <w:rPr>
                <w:b/>
              </w:rPr>
              <w:t>Radomíra Veselá, Ph.D., LLM (100 %)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6D99A971" w14:textId="77777777" w:rsidR="00645590" w:rsidRPr="00BA38F6" w:rsidRDefault="00645590" w:rsidP="00645590">
            <w:pPr>
              <w:jc w:val="center"/>
            </w:pPr>
            <w:r w:rsidRPr="00BA38F6">
              <w:t>1/</w:t>
            </w:r>
            <w:r>
              <w:t>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3B064126" w14:textId="77777777" w:rsidR="00645590" w:rsidRPr="004C7A66" w:rsidRDefault="00645590" w:rsidP="00645590">
            <w:pPr>
              <w:jc w:val="center"/>
              <w:rPr>
                <w:color w:val="FF0000"/>
              </w:rPr>
            </w:pPr>
          </w:p>
        </w:tc>
      </w:tr>
      <w:tr w:rsidR="00645590" w:rsidRPr="00BA38F6" w14:paraId="26C27F9D" w14:textId="77777777" w:rsidTr="00D651F8">
        <w:tc>
          <w:tcPr>
            <w:tcW w:w="3053" w:type="dxa"/>
            <w:shd w:val="clear" w:color="auto" w:fill="FFF2CC" w:themeFill="accent4" w:themeFillTint="33"/>
          </w:tcPr>
          <w:p w14:paraId="235C36CB" w14:textId="77777777" w:rsidR="00645590" w:rsidRDefault="00645590" w:rsidP="00645590">
            <w:r w:rsidRPr="00C804FA">
              <w:t>Ochrana obyvatelstva a kritické infrastruktury</w:t>
            </w:r>
          </w:p>
          <w:p w14:paraId="23AEC551" w14:textId="77777777" w:rsidR="00645590" w:rsidRPr="00C804FA" w:rsidRDefault="00645590" w:rsidP="00645590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02D4776A" w14:textId="5856E761" w:rsidR="00645590" w:rsidRPr="00BA38F6" w:rsidRDefault="00645590" w:rsidP="00645590">
            <w:pPr>
              <w:jc w:val="center"/>
            </w:pPr>
            <w:r>
              <w:t>20</w:t>
            </w:r>
          </w:p>
        </w:tc>
        <w:tc>
          <w:tcPr>
            <w:tcW w:w="1069" w:type="dxa"/>
            <w:shd w:val="clear" w:color="auto" w:fill="FFF2CC" w:themeFill="accent4" w:themeFillTint="33"/>
          </w:tcPr>
          <w:p w14:paraId="2BF5DFD2" w14:textId="77777777" w:rsidR="00645590" w:rsidRPr="00BA38F6" w:rsidRDefault="00645590" w:rsidP="00645590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FFF2CC" w:themeFill="accent4" w:themeFillTint="33"/>
          </w:tcPr>
          <w:p w14:paraId="12984B9E" w14:textId="77777777" w:rsidR="00645590" w:rsidRPr="00BA38F6" w:rsidRDefault="00645590" w:rsidP="00645590">
            <w:pPr>
              <w:jc w:val="center"/>
            </w:pPr>
            <w:r>
              <w:t>6</w:t>
            </w:r>
          </w:p>
        </w:tc>
        <w:tc>
          <w:tcPr>
            <w:tcW w:w="5398" w:type="dxa"/>
            <w:shd w:val="clear" w:color="auto" w:fill="FFF2CC" w:themeFill="accent4" w:themeFillTint="33"/>
          </w:tcPr>
          <w:p w14:paraId="7799AC16" w14:textId="77777777" w:rsidR="00645590" w:rsidRDefault="00645590" w:rsidP="00645590">
            <w:pPr>
              <w:rPr>
                <w:b/>
              </w:rPr>
            </w:pPr>
            <w:r w:rsidRPr="008021A1">
              <w:rPr>
                <w:b/>
              </w:rPr>
              <w:t>prof. Ing. Dušan Vičar, CSc.</w:t>
            </w:r>
            <w:r>
              <w:rPr>
                <w:b/>
              </w:rPr>
              <w:t xml:space="preserve"> (54 %)</w:t>
            </w:r>
          </w:p>
          <w:p w14:paraId="5D6BB0F7" w14:textId="77777777" w:rsidR="00645590" w:rsidRPr="004008E4" w:rsidRDefault="00645590" w:rsidP="00645590">
            <w:r w:rsidRPr="004008E4">
              <w:t>Ing. Jak</w:t>
            </w:r>
            <w:r>
              <w:t>u</w:t>
            </w:r>
            <w:r w:rsidRPr="004008E4">
              <w:t>b Rak, Ph.D. (46 %)</w:t>
            </w:r>
          </w:p>
        </w:tc>
        <w:tc>
          <w:tcPr>
            <w:tcW w:w="1621" w:type="dxa"/>
            <w:shd w:val="clear" w:color="auto" w:fill="FFF2CC" w:themeFill="accent4" w:themeFillTint="33"/>
          </w:tcPr>
          <w:p w14:paraId="0770E001" w14:textId="77777777" w:rsidR="00645590" w:rsidRPr="00BA38F6" w:rsidRDefault="00645590" w:rsidP="00645590">
            <w:pPr>
              <w:jc w:val="center"/>
            </w:pPr>
            <w:r w:rsidRPr="00BA38F6">
              <w:t>1/ZS</w:t>
            </w:r>
          </w:p>
        </w:tc>
        <w:tc>
          <w:tcPr>
            <w:tcW w:w="1144" w:type="dxa"/>
            <w:shd w:val="clear" w:color="auto" w:fill="FFF2CC" w:themeFill="accent4" w:themeFillTint="33"/>
          </w:tcPr>
          <w:p w14:paraId="104E4BE6" w14:textId="77777777" w:rsidR="00645590" w:rsidRPr="00BA38F6" w:rsidRDefault="00645590" w:rsidP="00645590">
            <w:pPr>
              <w:jc w:val="center"/>
            </w:pPr>
            <w:r w:rsidRPr="00BA38F6">
              <w:t>PZ</w:t>
            </w:r>
          </w:p>
        </w:tc>
      </w:tr>
      <w:tr w:rsidR="00645590" w:rsidRPr="00BA38F6" w14:paraId="478C0B12" w14:textId="77777777" w:rsidTr="00D651F8">
        <w:tc>
          <w:tcPr>
            <w:tcW w:w="3053" w:type="dxa"/>
            <w:shd w:val="clear" w:color="auto" w:fill="E2EFD9" w:themeFill="accent6" w:themeFillTint="33"/>
          </w:tcPr>
          <w:p w14:paraId="0EA66156" w14:textId="77777777" w:rsidR="00645590" w:rsidRDefault="00645590" w:rsidP="00645590">
            <w:r w:rsidRPr="00BA38F6">
              <w:t>Aplikovaná m</w:t>
            </w:r>
            <w:r>
              <w:t>atematika a statistika v procesu hodnocení a </w:t>
            </w:r>
            <w:r w:rsidRPr="00BA38F6">
              <w:t>ovládání rizik</w:t>
            </w:r>
          </w:p>
          <w:p w14:paraId="1FF0D5AB" w14:textId="77777777" w:rsidR="00645590" w:rsidRPr="00C804FA" w:rsidRDefault="00645590" w:rsidP="00645590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7541C826" w14:textId="61CBCED3" w:rsidR="00645590" w:rsidRDefault="00645590" w:rsidP="00645590">
            <w:pPr>
              <w:jc w:val="center"/>
            </w:pPr>
            <w:r>
              <w:t>18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77A8617F" w14:textId="77777777" w:rsidR="00645590" w:rsidRPr="00BA38F6" w:rsidRDefault="00645590" w:rsidP="00645590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11B1438B" w14:textId="77777777" w:rsidR="00645590" w:rsidRDefault="00645590" w:rsidP="00645590">
            <w:pPr>
              <w:jc w:val="center"/>
            </w:pPr>
            <w:r>
              <w:t>5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5878EF74" w14:textId="77777777" w:rsidR="00645590" w:rsidRPr="008021A1" w:rsidRDefault="00645590" w:rsidP="00645590">
            <w:pPr>
              <w:rPr>
                <w:b/>
              </w:rPr>
            </w:pPr>
            <w:r w:rsidRPr="00AF094C">
              <w:rPr>
                <w:b/>
              </w:rPr>
              <w:t>prof. Ing. Roman Prokop, CSc.</w:t>
            </w:r>
            <w:r>
              <w:rPr>
                <w:b/>
              </w:rPr>
              <w:t xml:space="preserve"> (100 %)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32872BAE" w14:textId="77777777" w:rsidR="00645590" w:rsidRPr="00BA38F6" w:rsidRDefault="00645590" w:rsidP="00645590">
            <w:pPr>
              <w:jc w:val="center"/>
            </w:pPr>
            <w:r w:rsidRPr="00BA38F6">
              <w:t>1/</w:t>
            </w:r>
            <w:r>
              <w:t>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06A37354" w14:textId="77777777" w:rsidR="00645590" w:rsidRPr="00BA38F6" w:rsidRDefault="00645590" w:rsidP="00645590">
            <w:pPr>
              <w:jc w:val="center"/>
            </w:pPr>
          </w:p>
        </w:tc>
      </w:tr>
      <w:tr w:rsidR="00645590" w:rsidRPr="00BA38F6" w14:paraId="572869FF" w14:textId="77777777" w:rsidTr="00D651F8">
        <w:tc>
          <w:tcPr>
            <w:tcW w:w="3053" w:type="dxa"/>
            <w:shd w:val="clear" w:color="auto" w:fill="E2EFD9" w:themeFill="accent6" w:themeFillTint="33"/>
          </w:tcPr>
          <w:p w14:paraId="62919C29" w14:textId="77777777" w:rsidR="00645590" w:rsidRDefault="00645590" w:rsidP="00645590">
            <w:r>
              <w:t>Krizové, havarijní a obranné plánování</w:t>
            </w:r>
            <w:r w:rsidRPr="00C804FA">
              <w:t xml:space="preserve"> </w:t>
            </w:r>
          </w:p>
          <w:p w14:paraId="0720BCF2" w14:textId="77777777" w:rsidR="00645590" w:rsidRDefault="00645590" w:rsidP="00645590">
            <w:pPr>
              <w:jc w:val="both"/>
              <w:rPr>
                <w:color w:val="FF0000"/>
                <w:sz w:val="16"/>
                <w:szCs w:val="16"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  <w:p w14:paraId="0DFD408C" w14:textId="77777777" w:rsidR="00645590" w:rsidRPr="00C804FA" w:rsidRDefault="00645590" w:rsidP="00645590"/>
        </w:tc>
        <w:tc>
          <w:tcPr>
            <w:tcW w:w="1091" w:type="dxa"/>
            <w:shd w:val="clear" w:color="auto" w:fill="E2EFD9" w:themeFill="accent6" w:themeFillTint="33"/>
          </w:tcPr>
          <w:p w14:paraId="47A1E9EA" w14:textId="094E45A0" w:rsidR="00645590" w:rsidRDefault="00645590" w:rsidP="00645590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2997928C" w14:textId="77777777" w:rsidR="00645590" w:rsidRPr="00BA38F6" w:rsidRDefault="00645590" w:rsidP="00645590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36DDC4D9" w14:textId="77777777" w:rsidR="00645590" w:rsidRDefault="00645590" w:rsidP="00645590">
            <w:pPr>
              <w:jc w:val="center"/>
            </w:pPr>
            <w:r>
              <w:t>5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74D59750" w14:textId="77777777" w:rsidR="00645590" w:rsidRPr="0090278F" w:rsidRDefault="00645590" w:rsidP="00645590">
            <w:pPr>
              <w:rPr>
                <w:b/>
              </w:rPr>
            </w:pPr>
            <w:r>
              <w:rPr>
                <w:b/>
              </w:rPr>
              <w:t>Ing. Jan Strohmandl, Ph.D. (100 %)</w:t>
            </w:r>
          </w:p>
          <w:p w14:paraId="411ADA23" w14:textId="77777777" w:rsidR="00645590" w:rsidRPr="008021A1" w:rsidRDefault="00645590" w:rsidP="00645590">
            <w:pPr>
              <w:rPr>
                <w:b/>
              </w:rPr>
            </w:pPr>
          </w:p>
        </w:tc>
        <w:tc>
          <w:tcPr>
            <w:tcW w:w="1621" w:type="dxa"/>
            <w:shd w:val="clear" w:color="auto" w:fill="E2EFD9" w:themeFill="accent6" w:themeFillTint="33"/>
          </w:tcPr>
          <w:p w14:paraId="3E2F5724" w14:textId="77777777" w:rsidR="00645590" w:rsidRPr="00BA38F6" w:rsidRDefault="00645590" w:rsidP="00645590">
            <w:pPr>
              <w:jc w:val="center"/>
            </w:pPr>
            <w:r w:rsidRPr="00A122ED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392EE588" w14:textId="77777777" w:rsidR="00645590" w:rsidRPr="00BA38F6" w:rsidRDefault="00645590" w:rsidP="00645590">
            <w:pPr>
              <w:jc w:val="center"/>
            </w:pPr>
            <w:r w:rsidRPr="003A13CA">
              <w:t>PZ</w:t>
            </w:r>
          </w:p>
        </w:tc>
      </w:tr>
      <w:tr w:rsidR="00645590" w:rsidRPr="00BA38F6" w14:paraId="315B0F7E" w14:textId="77777777" w:rsidTr="00D651F8">
        <w:tc>
          <w:tcPr>
            <w:tcW w:w="3053" w:type="dxa"/>
            <w:shd w:val="clear" w:color="auto" w:fill="E2EFD9" w:themeFill="accent6" w:themeFillTint="33"/>
          </w:tcPr>
          <w:p w14:paraId="44774270" w14:textId="77777777" w:rsidR="00645590" w:rsidRDefault="00645590" w:rsidP="00645590">
            <w:pPr>
              <w:jc w:val="both"/>
            </w:pPr>
            <w:r w:rsidRPr="00BA38F6">
              <w:t>Odborný anglický jazyk II</w:t>
            </w:r>
          </w:p>
          <w:p w14:paraId="2E3CA49F" w14:textId="77777777" w:rsidR="00645590" w:rsidRDefault="00645590" w:rsidP="00645590">
            <w:pPr>
              <w:jc w:val="both"/>
              <w:rPr>
                <w:color w:val="FF0000"/>
                <w:sz w:val="16"/>
                <w:szCs w:val="16"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  <w:p w14:paraId="67842ABF" w14:textId="77777777" w:rsidR="00645590" w:rsidRPr="00BA38F6" w:rsidRDefault="00645590" w:rsidP="00645590">
            <w:pPr>
              <w:jc w:val="both"/>
            </w:pPr>
          </w:p>
        </w:tc>
        <w:tc>
          <w:tcPr>
            <w:tcW w:w="1091" w:type="dxa"/>
            <w:shd w:val="clear" w:color="auto" w:fill="E2EFD9" w:themeFill="accent6" w:themeFillTint="33"/>
          </w:tcPr>
          <w:p w14:paraId="5468CA10" w14:textId="7CDFFC39" w:rsidR="00645590" w:rsidRPr="00BA38F6" w:rsidRDefault="00645590" w:rsidP="00645590">
            <w:pPr>
              <w:jc w:val="center"/>
            </w:pPr>
            <w:r>
              <w:t>8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531C9823" w14:textId="77777777" w:rsidR="00645590" w:rsidRPr="00251D48" w:rsidRDefault="00645590" w:rsidP="00645590">
            <w:pPr>
              <w:jc w:val="center"/>
            </w:pPr>
            <w:r>
              <w:t>z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0B0545C5" w14:textId="77777777" w:rsidR="00645590" w:rsidRPr="00BA38F6" w:rsidRDefault="00645590" w:rsidP="00645590">
            <w:pPr>
              <w:jc w:val="center"/>
            </w:pPr>
            <w:r>
              <w:t>2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64523BE1" w14:textId="77777777" w:rsidR="00645590" w:rsidRPr="003A721F" w:rsidRDefault="00645590" w:rsidP="00645590">
            <w:pPr>
              <w:rPr>
                <w:b/>
              </w:rPr>
            </w:pPr>
            <w:r w:rsidRPr="003A721F">
              <w:rPr>
                <w:b/>
              </w:rPr>
              <w:t>Mgr. et Mgr. Kateřina Pitrová, BBA, Ph.D.</w:t>
            </w:r>
            <w:r>
              <w:rPr>
                <w:b/>
              </w:rPr>
              <w:t xml:space="preserve"> (100 %)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41D0121C" w14:textId="77777777" w:rsidR="00645590" w:rsidRPr="00BA38F6" w:rsidRDefault="00645590" w:rsidP="00645590">
            <w:pPr>
              <w:jc w:val="center"/>
            </w:pPr>
            <w:r w:rsidRPr="00BA38F6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6653A12C" w14:textId="77777777" w:rsidR="00645590" w:rsidRPr="00BA38F6" w:rsidRDefault="00645590" w:rsidP="00645590">
            <w:pPr>
              <w:jc w:val="center"/>
            </w:pPr>
          </w:p>
        </w:tc>
      </w:tr>
      <w:tr w:rsidR="00645590" w:rsidRPr="003A13CA" w14:paraId="56689475" w14:textId="77777777" w:rsidTr="00D651F8">
        <w:tc>
          <w:tcPr>
            <w:tcW w:w="3053" w:type="dxa"/>
            <w:shd w:val="clear" w:color="auto" w:fill="E2EFD9" w:themeFill="accent6" w:themeFillTint="33"/>
          </w:tcPr>
          <w:p w14:paraId="0D6E2DF1" w14:textId="77777777" w:rsidR="00645590" w:rsidRDefault="00645590" w:rsidP="00645590">
            <w:r>
              <w:t>Řízení rizik</w:t>
            </w:r>
          </w:p>
          <w:p w14:paraId="56E52FDF" w14:textId="77777777" w:rsidR="00645590" w:rsidRDefault="00645590" w:rsidP="00645590">
            <w:pPr>
              <w:rPr>
                <w:color w:val="FF0000"/>
                <w:sz w:val="16"/>
                <w:szCs w:val="16"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  <w:p w14:paraId="316A5621" w14:textId="77777777" w:rsidR="00645590" w:rsidRPr="00C804FA" w:rsidRDefault="00645590" w:rsidP="00645590"/>
        </w:tc>
        <w:tc>
          <w:tcPr>
            <w:tcW w:w="1091" w:type="dxa"/>
            <w:shd w:val="clear" w:color="auto" w:fill="E2EFD9" w:themeFill="accent6" w:themeFillTint="33"/>
          </w:tcPr>
          <w:p w14:paraId="5776FAD7" w14:textId="12958CBE" w:rsidR="00645590" w:rsidRPr="001A60C7" w:rsidRDefault="00645590" w:rsidP="00645590">
            <w:pPr>
              <w:jc w:val="center"/>
            </w:pPr>
            <w:r>
              <w:t>18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0A81F58E" w14:textId="77777777" w:rsidR="00645590" w:rsidRPr="00BA38F6" w:rsidRDefault="00645590" w:rsidP="00645590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36B60E32" w14:textId="77777777" w:rsidR="00645590" w:rsidRPr="00BA38F6" w:rsidRDefault="00645590" w:rsidP="00645590">
            <w:pPr>
              <w:jc w:val="center"/>
            </w:pPr>
            <w:r>
              <w:t>6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014B6431" w14:textId="77777777" w:rsidR="00645590" w:rsidRDefault="00645590" w:rsidP="00645590">
            <w:pPr>
              <w:rPr>
                <w:b/>
              </w:rPr>
            </w:pPr>
            <w:r w:rsidRPr="00306632">
              <w:rPr>
                <w:b/>
              </w:rPr>
              <w:t xml:space="preserve">doc. </w:t>
            </w:r>
            <w:r>
              <w:rPr>
                <w:b/>
              </w:rPr>
              <w:t xml:space="preserve">Mgr. Tomáš </w:t>
            </w:r>
            <w:r w:rsidRPr="00306632">
              <w:rPr>
                <w:b/>
              </w:rPr>
              <w:t>Zeman</w:t>
            </w:r>
            <w:r>
              <w:rPr>
                <w:b/>
              </w:rPr>
              <w:t>, Ph.D. et Ph.D. (54 %)</w:t>
            </w:r>
          </w:p>
          <w:p w14:paraId="444F5EFA" w14:textId="77777777" w:rsidR="00645590" w:rsidRPr="00F930FC" w:rsidRDefault="00645590" w:rsidP="00645590">
            <w:r w:rsidRPr="00F930FC">
              <w:t>Ing. Romana Heinzová, Ph.D. (23 %)</w:t>
            </w:r>
          </w:p>
          <w:p w14:paraId="33FB78FC" w14:textId="77777777" w:rsidR="00645590" w:rsidRPr="00BA38F6" w:rsidRDefault="00645590" w:rsidP="00645590">
            <w:r w:rsidRPr="00F930FC">
              <w:t>Ing. Petr Veselík, Ph.D. (23 %)</w:t>
            </w:r>
            <w:r>
              <w:t xml:space="preserve"> 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515D2A85" w14:textId="77777777" w:rsidR="00645590" w:rsidRPr="00BA38F6" w:rsidRDefault="00645590" w:rsidP="00645590">
            <w:pPr>
              <w:jc w:val="center"/>
            </w:pPr>
            <w:r w:rsidRPr="00BA38F6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7E351B63" w14:textId="77777777" w:rsidR="00645590" w:rsidRPr="003A13CA" w:rsidRDefault="00645590" w:rsidP="00645590">
            <w:pPr>
              <w:jc w:val="center"/>
            </w:pPr>
            <w:r w:rsidRPr="003A13CA">
              <w:t>ZT</w:t>
            </w:r>
          </w:p>
        </w:tc>
      </w:tr>
      <w:tr w:rsidR="00645590" w:rsidRPr="00BA38F6" w14:paraId="1D1CAAE3" w14:textId="77777777" w:rsidTr="00D651F8">
        <w:tc>
          <w:tcPr>
            <w:tcW w:w="3053" w:type="dxa"/>
            <w:shd w:val="clear" w:color="auto" w:fill="E2EFD9" w:themeFill="accent6" w:themeFillTint="33"/>
          </w:tcPr>
          <w:p w14:paraId="05143123" w14:textId="77777777" w:rsidR="00645590" w:rsidRDefault="00645590" w:rsidP="00645590">
            <w:pPr>
              <w:jc w:val="both"/>
            </w:pPr>
            <w:r w:rsidRPr="00C804FA">
              <w:lastRenderedPageBreak/>
              <w:t>Environmentální bezpečnost</w:t>
            </w:r>
          </w:p>
          <w:p w14:paraId="72ADBD04" w14:textId="77777777" w:rsidR="00645590" w:rsidRPr="00C804FA" w:rsidRDefault="00645590" w:rsidP="00645590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0E39303A" w14:textId="6DE1A9EA" w:rsidR="00645590" w:rsidRPr="00BA38F6" w:rsidRDefault="00645590" w:rsidP="00645590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42FBD898" w14:textId="77777777" w:rsidR="00645590" w:rsidRPr="00BA38F6" w:rsidRDefault="00645590" w:rsidP="00645590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52B1098C" w14:textId="77777777" w:rsidR="00645590" w:rsidRDefault="00645590" w:rsidP="00645590">
            <w:pPr>
              <w:jc w:val="center"/>
            </w:pPr>
            <w:r>
              <w:t>5</w:t>
            </w:r>
          </w:p>
          <w:p w14:paraId="6CC820E4" w14:textId="77777777" w:rsidR="00645590" w:rsidRPr="00BA38F6" w:rsidRDefault="00645590" w:rsidP="00645590">
            <w:pPr>
              <w:jc w:val="center"/>
            </w:pPr>
          </w:p>
        </w:tc>
        <w:tc>
          <w:tcPr>
            <w:tcW w:w="5398" w:type="dxa"/>
            <w:shd w:val="clear" w:color="auto" w:fill="E2EFD9" w:themeFill="accent6" w:themeFillTint="33"/>
          </w:tcPr>
          <w:p w14:paraId="54A2AD48" w14:textId="77777777" w:rsidR="00645590" w:rsidRPr="00A122ED" w:rsidRDefault="00645590" w:rsidP="00645590">
            <w:pPr>
              <w:rPr>
                <w:b/>
              </w:rPr>
            </w:pPr>
            <w:r w:rsidRPr="00A122ED">
              <w:rPr>
                <w:b/>
              </w:rPr>
              <w:t xml:space="preserve">prof. Ing. Vladimír Sedlařík, Ph.D. </w:t>
            </w:r>
            <w:r>
              <w:rPr>
                <w:b/>
              </w:rPr>
              <w:t>(100 %)</w:t>
            </w:r>
          </w:p>
          <w:p w14:paraId="7FDE9711" w14:textId="77777777" w:rsidR="00645590" w:rsidRPr="00BA38F6" w:rsidRDefault="00645590" w:rsidP="00645590"/>
        </w:tc>
        <w:tc>
          <w:tcPr>
            <w:tcW w:w="1621" w:type="dxa"/>
            <w:shd w:val="clear" w:color="auto" w:fill="E2EFD9" w:themeFill="accent6" w:themeFillTint="33"/>
          </w:tcPr>
          <w:p w14:paraId="1956674E" w14:textId="77777777" w:rsidR="00645590" w:rsidRPr="00BA38F6" w:rsidRDefault="00645590" w:rsidP="00645590">
            <w:pPr>
              <w:jc w:val="center"/>
            </w:pPr>
            <w:r w:rsidRPr="00BA38F6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22C5E631" w14:textId="77777777" w:rsidR="00645590" w:rsidRPr="00BA38F6" w:rsidRDefault="00645590" w:rsidP="00645590">
            <w:pPr>
              <w:jc w:val="center"/>
            </w:pPr>
            <w:r>
              <w:t>PZ</w:t>
            </w:r>
          </w:p>
        </w:tc>
      </w:tr>
      <w:tr w:rsidR="00645590" w:rsidRPr="00BA38F6" w14:paraId="3B2759AD" w14:textId="77777777" w:rsidTr="00D651F8">
        <w:tc>
          <w:tcPr>
            <w:tcW w:w="3053" w:type="dxa"/>
            <w:shd w:val="clear" w:color="auto" w:fill="E2EFD9" w:themeFill="accent6" w:themeFillTint="33"/>
          </w:tcPr>
          <w:p w14:paraId="6FD48C12" w14:textId="77777777" w:rsidR="00645590" w:rsidRDefault="00645590" w:rsidP="00645590">
            <w:r w:rsidRPr="00C804FA">
              <w:t>Aplikovaná kybernetická bezpečnost</w:t>
            </w:r>
          </w:p>
          <w:p w14:paraId="480E84ED" w14:textId="77777777" w:rsidR="00645590" w:rsidRPr="00C804FA" w:rsidRDefault="00645590" w:rsidP="00645590"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700E51A2" w14:textId="11327357" w:rsidR="00645590" w:rsidRPr="00BA38F6" w:rsidRDefault="00645590" w:rsidP="00645590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705EB660" w14:textId="77777777" w:rsidR="00645590" w:rsidRPr="00BA38F6" w:rsidRDefault="00645590" w:rsidP="00645590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7C876AE5" w14:textId="77777777" w:rsidR="00645590" w:rsidRPr="00BA38F6" w:rsidRDefault="00645590" w:rsidP="00645590">
            <w:pPr>
              <w:jc w:val="center"/>
            </w:pPr>
            <w:r>
              <w:t>5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721CD44A" w14:textId="77777777" w:rsidR="00645590" w:rsidRDefault="00645590" w:rsidP="00645590">
            <w:pPr>
              <w:rPr>
                <w:b/>
              </w:rPr>
            </w:pPr>
            <w:r>
              <w:rPr>
                <w:b/>
              </w:rPr>
              <w:t>Ing. Petr Svoboda, Ph.D.</w:t>
            </w:r>
            <w:r w:rsidRPr="00A122ED">
              <w:rPr>
                <w:b/>
              </w:rPr>
              <w:t xml:space="preserve"> </w:t>
            </w:r>
            <w:r>
              <w:rPr>
                <w:b/>
              </w:rPr>
              <w:t>(54 %)</w:t>
            </w:r>
          </w:p>
          <w:p w14:paraId="570919E3" w14:textId="77777777" w:rsidR="00645590" w:rsidRPr="00E71A1A" w:rsidRDefault="00645590" w:rsidP="00645590">
            <w:r w:rsidRPr="00E71A1A">
              <w:t>Ing. Lukáš Pavlík, Ph.D. (</w:t>
            </w:r>
            <w:r>
              <w:t>46</w:t>
            </w:r>
            <w:r w:rsidRPr="00E71A1A">
              <w:t xml:space="preserve">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1332EED0" w14:textId="77777777" w:rsidR="00645590" w:rsidRPr="00BA38F6" w:rsidRDefault="00645590" w:rsidP="00645590">
            <w:pPr>
              <w:jc w:val="center"/>
            </w:pPr>
            <w:r w:rsidRPr="00BA38F6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240050C5" w14:textId="77777777" w:rsidR="00645590" w:rsidRPr="00BA38F6" w:rsidRDefault="00645590" w:rsidP="00645590">
            <w:pPr>
              <w:jc w:val="center"/>
            </w:pPr>
          </w:p>
        </w:tc>
      </w:tr>
      <w:tr w:rsidR="00645590" w:rsidRPr="00C804FA" w14:paraId="4E2A6D2C" w14:textId="77777777" w:rsidTr="00D651F8">
        <w:tc>
          <w:tcPr>
            <w:tcW w:w="3053" w:type="dxa"/>
            <w:shd w:val="clear" w:color="auto" w:fill="E2EFD9" w:themeFill="accent6" w:themeFillTint="33"/>
          </w:tcPr>
          <w:p w14:paraId="6FA81FF4" w14:textId="77777777" w:rsidR="00645590" w:rsidRDefault="00645590" w:rsidP="00645590">
            <w:pPr>
              <w:jc w:val="both"/>
            </w:pPr>
            <w:r>
              <w:t>Vnitřní bezpečnost a veřejný pořádek</w:t>
            </w:r>
          </w:p>
          <w:p w14:paraId="1FDED93D" w14:textId="77777777" w:rsidR="00645590" w:rsidRPr="00C804FA" w:rsidRDefault="00645590" w:rsidP="00645590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4340CDE7" w14:textId="50379F9B" w:rsidR="00645590" w:rsidRPr="00A122ED" w:rsidRDefault="00645590" w:rsidP="00645590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28280178" w14:textId="77777777" w:rsidR="00645590" w:rsidRPr="00BA38F6" w:rsidRDefault="00645590" w:rsidP="00645590">
            <w:pPr>
              <w:jc w:val="center"/>
            </w:pPr>
            <w:r>
              <w:t xml:space="preserve">z, </w:t>
            </w:r>
            <w:r w:rsidRPr="00BA38F6">
              <w:t>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21CD1750" w14:textId="77777777" w:rsidR="00645590" w:rsidRPr="00BA38F6" w:rsidRDefault="00645590" w:rsidP="00645590">
            <w:pPr>
              <w:jc w:val="center"/>
            </w:pPr>
            <w:r>
              <w:t>5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54040CD0" w14:textId="78A175BB" w:rsidR="00645590" w:rsidRDefault="00645590" w:rsidP="00645590">
            <w:pPr>
              <w:rPr>
                <w:b/>
              </w:rPr>
            </w:pPr>
            <w:r>
              <w:rPr>
                <w:b/>
              </w:rPr>
              <w:t>doc. Ing. Miroslav Tomek, Ph.D. (</w:t>
            </w:r>
            <w:r w:rsidR="00271812">
              <w:rPr>
                <w:b/>
              </w:rPr>
              <w:t>69</w:t>
            </w:r>
            <w:r>
              <w:rPr>
                <w:b/>
              </w:rPr>
              <w:t xml:space="preserve"> %)</w:t>
            </w:r>
          </w:p>
          <w:p w14:paraId="3A6C5C9B" w14:textId="62A564B2" w:rsidR="00645590" w:rsidRPr="00F930FC" w:rsidRDefault="00645590" w:rsidP="00271812">
            <w:r w:rsidRPr="00F930FC">
              <w:t>Ing. Martin Ficek, Ph.D. (</w:t>
            </w:r>
            <w:r w:rsidR="00271812">
              <w:t>31</w:t>
            </w:r>
            <w:r w:rsidRPr="00F930FC">
              <w:t xml:space="preserve">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6A29865D" w14:textId="77777777" w:rsidR="00645590" w:rsidRPr="00A122ED" w:rsidRDefault="00645590" w:rsidP="00645590">
            <w:pPr>
              <w:jc w:val="center"/>
            </w:pPr>
            <w:r w:rsidRPr="00A122ED">
              <w:t>1/LS</w:t>
            </w:r>
          </w:p>
          <w:p w14:paraId="561498BE" w14:textId="77777777" w:rsidR="00645590" w:rsidRPr="00BA38F6" w:rsidRDefault="00645590" w:rsidP="00645590">
            <w:pPr>
              <w:jc w:val="center"/>
            </w:pPr>
          </w:p>
        </w:tc>
        <w:tc>
          <w:tcPr>
            <w:tcW w:w="1144" w:type="dxa"/>
            <w:shd w:val="clear" w:color="auto" w:fill="E2EFD9" w:themeFill="accent6" w:themeFillTint="33"/>
          </w:tcPr>
          <w:p w14:paraId="6F348DA2" w14:textId="77777777" w:rsidR="00645590" w:rsidRPr="00C804FA" w:rsidRDefault="00645590" w:rsidP="00645590">
            <w:pPr>
              <w:jc w:val="center"/>
            </w:pPr>
            <w:r w:rsidRPr="00C804FA">
              <w:t>PZ</w:t>
            </w:r>
          </w:p>
        </w:tc>
      </w:tr>
      <w:tr w:rsidR="00645590" w:rsidRPr="00BA38F6" w14:paraId="58E2114A" w14:textId="77777777" w:rsidTr="00D651F8">
        <w:tc>
          <w:tcPr>
            <w:tcW w:w="14640" w:type="dxa"/>
            <w:gridSpan w:val="7"/>
            <w:shd w:val="clear" w:color="auto" w:fill="F7CAAC" w:themeFill="accent2" w:themeFillTint="66"/>
          </w:tcPr>
          <w:p w14:paraId="4CAB0B6C" w14:textId="59D114D3" w:rsidR="00645590" w:rsidRPr="00BA38F6" w:rsidRDefault="002360ED" w:rsidP="00645590">
            <w:pPr>
              <w:jc w:val="center"/>
            </w:pPr>
            <w:r>
              <w:rPr>
                <w:b/>
                <w:sz w:val="22"/>
              </w:rPr>
              <w:t>P</w:t>
            </w:r>
            <w:r w:rsidR="00645590" w:rsidRPr="0059129B">
              <w:rPr>
                <w:b/>
                <w:sz w:val="22"/>
              </w:rPr>
              <w:t>ovinně volitelné předměty</w:t>
            </w:r>
            <w:r w:rsidR="00645590">
              <w:rPr>
                <w:b/>
                <w:sz w:val="22"/>
              </w:rPr>
              <w:t>*</w:t>
            </w:r>
          </w:p>
        </w:tc>
      </w:tr>
      <w:tr w:rsidR="00645590" w:rsidRPr="00BA38F6" w14:paraId="033CD148" w14:textId="77777777" w:rsidTr="00D651F8">
        <w:tc>
          <w:tcPr>
            <w:tcW w:w="3053" w:type="dxa"/>
            <w:shd w:val="clear" w:color="auto" w:fill="E2EFD9" w:themeFill="accent6" w:themeFillTint="33"/>
          </w:tcPr>
          <w:p w14:paraId="73BE22AA" w14:textId="77777777" w:rsidR="00645590" w:rsidRDefault="00645590" w:rsidP="00645590">
            <w:r>
              <w:t>Metody posuzování rizik</w:t>
            </w:r>
          </w:p>
          <w:p w14:paraId="6044CB57" w14:textId="77777777" w:rsidR="00645590" w:rsidRPr="00C804FA" w:rsidRDefault="00645590" w:rsidP="00645590"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4A39C4E9" w14:textId="7E5D082C" w:rsidR="00645590" w:rsidRPr="00BA38F6" w:rsidRDefault="00645590" w:rsidP="00645590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25440599" w14:textId="77777777" w:rsidR="00645590" w:rsidRPr="00BA38F6" w:rsidRDefault="00645590" w:rsidP="00645590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3D978816" w14:textId="77777777" w:rsidR="00645590" w:rsidRPr="00BA38F6" w:rsidRDefault="00645590" w:rsidP="00645590">
            <w:pPr>
              <w:jc w:val="center"/>
            </w:pPr>
            <w:r w:rsidRPr="00C804FA">
              <w:t>4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794C9519" w14:textId="77777777" w:rsidR="00645590" w:rsidRDefault="00645590" w:rsidP="00645590">
            <w:pPr>
              <w:jc w:val="both"/>
              <w:rPr>
                <w:b/>
              </w:rPr>
            </w:pPr>
            <w:r w:rsidRPr="00306632">
              <w:rPr>
                <w:b/>
              </w:rPr>
              <w:t xml:space="preserve">doc. </w:t>
            </w:r>
            <w:r>
              <w:rPr>
                <w:b/>
              </w:rPr>
              <w:t xml:space="preserve">Mgr. Tomáš </w:t>
            </w:r>
            <w:r w:rsidRPr="00306632">
              <w:rPr>
                <w:b/>
              </w:rPr>
              <w:t>Zeman</w:t>
            </w:r>
            <w:r>
              <w:rPr>
                <w:b/>
              </w:rPr>
              <w:t>, Ph.D. et Ph.D. (69 %)</w:t>
            </w:r>
          </w:p>
          <w:p w14:paraId="0A00C982" w14:textId="77777777" w:rsidR="00645590" w:rsidRPr="00F930FC" w:rsidRDefault="00645590" w:rsidP="00645590">
            <w:pPr>
              <w:jc w:val="both"/>
            </w:pPr>
            <w:r w:rsidRPr="00F930FC">
              <w:t>Ing. Petr Veselík, Ph.D. (31 %)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5B3F4994" w14:textId="77777777" w:rsidR="00645590" w:rsidRPr="00BA38F6" w:rsidRDefault="00645590" w:rsidP="00645590">
            <w:pPr>
              <w:jc w:val="center"/>
            </w:pPr>
            <w:r w:rsidRPr="00BA38F6">
              <w:t>1/</w:t>
            </w:r>
            <w:r>
              <w:t>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25F6AC4D" w14:textId="77777777" w:rsidR="00645590" w:rsidRPr="00BA38F6" w:rsidRDefault="00645590" w:rsidP="00645590">
            <w:pPr>
              <w:jc w:val="center"/>
            </w:pPr>
          </w:p>
        </w:tc>
      </w:tr>
      <w:tr w:rsidR="00645590" w:rsidRPr="00BA38F6" w14:paraId="1EFC986E" w14:textId="77777777" w:rsidTr="00D651F8">
        <w:tc>
          <w:tcPr>
            <w:tcW w:w="3053" w:type="dxa"/>
            <w:shd w:val="clear" w:color="auto" w:fill="E2EFD9" w:themeFill="accent6" w:themeFillTint="33"/>
          </w:tcPr>
          <w:p w14:paraId="4F355953" w14:textId="77777777" w:rsidR="00645590" w:rsidRPr="00B81232" w:rsidRDefault="00645590" w:rsidP="00645590">
            <w:r w:rsidRPr="00B81232">
              <w:t>Logistické systémy</w:t>
            </w:r>
          </w:p>
          <w:p w14:paraId="4CB09866" w14:textId="77777777" w:rsidR="00645590" w:rsidRPr="00C804FA" w:rsidRDefault="00645590" w:rsidP="00645590"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2DD36A55" w14:textId="37F7ABAD" w:rsidR="00645590" w:rsidRPr="00BA38F6" w:rsidRDefault="00645590" w:rsidP="00645590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22A2FA39" w14:textId="77777777" w:rsidR="00645590" w:rsidRPr="00BA38F6" w:rsidRDefault="00645590" w:rsidP="00645590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61663126" w14:textId="77777777" w:rsidR="00645590" w:rsidRPr="00BA38F6" w:rsidRDefault="00645590" w:rsidP="00645590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287873D8" w14:textId="77777777" w:rsidR="00645590" w:rsidRPr="007541D9" w:rsidRDefault="00645590" w:rsidP="00645590">
            <w:pPr>
              <w:jc w:val="both"/>
              <w:rPr>
                <w:b/>
              </w:rPr>
            </w:pPr>
            <w:r>
              <w:rPr>
                <w:b/>
              </w:rPr>
              <w:t>Ing. Romana Heinzová, Ph.D. (100 %)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3000F4AB" w14:textId="77777777" w:rsidR="00645590" w:rsidRPr="00BA38F6" w:rsidRDefault="00645590" w:rsidP="00645590">
            <w:pPr>
              <w:jc w:val="center"/>
            </w:pPr>
            <w:r w:rsidRPr="00B81232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2FB71DBD" w14:textId="77777777" w:rsidR="00645590" w:rsidRPr="00BA38F6" w:rsidRDefault="00645590" w:rsidP="00645590">
            <w:pPr>
              <w:jc w:val="center"/>
            </w:pPr>
          </w:p>
        </w:tc>
      </w:tr>
      <w:tr w:rsidR="00645590" w:rsidRPr="00BA38F6" w14:paraId="1BC6703B" w14:textId="77777777" w:rsidTr="00D651F8">
        <w:tc>
          <w:tcPr>
            <w:tcW w:w="3053" w:type="dxa"/>
            <w:shd w:val="clear" w:color="auto" w:fill="E2EFD9" w:themeFill="accent6" w:themeFillTint="33"/>
          </w:tcPr>
          <w:p w14:paraId="5B707359" w14:textId="77777777" w:rsidR="00645590" w:rsidRDefault="00645590" w:rsidP="00645590">
            <w:r>
              <w:t>Životní prostředí a zdraví</w:t>
            </w:r>
          </w:p>
          <w:p w14:paraId="040610CD" w14:textId="77777777" w:rsidR="00645590" w:rsidRPr="00C804FA" w:rsidRDefault="00645590" w:rsidP="00645590"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E2EFD9" w:themeFill="accent6" w:themeFillTint="33"/>
          </w:tcPr>
          <w:p w14:paraId="77BF386C" w14:textId="1667245E" w:rsidR="00645590" w:rsidRPr="00BA38F6" w:rsidRDefault="00645590" w:rsidP="00645590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7DE49106" w14:textId="77777777" w:rsidR="00645590" w:rsidRPr="00BA38F6" w:rsidRDefault="00645590" w:rsidP="00645590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449C94E1" w14:textId="77777777" w:rsidR="00645590" w:rsidRPr="00BA38F6" w:rsidRDefault="00645590" w:rsidP="00645590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460865C3" w14:textId="02415F03" w:rsidR="00645590" w:rsidRDefault="00645590" w:rsidP="00645590">
            <w:pPr>
              <w:jc w:val="both"/>
              <w:rPr>
                <w:b/>
              </w:rPr>
            </w:pPr>
            <w:r>
              <w:rPr>
                <w:b/>
              </w:rPr>
              <w:t xml:space="preserve">doc. Ing. Pavel Valášek, CSc., </w:t>
            </w:r>
            <w:proofErr w:type="gramStart"/>
            <w:r>
              <w:rPr>
                <w:b/>
              </w:rPr>
              <w:t>LL.M (</w:t>
            </w:r>
            <w:r w:rsidR="00271812">
              <w:rPr>
                <w:b/>
              </w:rPr>
              <w:t>56</w:t>
            </w:r>
            <w:proofErr w:type="gramEnd"/>
            <w:r>
              <w:rPr>
                <w:b/>
              </w:rPr>
              <w:t xml:space="preserve"> %)</w:t>
            </w:r>
          </w:p>
          <w:p w14:paraId="4B34C481" w14:textId="69543503" w:rsidR="00645590" w:rsidRPr="00044611" w:rsidRDefault="00645590" w:rsidP="00271812">
            <w:pPr>
              <w:jc w:val="both"/>
            </w:pPr>
            <w:r w:rsidRPr="00044611">
              <w:t>prof. Ing. Vladimír Sedlařík, Ph.D. (</w:t>
            </w:r>
            <w:r w:rsidR="00271812">
              <w:t>46</w:t>
            </w:r>
            <w:r w:rsidRPr="00044611">
              <w:t xml:space="preserve"> %)</w:t>
            </w:r>
          </w:p>
        </w:tc>
        <w:tc>
          <w:tcPr>
            <w:tcW w:w="1621" w:type="dxa"/>
            <w:shd w:val="clear" w:color="auto" w:fill="E2EFD9" w:themeFill="accent6" w:themeFillTint="33"/>
          </w:tcPr>
          <w:p w14:paraId="42635A76" w14:textId="77777777" w:rsidR="00645590" w:rsidRPr="00BA38F6" w:rsidRDefault="00645590" w:rsidP="00645590">
            <w:pPr>
              <w:jc w:val="center"/>
            </w:pPr>
            <w:r w:rsidRPr="00BA38F6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78923349" w14:textId="77777777" w:rsidR="00645590" w:rsidRPr="00BA38F6" w:rsidRDefault="00645590" w:rsidP="00645590">
            <w:pPr>
              <w:jc w:val="center"/>
            </w:pPr>
          </w:p>
        </w:tc>
      </w:tr>
      <w:tr w:rsidR="00645590" w:rsidRPr="00BA38F6" w14:paraId="3C67E04F" w14:textId="77777777" w:rsidTr="00D651F8">
        <w:tc>
          <w:tcPr>
            <w:tcW w:w="3053" w:type="dxa"/>
            <w:shd w:val="clear" w:color="auto" w:fill="E2EFD9" w:themeFill="accent6" w:themeFillTint="33"/>
          </w:tcPr>
          <w:p w14:paraId="26CC52E3" w14:textId="77777777" w:rsidR="00645590" w:rsidRDefault="00645590" w:rsidP="00645590">
            <w:r>
              <w:t>Aplikovaná ochrana obyvatelstva</w:t>
            </w:r>
          </w:p>
          <w:p w14:paraId="0794A4F0" w14:textId="77777777" w:rsidR="00645590" w:rsidRDefault="00645590" w:rsidP="00645590">
            <w:pPr>
              <w:jc w:val="both"/>
              <w:rPr>
                <w:color w:val="FF0000"/>
                <w:sz w:val="16"/>
                <w:szCs w:val="16"/>
              </w:rPr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  <w:p w14:paraId="6C882FD3" w14:textId="77777777" w:rsidR="00645590" w:rsidRPr="00C804FA" w:rsidRDefault="00645590" w:rsidP="00645590"/>
        </w:tc>
        <w:tc>
          <w:tcPr>
            <w:tcW w:w="1091" w:type="dxa"/>
            <w:shd w:val="clear" w:color="auto" w:fill="E2EFD9" w:themeFill="accent6" w:themeFillTint="33"/>
          </w:tcPr>
          <w:p w14:paraId="3F9FAB09" w14:textId="066A731F" w:rsidR="00645590" w:rsidRPr="00BA38F6" w:rsidRDefault="00645590" w:rsidP="00645590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E2EFD9" w:themeFill="accent6" w:themeFillTint="33"/>
          </w:tcPr>
          <w:p w14:paraId="6B715BFF" w14:textId="77777777" w:rsidR="00645590" w:rsidRPr="00BA38F6" w:rsidRDefault="00645590" w:rsidP="00645590">
            <w:pPr>
              <w:jc w:val="center"/>
            </w:pPr>
            <w:r>
              <w:t>z, zk</w:t>
            </w:r>
          </w:p>
        </w:tc>
        <w:tc>
          <w:tcPr>
            <w:tcW w:w="1264" w:type="dxa"/>
            <w:shd w:val="clear" w:color="auto" w:fill="E2EFD9" w:themeFill="accent6" w:themeFillTint="33"/>
          </w:tcPr>
          <w:p w14:paraId="76E33CC5" w14:textId="77777777" w:rsidR="00645590" w:rsidRPr="00BA38F6" w:rsidRDefault="00645590" w:rsidP="00645590">
            <w:pPr>
              <w:jc w:val="center"/>
            </w:pPr>
            <w:r w:rsidRPr="007E2215">
              <w:t>4</w:t>
            </w:r>
          </w:p>
        </w:tc>
        <w:tc>
          <w:tcPr>
            <w:tcW w:w="5398" w:type="dxa"/>
            <w:shd w:val="clear" w:color="auto" w:fill="E2EFD9" w:themeFill="accent6" w:themeFillTint="33"/>
          </w:tcPr>
          <w:p w14:paraId="069F4A94" w14:textId="77777777" w:rsidR="00645590" w:rsidRDefault="00645590" w:rsidP="00645590">
            <w:pPr>
              <w:jc w:val="both"/>
              <w:rPr>
                <w:b/>
              </w:rPr>
            </w:pPr>
            <w:r>
              <w:rPr>
                <w:b/>
              </w:rPr>
              <w:t xml:space="preserve">Ing. Jan Strohmandl, Ph.D. (100 %) </w:t>
            </w:r>
          </w:p>
          <w:p w14:paraId="27FCD0BB" w14:textId="77777777" w:rsidR="00645590" w:rsidRPr="003A721F" w:rsidRDefault="00645590" w:rsidP="00645590">
            <w:pPr>
              <w:jc w:val="both"/>
              <w:rPr>
                <w:b/>
              </w:rPr>
            </w:pPr>
          </w:p>
        </w:tc>
        <w:tc>
          <w:tcPr>
            <w:tcW w:w="1621" w:type="dxa"/>
            <w:shd w:val="clear" w:color="auto" w:fill="E2EFD9" w:themeFill="accent6" w:themeFillTint="33"/>
          </w:tcPr>
          <w:p w14:paraId="28E05BEB" w14:textId="77777777" w:rsidR="00645590" w:rsidRPr="00BA38F6" w:rsidRDefault="00645590" w:rsidP="00645590">
            <w:pPr>
              <w:jc w:val="center"/>
            </w:pPr>
            <w:r w:rsidRPr="007E2215">
              <w:t>1/LS</w:t>
            </w:r>
          </w:p>
        </w:tc>
        <w:tc>
          <w:tcPr>
            <w:tcW w:w="1144" w:type="dxa"/>
            <w:shd w:val="clear" w:color="auto" w:fill="E2EFD9" w:themeFill="accent6" w:themeFillTint="33"/>
          </w:tcPr>
          <w:p w14:paraId="423312E0" w14:textId="77777777" w:rsidR="00645590" w:rsidRPr="00BA38F6" w:rsidRDefault="00645590" w:rsidP="00645590">
            <w:pPr>
              <w:jc w:val="center"/>
            </w:pPr>
          </w:p>
        </w:tc>
      </w:tr>
      <w:tr w:rsidR="00F42BE1" w:rsidRPr="004A4596" w14:paraId="0CD25CFC" w14:textId="77777777" w:rsidTr="00D651F8">
        <w:tc>
          <w:tcPr>
            <w:tcW w:w="14640" w:type="dxa"/>
            <w:gridSpan w:val="7"/>
            <w:shd w:val="clear" w:color="auto" w:fill="auto"/>
          </w:tcPr>
          <w:p w14:paraId="781514BB" w14:textId="77777777" w:rsidR="00F42BE1" w:rsidRPr="0052049E" w:rsidRDefault="00F42BE1" w:rsidP="00D651F8">
            <w:pPr>
              <w:ind w:left="1104" w:hanging="1104"/>
              <w:jc w:val="both"/>
            </w:pPr>
            <w:r w:rsidRPr="0052049E">
              <w:t xml:space="preserve">Vysvětlivka: PZ – předmět profilujícího základu studijního programu </w:t>
            </w:r>
          </w:p>
          <w:p w14:paraId="5BC94890" w14:textId="77777777" w:rsidR="00F42BE1" w:rsidRDefault="00F42BE1" w:rsidP="00D651F8">
            <w:pPr>
              <w:ind w:firstLine="1104"/>
              <w:jc w:val="both"/>
            </w:pPr>
            <w:r w:rsidRPr="0052049E">
              <w:t>ZT – základní teoretický předmět profilujícího základu studijního programu</w:t>
            </w:r>
          </w:p>
          <w:p w14:paraId="53F19540" w14:textId="77777777" w:rsidR="00F42BE1" w:rsidRDefault="00F42BE1" w:rsidP="00D651F8">
            <w:pPr>
              <w:ind w:firstLine="1104"/>
              <w:jc w:val="both"/>
            </w:pPr>
          </w:p>
          <w:p w14:paraId="75F7A964" w14:textId="77777777" w:rsidR="00F42BE1" w:rsidRDefault="00F42BE1" w:rsidP="00D651F8">
            <w:pPr>
              <w:jc w:val="both"/>
              <w:rPr>
                <w:b/>
              </w:rPr>
            </w:pPr>
            <w:r>
              <w:rPr>
                <w:b/>
              </w:rPr>
              <w:t>*</w:t>
            </w:r>
            <w:r w:rsidRPr="00BA38F6">
              <w:rPr>
                <w:b/>
              </w:rPr>
              <w:t>Podmínka pro splnění této skupiny předmětů:</w:t>
            </w:r>
          </w:p>
          <w:p w14:paraId="392A45CF" w14:textId="59DB3C84" w:rsidR="00F42BE1" w:rsidRDefault="00F42BE1" w:rsidP="00D651F8">
            <w:pPr>
              <w:ind w:firstLine="1104"/>
              <w:jc w:val="both"/>
            </w:pPr>
            <w:r w:rsidRPr="00496A2B">
              <w:t>Student si volí jeden z povinně volitelných předmětů</w:t>
            </w:r>
            <w:r>
              <w:t>, dle specializace.</w:t>
            </w:r>
          </w:p>
          <w:p w14:paraId="25C4E001" w14:textId="77777777" w:rsidR="00F42BE1" w:rsidRPr="004A4596" w:rsidRDefault="00F42BE1" w:rsidP="00D651F8">
            <w:pPr>
              <w:jc w:val="center"/>
              <w:rPr>
                <w:color w:val="FF0000"/>
              </w:rPr>
            </w:pPr>
          </w:p>
        </w:tc>
      </w:tr>
      <w:tr w:rsidR="00F42BE1" w:rsidRPr="004A4596" w14:paraId="16B242E7" w14:textId="77777777" w:rsidTr="00D651F8">
        <w:tc>
          <w:tcPr>
            <w:tcW w:w="3053" w:type="dxa"/>
            <w:shd w:val="clear" w:color="auto" w:fill="D9D9D9" w:themeFill="background1" w:themeFillShade="D9"/>
          </w:tcPr>
          <w:p w14:paraId="7D45E21F" w14:textId="77777777" w:rsidR="00F42BE1" w:rsidRDefault="00F42BE1" w:rsidP="00D651F8">
            <w:pPr>
              <w:jc w:val="both"/>
            </w:pPr>
            <w:r w:rsidRPr="00C804FA">
              <w:t>Diplomový seminář</w:t>
            </w:r>
          </w:p>
          <w:p w14:paraId="7D00B066" w14:textId="77777777" w:rsidR="00F42BE1" w:rsidRPr="00C804FA" w:rsidRDefault="00F42BE1" w:rsidP="00D651F8">
            <w:pPr>
              <w:jc w:val="both"/>
            </w:pPr>
            <w:r w:rsidRPr="00686E0F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1E7C440D" w14:textId="19B3D19E" w:rsidR="00F42BE1" w:rsidRPr="00C260EA" w:rsidRDefault="00645590" w:rsidP="00D651F8">
            <w:pPr>
              <w:jc w:val="center"/>
            </w:pPr>
            <w:r>
              <w:t>6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204B581A" w14:textId="77777777" w:rsidR="00F42BE1" w:rsidRPr="00C260EA" w:rsidRDefault="00F42BE1" w:rsidP="00D651F8">
            <w:pPr>
              <w:jc w:val="center"/>
            </w:pPr>
            <w:r>
              <w:t>z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057FABD3" w14:textId="77777777" w:rsidR="00F42BE1" w:rsidRPr="00C260EA" w:rsidRDefault="00F42BE1" w:rsidP="00D651F8">
            <w:pPr>
              <w:jc w:val="center"/>
            </w:pPr>
            <w:r>
              <w:t>2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0DEF70FB" w14:textId="77777777" w:rsidR="00F42BE1" w:rsidRPr="00306632" w:rsidRDefault="00F42BE1" w:rsidP="00D651F8">
            <w:pPr>
              <w:rPr>
                <w:b/>
              </w:rPr>
            </w:pPr>
            <w:r w:rsidRPr="00306632">
              <w:rPr>
                <w:b/>
              </w:rPr>
              <w:t xml:space="preserve">doc. </w:t>
            </w:r>
            <w:r>
              <w:rPr>
                <w:b/>
              </w:rPr>
              <w:t xml:space="preserve">Mgr. Tomáš </w:t>
            </w:r>
            <w:r w:rsidRPr="00306632">
              <w:rPr>
                <w:b/>
              </w:rPr>
              <w:t>Zeman</w:t>
            </w:r>
            <w:r>
              <w:rPr>
                <w:b/>
              </w:rPr>
              <w:t>, Ph.D. et Ph.D. (100 %)</w:t>
            </w:r>
          </w:p>
          <w:p w14:paraId="35CE10EB" w14:textId="77777777" w:rsidR="00F42BE1" w:rsidRPr="00B81232" w:rsidRDefault="00F42BE1" w:rsidP="00D651F8">
            <w:pPr>
              <w:jc w:val="both"/>
            </w:pPr>
          </w:p>
        </w:tc>
        <w:tc>
          <w:tcPr>
            <w:tcW w:w="1621" w:type="dxa"/>
            <w:shd w:val="clear" w:color="auto" w:fill="D9D9D9" w:themeFill="background1" w:themeFillShade="D9"/>
          </w:tcPr>
          <w:p w14:paraId="3D6BE901" w14:textId="77777777" w:rsidR="00F42BE1" w:rsidRPr="00BA38F6" w:rsidRDefault="00F42BE1" w:rsidP="00D651F8">
            <w:pPr>
              <w:jc w:val="center"/>
            </w:pPr>
            <w:r w:rsidRPr="00C260EA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6FD698D6" w14:textId="77777777" w:rsidR="00F42BE1" w:rsidRPr="004A4596" w:rsidRDefault="00F42BE1" w:rsidP="00D651F8">
            <w:pPr>
              <w:jc w:val="center"/>
              <w:rPr>
                <w:color w:val="FF0000"/>
              </w:rPr>
            </w:pPr>
          </w:p>
        </w:tc>
      </w:tr>
      <w:tr w:rsidR="00F42BE1" w:rsidRPr="004A4596" w14:paraId="11A1F0F4" w14:textId="77777777" w:rsidTr="00D651F8">
        <w:tc>
          <w:tcPr>
            <w:tcW w:w="3053" w:type="dxa"/>
            <w:shd w:val="clear" w:color="auto" w:fill="D9D9D9" w:themeFill="background1" w:themeFillShade="D9"/>
          </w:tcPr>
          <w:p w14:paraId="4FBD66D1" w14:textId="77777777" w:rsidR="00F42BE1" w:rsidRDefault="00F42BE1" w:rsidP="00D651F8">
            <w:r w:rsidRPr="00BA38F6">
              <w:t>Environmentální zátěž území a sanační technologie</w:t>
            </w:r>
          </w:p>
          <w:p w14:paraId="301E4408" w14:textId="77777777" w:rsidR="00F42BE1" w:rsidRPr="00C804FA" w:rsidRDefault="00F42BE1" w:rsidP="00D651F8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1424B429" w14:textId="66581C81" w:rsidR="00F42BE1" w:rsidRDefault="00645590" w:rsidP="00D651F8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5F2046C9" w14:textId="77777777" w:rsidR="00F42BE1" w:rsidRDefault="00F42BE1" w:rsidP="00D651F8">
            <w:pPr>
              <w:jc w:val="center"/>
            </w:pPr>
            <w:r w:rsidRPr="0016736D"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74486834" w14:textId="77777777" w:rsidR="00F42BE1" w:rsidRDefault="00F42BE1" w:rsidP="00D651F8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18D29545" w14:textId="77777777" w:rsidR="00F42BE1" w:rsidRPr="00306632" w:rsidRDefault="00F42BE1" w:rsidP="00D651F8">
            <w:pPr>
              <w:rPr>
                <w:b/>
              </w:rPr>
            </w:pPr>
            <w:r>
              <w:rPr>
                <w:b/>
              </w:rPr>
              <w:t xml:space="preserve">doc. Ing. Pavel Valášek, CSc., </w:t>
            </w:r>
            <w:proofErr w:type="gramStart"/>
            <w:r>
              <w:rPr>
                <w:b/>
              </w:rPr>
              <w:t>LL.M (100</w:t>
            </w:r>
            <w:proofErr w:type="gramEnd"/>
            <w:r>
              <w:rPr>
                <w:b/>
              </w:rPr>
              <w:t xml:space="preserve">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61B52DA3" w14:textId="77777777" w:rsidR="00F42BE1" w:rsidRPr="00C260EA" w:rsidRDefault="00F42BE1" w:rsidP="00D651F8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7EA4C18B" w14:textId="77777777" w:rsidR="00F42BE1" w:rsidRPr="004A4596" w:rsidRDefault="00F42BE1" w:rsidP="00D651F8">
            <w:pPr>
              <w:jc w:val="center"/>
              <w:rPr>
                <w:color w:val="FF0000"/>
              </w:rPr>
            </w:pPr>
            <w:r w:rsidRPr="00BA38F6">
              <w:t>PZ</w:t>
            </w:r>
          </w:p>
        </w:tc>
      </w:tr>
      <w:tr w:rsidR="00F42BE1" w:rsidRPr="004A4596" w14:paraId="276B8A20" w14:textId="77777777" w:rsidTr="00D651F8">
        <w:tc>
          <w:tcPr>
            <w:tcW w:w="3053" w:type="dxa"/>
            <w:shd w:val="clear" w:color="auto" w:fill="D9D9D9" w:themeFill="background1" w:themeFillShade="D9"/>
          </w:tcPr>
          <w:p w14:paraId="0CA57312" w14:textId="77777777" w:rsidR="00F42BE1" w:rsidRDefault="00F42BE1" w:rsidP="00D651F8">
            <w:r>
              <w:t>Environmentální zátěž</w:t>
            </w:r>
            <w:r w:rsidRPr="00BA38F6">
              <w:t xml:space="preserve"> ovzduší a vod</w:t>
            </w:r>
          </w:p>
          <w:p w14:paraId="423C3662" w14:textId="77777777" w:rsidR="00F42BE1" w:rsidRPr="00C804FA" w:rsidRDefault="00F42BE1" w:rsidP="00D651F8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1AFF13F6" w14:textId="5A21184F" w:rsidR="00F42BE1" w:rsidRDefault="00645590" w:rsidP="00D651F8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46AD8D59" w14:textId="77777777" w:rsidR="00F42BE1" w:rsidRDefault="00F42BE1" w:rsidP="00D651F8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0B146607" w14:textId="77777777" w:rsidR="00F42BE1" w:rsidRDefault="00F42BE1" w:rsidP="00D651F8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289AD417" w14:textId="77777777" w:rsidR="00F42BE1" w:rsidRPr="00306632" w:rsidRDefault="00F42BE1" w:rsidP="00D651F8">
            <w:pPr>
              <w:rPr>
                <w:b/>
              </w:rPr>
            </w:pPr>
            <w:r>
              <w:rPr>
                <w:b/>
              </w:rPr>
              <w:t>Mgr. Matyáš Adam, Ph.D. (100 %)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56C73D03" w14:textId="77777777" w:rsidR="00F42BE1" w:rsidRPr="00C260EA" w:rsidRDefault="00F42BE1" w:rsidP="00D651F8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347C80F2" w14:textId="77777777" w:rsidR="00F42BE1" w:rsidRPr="004A4596" w:rsidRDefault="00F42BE1" w:rsidP="00D651F8">
            <w:pPr>
              <w:jc w:val="center"/>
              <w:rPr>
                <w:color w:val="FF0000"/>
              </w:rPr>
            </w:pPr>
            <w:r w:rsidRPr="00BA38F6">
              <w:t>PZ</w:t>
            </w:r>
          </w:p>
        </w:tc>
      </w:tr>
      <w:tr w:rsidR="00F42BE1" w:rsidRPr="004A4596" w14:paraId="00512A20" w14:textId="77777777" w:rsidTr="00D651F8">
        <w:tc>
          <w:tcPr>
            <w:tcW w:w="3053" w:type="dxa"/>
            <w:shd w:val="clear" w:color="auto" w:fill="D9D9D9" w:themeFill="background1" w:themeFillShade="D9"/>
          </w:tcPr>
          <w:p w14:paraId="639EA8AB" w14:textId="77777777" w:rsidR="00F42BE1" w:rsidRDefault="00F42BE1" w:rsidP="00D651F8">
            <w:r>
              <w:t>Ekologické aspekty technologických procesů</w:t>
            </w:r>
          </w:p>
          <w:p w14:paraId="58B9870E" w14:textId="77777777" w:rsidR="00F42BE1" w:rsidRPr="00C804FA" w:rsidRDefault="00F42BE1" w:rsidP="00D651F8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607F033E" w14:textId="56B07DA0" w:rsidR="00F42BE1" w:rsidRDefault="00645590" w:rsidP="00D651F8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03AC5597" w14:textId="77777777" w:rsidR="00F42BE1" w:rsidRDefault="00F42BE1" w:rsidP="00D651F8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055C4332" w14:textId="77777777" w:rsidR="00F42BE1" w:rsidRDefault="00F42BE1" w:rsidP="00D651F8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3F8A97A0" w14:textId="5F4108B3" w:rsidR="00F42BE1" w:rsidRDefault="00F42BE1" w:rsidP="00D651F8">
            <w:pPr>
              <w:jc w:val="both"/>
              <w:rPr>
                <w:b/>
              </w:rPr>
            </w:pPr>
            <w:r>
              <w:rPr>
                <w:b/>
              </w:rPr>
              <w:t>prof. Ing. Vladimír Sedlařík, Ph.D. (</w:t>
            </w:r>
            <w:r w:rsidR="00271812">
              <w:rPr>
                <w:b/>
              </w:rPr>
              <w:t>56</w:t>
            </w:r>
            <w:r>
              <w:rPr>
                <w:b/>
              </w:rPr>
              <w:t xml:space="preserve"> %)</w:t>
            </w:r>
          </w:p>
          <w:p w14:paraId="42E7B363" w14:textId="59628DB9" w:rsidR="00F42BE1" w:rsidRPr="00894755" w:rsidRDefault="00F42BE1" w:rsidP="00D651F8">
            <w:pPr>
              <w:jc w:val="both"/>
            </w:pPr>
            <w:r w:rsidRPr="00894755">
              <w:t>RNDr. Eva Domincová Bergerová, Ph.D. (</w:t>
            </w:r>
            <w:r w:rsidR="00271812">
              <w:t>36</w:t>
            </w:r>
            <w:r w:rsidRPr="00894755">
              <w:t xml:space="preserve"> %)</w:t>
            </w:r>
          </w:p>
          <w:p w14:paraId="4DD9A3C6" w14:textId="77777777" w:rsidR="00F42BE1" w:rsidRPr="00306632" w:rsidRDefault="00F42BE1" w:rsidP="00D651F8">
            <w:pPr>
              <w:rPr>
                <w:b/>
              </w:rPr>
            </w:pPr>
            <w:r w:rsidRPr="00894755">
              <w:t>odborník z praxe (10 %)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316CAF5C" w14:textId="77777777" w:rsidR="00F42BE1" w:rsidRPr="00C260EA" w:rsidRDefault="00F42BE1" w:rsidP="00D651F8">
            <w:pPr>
              <w:jc w:val="center"/>
            </w:pPr>
            <w:r w:rsidRPr="00C804FA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31901A64" w14:textId="77777777" w:rsidR="00F42BE1" w:rsidRPr="004A4596" w:rsidRDefault="00F42BE1" w:rsidP="00D651F8">
            <w:pPr>
              <w:jc w:val="center"/>
              <w:rPr>
                <w:color w:val="FF0000"/>
              </w:rPr>
            </w:pPr>
            <w:r w:rsidRPr="0016736D">
              <w:t>PZ</w:t>
            </w:r>
          </w:p>
        </w:tc>
      </w:tr>
      <w:tr w:rsidR="00F42BE1" w:rsidRPr="004A4596" w14:paraId="2055FB40" w14:textId="77777777" w:rsidTr="00D651F8">
        <w:tc>
          <w:tcPr>
            <w:tcW w:w="3053" w:type="dxa"/>
            <w:shd w:val="clear" w:color="auto" w:fill="D9D9D9" w:themeFill="background1" w:themeFillShade="D9"/>
          </w:tcPr>
          <w:p w14:paraId="44C9BF27" w14:textId="77777777" w:rsidR="00F42BE1" w:rsidRDefault="00F42BE1" w:rsidP="00D651F8">
            <w:r w:rsidRPr="0016736D">
              <w:t>Právní systém v</w:t>
            </w:r>
            <w:r>
              <w:rPr>
                <w:color w:val="FF0000"/>
              </w:rPr>
              <w:t xml:space="preserve"> </w:t>
            </w:r>
            <w:r w:rsidRPr="00BA38F6">
              <w:t>oblasti životního prostředí</w:t>
            </w:r>
          </w:p>
          <w:p w14:paraId="0AB7177C" w14:textId="77777777" w:rsidR="00F42BE1" w:rsidRPr="00C804FA" w:rsidRDefault="00F42BE1" w:rsidP="00D651F8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2D0CA985" w14:textId="0B92E368" w:rsidR="00F42BE1" w:rsidRDefault="00645590" w:rsidP="00D651F8">
            <w:pPr>
              <w:jc w:val="center"/>
            </w:pPr>
            <w:r>
              <w:t>10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59D01301" w14:textId="77777777" w:rsidR="00F42BE1" w:rsidRDefault="00F42BE1" w:rsidP="00D651F8">
            <w:pPr>
              <w:jc w:val="center"/>
            </w:pPr>
            <w:r w:rsidRPr="00BA38F6">
              <w:t>z, zk</w:t>
            </w:r>
          </w:p>
          <w:p w14:paraId="1E75F657" w14:textId="77777777" w:rsidR="00F42BE1" w:rsidRDefault="00F42BE1" w:rsidP="00D651F8">
            <w:pPr>
              <w:jc w:val="center"/>
            </w:pPr>
          </w:p>
        </w:tc>
        <w:tc>
          <w:tcPr>
            <w:tcW w:w="1264" w:type="dxa"/>
            <w:shd w:val="clear" w:color="auto" w:fill="D9D9D9" w:themeFill="background1" w:themeFillShade="D9"/>
          </w:tcPr>
          <w:p w14:paraId="2E782D71" w14:textId="77777777" w:rsidR="00F42BE1" w:rsidRDefault="00F42BE1" w:rsidP="00D651F8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5374069D" w14:textId="77777777" w:rsidR="00F42BE1" w:rsidRPr="00306632" w:rsidRDefault="00F42BE1" w:rsidP="00D651F8">
            <w:pPr>
              <w:rPr>
                <w:b/>
              </w:rPr>
            </w:pPr>
            <w:r w:rsidRPr="003A721F">
              <w:rPr>
                <w:b/>
              </w:rPr>
              <w:t xml:space="preserve">JUDr. </w:t>
            </w:r>
            <w:r>
              <w:rPr>
                <w:b/>
              </w:rPr>
              <w:t>Radomíra Veselá, Ph.D., LLM (100 %)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252EA894" w14:textId="77777777" w:rsidR="00F42BE1" w:rsidRPr="00C260EA" w:rsidRDefault="00F42BE1" w:rsidP="00D651F8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0A05ECB1" w14:textId="77777777" w:rsidR="00F42BE1" w:rsidRPr="004A4596" w:rsidRDefault="00F42BE1" w:rsidP="00D651F8">
            <w:pPr>
              <w:jc w:val="center"/>
              <w:rPr>
                <w:color w:val="FF0000"/>
              </w:rPr>
            </w:pPr>
          </w:p>
        </w:tc>
      </w:tr>
      <w:tr w:rsidR="00F42BE1" w:rsidRPr="00BA38F6" w14:paraId="6F7FCD8C" w14:textId="77777777" w:rsidTr="00C25BD2">
        <w:tc>
          <w:tcPr>
            <w:tcW w:w="3053" w:type="dxa"/>
            <w:shd w:val="clear" w:color="auto" w:fill="D9D9D9" w:themeFill="background1" w:themeFillShade="D9"/>
          </w:tcPr>
          <w:p w14:paraId="1D947B87" w14:textId="77777777" w:rsidR="00F42BE1" w:rsidRDefault="00F42BE1" w:rsidP="00D651F8">
            <w:r w:rsidRPr="00BA38F6">
              <w:t>Environmentální mapování</w:t>
            </w:r>
          </w:p>
          <w:p w14:paraId="6453A323" w14:textId="77777777" w:rsidR="00F42BE1" w:rsidRPr="00BA38F6" w:rsidRDefault="00F42BE1" w:rsidP="00D651F8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77A65F49" w14:textId="65D6F4E0" w:rsidR="00F42BE1" w:rsidRDefault="00645590" w:rsidP="00D651F8">
            <w:pPr>
              <w:jc w:val="center"/>
            </w:pPr>
            <w:r>
              <w:t>10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44A27119" w14:textId="77777777" w:rsidR="00F42BE1" w:rsidRPr="00BA38F6" w:rsidRDefault="00F42BE1" w:rsidP="00D651F8">
            <w:pPr>
              <w:jc w:val="center"/>
            </w:pPr>
            <w:r w:rsidRPr="00BA38F6">
              <w:t>k</w:t>
            </w:r>
            <w:r>
              <w:t>l</w:t>
            </w:r>
            <w:r w:rsidRPr="00BA38F6">
              <w:t>z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26D9B668" w14:textId="77777777" w:rsidR="00F42BE1" w:rsidRDefault="00F42BE1" w:rsidP="00D651F8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093783F5" w14:textId="77777777" w:rsidR="00F42BE1" w:rsidRPr="004364AD" w:rsidRDefault="00F42BE1" w:rsidP="00D651F8">
            <w:pPr>
              <w:jc w:val="both"/>
              <w:rPr>
                <w:b/>
                <w:strike/>
                <w:color w:val="FF0000"/>
              </w:rPr>
            </w:pPr>
            <w:r>
              <w:rPr>
                <w:b/>
              </w:rPr>
              <w:t>RNDr. Jakub Trojan, Ph.D., MSc (100 %)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31CE0F1E" w14:textId="77777777" w:rsidR="00F42BE1" w:rsidRPr="00BA38F6" w:rsidRDefault="00F42BE1" w:rsidP="00D651F8">
            <w:pPr>
              <w:jc w:val="center"/>
            </w:pPr>
            <w:r w:rsidRPr="00BA38F6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4926C5D1" w14:textId="77777777" w:rsidR="00F42BE1" w:rsidRPr="00BA38F6" w:rsidRDefault="00F42BE1" w:rsidP="00D651F8">
            <w:pPr>
              <w:jc w:val="center"/>
            </w:pPr>
            <w:r>
              <w:t>PZ</w:t>
            </w:r>
          </w:p>
        </w:tc>
      </w:tr>
      <w:tr w:rsidR="00F42BE1" w:rsidRPr="00BA38F6" w14:paraId="57551E6C" w14:textId="77777777" w:rsidTr="00D651F8">
        <w:tc>
          <w:tcPr>
            <w:tcW w:w="14640" w:type="dxa"/>
            <w:gridSpan w:val="7"/>
            <w:shd w:val="clear" w:color="auto" w:fill="F7CAAC" w:themeFill="accent2" w:themeFillTint="66"/>
          </w:tcPr>
          <w:p w14:paraId="14FD5FE9" w14:textId="77777777" w:rsidR="00F42BE1" w:rsidRPr="00BA38F6" w:rsidRDefault="00F42BE1" w:rsidP="00D651F8">
            <w:pPr>
              <w:jc w:val="center"/>
            </w:pPr>
            <w:r w:rsidRPr="00BA38F6">
              <w:rPr>
                <w:b/>
                <w:sz w:val="22"/>
              </w:rPr>
              <w:lastRenderedPageBreak/>
              <w:t xml:space="preserve">Povinně volitelné předměty </w:t>
            </w:r>
            <w:r>
              <w:rPr>
                <w:b/>
                <w:sz w:val="22"/>
              </w:rPr>
              <w:t>specializace Environmentální bezpečnost – student si volí 1 předmět</w:t>
            </w:r>
          </w:p>
        </w:tc>
      </w:tr>
      <w:tr w:rsidR="00F42BE1" w:rsidRPr="00BA38F6" w14:paraId="0683E026" w14:textId="77777777" w:rsidTr="00C25BD2">
        <w:tc>
          <w:tcPr>
            <w:tcW w:w="3053" w:type="dxa"/>
            <w:shd w:val="clear" w:color="auto" w:fill="D9D9D9" w:themeFill="background1" w:themeFillShade="D9"/>
          </w:tcPr>
          <w:p w14:paraId="777CF896" w14:textId="77777777" w:rsidR="00F42BE1" w:rsidRDefault="00F42BE1" w:rsidP="00D651F8">
            <w:r>
              <w:t>Nástroje o</w:t>
            </w:r>
            <w:r w:rsidRPr="00C804FA">
              <w:t>chran</w:t>
            </w:r>
            <w:r>
              <w:t>y</w:t>
            </w:r>
            <w:r w:rsidRPr="00C804FA">
              <w:t xml:space="preserve"> přírody a krajiny</w:t>
            </w:r>
          </w:p>
          <w:p w14:paraId="10598D27" w14:textId="77777777" w:rsidR="00F42BE1" w:rsidRPr="00C804FA" w:rsidRDefault="00F42BE1" w:rsidP="00D651F8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5688D1FB" w14:textId="0BD65B37" w:rsidR="00F42BE1" w:rsidRDefault="00645590" w:rsidP="00D651F8">
            <w:pPr>
              <w:jc w:val="center"/>
            </w:pPr>
            <w:r>
              <w:t>10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59EC6898" w14:textId="77777777" w:rsidR="00F42BE1" w:rsidRPr="00BA38F6" w:rsidRDefault="00F42BE1" w:rsidP="00D651F8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5D7563F6" w14:textId="77777777" w:rsidR="00F42BE1" w:rsidRDefault="00F42BE1" w:rsidP="00D651F8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7B88BEE9" w14:textId="77777777" w:rsidR="00F42BE1" w:rsidRDefault="00F42BE1" w:rsidP="00D651F8">
            <w:pPr>
              <w:jc w:val="both"/>
              <w:rPr>
                <w:b/>
              </w:rPr>
            </w:pPr>
            <w:r>
              <w:rPr>
                <w:b/>
              </w:rPr>
              <w:t>Mgr. Matyáš Adam, Ph.D. (54 %)</w:t>
            </w:r>
          </w:p>
          <w:p w14:paraId="4810FC16" w14:textId="77777777" w:rsidR="00F42BE1" w:rsidRPr="003A721F" w:rsidRDefault="00F42BE1" w:rsidP="00D651F8">
            <w:pPr>
              <w:jc w:val="both"/>
              <w:rPr>
                <w:b/>
              </w:rPr>
            </w:pPr>
            <w:r w:rsidRPr="00F930FC">
              <w:t>Mgr. Ing. Jiří Lehejček, Ph.D. (</w:t>
            </w:r>
            <w:r>
              <w:t>46</w:t>
            </w:r>
            <w:r w:rsidRPr="00F930FC">
              <w:t xml:space="preserve">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4EA3B32E" w14:textId="77777777" w:rsidR="00F42BE1" w:rsidRPr="00BA38F6" w:rsidRDefault="00F42BE1" w:rsidP="00D651F8">
            <w:pPr>
              <w:jc w:val="center"/>
            </w:pPr>
            <w:r w:rsidRPr="0016736D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791DC7B8" w14:textId="77777777" w:rsidR="00F42BE1" w:rsidRPr="00BA38F6" w:rsidRDefault="00F42BE1" w:rsidP="00D651F8">
            <w:pPr>
              <w:jc w:val="center"/>
            </w:pPr>
          </w:p>
        </w:tc>
      </w:tr>
      <w:tr w:rsidR="00F42BE1" w:rsidRPr="00BA38F6" w14:paraId="77EB4D1F" w14:textId="77777777" w:rsidTr="00C25BD2">
        <w:tc>
          <w:tcPr>
            <w:tcW w:w="3053" w:type="dxa"/>
            <w:shd w:val="clear" w:color="auto" w:fill="D9D9D9" w:themeFill="background1" w:themeFillShade="D9"/>
          </w:tcPr>
          <w:p w14:paraId="0C3AC07D" w14:textId="77777777" w:rsidR="00F42BE1" w:rsidRDefault="00F42BE1" w:rsidP="00D651F8">
            <w:r>
              <w:t>Regionální případové studie</w:t>
            </w:r>
          </w:p>
          <w:p w14:paraId="44F7351B" w14:textId="77777777" w:rsidR="00F42BE1" w:rsidRPr="00C804FA" w:rsidRDefault="00F42BE1" w:rsidP="00D651F8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5ABD2167" w14:textId="0C8F4A1F" w:rsidR="00F42BE1" w:rsidRDefault="00645590" w:rsidP="00D651F8">
            <w:pPr>
              <w:jc w:val="center"/>
            </w:pPr>
            <w:r>
              <w:t>10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24B74908" w14:textId="77777777" w:rsidR="00F42BE1" w:rsidRPr="00BA38F6" w:rsidRDefault="00F42BE1" w:rsidP="00D651F8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26797EDD" w14:textId="77777777" w:rsidR="00F42BE1" w:rsidRDefault="00F42BE1" w:rsidP="00D651F8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1E04BEA7" w14:textId="77777777" w:rsidR="00F42BE1" w:rsidRDefault="00F42BE1" w:rsidP="00D651F8">
            <w:pPr>
              <w:jc w:val="both"/>
              <w:rPr>
                <w:b/>
              </w:rPr>
            </w:pPr>
            <w:r>
              <w:rPr>
                <w:b/>
              </w:rPr>
              <w:t>RNDr. Jakub Trojan, Ph.D., MSc (54 %)</w:t>
            </w:r>
          </w:p>
          <w:p w14:paraId="3712C264" w14:textId="77777777" w:rsidR="00F42BE1" w:rsidRPr="00F930FC" w:rsidRDefault="00F42BE1" w:rsidP="00D651F8">
            <w:pPr>
              <w:jc w:val="both"/>
            </w:pPr>
            <w:r w:rsidRPr="00F930FC">
              <w:t>Mgr. Ing. Jiří Lehejček, Ph.D. (23 %)</w:t>
            </w:r>
          </w:p>
          <w:p w14:paraId="65B8593B" w14:textId="77777777" w:rsidR="00F42BE1" w:rsidRPr="003A721F" w:rsidRDefault="00F42BE1" w:rsidP="00D651F8">
            <w:pPr>
              <w:jc w:val="both"/>
              <w:rPr>
                <w:b/>
              </w:rPr>
            </w:pPr>
            <w:r w:rsidRPr="00F930FC">
              <w:t>Mgr. Matyáš Adam, Ph.D. (23 %)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6C4423A4" w14:textId="77777777" w:rsidR="00F42BE1" w:rsidRPr="00BA38F6" w:rsidRDefault="00F42BE1" w:rsidP="00D651F8">
            <w:pPr>
              <w:jc w:val="center"/>
            </w:pPr>
            <w:r w:rsidRPr="0016736D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0D184A69" w14:textId="77777777" w:rsidR="00F42BE1" w:rsidRPr="00BA38F6" w:rsidRDefault="00F42BE1" w:rsidP="00D651F8">
            <w:pPr>
              <w:jc w:val="center"/>
            </w:pPr>
          </w:p>
        </w:tc>
      </w:tr>
      <w:tr w:rsidR="00F42BE1" w:rsidRPr="00BA38F6" w14:paraId="4D192C48" w14:textId="77777777" w:rsidTr="00C25BD2">
        <w:tc>
          <w:tcPr>
            <w:tcW w:w="3053" w:type="dxa"/>
            <w:shd w:val="clear" w:color="auto" w:fill="D9D9D9" w:themeFill="background1" w:themeFillShade="D9"/>
          </w:tcPr>
          <w:p w14:paraId="18FA9A32" w14:textId="77777777" w:rsidR="00F42BE1" w:rsidRDefault="00F42BE1" w:rsidP="00D651F8">
            <w:r w:rsidRPr="00C804FA">
              <w:t>Ekosystémové služby</w:t>
            </w:r>
          </w:p>
          <w:p w14:paraId="60FA346C" w14:textId="77777777" w:rsidR="00F42BE1" w:rsidRPr="00C804FA" w:rsidRDefault="00F42BE1" w:rsidP="00D651F8">
            <w:pPr>
              <w:jc w:val="both"/>
            </w:pPr>
            <w:r w:rsidRPr="00D82E21">
              <w:rPr>
                <w:color w:val="339966"/>
                <w:sz w:val="16"/>
                <w:szCs w:val="16"/>
              </w:rPr>
              <w:t>předmět specializace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14:paraId="79B9FF47" w14:textId="626C9C96" w:rsidR="00F42BE1" w:rsidRDefault="00645590" w:rsidP="00D651F8">
            <w:pPr>
              <w:jc w:val="center"/>
            </w:pPr>
            <w:r>
              <w:t>10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6F834425" w14:textId="77777777" w:rsidR="00F42BE1" w:rsidRPr="00BA38F6" w:rsidRDefault="00F42BE1" w:rsidP="00D651F8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19DA3B4D" w14:textId="77777777" w:rsidR="00F42BE1" w:rsidRDefault="00F42BE1" w:rsidP="00D651F8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D9D9D9" w:themeFill="background1" w:themeFillShade="D9"/>
          </w:tcPr>
          <w:p w14:paraId="6421B630" w14:textId="77777777" w:rsidR="00F42BE1" w:rsidRPr="003A721F" w:rsidRDefault="00F42BE1" w:rsidP="00D651F8">
            <w:pPr>
              <w:jc w:val="both"/>
              <w:rPr>
                <w:b/>
              </w:rPr>
            </w:pPr>
            <w:r>
              <w:rPr>
                <w:b/>
              </w:rPr>
              <w:t>Mgr. Ing. Jiří Lehejček, Ph.D. (100 %)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7C5738A2" w14:textId="77777777" w:rsidR="00F42BE1" w:rsidRPr="00BA38F6" w:rsidRDefault="00F42BE1" w:rsidP="00D651F8">
            <w:pPr>
              <w:jc w:val="center"/>
            </w:pPr>
            <w:r w:rsidRPr="0016736D">
              <w:t>2/ZS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39249FF4" w14:textId="77777777" w:rsidR="00F42BE1" w:rsidRPr="00BA38F6" w:rsidRDefault="00F42BE1" w:rsidP="00D651F8">
            <w:pPr>
              <w:jc w:val="center"/>
            </w:pPr>
          </w:p>
        </w:tc>
      </w:tr>
      <w:tr w:rsidR="00645590" w:rsidRPr="00BA38F6" w14:paraId="7C36CA20" w14:textId="77777777" w:rsidTr="00D651F8">
        <w:tc>
          <w:tcPr>
            <w:tcW w:w="3053" w:type="dxa"/>
            <w:shd w:val="clear" w:color="auto" w:fill="DEEAF6" w:themeFill="accent1" w:themeFillTint="33"/>
          </w:tcPr>
          <w:p w14:paraId="4B478FC2" w14:textId="77777777" w:rsidR="00645590" w:rsidRDefault="00645590" w:rsidP="00645590">
            <w:pPr>
              <w:jc w:val="both"/>
            </w:pPr>
            <w:r>
              <w:t>Podnikatelská činnost</w:t>
            </w:r>
          </w:p>
          <w:p w14:paraId="668B7332" w14:textId="1362EBE8" w:rsidR="00645590" w:rsidRPr="00BA38F6" w:rsidRDefault="00645590" w:rsidP="00645590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DEEAF6" w:themeFill="accent1" w:themeFillTint="33"/>
          </w:tcPr>
          <w:p w14:paraId="0ECF33C3" w14:textId="1DF92E1B" w:rsidR="00645590" w:rsidRDefault="00645590" w:rsidP="00645590">
            <w:pPr>
              <w:jc w:val="center"/>
            </w:pPr>
            <w:r>
              <w:t>14</w:t>
            </w:r>
          </w:p>
        </w:tc>
        <w:tc>
          <w:tcPr>
            <w:tcW w:w="1069" w:type="dxa"/>
            <w:shd w:val="clear" w:color="auto" w:fill="DEEAF6" w:themeFill="accent1" w:themeFillTint="33"/>
          </w:tcPr>
          <w:p w14:paraId="3E017736" w14:textId="40138CD1" w:rsidR="00645590" w:rsidRPr="00BA38F6" w:rsidRDefault="00645590" w:rsidP="00645590">
            <w:pPr>
              <w:jc w:val="center"/>
            </w:pPr>
            <w:r w:rsidRPr="00BA38F6">
              <w:t>z, zk</w:t>
            </w:r>
          </w:p>
        </w:tc>
        <w:tc>
          <w:tcPr>
            <w:tcW w:w="1264" w:type="dxa"/>
            <w:shd w:val="clear" w:color="auto" w:fill="DEEAF6" w:themeFill="accent1" w:themeFillTint="33"/>
          </w:tcPr>
          <w:p w14:paraId="5947355F" w14:textId="3CA2A0FA" w:rsidR="00645590" w:rsidRDefault="00645590" w:rsidP="00645590">
            <w:pPr>
              <w:jc w:val="center"/>
            </w:pPr>
            <w:r>
              <w:t>4</w:t>
            </w:r>
          </w:p>
        </w:tc>
        <w:tc>
          <w:tcPr>
            <w:tcW w:w="5398" w:type="dxa"/>
            <w:shd w:val="clear" w:color="auto" w:fill="DEEAF6" w:themeFill="accent1" w:themeFillTint="33"/>
          </w:tcPr>
          <w:p w14:paraId="1BD766CA" w14:textId="7E11AC9A" w:rsidR="00645590" w:rsidRPr="004364AD" w:rsidRDefault="00645590" w:rsidP="00645590">
            <w:pPr>
              <w:jc w:val="both"/>
              <w:rPr>
                <w:b/>
                <w:strike/>
                <w:color w:val="FF0000"/>
              </w:rPr>
            </w:pPr>
            <w:r w:rsidRPr="003A721F">
              <w:rPr>
                <w:b/>
              </w:rPr>
              <w:t>doc. Ing. Zuzana Tučková, Ph.D.</w:t>
            </w:r>
            <w:r>
              <w:rPr>
                <w:b/>
              </w:rPr>
              <w:t xml:space="preserve"> (100 %)</w:t>
            </w:r>
          </w:p>
        </w:tc>
        <w:tc>
          <w:tcPr>
            <w:tcW w:w="1621" w:type="dxa"/>
            <w:shd w:val="clear" w:color="auto" w:fill="DEEAF6" w:themeFill="accent1" w:themeFillTint="33"/>
          </w:tcPr>
          <w:p w14:paraId="318F0EBA" w14:textId="2B5B7213" w:rsidR="00645590" w:rsidRPr="00BA38F6" w:rsidRDefault="00645590" w:rsidP="00645590">
            <w:pPr>
              <w:jc w:val="center"/>
            </w:pPr>
            <w:r w:rsidRPr="00BA38F6">
              <w:t>2/LS</w:t>
            </w:r>
          </w:p>
        </w:tc>
        <w:tc>
          <w:tcPr>
            <w:tcW w:w="1144" w:type="dxa"/>
            <w:shd w:val="clear" w:color="auto" w:fill="DEEAF6" w:themeFill="accent1" w:themeFillTint="33"/>
          </w:tcPr>
          <w:p w14:paraId="5834CA03" w14:textId="77777777" w:rsidR="00645590" w:rsidRPr="00BA38F6" w:rsidRDefault="00645590" w:rsidP="00645590">
            <w:pPr>
              <w:jc w:val="center"/>
            </w:pPr>
          </w:p>
        </w:tc>
      </w:tr>
      <w:tr w:rsidR="00645590" w:rsidRPr="00BA38F6" w14:paraId="5C6B9EFF" w14:textId="77777777" w:rsidTr="00D651F8">
        <w:tc>
          <w:tcPr>
            <w:tcW w:w="3053" w:type="dxa"/>
            <w:shd w:val="clear" w:color="auto" w:fill="DEEAF6" w:themeFill="accent1" w:themeFillTint="33"/>
          </w:tcPr>
          <w:p w14:paraId="5D7F3661" w14:textId="77777777" w:rsidR="00645590" w:rsidRDefault="00645590" w:rsidP="00645590">
            <w:pPr>
              <w:jc w:val="both"/>
            </w:pPr>
            <w:r>
              <w:t>Projektová činnost</w:t>
            </w:r>
          </w:p>
          <w:p w14:paraId="4353C220" w14:textId="74560CEA" w:rsidR="00645590" w:rsidRPr="00BA38F6" w:rsidRDefault="00645590" w:rsidP="00645590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DEEAF6" w:themeFill="accent1" w:themeFillTint="33"/>
          </w:tcPr>
          <w:p w14:paraId="7F4B2FB8" w14:textId="6D88844D" w:rsidR="00645590" w:rsidRDefault="00645590" w:rsidP="00645590">
            <w:pPr>
              <w:jc w:val="center"/>
            </w:pPr>
            <w:r>
              <w:t>10</w:t>
            </w:r>
          </w:p>
        </w:tc>
        <w:tc>
          <w:tcPr>
            <w:tcW w:w="1069" w:type="dxa"/>
            <w:shd w:val="clear" w:color="auto" w:fill="DEEAF6" w:themeFill="accent1" w:themeFillTint="33"/>
          </w:tcPr>
          <w:p w14:paraId="0272ADD8" w14:textId="58BF287A" w:rsidR="00645590" w:rsidRPr="00BA38F6" w:rsidRDefault="00645590" w:rsidP="00645590">
            <w:pPr>
              <w:jc w:val="center"/>
            </w:pPr>
            <w:r>
              <w:t>klz</w:t>
            </w:r>
          </w:p>
        </w:tc>
        <w:tc>
          <w:tcPr>
            <w:tcW w:w="1264" w:type="dxa"/>
            <w:shd w:val="clear" w:color="auto" w:fill="DEEAF6" w:themeFill="accent1" w:themeFillTint="33"/>
          </w:tcPr>
          <w:p w14:paraId="0483DEA9" w14:textId="3BD8CF63" w:rsidR="00645590" w:rsidRDefault="00645590" w:rsidP="00645590">
            <w:pPr>
              <w:jc w:val="center"/>
            </w:pPr>
            <w:r>
              <w:t>3</w:t>
            </w:r>
          </w:p>
        </w:tc>
        <w:tc>
          <w:tcPr>
            <w:tcW w:w="5398" w:type="dxa"/>
            <w:shd w:val="clear" w:color="auto" w:fill="DEEAF6" w:themeFill="accent1" w:themeFillTint="33"/>
          </w:tcPr>
          <w:p w14:paraId="5201ACCC" w14:textId="0B95D4CD" w:rsidR="00645590" w:rsidRPr="00982B5F" w:rsidRDefault="00645590" w:rsidP="00645590">
            <w:pPr>
              <w:jc w:val="both"/>
              <w:rPr>
                <w:b/>
              </w:rPr>
            </w:pPr>
            <w:r>
              <w:rPr>
                <w:b/>
              </w:rPr>
              <w:t>Ing. Pavel Taraba, Ph.D. (100 %)</w:t>
            </w:r>
          </w:p>
        </w:tc>
        <w:tc>
          <w:tcPr>
            <w:tcW w:w="1621" w:type="dxa"/>
            <w:shd w:val="clear" w:color="auto" w:fill="DEEAF6" w:themeFill="accent1" w:themeFillTint="33"/>
          </w:tcPr>
          <w:p w14:paraId="254EEFCF" w14:textId="0E11745F" w:rsidR="00645590" w:rsidRPr="00BA38F6" w:rsidRDefault="00645590" w:rsidP="00645590">
            <w:pPr>
              <w:jc w:val="center"/>
            </w:pPr>
          </w:p>
        </w:tc>
        <w:tc>
          <w:tcPr>
            <w:tcW w:w="1144" w:type="dxa"/>
            <w:shd w:val="clear" w:color="auto" w:fill="DEEAF6" w:themeFill="accent1" w:themeFillTint="33"/>
          </w:tcPr>
          <w:p w14:paraId="60529D5B" w14:textId="77777777" w:rsidR="00645590" w:rsidRPr="00BA38F6" w:rsidRDefault="00645590" w:rsidP="00645590">
            <w:pPr>
              <w:jc w:val="center"/>
            </w:pPr>
          </w:p>
        </w:tc>
      </w:tr>
      <w:tr w:rsidR="00645590" w:rsidRPr="00BA38F6" w14:paraId="3E881C26" w14:textId="77777777" w:rsidTr="00D651F8">
        <w:tc>
          <w:tcPr>
            <w:tcW w:w="3053" w:type="dxa"/>
            <w:shd w:val="clear" w:color="auto" w:fill="DEEAF6" w:themeFill="accent1" w:themeFillTint="33"/>
          </w:tcPr>
          <w:p w14:paraId="70B34137" w14:textId="77777777" w:rsidR="00645590" w:rsidRDefault="00645590" w:rsidP="00645590">
            <w:pPr>
              <w:jc w:val="both"/>
            </w:pPr>
            <w:r>
              <w:t>Reflexe odborné praxe</w:t>
            </w:r>
          </w:p>
          <w:p w14:paraId="7ADA0DD4" w14:textId="6423E00E" w:rsidR="00645590" w:rsidRPr="00BA38F6" w:rsidRDefault="00645590" w:rsidP="00882A08"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DEEAF6" w:themeFill="accent1" w:themeFillTint="33"/>
          </w:tcPr>
          <w:p w14:paraId="1A517D06" w14:textId="2B755852" w:rsidR="00645590" w:rsidRPr="00BA38F6" w:rsidRDefault="00645590" w:rsidP="00645590">
            <w:pPr>
              <w:jc w:val="center"/>
            </w:pPr>
            <w:r w:rsidRPr="00BA38F6">
              <w:t>80 hodin</w:t>
            </w:r>
          </w:p>
        </w:tc>
        <w:tc>
          <w:tcPr>
            <w:tcW w:w="1069" w:type="dxa"/>
            <w:shd w:val="clear" w:color="auto" w:fill="DEEAF6" w:themeFill="accent1" w:themeFillTint="33"/>
          </w:tcPr>
          <w:p w14:paraId="4335FE29" w14:textId="17538402" w:rsidR="00645590" w:rsidRPr="00BA38F6" w:rsidRDefault="00645590" w:rsidP="00645590">
            <w:pPr>
              <w:jc w:val="center"/>
            </w:pPr>
            <w:r>
              <w:t>z</w:t>
            </w:r>
          </w:p>
        </w:tc>
        <w:tc>
          <w:tcPr>
            <w:tcW w:w="1264" w:type="dxa"/>
            <w:shd w:val="clear" w:color="auto" w:fill="DEEAF6" w:themeFill="accent1" w:themeFillTint="33"/>
          </w:tcPr>
          <w:p w14:paraId="09644077" w14:textId="53D9A948" w:rsidR="00645590" w:rsidRDefault="00645590" w:rsidP="00645590">
            <w:pPr>
              <w:jc w:val="center"/>
            </w:pPr>
            <w:r>
              <w:t>6</w:t>
            </w:r>
          </w:p>
        </w:tc>
        <w:tc>
          <w:tcPr>
            <w:tcW w:w="5398" w:type="dxa"/>
            <w:shd w:val="clear" w:color="auto" w:fill="DEEAF6" w:themeFill="accent1" w:themeFillTint="33"/>
          </w:tcPr>
          <w:p w14:paraId="6609D957" w14:textId="176BC4DC" w:rsidR="00645590" w:rsidRDefault="00645590" w:rsidP="00645590">
            <w:pPr>
              <w:jc w:val="both"/>
              <w:rPr>
                <w:b/>
              </w:rPr>
            </w:pPr>
            <w:r>
              <w:rPr>
                <w:b/>
              </w:rPr>
              <w:t>Mgr. Marek Tomaštík, Ph.D. (100 %)</w:t>
            </w:r>
          </w:p>
        </w:tc>
        <w:tc>
          <w:tcPr>
            <w:tcW w:w="1621" w:type="dxa"/>
            <w:shd w:val="clear" w:color="auto" w:fill="DEEAF6" w:themeFill="accent1" w:themeFillTint="33"/>
          </w:tcPr>
          <w:p w14:paraId="22E3BCB8" w14:textId="70CAE4B5" w:rsidR="00645590" w:rsidRPr="0010049F" w:rsidRDefault="00645590" w:rsidP="00645590">
            <w:pPr>
              <w:jc w:val="center"/>
            </w:pPr>
            <w:r>
              <w:t>2/LS</w:t>
            </w:r>
          </w:p>
        </w:tc>
        <w:tc>
          <w:tcPr>
            <w:tcW w:w="1144" w:type="dxa"/>
            <w:shd w:val="clear" w:color="auto" w:fill="DEEAF6" w:themeFill="accent1" w:themeFillTint="33"/>
          </w:tcPr>
          <w:p w14:paraId="15CB97B8" w14:textId="77777777" w:rsidR="00645590" w:rsidRPr="00BA38F6" w:rsidRDefault="00645590" w:rsidP="00645590">
            <w:pPr>
              <w:jc w:val="center"/>
            </w:pPr>
          </w:p>
        </w:tc>
      </w:tr>
      <w:tr w:rsidR="00645590" w:rsidRPr="00BA38F6" w14:paraId="0FF2CE0D" w14:textId="77777777" w:rsidTr="00D651F8">
        <w:tc>
          <w:tcPr>
            <w:tcW w:w="3053" w:type="dxa"/>
            <w:shd w:val="clear" w:color="auto" w:fill="DEEAF6" w:themeFill="accent1" w:themeFillTint="33"/>
          </w:tcPr>
          <w:p w14:paraId="61C95DB7" w14:textId="77777777" w:rsidR="00645590" w:rsidRDefault="00645590" w:rsidP="00645590">
            <w:pPr>
              <w:jc w:val="both"/>
            </w:pPr>
            <w:r>
              <w:t>Diplomová práce</w:t>
            </w:r>
          </w:p>
          <w:p w14:paraId="2C83B5CD" w14:textId="051D2CEC" w:rsidR="00645590" w:rsidRPr="00BA38F6" w:rsidRDefault="00645590" w:rsidP="00645590">
            <w:pPr>
              <w:jc w:val="both"/>
            </w:pPr>
            <w:r w:rsidRPr="00D82E21">
              <w:rPr>
                <w:color w:val="FF0000"/>
                <w:sz w:val="16"/>
                <w:szCs w:val="16"/>
              </w:rPr>
              <w:t>předmět společného základu</w:t>
            </w:r>
          </w:p>
        </w:tc>
        <w:tc>
          <w:tcPr>
            <w:tcW w:w="1091" w:type="dxa"/>
            <w:shd w:val="clear" w:color="auto" w:fill="DEEAF6" w:themeFill="accent1" w:themeFillTint="33"/>
          </w:tcPr>
          <w:p w14:paraId="53E25436" w14:textId="7CC88111" w:rsidR="00645590" w:rsidRDefault="00645590" w:rsidP="00645590">
            <w:pPr>
              <w:jc w:val="center"/>
            </w:pPr>
            <w:r>
              <w:t>0</w:t>
            </w:r>
          </w:p>
        </w:tc>
        <w:tc>
          <w:tcPr>
            <w:tcW w:w="1069" w:type="dxa"/>
            <w:shd w:val="clear" w:color="auto" w:fill="DEEAF6" w:themeFill="accent1" w:themeFillTint="33"/>
          </w:tcPr>
          <w:p w14:paraId="2CC5742F" w14:textId="7BA41D78" w:rsidR="00645590" w:rsidRPr="00BA38F6" w:rsidRDefault="00645590" w:rsidP="00645590">
            <w:pPr>
              <w:jc w:val="center"/>
            </w:pPr>
            <w:r>
              <w:t>z</w:t>
            </w:r>
          </w:p>
        </w:tc>
        <w:tc>
          <w:tcPr>
            <w:tcW w:w="1264" w:type="dxa"/>
            <w:shd w:val="clear" w:color="auto" w:fill="DEEAF6" w:themeFill="accent1" w:themeFillTint="33"/>
          </w:tcPr>
          <w:p w14:paraId="2E06FD60" w14:textId="6D010E4D" w:rsidR="00645590" w:rsidRDefault="00645590" w:rsidP="00645590">
            <w:pPr>
              <w:jc w:val="center"/>
            </w:pPr>
            <w:r>
              <w:t>15</w:t>
            </w:r>
          </w:p>
        </w:tc>
        <w:tc>
          <w:tcPr>
            <w:tcW w:w="5398" w:type="dxa"/>
            <w:shd w:val="clear" w:color="auto" w:fill="DEEAF6" w:themeFill="accent1" w:themeFillTint="33"/>
          </w:tcPr>
          <w:p w14:paraId="5C8E9DB3" w14:textId="77777777" w:rsidR="00645590" w:rsidRPr="00306632" w:rsidRDefault="00645590" w:rsidP="00645590">
            <w:pPr>
              <w:rPr>
                <w:b/>
              </w:rPr>
            </w:pPr>
            <w:r w:rsidRPr="00306632">
              <w:rPr>
                <w:b/>
              </w:rPr>
              <w:t xml:space="preserve">doc. </w:t>
            </w:r>
            <w:r>
              <w:rPr>
                <w:b/>
              </w:rPr>
              <w:t xml:space="preserve">Mgr. Tomáš </w:t>
            </w:r>
            <w:r w:rsidRPr="00306632">
              <w:rPr>
                <w:b/>
              </w:rPr>
              <w:t>Zeman</w:t>
            </w:r>
            <w:r>
              <w:rPr>
                <w:b/>
              </w:rPr>
              <w:t>, Ph.D. et Ph.D. (100 %)</w:t>
            </w:r>
          </w:p>
          <w:p w14:paraId="0D299B71" w14:textId="77777777" w:rsidR="00645590" w:rsidRPr="004364AD" w:rsidRDefault="00645590" w:rsidP="00645590">
            <w:pPr>
              <w:jc w:val="both"/>
              <w:rPr>
                <w:b/>
                <w:strike/>
                <w:color w:val="FF0000"/>
              </w:rPr>
            </w:pPr>
          </w:p>
        </w:tc>
        <w:tc>
          <w:tcPr>
            <w:tcW w:w="1621" w:type="dxa"/>
            <w:shd w:val="clear" w:color="auto" w:fill="DEEAF6" w:themeFill="accent1" w:themeFillTint="33"/>
          </w:tcPr>
          <w:p w14:paraId="103CF8F3" w14:textId="7996A28D" w:rsidR="00645590" w:rsidRPr="00BA38F6" w:rsidRDefault="00645590" w:rsidP="00645590">
            <w:pPr>
              <w:jc w:val="center"/>
            </w:pPr>
            <w:r>
              <w:t>2/LS</w:t>
            </w:r>
          </w:p>
        </w:tc>
        <w:tc>
          <w:tcPr>
            <w:tcW w:w="1144" w:type="dxa"/>
            <w:shd w:val="clear" w:color="auto" w:fill="DEEAF6" w:themeFill="accent1" w:themeFillTint="33"/>
          </w:tcPr>
          <w:p w14:paraId="0E272CEA" w14:textId="77777777" w:rsidR="00645590" w:rsidRPr="00BA38F6" w:rsidRDefault="00645590" w:rsidP="00645590">
            <w:pPr>
              <w:jc w:val="center"/>
            </w:pPr>
          </w:p>
        </w:tc>
      </w:tr>
    </w:tbl>
    <w:p w14:paraId="228B1923" w14:textId="77777777" w:rsidR="0076461C" w:rsidRDefault="0076461C" w:rsidP="001F73F9">
      <w:pPr>
        <w:spacing w:after="160" w:line="259" w:lineRule="auto"/>
      </w:pPr>
    </w:p>
    <w:p w14:paraId="0166BD69" w14:textId="15DCEAE6" w:rsidR="0076461C" w:rsidRDefault="0076461C" w:rsidP="001F73F9">
      <w:pPr>
        <w:spacing w:after="160" w:line="259" w:lineRule="auto"/>
      </w:pPr>
    </w:p>
    <w:p w14:paraId="572C429C" w14:textId="27046EB2" w:rsidR="0076461C" w:rsidRDefault="0076461C" w:rsidP="001F73F9">
      <w:pPr>
        <w:spacing w:after="160" w:line="259" w:lineRule="auto"/>
      </w:pPr>
    </w:p>
    <w:p w14:paraId="7E5B7EBD" w14:textId="7EE01057" w:rsidR="0034236C" w:rsidRDefault="0034236C" w:rsidP="001F73F9">
      <w:pPr>
        <w:spacing w:after="160" w:line="259" w:lineRule="auto"/>
      </w:pPr>
    </w:p>
    <w:p w14:paraId="74DFDC47" w14:textId="614E5F1A" w:rsidR="0034236C" w:rsidRDefault="0034236C" w:rsidP="001F73F9">
      <w:pPr>
        <w:spacing w:after="160" w:line="259" w:lineRule="auto"/>
      </w:pPr>
    </w:p>
    <w:p w14:paraId="16A35086" w14:textId="193B8C64" w:rsidR="0034236C" w:rsidRDefault="0034236C" w:rsidP="001F73F9">
      <w:pPr>
        <w:spacing w:after="160" w:line="259" w:lineRule="auto"/>
      </w:pPr>
    </w:p>
    <w:p w14:paraId="1C85A8BB" w14:textId="42E6BD96" w:rsidR="0034236C" w:rsidRDefault="0034236C" w:rsidP="001F73F9">
      <w:pPr>
        <w:spacing w:after="160" w:line="259" w:lineRule="auto"/>
      </w:pPr>
    </w:p>
    <w:p w14:paraId="2903EF65" w14:textId="437658A5" w:rsidR="0034236C" w:rsidRDefault="0034236C" w:rsidP="001F73F9">
      <w:pPr>
        <w:spacing w:after="160" w:line="259" w:lineRule="auto"/>
      </w:pPr>
    </w:p>
    <w:p w14:paraId="2E3386C3" w14:textId="5147A887" w:rsidR="0034236C" w:rsidRDefault="0034236C" w:rsidP="001F73F9">
      <w:pPr>
        <w:spacing w:after="160" w:line="259" w:lineRule="auto"/>
      </w:pPr>
    </w:p>
    <w:p w14:paraId="451931DD" w14:textId="413A044C" w:rsidR="0034236C" w:rsidRDefault="0034236C" w:rsidP="001F73F9">
      <w:pPr>
        <w:spacing w:after="160" w:line="259" w:lineRule="auto"/>
      </w:pPr>
    </w:p>
    <w:p w14:paraId="69C3B02C" w14:textId="653367D6" w:rsidR="0034236C" w:rsidRDefault="0034236C" w:rsidP="001F73F9">
      <w:pPr>
        <w:spacing w:after="160" w:line="259" w:lineRule="auto"/>
      </w:pPr>
    </w:p>
    <w:p w14:paraId="00237A8D" w14:textId="77777777" w:rsidR="0034236C" w:rsidRDefault="0034236C" w:rsidP="001F73F9">
      <w:pPr>
        <w:spacing w:after="160" w:line="259" w:lineRule="auto"/>
        <w:sectPr w:rsidR="0034236C" w:rsidSect="009A4CC8">
          <w:pgSz w:w="16838" w:h="11906" w:orient="landscape"/>
          <w:pgMar w:top="1417" w:right="1417" w:bottom="1417" w:left="1417" w:header="708" w:footer="708" w:gutter="0"/>
          <w:cols w:space="708"/>
          <w:rtlGutter/>
          <w:docGrid w:linePitch="360"/>
        </w:sectPr>
      </w:pPr>
    </w:p>
    <w:p w14:paraId="5ABB4009" w14:textId="44180609" w:rsidR="00543C2B" w:rsidRDefault="00543C2B" w:rsidP="007D16DF"/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509"/>
        <w:gridCol w:w="5776"/>
      </w:tblGrid>
      <w:tr w:rsidR="007D7C93" w14:paraId="5DF9F729" w14:textId="77777777" w:rsidTr="006019F2">
        <w:tc>
          <w:tcPr>
            <w:tcW w:w="3509" w:type="dxa"/>
            <w:shd w:val="clear" w:color="auto" w:fill="F7CAAC"/>
          </w:tcPr>
          <w:p w14:paraId="6B781B7D" w14:textId="77777777" w:rsidR="007D7C93" w:rsidRDefault="007D7C93" w:rsidP="006019F2">
            <w:pPr>
              <w:jc w:val="both"/>
              <w:rPr>
                <w:b/>
              </w:rPr>
            </w:pPr>
            <w:r>
              <w:rPr>
                <w:b/>
              </w:rPr>
              <w:t>Součásti SZZ a jejich obsah</w:t>
            </w:r>
          </w:p>
        </w:tc>
        <w:tc>
          <w:tcPr>
            <w:tcW w:w="5776" w:type="dxa"/>
            <w:tcBorders>
              <w:bottom w:val="nil"/>
            </w:tcBorders>
          </w:tcPr>
          <w:p w14:paraId="79C38CB5" w14:textId="77777777" w:rsidR="007D7C93" w:rsidRDefault="007D7C93" w:rsidP="006019F2">
            <w:pPr>
              <w:jc w:val="both"/>
            </w:pPr>
          </w:p>
        </w:tc>
      </w:tr>
      <w:tr w:rsidR="007D7C93" w14:paraId="747C5E39" w14:textId="77777777" w:rsidTr="006019F2">
        <w:trPr>
          <w:trHeight w:val="1370"/>
        </w:trPr>
        <w:tc>
          <w:tcPr>
            <w:tcW w:w="9285" w:type="dxa"/>
            <w:gridSpan w:val="2"/>
            <w:tcBorders>
              <w:top w:val="nil"/>
            </w:tcBorders>
          </w:tcPr>
          <w:p w14:paraId="598BC007" w14:textId="77777777" w:rsidR="007D7C93" w:rsidRPr="00C804FA" w:rsidRDefault="007D7C93" w:rsidP="006019F2">
            <w:pPr>
              <w:pStyle w:val="Default"/>
              <w:spacing w:before="60" w:after="120"/>
              <w:jc w:val="both"/>
              <w:rPr>
                <w:color w:val="auto"/>
              </w:rPr>
            </w:pPr>
            <w:r w:rsidRPr="00C804FA">
              <w:rPr>
                <w:color w:val="auto"/>
                <w:sz w:val="20"/>
                <w:szCs w:val="20"/>
              </w:rPr>
              <w:t xml:space="preserve">Státní závěrečnou zkoušku a obhajobu diplomové práce může vykonat student, který složil zápočty a zkoušky stanovené studijním plánem a který se k státní závěrečné zkoušce přihlásil. </w:t>
            </w:r>
          </w:p>
          <w:p w14:paraId="6152A81B" w14:textId="77777777" w:rsidR="007D7C93" w:rsidRPr="00BA38F6" w:rsidRDefault="007D7C93" w:rsidP="006019F2">
            <w:pPr>
              <w:spacing w:after="60"/>
              <w:ind w:right="68"/>
              <w:jc w:val="both"/>
              <w:rPr>
                <w:b/>
              </w:rPr>
            </w:pPr>
            <w:r w:rsidRPr="00BA38F6">
              <w:rPr>
                <w:b/>
              </w:rPr>
              <w:t xml:space="preserve">Navrhované </w:t>
            </w:r>
            <w:r>
              <w:rPr>
                <w:b/>
              </w:rPr>
              <w:t>části</w:t>
            </w:r>
            <w:r w:rsidRPr="00BA38F6">
              <w:rPr>
                <w:b/>
              </w:rPr>
              <w:t xml:space="preserve"> pro SZZ</w:t>
            </w:r>
            <w:r>
              <w:rPr>
                <w:b/>
              </w:rPr>
              <w:t>:</w:t>
            </w:r>
            <w:r w:rsidRPr="00BA38F6">
              <w:rPr>
                <w:b/>
              </w:rPr>
              <w:t xml:space="preserve"> </w:t>
            </w:r>
          </w:p>
          <w:p w14:paraId="3B07EC4D" w14:textId="77777777" w:rsidR="007D7C93" w:rsidRDefault="007D7C93" w:rsidP="006019F2">
            <w:pPr>
              <w:jc w:val="both"/>
              <w:rPr>
                <w:b/>
                <w:bCs/>
              </w:rPr>
            </w:pPr>
          </w:p>
          <w:p w14:paraId="3A010D4E" w14:textId="77777777" w:rsidR="007D7C93" w:rsidRPr="00B1047B" w:rsidRDefault="007D7C93" w:rsidP="006019F2">
            <w:pPr>
              <w:jc w:val="both"/>
              <w:rPr>
                <w:b/>
                <w:bCs/>
                <w:u w:val="single"/>
              </w:rPr>
            </w:pPr>
            <w:r w:rsidRPr="00B1047B">
              <w:rPr>
                <w:b/>
                <w:bCs/>
                <w:u w:val="single"/>
              </w:rPr>
              <w:t>1) Obhajoba diplomové práce</w:t>
            </w:r>
          </w:p>
          <w:p w14:paraId="5568402D" w14:textId="77777777" w:rsidR="007D7C93" w:rsidRDefault="007D7C93" w:rsidP="006019F2">
            <w:pPr>
              <w:spacing w:after="120"/>
              <w:ind w:left="254" w:right="68"/>
              <w:jc w:val="both"/>
            </w:pPr>
            <w:r w:rsidRPr="00C64C22">
              <w:t>Základním požadavkem na obsah diplomové práce je samostatně a uceleně zpracovat vytýčené téma na základě teoretických, věcných i metodických poznatků, znalostí a dovedností získaných předchozím studiem a za použití základních vědeckých metod přinést prakticky použitelné nové poznatky, pohledy či postoje. Diplomová práce má charakter samostatného empirického výzkumu.</w:t>
            </w:r>
            <w:r w:rsidRPr="00D01F0C">
              <w:t xml:space="preserve"> Student musí dokázat vysvětlit a obhájit navržené řešení uceleného podnikového</w:t>
            </w:r>
            <w:r>
              <w:t>,</w:t>
            </w:r>
            <w:r w:rsidRPr="00D01F0C">
              <w:t xml:space="preserve"> popř. veřejného projektu.</w:t>
            </w:r>
            <w:r w:rsidRPr="009562D0">
              <w:rPr>
                <w:b/>
              </w:rPr>
              <w:t xml:space="preserve">   </w:t>
            </w:r>
          </w:p>
          <w:p w14:paraId="1B72EC32" w14:textId="77777777" w:rsidR="007D7C93" w:rsidRPr="00B1047B" w:rsidRDefault="007D7C93" w:rsidP="006019F2">
            <w:pPr>
              <w:jc w:val="both"/>
              <w:rPr>
                <w:b/>
                <w:u w:val="single"/>
              </w:rPr>
            </w:pPr>
            <w:r w:rsidRPr="00B1047B">
              <w:rPr>
                <w:b/>
                <w:u w:val="single"/>
              </w:rPr>
              <w:t xml:space="preserve">2) Povinné </w:t>
            </w:r>
            <w:r>
              <w:rPr>
                <w:b/>
                <w:u w:val="single"/>
              </w:rPr>
              <w:t xml:space="preserve">společné </w:t>
            </w:r>
            <w:r w:rsidRPr="00B1047B">
              <w:rPr>
                <w:b/>
                <w:u w:val="single"/>
              </w:rPr>
              <w:t>předměty</w:t>
            </w:r>
          </w:p>
          <w:p w14:paraId="22DBF895" w14:textId="77777777" w:rsidR="007D7C93" w:rsidRPr="003D777D" w:rsidRDefault="007D7C93" w:rsidP="006019F2">
            <w:pPr>
              <w:ind w:left="254"/>
              <w:jc w:val="both"/>
            </w:pPr>
            <w:r>
              <w:rPr>
                <w:b/>
                <w:bCs/>
              </w:rPr>
              <w:t xml:space="preserve">a) </w:t>
            </w:r>
            <w:r w:rsidRPr="003D777D">
              <w:rPr>
                <w:b/>
                <w:bCs/>
              </w:rPr>
              <w:t>Řízení bezpečnosti státu a společnosti</w:t>
            </w:r>
          </w:p>
          <w:p w14:paraId="6BDC2B5E" w14:textId="77777777" w:rsidR="007D7C93" w:rsidRPr="003D777D" w:rsidRDefault="007D7C93" w:rsidP="006019F2">
            <w:pPr>
              <w:ind w:left="254"/>
              <w:jc w:val="both"/>
            </w:pPr>
            <w:r w:rsidRPr="003D777D">
              <w:t>Shrnuje poznatky z předmětů „Systémy řízení bezpečnosti státu a společnosti“, „Ochrana obyvatelstva a kritické infrastruktury“, „Krizové řízení a integrovaných záchranný systém“ a „Vnitřní bezpečnost a veřejný pořádek“.</w:t>
            </w:r>
          </w:p>
          <w:p w14:paraId="78789AAC" w14:textId="77777777" w:rsidR="007D7C93" w:rsidRDefault="007D7C93" w:rsidP="006019F2">
            <w:pPr>
              <w:ind w:left="254"/>
              <w:jc w:val="both"/>
              <w:rPr>
                <w:b/>
                <w:bCs/>
              </w:rPr>
            </w:pPr>
          </w:p>
          <w:p w14:paraId="45D2BD7B" w14:textId="77777777" w:rsidR="007D7C93" w:rsidRPr="003D777D" w:rsidRDefault="007D7C93" w:rsidP="006019F2">
            <w:pPr>
              <w:ind w:left="254"/>
              <w:jc w:val="both"/>
            </w:pPr>
            <w:r>
              <w:rPr>
                <w:b/>
                <w:bCs/>
              </w:rPr>
              <w:t xml:space="preserve">b) </w:t>
            </w:r>
            <w:r w:rsidRPr="003D777D">
              <w:rPr>
                <w:b/>
                <w:bCs/>
              </w:rPr>
              <w:t>Řízení rizik a bezpečnost prostředí</w:t>
            </w:r>
          </w:p>
          <w:p w14:paraId="40BC0168" w14:textId="77777777" w:rsidR="007D7C93" w:rsidRPr="003D777D" w:rsidRDefault="007D7C93" w:rsidP="006019F2">
            <w:pPr>
              <w:ind w:left="254"/>
              <w:jc w:val="both"/>
            </w:pPr>
            <w:r w:rsidRPr="003D777D">
              <w:t>Shrnuje poznatky z předmětu „Řízení rizik“, „Krizové</w:t>
            </w:r>
            <w:r>
              <w:t>,</w:t>
            </w:r>
            <w:r w:rsidRPr="003D777D">
              <w:t xml:space="preserve"> havarijní</w:t>
            </w:r>
            <w:r>
              <w:t xml:space="preserve"> a obranné</w:t>
            </w:r>
            <w:r w:rsidRPr="003D777D">
              <w:t xml:space="preserve"> plánování“ a „Environmentální bezpečnost“.</w:t>
            </w:r>
          </w:p>
          <w:p w14:paraId="078ED7F0" w14:textId="77777777" w:rsidR="007D7C93" w:rsidRDefault="007D7C93" w:rsidP="006019F2">
            <w:pPr>
              <w:jc w:val="both"/>
              <w:rPr>
                <w:b/>
                <w:bCs/>
              </w:rPr>
            </w:pPr>
          </w:p>
          <w:p w14:paraId="0DFECDE9" w14:textId="77777777" w:rsidR="007D7C93" w:rsidRPr="00B1047B" w:rsidRDefault="007D7C93" w:rsidP="006019F2">
            <w:pPr>
              <w:jc w:val="both"/>
              <w:rPr>
                <w:b/>
                <w:bCs/>
                <w:u w:val="single"/>
              </w:rPr>
            </w:pPr>
            <w:r w:rsidRPr="00B1047B">
              <w:rPr>
                <w:b/>
                <w:bCs/>
                <w:u w:val="single"/>
              </w:rPr>
              <w:t xml:space="preserve">3) </w:t>
            </w:r>
            <w:r>
              <w:rPr>
                <w:b/>
                <w:bCs/>
                <w:u w:val="single"/>
              </w:rPr>
              <w:t>Předmět specializace</w:t>
            </w:r>
          </w:p>
          <w:p w14:paraId="032E0E35" w14:textId="77777777" w:rsidR="007D7C93" w:rsidRDefault="007D7C93" w:rsidP="006019F2">
            <w:pPr>
              <w:ind w:left="254"/>
            </w:pPr>
            <w:r w:rsidRPr="00B1047B">
              <w:rPr>
                <w:b/>
              </w:rPr>
              <w:t>Environmentální bezpečnost</w:t>
            </w:r>
            <w:r w:rsidRPr="00BA38F6">
              <w:t xml:space="preserve"> – shrnuje určující poznatky z předmětů povinných v 2/ZS dané specializac</w:t>
            </w:r>
            <w:r>
              <w:t>e, a to: „</w:t>
            </w:r>
            <w:r w:rsidRPr="00BA38F6">
              <w:t>Environmentální zátěž území a sanační technologie</w:t>
            </w:r>
            <w:r>
              <w:t>“, „Environmentální zátěž</w:t>
            </w:r>
            <w:r w:rsidRPr="00BA38F6">
              <w:t xml:space="preserve"> ovzduší a vod</w:t>
            </w:r>
            <w:r>
              <w:t>“, Ekologické aspekty technologických procesů“, „</w:t>
            </w:r>
            <w:r w:rsidRPr="00BA38F6">
              <w:t>Environmentální mapování</w:t>
            </w:r>
            <w:r>
              <w:t>“.</w:t>
            </w:r>
          </w:p>
          <w:p w14:paraId="18E3C153" w14:textId="77777777" w:rsidR="007D7C93" w:rsidRDefault="007D7C93" w:rsidP="006019F2">
            <w:pPr>
              <w:spacing w:after="60"/>
              <w:ind w:right="68"/>
              <w:jc w:val="both"/>
            </w:pPr>
          </w:p>
        </w:tc>
      </w:tr>
      <w:tr w:rsidR="007D7C93" w14:paraId="54FC0345" w14:textId="77777777" w:rsidTr="006019F2">
        <w:tc>
          <w:tcPr>
            <w:tcW w:w="3509" w:type="dxa"/>
            <w:shd w:val="clear" w:color="auto" w:fill="F7CAAC"/>
          </w:tcPr>
          <w:p w14:paraId="6237B614" w14:textId="77777777" w:rsidR="007D7C93" w:rsidRDefault="007D7C93" w:rsidP="006019F2">
            <w:pPr>
              <w:jc w:val="both"/>
              <w:rPr>
                <w:b/>
              </w:rPr>
            </w:pPr>
            <w:r>
              <w:rPr>
                <w:b/>
              </w:rPr>
              <w:t>Další studijní povinnosti</w:t>
            </w:r>
          </w:p>
        </w:tc>
        <w:tc>
          <w:tcPr>
            <w:tcW w:w="5776" w:type="dxa"/>
            <w:tcBorders>
              <w:bottom w:val="nil"/>
            </w:tcBorders>
          </w:tcPr>
          <w:p w14:paraId="0E510365" w14:textId="77777777" w:rsidR="007D7C93" w:rsidRDefault="007D7C93" w:rsidP="006019F2">
            <w:pPr>
              <w:jc w:val="both"/>
            </w:pPr>
          </w:p>
        </w:tc>
      </w:tr>
      <w:tr w:rsidR="007D7C93" w14:paraId="1BC3E142" w14:textId="77777777" w:rsidTr="007B70F3">
        <w:trPr>
          <w:trHeight w:val="264"/>
        </w:trPr>
        <w:tc>
          <w:tcPr>
            <w:tcW w:w="9285" w:type="dxa"/>
            <w:gridSpan w:val="2"/>
            <w:tcBorders>
              <w:top w:val="nil"/>
            </w:tcBorders>
          </w:tcPr>
          <w:p w14:paraId="63165624" w14:textId="77777777" w:rsidR="007D7C93" w:rsidRDefault="007D7C93" w:rsidP="006019F2">
            <w:pPr>
              <w:jc w:val="both"/>
            </w:pPr>
            <w:r>
              <w:t>---</w:t>
            </w:r>
          </w:p>
          <w:p w14:paraId="6AF38861" w14:textId="77777777" w:rsidR="007D7C93" w:rsidRDefault="007D7C93" w:rsidP="006019F2">
            <w:pPr>
              <w:jc w:val="both"/>
            </w:pPr>
          </w:p>
        </w:tc>
      </w:tr>
      <w:tr w:rsidR="007D7C93" w14:paraId="67A6F8E6" w14:textId="77777777" w:rsidTr="006019F2">
        <w:tc>
          <w:tcPr>
            <w:tcW w:w="3509" w:type="dxa"/>
            <w:shd w:val="clear" w:color="auto" w:fill="F7CAAC"/>
          </w:tcPr>
          <w:p w14:paraId="44A569BB" w14:textId="77777777" w:rsidR="007D7C93" w:rsidRDefault="007D7C93" w:rsidP="006019F2">
            <w:pPr>
              <w:rPr>
                <w:b/>
              </w:rPr>
            </w:pPr>
            <w:r>
              <w:rPr>
                <w:b/>
              </w:rPr>
              <w:t>Návrh témat kvalifikačních prací /témata obhájených prací a přístup k obhájeným kvalifikačním pracím</w:t>
            </w:r>
          </w:p>
        </w:tc>
        <w:tc>
          <w:tcPr>
            <w:tcW w:w="5776" w:type="dxa"/>
            <w:tcBorders>
              <w:bottom w:val="nil"/>
            </w:tcBorders>
          </w:tcPr>
          <w:p w14:paraId="18D61316" w14:textId="77777777" w:rsidR="007D7C93" w:rsidRDefault="007D7C93" w:rsidP="006019F2">
            <w:pPr>
              <w:jc w:val="both"/>
            </w:pPr>
          </w:p>
        </w:tc>
      </w:tr>
      <w:tr w:rsidR="007D7C93" w:rsidRPr="003D777D" w14:paraId="6EEAF204" w14:textId="77777777" w:rsidTr="006019F2">
        <w:trPr>
          <w:trHeight w:val="70"/>
        </w:trPr>
        <w:tc>
          <w:tcPr>
            <w:tcW w:w="9285" w:type="dxa"/>
            <w:gridSpan w:val="2"/>
            <w:tcBorders>
              <w:top w:val="nil"/>
            </w:tcBorders>
          </w:tcPr>
          <w:p w14:paraId="69B9B5C6" w14:textId="77777777" w:rsidR="007B70F3" w:rsidRDefault="007B70F3" w:rsidP="007B70F3">
            <w:pPr>
              <w:shd w:val="clear" w:color="auto" w:fill="FFFFFF"/>
              <w:rPr>
                <w:color w:val="000000"/>
              </w:rPr>
            </w:pPr>
            <w:r w:rsidRPr="00C51A61">
              <w:rPr>
                <w:color w:val="000000"/>
              </w:rPr>
              <w:t>Environmentální gramotnost jako nástroj prevence rizik, dostupné z:</w:t>
            </w:r>
          </w:p>
          <w:p w14:paraId="147F4B58" w14:textId="77777777" w:rsidR="007B70F3" w:rsidRDefault="00862263" w:rsidP="007B70F3">
            <w:pPr>
              <w:shd w:val="clear" w:color="auto" w:fill="FFFFFF"/>
              <w:rPr>
                <w:color w:val="000000"/>
              </w:rPr>
            </w:pPr>
            <w:hyperlink r:id="rId57" w:history="1">
              <w:r w:rsidR="007B70F3" w:rsidRPr="007269E2">
                <w:rPr>
                  <w:rStyle w:val="Hypertextovodkaz"/>
                </w:rPr>
                <w:t>https://stag.utb.cz/StagPortletsJSR168/CleanUrl?urlid=prohlizeni-prace-search&amp;praceSearchNazev=Environment%c3%a1ln%c3%ad+gramotnost+jako+n%c3%a1stroj+prevence+rizik&amp;praceSearchFakultaVSKP=FLK&amp;praceSearchTyp=diplomov%c3%a1</w:t>
              </w:r>
            </w:hyperlink>
          </w:p>
          <w:p w14:paraId="727A1D59" w14:textId="77777777" w:rsidR="007B70F3" w:rsidRDefault="007B70F3" w:rsidP="007B70F3">
            <w:pPr>
              <w:shd w:val="clear" w:color="auto" w:fill="FFFFFF"/>
              <w:rPr>
                <w:color w:val="000000"/>
              </w:rPr>
            </w:pPr>
          </w:p>
          <w:p w14:paraId="51C4C9E1" w14:textId="77777777" w:rsidR="007B70F3" w:rsidRDefault="007B70F3" w:rsidP="007B70F3">
            <w:pPr>
              <w:shd w:val="clear" w:color="auto" w:fill="FFFFFF"/>
              <w:rPr>
                <w:color w:val="000000"/>
              </w:rPr>
            </w:pPr>
            <w:r w:rsidRPr="00C51A61">
              <w:rPr>
                <w:color w:val="000000"/>
              </w:rPr>
              <w:t>Hodnocení efektivnosti odpadového hospodářství obce, dostupné z:</w:t>
            </w:r>
          </w:p>
          <w:p w14:paraId="0581A1F8" w14:textId="77777777" w:rsidR="007B70F3" w:rsidRDefault="00862263" w:rsidP="007B70F3">
            <w:pPr>
              <w:shd w:val="clear" w:color="auto" w:fill="FFFFFF"/>
              <w:rPr>
                <w:color w:val="000000"/>
              </w:rPr>
            </w:pPr>
            <w:hyperlink r:id="rId58" w:history="1">
              <w:r w:rsidR="007B70F3" w:rsidRPr="007269E2">
                <w:rPr>
                  <w:rStyle w:val="Hypertextovodkaz"/>
                </w:rPr>
                <w:t>https://stag.utb.cz/StagPortletsJSR168/CleanUrl?urlid=prohlizeni-prace-search&amp;praceSearchNazev=Hodnocen%c3%ad+efektivnosti+odpadov%c3%a9ho+hospod%c3%a1%c5%99stv%c3%ad+obce&amp;praceSearchFakultaVSKP=FLK&amp;praceSearchTyp=diplomov%c3%a1</w:t>
              </w:r>
            </w:hyperlink>
          </w:p>
          <w:p w14:paraId="592F69C7" w14:textId="77777777" w:rsidR="007B70F3" w:rsidRPr="00C51A61" w:rsidRDefault="007B70F3" w:rsidP="007B70F3">
            <w:pPr>
              <w:shd w:val="clear" w:color="auto" w:fill="FFFFFF"/>
              <w:rPr>
                <w:color w:val="000000"/>
              </w:rPr>
            </w:pPr>
          </w:p>
          <w:p w14:paraId="0AF9EA76" w14:textId="77777777" w:rsidR="007B70F3" w:rsidRDefault="007B70F3" w:rsidP="007B70F3">
            <w:pPr>
              <w:shd w:val="clear" w:color="auto" w:fill="FFFFFF"/>
              <w:rPr>
                <w:color w:val="000000"/>
              </w:rPr>
            </w:pPr>
            <w:r w:rsidRPr="00C51A61">
              <w:rPr>
                <w:color w:val="000000"/>
              </w:rPr>
              <w:t>Zhodnocení systému nakládání s odpady ve městě Myjava, dostupné z:</w:t>
            </w:r>
          </w:p>
          <w:p w14:paraId="30A46B50" w14:textId="77777777" w:rsidR="007B70F3" w:rsidRDefault="00862263" w:rsidP="007B70F3">
            <w:pPr>
              <w:shd w:val="clear" w:color="auto" w:fill="FFFFFF"/>
              <w:rPr>
                <w:color w:val="000000"/>
              </w:rPr>
            </w:pPr>
            <w:hyperlink r:id="rId59" w:history="1">
              <w:r w:rsidR="007B70F3" w:rsidRPr="007269E2">
                <w:rPr>
                  <w:rStyle w:val="Hypertextovodkaz"/>
                </w:rPr>
                <w:t>https://stag.utb.cz/StagPortletsJSR168/CleanUrl?urlid=prohlizeni-prace-search&amp;praceSearchNazev=Zhodnocen%c3%ad+syst%c3%a9mu+nakl%c3%a1d%c3%a1n%c3%ad+s+odpady+ve+m%c4%9bst%c4%9b+Myjava&amp;praceSearchFakultaVSKP=FLK&amp;praceSearchTyp=diplomov%c3%a1</w:t>
              </w:r>
            </w:hyperlink>
          </w:p>
          <w:p w14:paraId="2EB5A99D" w14:textId="77777777" w:rsidR="007B70F3" w:rsidRPr="00C51A61" w:rsidRDefault="007B70F3" w:rsidP="007B70F3">
            <w:pPr>
              <w:shd w:val="clear" w:color="auto" w:fill="FFFFFF"/>
              <w:rPr>
                <w:color w:val="000000"/>
              </w:rPr>
            </w:pPr>
          </w:p>
          <w:p w14:paraId="0A38C5CE" w14:textId="77777777" w:rsidR="007B70F3" w:rsidRDefault="007B70F3" w:rsidP="007B70F3">
            <w:pPr>
              <w:shd w:val="clear" w:color="auto" w:fill="FFFFFF"/>
              <w:rPr>
                <w:color w:val="000000"/>
              </w:rPr>
            </w:pPr>
            <w:r w:rsidRPr="00C51A61">
              <w:rPr>
                <w:color w:val="000000"/>
              </w:rPr>
              <w:t>Mapování modro-zelené infrastruktury v katastrálním území Otrokovice z hlediska adaptačních opatření, dostupné z:</w:t>
            </w:r>
          </w:p>
          <w:p w14:paraId="3F09142D" w14:textId="77777777" w:rsidR="007B70F3" w:rsidRDefault="00862263" w:rsidP="007B70F3">
            <w:pPr>
              <w:shd w:val="clear" w:color="auto" w:fill="FFFFFF"/>
              <w:rPr>
                <w:color w:val="000000"/>
              </w:rPr>
            </w:pPr>
            <w:hyperlink r:id="rId60" w:history="1">
              <w:r w:rsidR="007B70F3" w:rsidRPr="007269E2">
                <w:rPr>
                  <w:rStyle w:val="Hypertextovodkaz"/>
                </w:rPr>
                <w:t>https://stag.utb.cz/StagPortletsJSR168/CleanUrl?urlid=prohlizeni-prace-search&amp;praceSearchNazev=Mapov%c3%a1n%c3%ad+modro-zelen%c3%a9+infrastruktury+v+katastr%c3%a1ln%c3%adm+%c3%bazem%c3%ad+Otrokovice+z+hlediska+adapta%c4%8dn%c3%adch+opat%c5%99en%c3%ad&amp;praceSearchFakultaVSKP=FLK&amp;praceSearchTyp=diplomov%c3%a1</w:t>
              </w:r>
            </w:hyperlink>
          </w:p>
          <w:p w14:paraId="5A57DFDB" w14:textId="77777777" w:rsidR="007B70F3" w:rsidRPr="00C51A61" w:rsidRDefault="007B70F3" w:rsidP="007B70F3">
            <w:pPr>
              <w:shd w:val="clear" w:color="auto" w:fill="FFFFFF"/>
              <w:rPr>
                <w:color w:val="000000"/>
              </w:rPr>
            </w:pPr>
            <w:r w:rsidRPr="00C51A61">
              <w:rPr>
                <w:color w:val="000000"/>
              </w:rPr>
              <w:t xml:space="preserve"> </w:t>
            </w:r>
          </w:p>
          <w:p w14:paraId="7833C8C5" w14:textId="77777777" w:rsidR="007B70F3" w:rsidRDefault="007B70F3" w:rsidP="007B70F3">
            <w:pPr>
              <w:shd w:val="clear" w:color="auto" w:fill="FFFFFF"/>
              <w:rPr>
                <w:color w:val="000000"/>
              </w:rPr>
            </w:pPr>
            <w:r w:rsidRPr="00C51A61">
              <w:rPr>
                <w:color w:val="000000"/>
              </w:rPr>
              <w:t>Role slepých ramen při ochraně před povodněmi, dostupné z:</w:t>
            </w:r>
          </w:p>
          <w:p w14:paraId="75AA2333" w14:textId="77777777" w:rsidR="007B70F3" w:rsidRDefault="00862263" w:rsidP="007B70F3">
            <w:pPr>
              <w:shd w:val="clear" w:color="auto" w:fill="FFFFFF"/>
              <w:rPr>
                <w:color w:val="000000"/>
              </w:rPr>
            </w:pPr>
            <w:hyperlink r:id="rId61" w:history="1">
              <w:r w:rsidR="007B70F3" w:rsidRPr="007269E2">
                <w:rPr>
                  <w:rStyle w:val="Hypertextovodkaz"/>
                </w:rPr>
                <w:t>https://stag.utb.cz/StagPortletsJSR168/CleanUrl?urlid=prohlizeni-prace-search&amp;praceSearchNazev=Role+slep%c3%bdch+ramen+p%c5%99i+ochran%c4%9b+p%c5%99ed+povodn%c4%9bmi&amp;praceSearchFakultaVSKP=FLK&amp;praceSearchTyp=diplomov%c3%a1</w:t>
              </w:r>
            </w:hyperlink>
          </w:p>
          <w:p w14:paraId="2D31EA01" w14:textId="77777777" w:rsidR="007D7C93" w:rsidRPr="003D777D" w:rsidRDefault="007D7C93" w:rsidP="006019F2">
            <w:pPr>
              <w:shd w:val="clear" w:color="auto" w:fill="FFFFFF"/>
              <w:spacing w:line="252" w:lineRule="auto"/>
            </w:pPr>
          </w:p>
        </w:tc>
      </w:tr>
      <w:tr w:rsidR="007D7C93" w14:paraId="12FAFA90" w14:textId="77777777" w:rsidTr="006019F2">
        <w:tc>
          <w:tcPr>
            <w:tcW w:w="3509" w:type="dxa"/>
            <w:shd w:val="clear" w:color="auto" w:fill="F7CAAC"/>
          </w:tcPr>
          <w:p w14:paraId="4653727F" w14:textId="77777777" w:rsidR="007D7C93" w:rsidRDefault="007D7C93" w:rsidP="006019F2">
            <w:r>
              <w:rPr>
                <w:b/>
              </w:rPr>
              <w:lastRenderedPageBreak/>
              <w:t>Návrh témat rigorózních prací /témata obhájených prací a přístup k obhájeným rigorózním pracím</w:t>
            </w:r>
          </w:p>
        </w:tc>
        <w:tc>
          <w:tcPr>
            <w:tcW w:w="5776" w:type="dxa"/>
            <w:tcBorders>
              <w:bottom w:val="nil"/>
            </w:tcBorders>
            <w:shd w:val="clear" w:color="auto" w:fill="FFFFFF"/>
          </w:tcPr>
          <w:p w14:paraId="0A5C5379" w14:textId="77777777" w:rsidR="007D7C93" w:rsidRDefault="007D7C93" w:rsidP="006019F2">
            <w:pPr>
              <w:jc w:val="center"/>
            </w:pPr>
          </w:p>
        </w:tc>
      </w:tr>
      <w:tr w:rsidR="007D7C93" w14:paraId="46335BC2" w14:textId="77777777" w:rsidTr="006019F2">
        <w:trPr>
          <w:trHeight w:val="360"/>
        </w:trPr>
        <w:tc>
          <w:tcPr>
            <w:tcW w:w="9285" w:type="dxa"/>
            <w:gridSpan w:val="2"/>
            <w:tcBorders>
              <w:top w:val="nil"/>
            </w:tcBorders>
          </w:tcPr>
          <w:p w14:paraId="416B233B" w14:textId="77777777" w:rsidR="007D7C93" w:rsidRDefault="007D7C93" w:rsidP="006019F2">
            <w:pPr>
              <w:jc w:val="both"/>
            </w:pPr>
          </w:p>
        </w:tc>
      </w:tr>
      <w:tr w:rsidR="007D7C93" w14:paraId="718EA31A" w14:textId="77777777" w:rsidTr="006019F2">
        <w:tc>
          <w:tcPr>
            <w:tcW w:w="3509" w:type="dxa"/>
            <w:shd w:val="clear" w:color="auto" w:fill="F7CAAC"/>
          </w:tcPr>
          <w:p w14:paraId="3B540CB3" w14:textId="77777777" w:rsidR="007D7C93" w:rsidRDefault="007D7C93" w:rsidP="006019F2">
            <w:r>
              <w:rPr>
                <w:b/>
              </w:rPr>
              <w:t xml:space="preserve"> Součásti SRZ a jejich obsah</w:t>
            </w:r>
          </w:p>
        </w:tc>
        <w:tc>
          <w:tcPr>
            <w:tcW w:w="5776" w:type="dxa"/>
            <w:tcBorders>
              <w:bottom w:val="nil"/>
            </w:tcBorders>
            <w:shd w:val="clear" w:color="auto" w:fill="FFFFFF"/>
          </w:tcPr>
          <w:p w14:paraId="22780619" w14:textId="77777777" w:rsidR="007D7C93" w:rsidRDefault="007D7C93" w:rsidP="006019F2">
            <w:pPr>
              <w:jc w:val="center"/>
            </w:pPr>
          </w:p>
        </w:tc>
      </w:tr>
      <w:tr w:rsidR="007D7C93" w14:paraId="06654070" w14:textId="77777777" w:rsidTr="006019F2">
        <w:trPr>
          <w:trHeight w:val="594"/>
        </w:trPr>
        <w:tc>
          <w:tcPr>
            <w:tcW w:w="9285" w:type="dxa"/>
            <w:gridSpan w:val="2"/>
            <w:tcBorders>
              <w:top w:val="nil"/>
            </w:tcBorders>
          </w:tcPr>
          <w:p w14:paraId="08141B3A" w14:textId="77777777" w:rsidR="007D7C93" w:rsidRDefault="007D7C93" w:rsidP="006019F2">
            <w:pPr>
              <w:jc w:val="both"/>
            </w:pPr>
          </w:p>
        </w:tc>
      </w:tr>
    </w:tbl>
    <w:p w14:paraId="68AC6C32" w14:textId="47493B95" w:rsidR="00543C2B" w:rsidRDefault="00543C2B" w:rsidP="007D16DF"/>
    <w:p w14:paraId="5F7FA8F4" w14:textId="76672CE2" w:rsidR="00543C2B" w:rsidRDefault="00543C2B" w:rsidP="007D16DF"/>
    <w:p w14:paraId="5C31BF3D" w14:textId="77777777" w:rsidR="007D7C93" w:rsidRDefault="007D7C93" w:rsidP="007D16DF">
      <w:pPr>
        <w:sectPr w:rsidR="007D7C93" w:rsidSect="00603377">
          <w:pgSz w:w="11906" w:h="16838"/>
          <w:pgMar w:top="1417" w:right="1417" w:bottom="1985" w:left="1417" w:header="708" w:footer="708" w:gutter="0"/>
          <w:cols w:space="708"/>
          <w:rtlGutter/>
          <w:docGrid w:linePitch="360"/>
        </w:sectPr>
      </w:pP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543C2B" w14:paraId="4C79536A" w14:textId="77777777" w:rsidTr="007D7C93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2623F4F6" w14:textId="462BB2E9" w:rsidR="00543C2B" w:rsidRDefault="006019F2" w:rsidP="007162CD">
            <w:pPr>
              <w:jc w:val="both"/>
              <w:rPr>
                <w:b/>
                <w:sz w:val="28"/>
              </w:rPr>
            </w:pPr>
            <w:r>
              <w:lastRenderedPageBreak/>
              <w:t>s</w:t>
            </w:r>
            <w:r w:rsidR="00543C2B">
              <w:br w:type="page"/>
            </w:r>
            <w:r w:rsidR="00543C2B">
              <w:rPr>
                <w:b/>
                <w:sz w:val="28"/>
              </w:rPr>
              <w:t>B-III – Charakteristika studijního předmětu</w:t>
            </w:r>
          </w:p>
        </w:tc>
      </w:tr>
      <w:tr w:rsidR="00543C2B" w14:paraId="757BD68B" w14:textId="77777777" w:rsidTr="007D7C93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6581DF60" w14:textId="77777777" w:rsidR="00543C2B" w:rsidRDefault="00543C2B" w:rsidP="007162CD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426345DC" w14:textId="77777777" w:rsidR="00543C2B" w:rsidRPr="006857FF" w:rsidRDefault="00543C2B" w:rsidP="007162CD">
            <w:pPr>
              <w:jc w:val="both"/>
              <w:rPr>
                <w:b/>
              </w:rPr>
            </w:pPr>
            <w:r w:rsidRPr="006857FF">
              <w:rPr>
                <w:b/>
              </w:rPr>
              <w:t>Aplikovaná kybernetická bezpečnost</w:t>
            </w:r>
          </w:p>
        </w:tc>
      </w:tr>
      <w:tr w:rsidR="00543C2B" w14:paraId="294DCDFD" w14:textId="77777777" w:rsidTr="007D7C93">
        <w:tc>
          <w:tcPr>
            <w:tcW w:w="3086" w:type="dxa"/>
            <w:shd w:val="clear" w:color="auto" w:fill="F7CAAC"/>
          </w:tcPr>
          <w:p w14:paraId="2AE29998" w14:textId="77777777" w:rsidR="00543C2B" w:rsidRDefault="00543C2B" w:rsidP="007162CD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522B22E0" w14:textId="77777777" w:rsidR="00543C2B" w:rsidRDefault="00543C2B" w:rsidP="007162CD">
            <w:pPr>
              <w:jc w:val="both"/>
            </w:pPr>
            <w:r>
              <w:t>povinný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5BE5D03A" w14:textId="77777777" w:rsidR="00543C2B" w:rsidRDefault="00543C2B" w:rsidP="007162CD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1A722DA5" w14:textId="77777777" w:rsidR="00543C2B" w:rsidRDefault="00543C2B" w:rsidP="007162CD">
            <w:pPr>
              <w:jc w:val="both"/>
            </w:pPr>
            <w:r>
              <w:t>1/LS</w:t>
            </w:r>
          </w:p>
        </w:tc>
      </w:tr>
      <w:tr w:rsidR="00543C2B" w14:paraId="333BB26B" w14:textId="77777777" w:rsidTr="007D7C93">
        <w:tc>
          <w:tcPr>
            <w:tcW w:w="3086" w:type="dxa"/>
            <w:shd w:val="clear" w:color="auto" w:fill="F7CAAC"/>
          </w:tcPr>
          <w:p w14:paraId="28E41B7C" w14:textId="77777777" w:rsidR="00543C2B" w:rsidRDefault="00543C2B" w:rsidP="007162CD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51FF1CD7" w14:textId="62BEEB0F" w:rsidR="00543C2B" w:rsidRDefault="00543C2B" w:rsidP="007162CD">
            <w:pPr>
              <w:jc w:val="both"/>
            </w:pPr>
            <w:r>
              <w:t>26p + 26s</w:t>
            </w:r>
          </w:p>
        </w:tc>
        <w:tc>
          <w:tcPr>
            <w:tcW w:w="889" w:type="dxa"/>
            <w:shd w:val="clear" w:color="auto" w:fill="F7CAAC"/>
          </w:tcPr>
          <w:p w14:paraId="4302582B" w14:textId="77777777" w:rsidR="00543C2B" w:rsidRDefault="00543C2B" w:rsidP="007162CD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4BFD5152" w14:textId="77777777" w:rsidR="00543C2B" w:rsidRDefault="00543C2B" w:rsidP="007162CD">
            <w:pPr>
              <w:jc w:val="both"/>
            </w:pPr>
            <w:r>
              <w:t>52</w:t>
            </w:r>
          </w:p>
        </w:tc>
        <w:tc>
          <w:tcPr>
            <w:tcW w:w="2156" w:type="dxa"/>
            <w:shd w:val="clear" w:color="auto" w:fill="F7CAAC"/>
          </w:tcPr>
          <w:p w14:paraId="50259F9D" w14:textId="77777777" w:rsidR="00543C2B" w:rsidRDefault="00543C2B" w:rsidP="007162CD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4E69284B" w14:textId="61E53392" w:rsidR="00543C2B" w:rsidRDefault="00543C2B" w:rsidP="007162CD">
            <w:pPr>
              <w:jc w:val="both"/>
            </w:pPr>
            <w:r>
              <w:t>5</w:t>
            </w:r>
          </w:p>
        </w:tc>
      </w:tr>
      <w:tr w:rsidR="00543C2B" w14:paraId="64AB5B57" w14:textId="77777777" w:rsidTr="007D7C93">
        <w:tc>
          <w:tcPr>
            <w:tcW w:w="3086" w:type="dxa"/>
            <w:shd w:val="clear" w:color="auto" w:fill="F7CAAC"/>
          </w:tcPr>
          <w:p w14:paraId="14387F4D" w14:textId="77777777" w:rsidR="00543C2B" w:rsidRDefault="00543C2B" w:rsidP="007162CD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56786AF0" w14:textId="77777777" w:rsidR="00543C2B" w:rsidRDefault="00543C2B" w:rsidP="007162CD">
            <w:pPr>
              <w:jc w:val="both"/>
            </w:pPr>
          </w:p>
        </w:tc>
      </w:tr>
      <w:tr w:rsidR="00543C2B" w14:paraId="48A62513" w14:textId="77777777" w:rsidTr="007D7C93">
        <w:tc>
          <w:tcPr>
            <w:tcW w:w="3086" w:type="dxa"/>
            <w:shd w:val="clear" w:color="auto" w:fill="F7CAAC"/>
          </w:tcPr>
          <w:p w14:paraId="1CDC16DD" w14:textId="77777777" w:rsidR="00543C2B" w:rsidRDefault="00543C2B" w:rsidP="007162CD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4265D23C" w14:textId="18F9ECA7" w:rsidR="00543C2B" w:rsidRDefault="002A2C1C" w:rsidP="007162CD">
            <w:pPr>
              <w:jc w:val="both"/>
            </w:pPr>
            <w:r>
              <w:t>Zápočet, zkouška.</w:t>
            </w:r>
          </w:p>
        </w:tc>
        <w:tc>
          <w:tcPr>
            <w:tcW w:w="2156" w:type="dxa"/>
            <w:shd w:val="clear" w:color="auto" w:fill="F7CAAC"/>
          </w:tcPr>
          <w:p w14:paraId="573F193E" w14:textId="77777777" w:rsidR="00543C2B" w:rsidRDefault="00543C2B" w:rsidP="007162CD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2AB84A5F" w14:textId="77777777" w:rsidR="00543C2B" w:rsidRDefault="00543C2B" w:rsidP="007162CD">
            <w:pPr>
              <w:jc w:val="both"/>
            </w:pPr>
            <w:r>
              <w:t>přednášky</w:t>
            </w:r>
          </w:p>
          <w:p w14:paraId="7B09F919" w14:textId="77777777" w:rsidR="00543C2B" w:rsidRDefault="00543C2B" w:rsidP="007162CD">
            <w:pPr>
              <w:jc w:val="both"/>
            </w:pPr>
            <w:r>
              <w:t>semináře</w:t>
            </w:r>
          </w:p>
        </w:tc>
      </w:tr>
      <w:tr w:rsidR="00543C2B" w14:paraId="5726EA94" w14:textId="77777777" w:rsidTr="007D7C93">
        <w:tc>
          <w:tcPr>
            <w:tcW w:w="3086" w:type="dxa"/>
            <w:shd w:val="clear" w:color="auto" w:fill="F7CAAC"/>
          </w:tcPr>
          <w:p w14:paraId="28E92072" w14:textId="77777777" w:rsidR="00543C2B" w:rsidRDefault="00543C2B" w:rsidP="007162CD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28E8764" w14:textId="789B44A8" w:rsidR="00543C2B" w:rsidRDefault="00543C2B" w:rsidP="007162CD">
            <w:pPr>
              <w:jc w:val="both"/>
            </w:pPr>
            <w:r>
              <w:t>Zápočet: aktivní účast na nejméně 80 % seminářů, zpracování a obhajoba úloh a případové studie</w:t>
            </w:r>
            <w:r w:rsidR="002A2C1C">
              <w:t>.</w:t>
            </w:r>
          </w:p>
          <w:p w14:paraId="00ECAFDE" w14:textId="77777777" w:rsidR="00543C2B" w:rsidRDefault="00543C2B" w:rsidP="007162CD">
            <w:pPr>
              <w:jc w:val="both"/>
            </w:pPr>
          </w:p>
          <w:p w14:paraId="13239564" w14:textId="21764063" w:rsidR="00543C2B" w:rsidRDefault="00543C2B" w:rsidP="007162CD">
            <w:pPr>
              <w:jc w:val="both"/>
            </w:pPr>
            <w:r>
              <w:t>Zkouška: kombinovaná</w:t>
            </w:r>
            <w:r w:rsidR="006857FF">
              <w:t xml:space="preserve"> (písemná a ústní)</w:t>
            </w:r>
            <w:r w:rsidR="002A2C1C">
              <w:t>.</w:t>
            </w:r>
          </w:p>
        </w:tc>
      </w:tr>
      <w:tr w:rsidR="00543C2B" w14:paraId="6B801B1D" w14:textId="77777777" w:rsidTr="007D7C93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0B021F86" w14:textId="77777777" w:rsidR="00543C2B" w:rsidRDefault="00543C2B" w:rsidP="007162CD">
            <w:pPr>
              <w:jc w:val="both"/>
            </w:pPr>
          </w:p>
        </w:tc>
      </w:tr>
      <w:tr w:rsidR="00543C2B" w14:paraId="48DE4E71" w14:textId="77777777" w:rsidTr="007D7C93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2C9D13A8" w14:textId="77777777" w:rsidR="00543C2B" w:rsidRDefault="00543C2B" w:rsidP="007162CD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2107F212" w14:textId="77777777" w:rsidR="00543C2B" w:rsidRDefault="00543C2B" w:rsidP="007162CD">
            <w:pPr>
              <w:jc w:val="both"/>
            </w:pPr>
            <w:r>
              <w:t>Ing. Petr Svoboda, Ph.D.</w:t>
            </w:r>
          </w:p>
        </w:tc>
      </w:tr>
      <w:tr w:rsidR="00543C2B" w14:paraId="67539336" w14:textId="77777777" w:rsidTr="007D7C93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3741DD8" w14:textId="77777777" w:rsidR="00543C2B" w:rsidRDefault="00543C2B" w:rsidP="007162CD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8A9A44F" w14:textId="77777777" w:rsidR="00543C2B" w:rsidRDefault="00543C2B" w:rsidP="007162CD">
            <w:pPr>
              <w:jc w:val="both"/>
            </w:pPr>
            <w:r>
              <w:t>Garant stanovuje obsah přednášek, seminářů a dohlíží na jejich jednotné vedení.</w:t>
            </w:r>
          </w:p>
          <w:p w14:paraId="4F11576B" w14:textId="58BA55A2" w:rsidR="00543C2B" w:rsidRDefault="00543C2B" w:rsidP="00543C2B">
            <w:pPr>
              <w:jc w:val="both"/>
            </w:pPr>
            <w:r>
              <w:t>Garant přímo vyučuje 54 % přednášek.</w:t>
            </w:r>
          </w:p>
        </w:tc>
      </w:tr>
      <w:tr w:rsidR="00543C2B" w14:paraId="6C94CA59" w14:textId="77777777" w:rsidTr="007D7C93">
        <w:tc>
          <w:tcPr>
            <w:tcW w:w="3086" w:type="dxa"/>
            <w:shd w:val="clear" w:color="auto" w:fill="F7CAAC"/>
          </w:tcPr>
          <w:p w14:paraId="0C437BAD" w14:textId="77777777" w:rsidR="00543C2B" w:rsidRDefault="00543C2B" w:rsidP="007162CD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9EBB177" w14:textId="77777777" w:rsidR="006857FF" w:rsidRDefault="006857FF" w:rsidP="006857FF">
            <w:pPr>
              <w:jc w:val="both"/>
            </w:pPr>
            <w:r>
              <w:t>Ing. Petr Svoboda, Ph.D. – garant, 54 % přednášky, 54 % semináře</w:t>
            </w:r>
          </w:p>
          <w:p w14:paraId="13EC5565" w14:textId="7203FCAB" w:rsidR="00543C2B" w:rsidRDefault="006857FF" w:rsidP="006857FF">
            <w:pPr>
              <w:jc w:val="both"/>
            </w:pPr>
            <w:r>
              <w:t>Ing. Lukáš Pavlík, Ph.D. – 46 % přednášky, 46 % semináře</w:t>
            </w:r>
          </w:p>
        </w:tc>
      </w:tr>
      <w:tr w:rsidR="00543C2B" w14:paraId="285200CC" w14:textId="77777777" w:rsidTr="007D7C93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23239D30" w14:textId="773106B0" w:rsidR="00543C2B" w:rsidRDefault="00543C2B" w:rsidP="007162CD">
            <w:pPr>
              <w:jc w:val="both"/>
            </w:pPr>
          </w:p>
        </w:tc>
      </w:tr>
      <w:tr w:rsidR="00543C2B" w14:paraId="70A2A457" w14:textId="77777777" w:rsidTr="007D7C93">
        <w:tc>
          <w:tcPr>
            <w:tcW w:w="3086" w:type="dxa"/>
            <w:shd w:val="clear" w:color="auto" w:fill="F7CAAC"/>
          </w:tcPr>
          <w:p w14:paraId="6CF55B16" w14:textId="77777777" w:rsidR="00543C2B" w:rsidRDefault="00543C2B" w:rsidP="007162CD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BB4580D" w14:textId="77777777" w:rsidR="00543C2B" w:rsidRDefault="00543C2B" w:rsidP="007162CD">
            <w:pPr>
              <w:jc w:val="both"/>
            </w:pPr>
          </w:p>
        </w:tc>
      </w:tr>
      <w:tr w:rsidR="00543C2B" w14:paraId="30D7EC56" w14:textId="77777777" w:rsidTr="007D7C93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2A879199" w14:textId="010BD4B9" w:rsidR="00543C2B" w:rsidRDefault="00543C2B" w:rsidP="007162CD">
            <w:pPr>
              <w:jc w:val="both"/>
            </w:pPr>
            <w:r w:rsidRPr="00D4322B">
              <w:t xml:space="preserve">Cílem předmětu je osvojení základních a vhodných prostředků </w:t>
            </w:r>
            <w:r>
              <w:t>zajištění kybernetické bezpečnosti subjektů s ohledem na</w:t>
            </w:r>
            <w:r w:rsidR="002B76E3">
              <w:t> </w:t>
            </w:r>
            <w:r>
              <w:t>aktuální hrozby v souladu s osvědčenými postupy, normami a legislativami, a to jak českými, tak i evropskými.</w:t>
            </w:r>
          </w:p>
          <w:p w14:paraId="2DE954F4" w14:textId="77777777" w:rsidR="00543C2B" w:rsidRDefault="00543C2B" w:rsidP="007162CD">
            <w:pPr>
              <w:jc w:val="both"/>
            </w:pPr>
          </w:p>
          <w:p w14:paraId="6B6CDB39" w14:textId="319575B1" w:rsidR="00543C2B" w:rsidRDefault="00844D8D" w:rsidP="007162CD">
            <w:pPr>
              <w:jc w:val="both"/>
            </w:pPr>
            <w:r>
              <w:t>Vyučovaná témata</w:t>
            </w:r>
            <w:r w:rsidR="00543C2B">
              <w:t>:</w:t>
            </w:r>
          </w:p>
          <w:p w14:paraId="4A22F798" w14:textId="6905F711" w:rsidR="00543C2B" w:rsidRDefault="00543C2B" w:rsidP="007162CD">
            <w:pPr>
              <w:pStyle w:val="Odstavecseseznamem"/>
              <w:numPr>
                <w:ilvl w:val="0"/>
                <w:numId w:val="3"/>
              </w:numPr>
              <w:jc w:val="both"/>
            </w:pPr>
            <w:r>
              <w:t>Základní pojmový aparát Zákona o kybernetické bezpečnosti.</w:t>
            </w:r>
          </w:p>
          <w:p w14:paraId="3A814CA0" w14:textId="607BEEBA" w:rsidR="00543C2B" w:rsidRDefault="00543C2B" w:rsidP="007162CD">
            <w:pPr>
              <w:pStyle w:val="Odstavecseseznamem"/>
              <w:numPr>
                <w:ilvl w:val="0"/>
                <w:numId w:val="3"/>
              </w:numPr>
              <w:jc w:val="both"/>
            </w:pPr>
            <w:r>
              <w:t>Historie a současnost v oblasti kybernetických hrozeb.</w:t>
            </w:r>
          </w:p>
          <w:p w14:paraId="0D6557C4" w14:textId="70B545E4" w:rsidR="00543C2B" w:rsidRDefault="00543C2B" w:rsidP="007162CD">
            <w:pPr>
              <w:pStyle w:val="Odstavecseseznamem"/>
              <w:numPr>
                <w:ilvl w:val="0"/>
                <w:numId w:val="3"/>
              </w:numPr>
              <w:jc w:val="both"/>
            </w:pPr>
            <w:r>
              <w:t>Kybernetická válka.</w:t>
            </w:r>
          </w:p>
          <w:p w14:paraId="03E4B22E" w14:textId="3D82D0BE" w:rsidR="00543C2B" w:rsidRDefault="00543C2B" w:rsidP="007162CD">
            <w:pPr>
              <w:pStyle w:val="Odstavecseseznamem"/>
              <w:numPr>
                <w:ilvl w:val="0"/>
                <w:numId w:val="3"/>
              </w:numPr>
              <w:jc w:val="both"/>
            </w:pPr>
            <w:r>
              <w:t>Hybridní hrozby v kontextu kybernetické bezpečnosti.</w:t>
            </w:r>
          </w:p>
          <w:p w14:paraId="7794361F" w14:textId="41916553" w:rsidR="00543C2B" w:rsidRDefault="00543C2B" w:rsidP="007162CD">
            <w:pPr>
              <w:pStyle w:val="Odstavecseseznamem"/>
              <w:numPr>
                <w:ilvl w:val="0"/>
                <w:numId w:val="3"/>
              </w:numPr>
              <w:jc w:val="both"/>
            </w:pPr>
            <w:r>
              <w:t>Postupy zajištění kybernetické bezpečnosti subjektů spadajících pod Zákon o kybernetické bezpečnosti.</w:t>
            </w:r>
          </w:p>
          <w:p w14:paraId="0BED31EF" w14:textId="2E38BC41" w:rsidR="00543C2B" w:rsidRDefault="00543C2B" w:rsidP="007162CD">
            <w:pPr>
              <w:pStyle w:val="Odstavecseseznamem"/>
              <w:numPr>
                <w:ilvl w:val="0"/>
                <w:numId w:val="3"/>
              </w:numPr>
              <w:jc w:val="both"/>
            </w:pPr>
            <w:r>
              <w:t>Postupy zajištění kybernetické bezpečnosti subjektů v souladu s řadou norem ISO/IEC 27000.</w:t>
            </w:r>
          </w:p>
          <w:p w14:paraId="25A15C3E" w14:textId="1E76C2D3" w:rsidR="00543C2B" w:rsidRDefault="00543C2B" w:rsidP="007162CD">
            <w:pPr>
              <w:pStyle w:val="Odstavecseseznamem"/>
              <w:numPr>
                <w:ilvl w:val="0"/>
                <w:numId w:val="3"/>
              </w:numPr>
              <w:jc w:val="both"/>
            </w:pPr>
            <w:r>
              <w:t>Analýza rizik v kontextu kybernetické bezpečnosti.</w:t>
            </w:r>
          </w:p>
          <w:p w14:paraId="3A5C75C3" w14:textId="08BB3141" w:rsidR="00543C2B" w:rsidRDefault="00543C2B" w:rsidP="007162CD">
            <w:pPr>
              <w:pStyle w:val="Odstavecseseznamem"/>
              <w:numPr>
                <w:ilvl w:val="0"/>
                <w:numId w:val="3"/>
              </w:numPr>
              <w:jc w:val="both"/>
            </w:pPr>
            <w:r>
              <w:t>Modelování scénářů kybernetických hrozeb.</w:t>
            </w:r>
          </w:p>
          <w:p w14:paraId="081E9F5F" w14:textId="3FCAD3B7" w:rsidR="00543C2B" w:rsidRDefault="00543C2B" w:rsidP="007162CD">
            <w:pPr>
              <w:pStyle w:val="Odstavecseseznamem"/>
              <w:numPr>
                <w:ilvl w:val="0"/>
                <w:numId w:val="3"/>
              </w:numPr>
              <w:jc w:val="both"/>
            </w:pPr>
            <w:r>
              <w:t>Principy bezpečného přenosu informací v informačních systémech.</w:t>
            </w:r>
          </w:p>
          <w:p w14:paraId="19D4B7B6" w14:textId="1915F37A" w:rsidR="00543C2B" w:rsidRDefault="00543C2B" w:rsidP="007162CD">
            <w:pPr>
              <w:pStyle w:val="Odstavecseseznamem"/>
              <w:numPr>
                <w:ilvl w:val="0"/>
                <w:numId w:val="3"/>
              </w:numPr>
              <w:jc w:val="both"/>
            </w:pPr>
            <w:r>
              <w:t>Kybernetická bezpečnost výrobních procesů a průmyslových systémů.</w:t>
            </w:r>
          </w:p>
          <w:p w14:paraId="10987D70" w14:textId="3BE6248D" w:rsidR="00543C2B" w:rsidRDefault="00543C2B" w:rsidP="007162CD">
            <w:pPr>
              <w:pStyle w:val="Odstavecseseznamem"/>
              <w:numPr>
                <w:ilvl w:val="0"/>
                <w:numId w:val="3"/>
              </w:numPr>
              <w:jc w:val="both"/>
            </w:pPr>
            <w:r>
              <w:t>Kybernetická bezpečnost z hlediska počítačové bezpečnosti.</w:t>
            </w:r>
          </w:p>
          <w:p w14:paraId="4510EDA1" w14:textId="1955D52A" w:rsidR="00543C2B" w:rsidRDefault="00543C2B" w:rsidP="007162CD">
            <w:pPr>
              <w:pStyle w:val="Odstavecseseznamem"/>
              <w:numPr>
                <w:ilvl w:val="0"/>
                <w:numId w:val="3"/>
              </w:numPr>
              <w:jc w:val="both"/>
            </w:pPr>
            <w:r>
              <w:t>Možnosti využití internetových nástrojů a jejich kyberbezpečnosti v prostoru logistiky a krizového řízení systémů.</w:t>
            </w:r>
          </w:p>
          <w:p w14:paraId="35791F51" w14:textId="0997A69D" w:rsidR="00543C2B" w:rsidRDefault="00543C2B" w:rsidP="007162CD">
            <w:pPr>
              <w:pStyle w:val="Odstavecseseznamem"/>
              <w:numPr>
                <w:ilvl w:val="0"/>
                <w:numId w:val="3"/>
              </w:numPr>
              <w:jc w:val="both"/>
            </w:pPr>
            <w:r>
              <w:t>Aktuální výzvy v oblasti kybernetické bezpečnosti (práce na dálku, Mobile Device Management, Bring Your Own Device a další).</w:t>
            </w:r>
          </w:p>
          <w:p w14:paraId="02B33A80" w14:textId="77777777" w:rsidR="00543C2B" w:rsidRDefault="00543C2B" w:rsidP="007162CD">
            <w:pPr>
              <w:jc w:val="both"/>
            </w:pPr>
          </w:p>
        </w:tc>
      </w:tr>
      <w:tr w:rsidR="00543C2B" w14:paraId="0318D31A" w14:textId="77777777" w:rsidTr="007D7C93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66925CAF" w14:textId="77777777" w:rsidR="00543C2B" w:rsidRDefault="00543C2B" w:rsidP="007162CD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17FA9452" w14:textId="77777777" w:rsidR="00543C2B" w:rsidRDefault="00543C2B" w:rsidP="007162CD">
            <w:pPr>
              <w:jc w:val="both"/>
            </w:pPr>
          </w:p>
        </w:tc>
      </w:tr>
      <w:tr w:rsidR="00543C2B" w14:paraId="2120EC36" w14:textId="77777777" w:rsidTr="007D7C93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6A674098" w14:textId="77777777" w:rsidR="00543C2B" w:rsidRPr="00F55273" w:rsidRDefault="00543C2B" w:rsidP="007162CD">
            <w:pPr>
              <w:jc w:val="both"/>
              <w:rPr>
                <w:b/>
                <w:bCs/>
              </w:rPr>
            </w:pPr>
            <w:r w:rsidRPr="00F55273">
              <w:rPr>
                <w:b/>
                <w:bCs/>
              </w:rPr>
              <w:t>Povinná literatura:</w:t>
            </w:r>
          </w:p>
          <w:p w14:paraId="1625F13F" w14:textId="77777777" w:rsidR="00543C2B" w:rsidRDefault="00543C2B" w:rsidP="007162CD">
            <w:pPr>
              <w:jc w:val="both"/>
            </w:pPr>
            <w:r w:rsidRPr="00F55273">
              <w:t xml:space="preserve">DOUCEK, Petr, Martin KONEČNÝ a Luděk NOVÁK. </w:t>
            </w:r>
            <w:r w:rsidRPr="008055A2">
              <w:rPr>
                <w:i/>
                <w:iCs/>
              </w:rPr>
              <w:t>Řízení kybernetické bezpečnosti a bezpečnosti informací</w:t>
            </w:r>
            <w:r w:rsidRPr="00F55273">
              <w:t>. Praha: Professional Publishing, 2019. ISBN 978-80-88260-39-4.</w:t>
            </w:r>
          </w:p>
          <w:p w14:paraId="48A4C930" w14:textId="77777777" w:rsidR="00543C2B" w:rsidRDefault="00543C2B" w:rsidP="007162CD">
            <w:pPr>
              <w:jc w:val="both"/>
            </w:pPr>
            <w:r w:rsidRPr="00F55273">
              <w:t xml:space="preserve">KOLOUCH, Jan a Pavel BAŠTA. </w:t>
            </w:r>
            <w:r w:rsidRPr="008055A2">
              <w:rPr>
                <w:i/>
                <w:iCs/>
              </w:rPr>
              <w:t>CyberSecurity</w:t>
            </w:r>
            <w:r w:rsidRPr="00F55273">
              <w:t xml:space="preserve">. Praha: </w:t>
            </w:r>
            <w:proofErr w:type="gramStart"/>
            <w:r w:rsidRPr="00F55273">
              <w:t>CZ.NIC</w:t>
            </w:r>
            <w:proofErr w:type="gramEnd"/>
            <w:r w:rsidRPr="00F55273">
              <w:t xml:space="preserve">, z.s.p.o. </w:t>
            </w:r>
            <w:proofErr w:type="gramStart"/>
            <w:r w:rsidRPr="00F55273">
              <w:t>CZ.NIC</w:t>
            </w:r>
            <w:proofErr w:type="gramEnd"/>
            <w:r w:rsidRPr="00F55273">
              <w:t>, 2019 ISBN 978-80-88168-31-7.</w:t>
            </w:r>
          </w:p>
          <w:p w14:paraId="74C72554" w14:textId="77777777" w:rsidR="00543C2B" w:rsidRDefault="00543C2B" w:rsidP="007162CD">
            <w:pPr>
              <w:jc w:val="both"/>
            </w:pPr>
            <w:r w:rsidRPr="00F55273">
              <w:t xml:space="preserve">SMEJKAL, Vladimír, Tomáš SOKOL a Jindřich KODL. </w:t>
            </w:r>
            <w:r w:rsidRPr="008055A2">
              <w:rPr>
                <w:i/>
                <w:iCs/>
              </w:rPr>
              <w:t>Bezpečnost informačních systémů podle zákona o kybernetické bezpečnosti</w:t>
            </w:r>
            <w:r w:rsidRPr="00F55273">
              <w:t>. Plzeň: Vydavatelství a nakladatelství Aleš Čeněk, 2019. ISBN 978-80-7380-765-8.</w:t>
            </w:r>
          </w:p>
          <w:p w14:paraId="16F00121" w14:textId="77777777" w:rsidR="00543C2B" w:rsidRDefault="00543C2B" w:rsidP="007162CD">
            <w:pPr>
              <w:jc w:val="both"/>
            </w:pPr>
          </w:p>
          <w:p w14:paraId="1067FAF9" w14:textId="77777777" w:rsidR="00543C2B" w:rsidRPr="00F55273" w:rsidRDefault="00543C2B" w:rsidP="007162CD">
            <w:pPr>
              <w:jc w:val="both"/>
              <w:rPr>
                <w:b/>
                <w:bCs/>
              </w:rPr>
            </w:pPr>
            <w:r w:rsidRPr="00F55273">
              <w:rPr>
                <w:b/>
                <w:bCs/>
              </w:rPr>
              <w:t>Doporučená literatura:</w:t>
            </w:r>
          </w:p>
          <w:p w14:paraId="0013EDD7" w14:textId="77777777" w:rsidR="00543C2B" w:rsidRDefault="00543C2B" w:rsidP="007162CD">
            <w:pPr>
              <w:jc w:val="both"/>
            </w:pPr>
            <w:r w:rsidRPr="00360F48">
              <w:t>BROOKS, Charles et al.</w:t>
            </w:r>
            <w:r>
              <w:t xml:space="preserve"> </w:t>
            </w:r>
            <w:r w:rsidRPr="008055A2">
              <w:rPr>
                <w:i/>
                <w:iCs/>
              </w:rPr>
              <w:t>Cybersecurity Essentials</w:t>
            </w:r>
            <w:r w:rsidRPr="00360F48">
              <w:t>. John Wiley, 2018. ISBN 978-1-119-36239-5.</w:t>
            </w:r>
          </w:p>
          <w:p w14:paraId="1797FA3E" w14:textId="77777777" w:rsidR="00543C2B" w:rsidRDefault="00543C2B" w:rsidP="007162CD">
            <w:pPr>
              <w:jc w:val="both"/>
            </w:pPr>
            <w:r w:rsidRPr="00360F48">
              <w:t xml:space="preserve">EVANS, Lester. </w:t>
            </w:r>
            <w:r w:rsidRPr="008055A2">
              <w:rPr>
                <w:i/>
                <w:iCs/>
              </w:rPr>
              <w:t>Cybersecurity: What You Need to Know About Computer and CyberSecurity, Social Engineering, The Internet of Things + An Essential Guide to Ethical Hacking for Beginners</w:t>
            </w:r>
            <w:r w:rsidRPr="00360F48">
              <w:t>. USA: Lester Evans, 2019. ISBN 9781794647237.</w:t>
            </w:r>
          </w:p>
          <w:p w14:paraId="3C67EBA6" w14:textId="77777777" w:rsidR="00543C2B" w:rsidRDefault="00543C2B" w:rsidP="007162CD">
            <w:pPr>
              <w:jc w:val="both"/>
            </w:pPr>
            <w:r w:rsidRPr="00360F48">
              <w:t xml:space="preserve">JOHNSON, Thomas A. </w:t>
            </w:r>
            <w:r w:rsidRPr="008055A2">
              <w:rPr>
                <w:i/>
                <w:iCs/>
              </w:rPr>
              <w:t>Cybersecurity: Protecting Critical Infrastructers from Cyber Attack and Cyber Warfare</w:t>
            </w:r>
            <w:r w:rsidRPr="00360F48">
              <w:t>. 6000 Broken Sound Parkway NW, Suite 300: CRC Press Taylor Francis Group, 2015. ISBN 978-1-4822-3923-2.</w:t>
            </w:r>
          </w:p>
          <w:p w14:paraId="79C81F9A" w14:textId="77777777" w:rsidR="00543C2B" w:rsidRDefault="00543C2B" w:rsidP="007162CD">
            <w:pPr>
              <w:jc w:val="both"/>
            </w:pPr>
            <w:r w:rsidRPr="00360F48">
              <w:lastRenderedPageBreak/>
              <w:t xml:space="preserve">KOLOUCH, Jan. </w:t>
            </w:r>
            <w:r w:rsidRPr="008055A2">
              <w:rPr>
                <w:i/>
                <w:iCs/>
              </w:rPr>
              <w:t>CyberCrime</w:t>
            </w:r>
            <w:r w:rsidRPr="00360F48">
              <w:t xml:space="preserve">. Praha: </w:t>
            </w:r>
            <w:proofErr w:type="gramStart"/>
            <w:r w:rsidRPr="00360F48">
              <w:t>CZ.NIC</w:t>
            </w:r>
            <w:proofErr w:type="gramEnd"/>
            <w:r w:rsidRPr="00360F48">
              <w:t>, z.s.p.o., 2016. CZ.NIC. ISBN 978-80-88168-15-7.</w:t>
            </w:r>
          </w:p>
          <w:p w14:paraId="0D715EF2" w14:textId="77777777" w:rsidR="00543C2B" w:rsidRDefault="00543C2B" w:rsidP="007162CD">
            <w:pPr>
              <w:jc w:val="both"/>
            </w:pPr>
            <w:r w:rsidRPr="00360F48">
              <w:t xml:space="preserve">SHICK, Nina. </w:t>
            </w:r>
            <w:r w:rsidRPr="008055A2">
              <w:rPr>
                <w:i/>
                <w:iCs/>
              </w:rPr>
              <w:t>Deep Fakes and the Infocalypse: What You Urgently Need To Know. Monoray</w:t>
            </w:r>
            <w:r w:rsidRPr="00360F48">
              <w:t>, 2020. ISBN 978-1913183523.</w:t>
            </w:r>
          </w:p>
          <w:p w14:paraId="5154111A" w14:textId="77777777" w:rsidR="00543C2B" w:rsidRDefault="00543C2B" w:rsidP="007162CD">
            <w:pPr>
              <w:jc w:val="both"/>
            </w:pPr>
            <w:r w:rsidRPr="00360F48">
              <w:t xml:space="preserve">ŠULC, Vladimír. </w:t>
            </w:r>
            <w:r w:rsidRPr="008055A2">
              <w:rPr>
                <w:i/>
                <w:iCs/>
              </w:rPr>
              <w:t>Kybernetická bezpečnost</w:t>
            </w:r>
            <w:r w:rsidRPr="00360F48">
              <w:t>. Plzeň: Vydavatelství a nakladatelství Aleš Čeněk, 2018. ISBN 9788073807375.</w:t>
            </w:r>
          </w:p>
        </w:tc>
      </w:tr>
      <w:tr w:rsidR="00543C2B" w14:paraId="70508D4C" w14:textId="77777777" w:rsidTr="007D7C93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07129E53" w14:textId="77777777" w:rsidR="00543C2B" w:rsidRDefault="00543C2B" w:rsidP="007162C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543C2B" w14:paraId="0924151D" w14:textId="77777777" w:rsidTr="007D7C93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5D4990D2" w14:textId="77777777" w:rsidR="00543C2B" w:rsidRDefault="00543C2B" w:rsidP="007162CD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6A45BE00" w14:textId="00715EB0" w:rsidR="00543C2B" w:rsidRDefault="00543C2B" w:rsidP="007162CD">
            <w:pPr>
              <w:jc w:val="both"/>
            </w:pPr>
            <w:r>
              <w:t>14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1096ED8E" w14:textId="77777777" w:rsidR="00543C2B" w:rsidRDefault="00543C2B" w:rsidP="007162CD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543C2B" w14:paraId="75C1E7E7" w14:textId="77777777" w:rsidTr="007D7C93">
        <w:tc>
          <w:tcPr>
            <w:tcW w:w="9855" w:type="dxa"/>
            <w:gridSpan w:val="8"/>
            <w:shd w:val="clear" w:color="auto" w:fill="F7CAAC"/>
          </w:tcPr>
          <w:p w14:paraId="484AB9AC" w14:textId="77777777" w:rsidR="00543C2B" w:rsidRDefault="00543C2B" w:rsidP="007162CD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543C2B" w14:paraId="01A6E715" w14:textId="77777777" w:rsidTr="007D7C93">
        <w:trPr>
          <w:trHeight w:val="1373"/>
        </w:trPr>
        <w:tc>
          <w:tcPr>
            <w:tcW w:w="9855" w:type="dxa"/>
            <w:gridSpan w:val="8"/>
          </w:tcPr>
          <w:p w14:paraId="2AEA82C1" w14:textId="77777777" w:rsidR="00543C2B" w:rsidRDefault="00543C2B" w:rsidP="007162CD">
            <w:pPr>
              <w:jc w:val="both"/>
            </w:pPr>
            <w:r>
              <w:t>Studenti se účastní výuky ve stanoveném počtu hodin, kde je jim redukovanou formou prezentována látka výše uvedeného rozsahu a jsou jim určeny části učiva k samostatnému nastudování. Hodnocení individuálních úkolů studentů a korekce informací získaných samostudiem probíhá na skupinových a individuálních konzultacích, prostřednictvím elektronické pošty, portálu UTB nebo v systému MOODLE. V </w:t>
            </w:r>
            <w:r w:rsidRPr="00F655FD">
              <w:t xml:space="preserve">souladu s vnitřními předpisy FLKŘ má každý akademický pracovník stanoveny konzultační hodiny v rozsahu minimálně 2 hodiny týdně. Dle </w:t>
            </w:r>
            <w:r>
              <w:t>potřeby jsou dále konzultace možné i po předchozí emailové či telefonické dohodě.</w:t>
            </w:r>
          </w:p>
        </w:tc>
      </w:tr>
    </w:tbl>
    <w:p w14:paraId="44D2A11A" w14:textId="2B746C96" w:rsidR="00543C2B" w:rsidRDefault="00543C2B" w:rsidP="007D16DF"/>
    <w:p w14:paraId="2C767CED" w14:textId="043FD4C0" w:rsidR="00543C2B" w:rsidRDefault="00543C2B" w:rsidP="007D16DF"/>
    <w:p w14:paraId="1FD16B18" w14:textId="1A06CA3C" w:rsidR="007162CD" w:rsidRDefault="007162CD" w:rsidP="007D16DF"/>
    <w:p w14:paraId="118931C6" w14:textId="2DEECE7F" w:rsidR="007162CD" w:rsidRDefault="007162CD" w:rsidP="007D16DF"/>
    <w:p w14:paraId="3D749C07" w14:textId="71938BA1" w:rsidR="007162CD" w:rsidRDefault="007162CD" w:rsidP="007D16DF"/>
    <w:p w14:paraId="4460931A" w14:textId="57E769E2" w:rsidR="007162CD" w:rsidRDefault="007162CD" w:rsidP="007D16DF"/>
    <w:p w14:paraId="63D5DF69" w14:textId="31702B00" w:rsidR="007162CD" w:rsidRDefault="007162CD" w:rsidP="007D16DF"/>
    <w:p w14:paraId="372E69A1" w14:textId="482EF6A3" w:rsidR="007162CD" w:rsidRDefault="007162CD" w:rsidP="007D16DF"/>
    <w:p w14:paraId="4CB8AF52" w14:textId="0D1C50A8" w:rsidR="007162CD" w:rsidRDefault="007162CD" w:rsidP="007D16DF"/>
    <w:p w14:paraId="124EF2AF" w14:textId="1068942C" w:rsidR="007162CD" w:rsidRDefault="007162CD" w:rsidP="007D16DF"/>
    <w:p w14:paraId="17091C5A" w14:textId="5AF69BC8" w:rsidR="007162CD" w:rsidRDefault="007162CD" w:rsidP="007D16DF"/>
    <w:p w14:paraId="41C31B80" w14:textId="18FC0AF0" w:rsidR="007162CD" w:rsidRDefault="007162CD" w:rsidP="007D16DF"/>
    <w:p w14:paraId="183C52BC" w14:textId="1E82EB59" w:rsidR="007162CD" w:rsidRDefault="007162CD" w:rsidP="007D16DF"/>
    <w:p w14:paraId="1F8B7061" w14:textId="4180A41F" w:rsidR="007162CD" w:rsidRDefault="007162CD" w:rsidP="007D16DF"/>
    <w:p w14:paraId="7F2520F5" w14:textId="2169C07E" w:rsidR="007162CD" w:rsidRDefault="007162CD" w:rsidP="007D16DF"/>
    <w:p w14:paraId="710A6A3A" w14:textId="7D385E5D" w:rsidR="007162CD" w:rsidRDefault="007162CD" w:rsidP="007D16DF"/>
    <w:p w14:paraId="76890B0C" w14:textId="4852DDB3" w:rsidR="007162CD" w:rsidRDefault="007162CD" w:rsidP="007D16DF"/>
    <w:p w14:paraId="2E100A79" w14:textId="4D86A0B2" w:rsidR="007162CD" w:rsidRDefault="007162CD" w:rsidP="007D16DF"/>
    <w:p w14:paraId="40CFB56A" w14:textId="2CF59C79" w:rsidR="007162CD" w:rsidRDefault="007162CD" w:rsidP="007D16DF"/>
    <w:p w14:paraId="65808F84" w14:textId="055660E4" w:rsidR="007162CD" w:rsidRDefault="007162CD" w:rsidP="007D16DF"/>
    <w:p w14:paraId="5DCFCCB0" w14:textId="736F0A0D" w:rsidR="007162CD" w:rsidRDefault="007162CD" w:rsidP="007D16DF"/>
    <w:p w14:paraId="05E1953B" w14:textId="06BCF6EF" w:rsidR="007162CD" w:rsidRDefault="007162CD" w:rsidP="007D16DF"/>
    <w:p w14:paraId="1A59ECF1" w14:textId="08864BE7" w:rsidR="007162CD" w:rsidRDefault="007162CD" w:rsidP="007D16DF"/>
    <w:p w14:paraId="231A80F6" w14:textId="5E576BCD" w:rsidR="007162CD" w:rsidRDefault="007162CD" w:rsidP="007D16DF"/>
    <w:p w14:paraId="5ACF864A" w14:textId="6D28AAEF" w:rsidR="007162CD" w:rsidRDefault="007162CD" w:rsidP="007D16DF"/>
    <w:p w14:paraId="4C329054" w14:textId="26B3687E" w:rsidR="007162CD" w:rsidRDefault="007162CD" w:rsidP="007D16DF"/>
    <w:p w14:paraId="4BBC6E8F" w14:textId="4F516CB0" w:rsidR="007162CD" w:rsidRDefault="007162CD" w:rsidP="007D16DF"/>
    <w:p w14:paraId="01C38631" w14:textId="4C4FB3E5" w:rsidR="007162CD" w:rsidRDefault="007162CD" w:rsidP="007D16DF"/>
    <w:p w14:paraId="28B53D45" w14:textId="3C1C742C" w:rsidR="007162CD" w:rsidRDefault="007162CD" w:rsidP="007D16DF"/>
    <w:p w14:paraId="2AA19094" w14:textId="626D1287" w:rsidR="007162CD" w:rsidRDefault="007162CD" w:rsidP="007D16DF"/>
    <w:p w14:paraId="0D6CA122" w14:textId="64A44C18" w:rsidR="007162CD" w:rsidRDefault="007162CD" w:rsidP="007D16DF"/>
    <w:p w14:paraId="0E08306E" w14:textId="6E4FD81E" w:rsidR="007162CD" w:rsidRDefault="007162CD" w:rsidP="007D16DF"/>
    <w:p w14:paraId="0822DD1B" w14:textId="39E5A8C0" w:rsidR="007162CD" w:rsidRDefault="007162CD" w:rsidP="007D16DF"/>
    <w:p w14:paraId="3A8793F5" w14:textId="4B1C6480" w:rsidR="007162CD" w:rsidRDefault="007162CD" w:rsidP="007D16DF"/>
    <w:p w14:paraId="1B48572C" w14:textId="32DE634F" w:rsidR="007162CD" w:rsidRDefault="007162CD" w:rsidP="007D16DF"/>
    <w:p w14:paraId="1894A644" w14:textId="576BE587" w:rsidR="007162CD" w:rsidRDefault="007162CD" w:rsidP="007D16DF"/>
    <w:p w14:paraId="61515DDB" w14:textId="0EA679F5" w:rsidR="007162CD" w:rsidRDefault="007162CD" w:rsidP="007D16DF"/>
    <w:p w14:paraId="23A15AD6" w14:textId="45B00312" w:rsidR="007162CD" w:rsidRDefault="007162CD" w:rsidP="007D16DF"/>
    <w:p w14:paraId="0C72B1D8" w14:textId="436797A3" w:rsidR="006A6D11" w:rsidRDefault="006A6D11">
      <w:pPr>
        <w:spacing w:after="160" w:line="259" w:lineRule="auto"/>
      </w:pPr>
      <w:r>
        <w:br w:type="page"/>
      </w:r>
    </w:p>
    <w:p w14:paraId="783110F8" w14:textId="77777777" w:rsidR="007162CD" w:rsidRDefault="007162CD" w:rsidP="007D16DF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CF0BB9" w14:paraId="366860D2" w14:textId="77777777" w:rsidTr="003E207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6F7D5665" w14:textId="77777777" w:rsidR="00CF0BB9" w:rsidRDefault="00CF0BB9" w:rsidP="003E2075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CF0BB9" w14:paraId="63E98BA6" w14:textId="77777777" w:rsidTr="003E207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5D572324" w14:textId="77777777" w:rsidR="00CF0BB9" w:rsidRDefault="00CF0BB9" w:rsidP="003E2075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72EC0786" w14:textId="77777777" w:rsidR="00CF0BB9" w:rsidRDefault="00CF0BB9" w:rsidP="003E2075">
            <w:pPr>
              <w:jc w:val="both"/>
            </w:pPr>
            <w:r w:rsidRPr="00D21D3B">
              <w:rPr>
                <w:b/>
              </w:rPr>
              <w:t xml:space="preserve">Aplikovaná matematika </w:t>
            </w:r>
            <w:r>
              <w:rPr>
                <w:b/>
              </w:rPr>
              <w:t xml:space="preserve">a statistika </w:t>
            </w:r>
            <w:r w:rsidRPr="00D21D3B">
              <w:rPr>
                <w:b/>
              </w:rPr>
              <w:t>v procesu hodnocení a ovládání rizik</w:t>
            </w:r>
          </w:p>
        </w:tc>
      </w:tr>
      <w:tr w:rsidR="00CF0BB9" w14:paraId="267137DD" w14:textId="77777777" w:rsidTr="003E2075">
        <w:tc>
          <w:tcPr>
            <w:tcW w:w="3086" w:type="dxa"/>
            <w:shd w:val="clear" w:color="auto" w:fill="F7CAAC"/>
          </w:tcPr>
          <w:p w14:paraId="119F55C5" w14:textId="77777777" w:rsidR="00CF0BB9" w:rsidRDefault="00CF0BB9" w:rsidP="003E2075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28AA20B6" w14:textId="5C76021E" w:rsidR="00CF0BB9" w:rsidRDefault="00CF0BB9" w:rsidP="00CF0BB9">
            <w:pPr>
              <w:jc w:val="both"/>
            </w:pPr>
            <w:r>
              <w:t>povinný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21B5BE29" w14:textId="77777777" w:rsidR="00CF0BB9" w:rsidRDefault="00CF0BB9" w:rsidP="003E2075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544CEEC7" w14:textId="77777777" w:rsidR="00CF0BB9" w:rsidRDefault="00CF0BB9" w:rsidP="003E2075">
            <w:pPr>
              <w:jc w:val="both"/>
            </w:pPr>
            <w:r>
              <w:t>1/LS</w:t>
            </w:r>
          </w:p>
        </w:tc>
      </w:tr>
      <w:tr w:rsidR="00CF0BB9" w14:paraId="63C8C5C9" w14:textId="77777777" w:rsidTr="003E2075">
        <w:tc>
          <w:tcPr>
            <w:tcW w:w="3086" w:type="dxa"/>
            <w:shd w:val="clear" w:color="auto" w:fill="F7CAAC"/>
          </w:tcPr>
          <w:p w14:paraId="6078DE84" w14:textId="77777777" w:rsidR="00CF0BB9" w:rsidRDefault="00CF0BB9" w:rsidP="003E2075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17FD67DD" w14:textId="6BE916C0" w:rsidR="00CF0BB9" w:rsidRDefault="00CF0BB9" w:rsidP="00CF0BB9">
            <w:pPr>
              <w:jc w:val="both"/>
            </w:pPr>
            <w:r>
              <w:t>13p + 26s</w:t>
            </w:r>
          </w:p>
        </w:tc>
        <w:tc>
          <w:tcPr>
            <w:tcW w:w="889" w:type="dxa"/>
            <w:shd w:val="clear" w:color="auto" w:fill="F7CAAC"/>
          </w:tcPr>
          <w:p w14:paraId="6F865110" w14:textId="77777777" w:rsidR="00CF0BB9" w:rsidRDefault="00CF0BB9" w:rsidP="003E2075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0EE0D378" w14:textId="77777777" w:rsidR="00CF0BB9" w:rsidRDefault="00CF0BB9" w:rsidP="003E2075">
            <w:pPr>
              <w:jc w:val="both"/>
            </w:pPr>
            <w:r>
              <w:t>39</w:t>
            </w:r>
          </w:p>
        </w:tc>
        <w:tc>
          <w:tcPr>
            <w:tcW w:w="2156" w:type="dxa"/>
            <w:shd w:val="clear" w:color="auto" w:fill="F7CAAC"/>
          </w:tcPr>
          <w:p w14:paraId="621D516C" w14:textId="77777777" w:rsidR="00CF0BB9" w:rsidRDefault="00CF0BB9" w:rsidP="003E2075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19C98A3B" w14:textId="77777777" w:rsidR="00CF0BB9" w:rsidRDefault="00CF0BB9" w:rsidP="003E2075">
            <w:pPr>
              <w:jc w:val="both"/>
            </w:pPr>
            <w:r>
              <w:t>5</w:t>
            </w:r>
          </w:p>
        </w:tc>
      </w:tr>
      <w:tr w:rsidR="00CF0BB9" w14:paraId="4731A778" w14:textId="77777777" w:rsidTr="003E2075">
        <w:tc>
          <w:tcPr>
            <w:tcW w:w="3086" w:type="dxa"/>
            <w:shd w:val="clear" w:color="auto" w:fill="F7CAAC"/>
          </w:tcPr>
          <w:p w14:paraId="28588D62" w14:textId="77777777" w:rsidR="00CF0BB9" w:rsidRDefault="00CF0BB9" w:rsidP="003E2075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6834A883" w14:textId="77777777" w:rsidR="00CF0BB9" w:rsidRDefault="00CF0BB9" w:rsidP="003E2075">
            <w:pPr>
              <w:jc w:val="both"/>
            </w:pPr>
          </w:p>
        </w:tc>
      </w:tr>
      <w:tr w:rsidR="00CF0BB9" w14:paraId="0C954849" w14:textId="77777777" w:rsidTr="003E2075">
        <w:tc>
          <w:tcPr>
            <w:tcW w:w="3086" w:type="dxa"/>
            <w:shd w:val="clear" w:color="auto" w:fill="F7CAAC"/>
          </w:tcPr>
          <w:p w14:paraId="56F2866D" w14:textId="77777777" w:rsidR="00CF0BB9" w:rsidRDefault="00CF0BB9" w:rsidP="003E2075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311BE9A7" w14:textId="2A92EB98" w:rsidR="00CF0BB9" w:rsidRDefault="002A2C1C" w:rsidP="003E2075">
            <w:pPr>
              <w:jc w:val="both"/>
            </w:pPr>
            <w:r>
              <w:t>Zápočet, zkouška.</w:t>
            </w:r>
          </w:p>
        </w:tc>
        <w:tc>
          <w:tcPr>
            <w:tcW w:w="2156" w:type="dxa"/>
            <w:shd w:val="clear" w:color="auto" w:fill="F7CAAC"/>
          </w:tcPr>
          <w:p w14:paraId="16DF6E48" w14:textId="77777777" w:rsidR="00CF0BB9" w:rsidRDefault="00CF0BB9" w:rsidP="003E2075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149685FE" w14:textId="77777777" w:rsidR="00CF0BB9" w:rsidRDefault="00CF0BB9" w:rsidP="003E2075">
            <w:pPr>
              <w:jc w:val="both"/>
            </w:pPr>
            <w:r>
              <w:t>přednášky</w:t>
            </w:r>
          </w:p>
          <w:p w14:paraId="6D9F1FD6" w14:textId="523B25A4" w:rsidR="00CF0BB9" w:rsidRDefault="00CF0BB9" w:rsidP="003E2075">
            <w:pPr>
              <w:jc w:val="both"/>
            </w:pPr>
            <w:r>
              <w:t>semináře</w:t>
            </w:r>
          </w:p>
        </w:tc>
      </w:tr>
      <w:tr w:rsidR="00CF0BB9" w14:paraId="1E38D498" w14:textId="77777777" w:rsidTr="003E2075">
        <w:tc>
          <w:tcPr>
            <w:tcW w:w="3086" w:type="dxa"/>
            <w:shd w:val="clear" w:color="auto" w:fill="F7CAAC"/>
          </w:tcPr>
          <w:p w14:paraId="5602CF97" w14:textId="77777777" w:rsidR="00CF0BB9" w:rsidRDefault="00CF0BB9" w:rsidP="003E2075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4E2C11A" w14:textId="40958757" w:rsidR="00CF0BB9" w:rsidRDefault="00CF0BB9" w:rsidP="003E2075">
            <w:pPr>
              <w:jc w:val="both"/>
            </w:pPr>
            <w:r>
              <w:t>Zápočet: aktivní účast na nejméně 80 % seminářů, písemný test</w:t>
            </w:r>
            <w:r w:rsidR="002A2C1C">
              <w:t>.</w:t>
            </w:r>
          </w:p>
          <w:p w14:paraId="4A16D5D7" w14:textId="77777777" w:rsidR="00CF0BB9" w:rsidRDefault="00CF0BB9" w:rsidP="003E2075">
            <w:pPr>
              <w:jc w:val="both"/>
            </w:pPr>
          </w:p>
          <w:p w14:paraId="69167950" w14:textId="0D8EADD1" w:rsidR="00CF0BB9" w:rsidRDefault="00CF0BB9" w:rsidP="003E2075">
            <w:pPr>
              <w:jc w:val="both"/>
            </w:pPr>
            <w:r>
              <w:t>Zkouška: ústní</w:t>
            </w:r>
            <w:r w:rsidR="002A2C1C">
              <w:t>.</w:t>
            </w:r>
          </w:p>
        </w:tc>
      </w:tr>
      <w:tr w:rsidR="00CF0BB9" w14:paraId="1B372B90" w14:textId="77777777" w:rsidTr="006857FF">
        <w:trPr>
          <w:trHeight w:val="298"/>
        </w:trPr>
        <w:tc>
          <w:tcPr>
            <w:tcW w:w="9855" w:type="dxa"/>
            <w:gridSpan w:val="8"/>
            <w:tcBorders>
              <w:top w:val="nil"/>
            </w:tcBorders>
          </w:tcPr>
          <w:p w14:paraId="05409F98" w14:textId="77777777" w:rsidR="00CF0BB9" w:rsidRDefault="00CF0BB9" w:rsidP="003E2075">
            <w:pPr>
              <w:jc w:val="both"/>
            </w:pPr>
          </w:p>
        </w:tc>
      </w:tr>
      <w:tr w:rsidR="00CF0BB9" w14:paraId="1A06AF03" w14:textId="77777777" w:rsidTr="003E207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2E8F06A2" w14:textId="77777777" w:rsidR="00CF0BB9" w:rsidRDefault="00CF0BB9" w:rsidP="003E2075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FFE4E17" w14:textId="77777777" w:rsidR="00CF0BB9" w:rsidRDefault="00CF0BB9" w:rsidP="003E2075">
            <w:pPr>
              <w:jc w:val="both"/>
            </w:pPr>
            <w:r>
              <w:t>prof. Ing. Roman Prokop, CSc.</w:t>
            </w:r>
          </w:p>
        </w:tc>
      </w:tr>
      <w:tr w:rsidR="00CF0BB9" w14:paraId="42350940" w14:textId="77777777" w:rsidTr="003E207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D74B3B9" w14:textId="77777777" w:rsidR="00CF0BB9" w:rsidRDefault="00CF0BB9" w:rsidP="003E2075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11F8B6F" w14:textId="174766BE" w:rsidR="00CF0BB9" w:rsidRDefault="00CF0BB9" w:rsidP="00CF0BB9">
            <w:pPr>
              <w:jc w:val="both"/>
            </w:pPr>
            <w:r>
              <w:t>Garant stanovuje koncepci předmětu, podílí se na přednáškách v rozsahu 100 % a dále stanovuje koncepci seminářů, podílí se na jejich realizaci a dohlíží na jejich jednotné vedení.</w:t>
            </w:r>
          </w:p>
        </w:tc>
      </w:tr>
      <w:tr w:rsidR="00CF0BB9" w14:paraId="47016B5C" w14:textId="77777777" w:rsidTr="003E2075">
        <w:tc>
          <w:tcPr>
            <w:tcW w:w="3086" w:type="dxa"/>
            <w:shd w:val="clear" w:color="auto" w:fill="F7CAAC"/>
          </w:tcPr>
          <w:p w14:paraId="07B0B39F" w14:textId="77777777" w:rsidR="00CF0BB9" w:rsidRDefault="00CF0BB9" w:rsidP="003E2075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0E7864C" w14:textId="08462FDE" w:rsidR="00CF0BB9" w:rsidRDefault="00CF0BB9" w:rsidP="003E2075">
            <w:pPr>
              <w:jc w:val="both"/>
            </w:pPr>
            <w:r>
              <w:t>prof. Ing. Roman Prokop, CSc. – přednášky (100 %), semináře (</w:t>
            </w:r>
            <w:r w:rsidR="0006763B">
              <w:t>69</w:t>
            </w:r>
            <w:r>
              <w:t xml:space="preserve"> %)</w:t>
            </w:r>
          </w:p>
          <w:p w14:paraId="6D17D98A" w14:textId="24DE9899" w:rsidR="00CF0BB9" w:rsidRDefault="00CF0BB9" w:rsidP="0006763B">
            <w:pPr>
              <w:jc w:val="both"/>
            </w:pPr>
            <w:r>
              <w:t>Ing. Dušan Hrabec, Ph.D. – semináře (</w:t>
            </w:r>
            <w:r w:rsidR="0006763B">
              <w:t>31</w:t>
            </w:r>
            <w:r>
              <w:t xml:space="preserve"> %)</w:t>
            </w:r>
          </w:p>
        </w:tc>
      </w:tr>
      <w:tr w:rsidR="00CF0BB9" w14:paraId="0723AC42" w14:textId="77777777" w:rsidTr="006857FF">
        <w:trPr>
          <w:trHeight w:val="312"/>
        </w:trPr>
        <w:tc>
          <w:tcPr>
            <w:tcW w:w="9855" w:type="dxa"/>
            <w:gridSpan w:val="8"/>
            <w:tcBorders>
              <w:top w:val="nil"/>
            </w:tcBorders>
          </w:tcPr>
          <w:p w14:paraId="1C807560" w14:textId="77777777" w:rsidR="00CF0BB9" w:rsidRDefault="00CF0BB9" w:rsidP="003E2075">
            <w:pPr>
              <w:jc w:val="both"/>
            </w:pPr>
          </w:p>
        </w:tc>
      </w:tr>
      <w:tr w:rsidR="00CF0BB9" w14:paraId="5776E8EE" w14:textId="77777777" w:rsidTr="003E2075">
        <w:tc>
          <w:tcPr>
            <w:tcW w:w="3086" w:type="dxa"/>
            <w:shd w:val="clear" w:color="auto" w:fill="F7CAAC"/>
          </w:tcPr>
          <w:p w14:paraId="7E942548" w14:textId="77777777" w:rsidR="00CF0BB9" w:rsidRDefault="00CF0BB9" w:rsidP="003E2075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4673C09" w14:textId="77777777" w:rsidR="00CF0BB9" w:rsidRDefault="00CF0BB9" w:rsidP="003E2075">
            <w:pPr>
              <w:jc w:val="both"/>
            </w:pPr>
          </w:p>
        </w:tc>
      </w:tr>
      <w:tr w:rsidR="00CF0BB9" w14:paraId="21590A96" w14:textId="77777777" w:rsidTr="006857FF">
        <w:trPr>
          <w:trHeight w:val="5107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07D2CD21" w14:textId="77777777" w:rsidR="00CF0BB9" w:rsidRDefault="00CF0BB9" w:rsidP="003E2075">
            <w:pPr>
              <w:jc w:val="both"/>
            </w:pPr>
          </w:p>
          <w:p w14:paraId="3D141639" w14:textId="77777777" w:rsidR="00CF0BB9" w:rsidRDefault="00CF0BB9" w:rsidP="003E207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Cílem předmětu je naučit studenty využít matematické a algoritmické postupy při řešení úloh, které se vyskytují při manažerských, rozhodovacích a logistických problémech. Student získá znalosti pro analýzu problému, schopnost problém formulovat matematickým jazykem, vybrat metody a postupy pro jeho řešení. Jedná se o ekonomické úlohy ve smyslu operační analýzy. Další studovaná oblast souvisí s řešením konfliktních situací v teorii rozhodování i maticových her. Student se seznámí i se základními aplikacemi statistických metod, programovým vybavením pro řešení úloh.</w:t>
            </w:r>
          </w:p>
          <w:p w14:paraId="46A55B21" w14:textId="77777777" w:rsidR="00CF0BB9" w:rsidRDefault="00CF0BB9" w:rsidP="003E2075">
            <w:pPr>
              <w:jc w:val="both"/>
            </w:pPr>
          </w:p>
          <w:p w14:paraId="50A5D355" w14:textId="77777777" w:rsidR="00CF0BB9" w:rsidRDefault="00CF0BB9" w:rsidP="003E2075">
            <w:pPr>
              <w:jc w:val="both"/>
            </w:pPr>
            <w:r>
              <w:t>Vyučovaná témata:</w:t>
            </w:r>
          </w:p>
          <w:p w14:paraId="04A955A0" w14:textId="77777777" w:rsidR="00CF0BB9" w:rsidRDefault="00CF0BB9" w:rsidP="00DD4BA9">
            <w:pPr>
              <w:pStyle w:val="Odstavecseseznamem"/>
              <w:numPr>
                <w:ilvl w:val="0"/>
                <w:numId w:val="5"/>
              </w:numPr>
              <w:rPr>
                <w:color w:val="000000"/>
              </w:rPr>
            </w:pPr>
            <w:r w:rsidRPr="008B7725">
              <w:rPr>
                <w:color w:val="000000"/>
              </w:rPr>
              <w:t>Systémové pojetí oboru, kybernetické pojmy, osobnosti oboru. Klasifikace úloh a klasifikace metod oboru.</w:t>
            </w:r>
          </w:p>
          <w:p w14:paraId="6F468442" w14:textId="77777777" w:rsidR="00CF0BB9" w:rsidRDefault="00CF0BB9" w:rsidP="00DD4BA9">
            <w:pPr>
              <w:numPr>
                <w:ilvl w:val="0"/>
                <w:numId w:val="5"/>
              </w:numPr>
              <w:rPr>
                <w:color w:val="000000"/>
              </w:rPr>
            </w:pPr>
            <w:r w:rsidRPr="008B7725">
              <w:rPr>
                <w:color w:val="000000"/>
              </w:rPr>
              <w:t>Analytické metody, volný extrém jednorozměrný a vícerozměrný. Klasický a neklasický vázaný extrém.</w:t>
            </w:r>
          </w:p>
          <w:p w14:paraId="7F4CCD76" w14:textId="77777777" w:rsidR="00CF0BB9" w:rsidRPr="00F86FF3" w:rsidRDefault="00CF0BB9" w:rsidP="00DD4BA9">
            <w:pPr>
              <w:pStyle w:val="Odstavecseseznamem"/>
              <w:numPr>
                <w:ilvl w:val="0"/>
                <w:numId w:val="5"/>
              </w:numPr>
              <w:rPr>
                <w:color w:val="000000"/>
              </w:rPr>
            </w:pPr>
            <w:r w:rsidRPr="00F86FF3">
              <w:rPr>
                <w:color w:val="000000"/>
              </w:rPr>
              <w:t xml:space="preserve"> Ekonomická interpretace, </w:t>
            </w:r>
            <w:r>
              <w:rPr>
                <w:color w:val="000000"/>
              </w:rPr>
              <w:t xml:space="preserve">matematické modely, </w:t>
            </w:r>
            <w:r w:rsidRPr="00F86FF3">
              <w:rPr>
                <w:color w:val="000000"/>
              </w:rPr>
              <w:t>postup eliminace a řešení úloh.</w:t>
            </w:r>
          </w:p>
          <w:p w14:paraId="407320E0" w14:textId="77777777" w:rsidR="00CF0BB9" w:rsidRPr="00F86FF3" w:rsidRDefault="00CF0BB9" w:rsidP="00DD4BA9">
            <w:pPr>
              <w:pStyle w:val="Odstavecseseznamem"/>
              <w:numPr>
                <w:ilvl w:val="0"/>
                <w:numId w:val="5"/>
              </w:numPr>
              <w:rPr>
                <w:color w:val="000000"/>
              </w:rPr>
            </w:pPr>
            <w:r w:rsidRPr="00F86FF3">
              <w:rPr>
                <w:color w:val="000000"/>
              </w:rPr>
              <w:t>Lineární programování, simplexová tabulka. Primární a duální úloha. Aspekty duality a nejednoznačnosti.</w:t>
            </w:r>
          </w:p>
          <w:p w14:paraId="1BC118B4" w14:textId="77777777" w:rsidR="00CF0BB9" w:rsidRPr="00C2523F" w:rsidRDefault="00CF0BB9" w:rsidP="00DD4BA9">
            <w:pPr>
              <w:numPr>
                <w:ilvl w:val="0"/>
                <w:numId w:val="5"/>
              </w:numPr>
              <w:rPr>
                <w:color w:val="000000"/>
              </w:rPr>
            </w:pPr>
            <w:r>
              <w:rPr>
                <w:color w:val="000000"/>
              </w:rPr>
              <w:t>Celočíselné programování, metody sečných nadrovin (Gomoryho),</w:t>
            </w:r>
            <w:r w:rsidRPr="00C2523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metoda větví a mezí.</w:t>
            </w:r>
          </w:p>
          <w:p w14:paraId="59DD775F" w14:textId="77777777" w:rsidR="00CF0BB9" w:rsidRDefault="00CF0BB9" w:rsidP="00DD4BA9">
            <w:pPr>
              <w:numPr>
                <w:ilvl w:val="0"/>
                <w:numId w:val="5"/>
              </w:numPr>
              <w:rPr>
                <w:color w:val="000000"/>
              </w:rPr>
            </w:pPr>
            <w:r>
              <w:rPr>
                <w:color w:val="000000"/>
              </w:rPr>
              <w:t>Dynamické programování, Bellmanův princip, grafická a Dijkstrova metoda.</w:t>
            </w:r>
          </w:p>
          <w:p w14:paraId="20396A61" w14:textId="77777777" w:rsidR="00CF0BB9" w:rsidRDefault="00CF0BB9" w:rsidP="00DD4BA9">
            <w:pPr>
              <w:numPr>
                <w:ilvl w:val="0"/>
                <w:numId w:val="5"/>
              </w:numPr>
              <w:rPr>
                <w:color w:val="000000"/>
              </w:rPr>
            </w:pPr>
            <w:r>
              <w:rPr>
                <w:color w:val="000000"/>
              </w:rPr>
              <w:t>Princip dělení zdrojů, tabulková forma dynamického programování.</w:t>
            </w:r>
          </w:p>
          <w:p w14:paraId="55B2D02C" w14:textId="77777777" w:rsidR="00CF0BB9" w:rsidRDefault="00CF0BB9" w:rsidP="00DD4BA9">
            <w:pPr>
              <w:numPr>
                <w:ilvl w:val="0"/>
                <w:numId w:val="5"/>
              </w:numPr>
              <w:rPr>
                <w:color w:val="000000"/>
              </w:rPr>
            </w:pPr>
            <w:r>
              <w:rPr>
                <w:color w:val="000000"/>
              </w:rPr>
              <w:t>Iterační metody optimalizace, Newtonova metoda</w:t>
            </w:r>
          </w:p>
          <w:p w14:paraId="47E90605" w14:textId="77777777" w:rsidR="00CF0BB9" w:rsidRPr="00C2523F" w:rsidRDefault="00CF0BB9" w:rsidP="00DD4BA9">
            <w:pPr>
              <w:numPr>
                <w:ilvl w:val="0"/>
                <w:numId w:val="5"/>
              </w:numPr>
              <w:rPr>
                <w:color w:val="000000"/>
              </w:rPr>
            </w:pPr>
            <w:r>
              <w:rPr>
                <w:color w:val="000000"/>
              </w:rPr>
              <w:t>Teorie rozhodování, rozhodování za neurčitosti, rozhodovací kritéria (princip minimax, Hurwitz, Laplace,…)</w:t>
            </w:r>
            <w:r w:rsidRPr="00C2523F">
              <w:rPr>
                <w:color w:val="000000"/>
              </w:rPr>
              <w:t>.</w:t>
            </w:r>
          </w:p>
          <w:p w14:paraId="5198C615" w14:textId="77777777" w:rsidR="00CF0BB9" w:rsidRDefault="00CF0BB9" w:rsidP="00DD4BA9">
            <w:pPr>
              <w:numPr>
                <w:ilvl w:val="0"/>
                <w:numId w:val="5"/>
              </w:numPr>
              <w:rPr>
                <w:color w:val="000000"/>
              </w:rPr>
            </w:pPr>
            <w:r w:rsidRPr="006852E4">
              <w:rPr>
                <w:color w:val="000000"/>
              </w:rPr>
              <w:t>Konfliktní situace, hry v</w:t>
            </w:r>
            <w:r>
              <w:rPr>
                <w:color w:val="000000"/>
              </w:rPr>
              <w:t xml:space="preserve"> normálním a </w:t>
            </w:r>
            <w:r w:rsidRPr="006852E4">
              <w:rPr>
                <w:color w:val="000000"/>
              </w:rPr>
              <w:t>explicitním tvaru</w:t>
            </w:r>
            <w:r>
              <w:rPr>
                <w:color w:val="000000"/>
              </w:rPr>
              <w:t>. Jednomaticové hry, ryzí a smíšené strategie</w:t>
            </w:r>
            <w:r w:rsidRPr="006852E4">
              <w:rPr>
                <w:color w:val="000000"/>
              </w:rPr>
              <w:t>.</w:t>
            </w:r>
          </w:p>
          <w:p w14:paraId="6CF3EC6B" w14:textId="77777777" w:rsidR="00CF0BB9" w:rsidRDefault="00CF0BB9" w:rsidP="00DD4BA9">
            <w:pPr>
              <w:numPr>
                <w:ilvl w:val="0"/>
                <w:numId w:val="5"/>
              </w:numPr>
              <w:rPr>
                <w:color w:val="000000"/>
              </w:rPr>
            </w:pPr>
            <w:r>
              <w:rPr>
                <w:color w:val="000000"/>
              </w:rPr>
              <w:t>Hry v normálním tvaru. Antagonistický konflikt dvou hráčů, jednomaticové hry, ryzí a smíšené strategie</w:t>
            </w:r>
            <w:r w:rsidRPr="006852E4">
              <w:rPr>
                <w:color w:val="000000"/>
              </w:rPr>
              <w:t>.</w:t>
            </w:r>
          </w:p>
          <w:p w14:paraId="64C1A813" w14:textId="77777777" w:rsidR="00CF0BB9" w:rsidRPr="00CB5EAB" w:rsidRDefault="00CF0BB9" w:rsidP="00DD4BA9">
            <w:pPr>
              <w:numPr>
                <w:ilvl w:val="0"/>
                <w:numId w:val="5"/>
              </w:numPr>
              <w:rPr>
                <w:color w:val="000000"/>
              </w:rPr>
            </w:pPr>
            <w:r>
              <w:t>Pojmy teorie pravděpodobnosti, náhodný jev, pravděpodobnosti a podmíněná pravděpodobnost Bayesova věta</w:t>
            </w:r>
          </w:p>
          <w:p w14:paraId="7459CD9F" w14:textId="77777777" w:rsidR="00CF0BB9" w:rsidRDefault="00CF0BB9" w:rsidP="00DD4BA9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Základní číselné charakteristiky náhodné veličiny. Metoda nejmenších čtverců, zpracování dat do tabulek a grafů.</w:t>
            </w:r>
          </w:p>
          <w:p w14:paraId="34323C1B" w14:textId="77777777" w:rsidR="00CF0BB9" w:rsidRDefault="00CF0BB9" w:rsidP="003E2075">
            <w:pPr>
              <w:ind w:left="537" w:hanging="283"/>
              <w:jc w:val="both"/>
            </w:pPr>
          </w:p>
          <w:p w14:paraId="0638AEA8" w14:textId="77777777" w:rsidR="00CF0BB9" w:rsidRDefault="00CF0BB9" w:rsidP="003E2075">
            <w:pPr>
              <w:jc w:val="both"/>
            </w:pPr>
          </w:p>
          <w:p w14:paraId="47910426" w14:textId="77777777" w:rsidR="00CF0BB9" w:rsidRDefault="00CF0BB9" w:rsidP="003E2075">
            <w:pPr>
              <w:jc w:val="both"/>
            </w:pPr>
          </w:p>
        </w:tc>
      </w:tr>
      <w:tr w:rsidR="00CF0BB9" w14:paraId="5727DF80" w14:textId="77777777" w:rsidTr="003E207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6FF7DBBB" w14:textId="77777777" w:rsidR="00CF0BB9" w:rsidRDefault="00CF0BB9" w:rsidP="003E2075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12B57A77" w14:textId="77777777" w:rsidR="00CF0BB9" w:rsidRDefault="00CF0BB9" w:rsidP="003E2075">
            <w:pPr>
              <w:jc w:val="both"/>
            </w:pPr>
          </w:p>
        </w:tc>
      </w:tr>
      <w:tr w:rsidR="00CF0BB9" w14:paraId="7C40BBB0" w14:textId="77777777" w:rsidTr="003E207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2FB61B26" w14:textId="77777777" w:rsidR="00CF0BB9" w:rsidRPr="001D33DA" w:rsidRDefault="00CF0BB9" w:rsidP="003E2075">
            <w:pPr>
              <w:jc w:val="both"/>
              <w:rPr>
                <w:b/>
                <w:bCs/>
              </w:rPr>
            </w:pPr>
            <w:r w:rsidRPr="001D33DA">
              <w:rPr>
                <w:b/>
                <w:bCs/>
              </w:rPr>
              <w:t>Povinná literatura:</w:t>
            </w:r>
          </w:p>
          <w:p w14:paraId="77A65C07" w14:textId="77777777" w:rsidR="00DF233D" w:rsidRPr="0006763B" w:rsidRDefault="00DF233D" w:rsidP="00DF233D">
            <w:pPr>
              <w:jc w:val="both"/>
            </w:pPr>
            <w:r w:rsidRPr="0006763B">
              <w:t>PEKAŘ, Libor.</w:t>
            </w:r>
            <w:r w:rsidRPr="0006763B">
              <w:rPr>
                <w:i/>
              </w:rPr>
              <w:t xml:space="preserve"> Optimalizace</w:t>
            </w:r>
            <w:r w:rsidRPr="0006763B">
              <w:t xml:space="preserve">. Učební text. Fakulta aplikované informatiky, Univerzita Tomáše Bati ve Zlíně, 2019. Dostupné </w:t>
            </w:r>
            <w:r w:rsidRPr="0006763B">
              <w:rPr>
                <w:color w:val="0070C0"/>
                <w:u w:val="single"/>
              </w:rPr>
              <w:t>Moodle.utb.cz</w:t>
            </w:r>
          </w:p>
          <w:p w14:paraId="44257A8B" w14:textId="77777777" w:rsidR="00DF233D" w:rsidRPr="0006763B" w:rsidRDefault="00DF233D" w:rsidP="00DF233D">
            <w:pPr>
              <w:pStyle w:val="citace1"/>
              <w:numPr>
                <w:ilvl w:val="0"/>
                <w:numId w:val="0"/>
              </w:numPr>
              <w:spacing w:before="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763B">
              <w:rPr>
                <w:rFonts w:ascii="Times New Roman" w:hAnsi="Times New Roman" w:cs="Times New Roman"/>
                <w:sz w:val="20"/>
                <w:szCs w:val="20"/>
              </w:rPr>
              <w:t xml:space="preserve">PROKOP, R.: </w:t>
            </w:r>
            <w:r w:rsidRPr="0006763B">
              <w:rPr>
                <w:rFonts w:ascii="Times New Roman" w:hAnsi="Times New Roman" w:cs="Times New Roman"/>
                <w:i/>
                <w:sz w:val="20"/>
                <w:szCs w:val="20"/>
              </w:rPr>
              <w:t>Optimalizace</w:t>
            </w:r>
            <w:r w:rsidRPr="0006763B">
              <w:rPr>
                <w:rFonts w:ascii="Times New Roman" w:hAnsi="Times New Roman" w:cs="Times New Roman"/>
                <w:sz w:val="20"/>
                <w:szCs w:val="20"/>
              </w:rPr>
              <w:t>. FAI UTB, Zlín 2020.</w:t>
            </w:r>
            <w:r w:rsidRPr="0006763B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0"/>
                <w:szCs w:val="20"/>
              </w:rPr>
              <w:t xml:space="preserve"> Projekt OP VVV </w:t>
            </w:r>
            <w:r w:rsidRPr="0006763B">
              <w:rPr>
                <w:rFonts w:ascii="Times New Roman" w:hAnsi="Times New Roman" w:cs="Times New Roman"/>
                <w:sz w:val="20"/>
                <w:szCs w:val="20"/>
              </w:rPr>
              <w:t xml:space="preserve">č. CZ.02.2.69/0.0/0.0/16_015/0002204. Dostupné </w:t>
            </w:r>
            <w:r w:rsidRPr="0006763B">
              <w:rPr>
                <w:rFonts w:ascii="Times New Roman" w:hAnsi="Times New Roman" w:cs="Times New Roman"/>
                <w:color w:val="5B9BD5" w:themeColor="accent1"/>
                <w:sz w:val="20"/>
                <w:szCs w:val="20"/>
                <w:u w:val="single"/>
              </w:rPr>
              <w:t>Moodle.utb.cz</w:t>
            </w:r>
          </w:p>
          <w:p w14:paraId="6CDB0607" w14:textId="77777777" w:rsidR="00DF233D" w:rsidRPr="0006763B" w:rsidRDefault="00DF233D" w:rsidP="00DF233D">
            <w:pPr>
              <w:jc w:val="both"/>
            </w:pPr>
            <w:r w:rsidRPr="0006763B">
              <w:rPr>
                <w:caps/>
              </w:rPr>
              <w:t>Chong</w:t>
            </w:r>
            <w:r w:rsidRPr="0006763B">
              <w:t xml:space="preserve">, Edwin K. P., Wu-Sheng </w:t>
            </w:r>
            <w:r w:rsidRPr="0006763B">
              <w:rPr>
                <w:caps/>
              </w:rPr>
              <w:t>Lu,</w:t>
            </w:r>
            <w:r w:rsidRPr="0006763B">
              <w:t xml:space="preserve"> and Stanislaw H. </w:t>
            </w:r>
            <w:r w:rsidRPr="0006763B">
              <w:rPr>
                <w:caps/>
              </w:rPr>
              <w:t>Zak</w:t>
            </w:r>
            <w:r w:rsidRPr="0006763B">
              <w:t xml:space="preserve">. </w:t>
            </w:r>
            <w:r w:rsidRPr="0006763B">
              <w:rPr>
                <w:i/>
              </w:rPr>
              <w:t>An Introduction to Optimization</w:t>
            </w:r>
            <w:r w:rsidRPr="0006763B">
              <w:t>. 5th Ed. Wiley, 2023. ISBN 9781119877639.</w:t>
            </w:r>
          </w:p>
          <w:p w14:paraId="29832B16" w14:textId="77777777" w:rsidR="00DF233D" w:rsidRPr="0006763B" w:rsidRDefault="00DF233D" w:rsidP="00DF233D">
            <w:pPr>
              <w:pStyle w:val="citace1"/>
              <w:numPr>
                <w:ilvl w:val="0"/>
                <w:numId w:val="0"/>
              </w:numPr>
              <w:spacing w:before="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763B">
              <w:rPr>
                <w:rFonts w:ascii="Times New Roman" w:hAnsi="Times New Roman" w:cs="Times New Roman"/>
                <w:sz w:val="20"/>
                <w:szCs w:val="20"/>
              </w:rPr>
              <w:t xml:space="preserve">JABLONSKÝ, J.: </w:t>
            </w:r>
            <w:r w:rsidRPr="0006763B">
              <w:rPr>
                <w:rFonts w:ascii="Times New Roman" w:hAnsi="Times New Roman" w:cs="Times New Roman"/>
                <w:i/>
                <w:sz w:val="20"/>
                <w:szCs w:val="20"/>
              </w:rPr>
              <w:t>Operační výzkum</w:t>
            </w:r>
            <w:r w:rsidRPr="0006763B">
              <w:rPr>
                <w:rFonts w:ascii="Times New Roman" w:hAnsi="Times New Roman" w:cs="Times New Roman"/>
                <w:sz w:val="20"/>
                <w:szCs w:val="20"/>
              </w:rPr>
              <w:t xml:space="preserve">. Professional </w:t>
            </w:r>
            <w:r w:rsidRPr="0006763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Publishing</w:t>
            </w:r>
            <w:r w:rsidRPr="0006763B">
              <w:rPr>
                <w:rFonts w:ascii="Times New Roman" w:hAnsi="Times New Roman" w:cs="Times New Roman"/>
                <w:sz w:val="20"/>
                <w:szCs w:val="20"/>
              </w:rPr>
              <w:t>, Praha 2002. ISBN 80-86419-23-1.</w:t>
            </w:r>
          </w:p>
          <w:p w14:paraId="2818BE3D" w14:textId="77777777" w:rsidR="00DF233D" w:rsidRPr="0006763B" w:rsidRDefault="00DF233D" w:rsidP="00DF233D">
            <w:pPr>
              <w:pStyle w:val="citace1"/>
              <w:numPr>
                <w:ilvl w:val="0"/>
                <w:numId w:val="0"/>
              </w:numPr>
              <w:spacing w:before="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763B">
              <w:rPr>
                <w:rFonts w:ascii="Times New Roman" w:hAnsi="Times New Roman" w:cs="Times New Roman"/>
                <w:sz w:val="20"/>
                <w:szCs w:val="20"/>
              </w:rPr>
              <w:t xml:space="preserve">NEUBAUER, J., SEDLAČÍK, M., KŘÍŽ, O. </w:t>
            </w:r>
            <w:r w:rsidRPr="000676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Základy statistiky</w:t>
            </w:r>
            <w:r w:rsidRPr="0006763B">
              <w:rPr>
                <w:rFonts w:ascii="Times New Roman" w:hAnsi="Times New Roman" w:cs="Times New Roman"/>
                <w:sz w:val="20"/>
                <w:szCs w:val="20"/>
              </w:rPr>
              <w:t>. Praha, 2016. ISBN 978-80-247-5786-5.</w:t>
            </w:r>
          </w:p>
          <w:p w14:paraId="5846FC6E" w14:textId="77777777" w:rsidR="00DF233D" w:rsidRPr="000B76D1" w:rsidRDefault="00DF233D" w:rsidP="00DF233D">
            <w:pPr>
              <w:jc w:val="both"/>
            </w:pPr>
            <w:r w:rsidRPr="000B76D1">
              <w:t xml:space="preserve">HENDL, J. </w:t>
            </w:r>
            <w:r w:rsidRPr="000B76D1">
              <w:rPr>
                <w:i/>
                <w:iCs/>
              </w:rPr>
              <w:t>Přehled statistických metod</w:t>
            </w:r>
            <w:r w:rsidRPr="000B76D1">
              <w:t xml:space="preserve">. Praha, 2015. ISBN 978-80-262-0981-2. </w:t>
            </w:r>
          </w:p>
          <w:p w14:paraId="364EF2BC" w14:textId="77777777" w:rsidR="00DF233D" w:rsidRDefault="00DF233D" w:rsidP="00DF233D">
            <w:pPr>
              <w:jc w:val="both"/>
            </w:pPr>
            <w:r>
              <w:lastRenderedPageBreak/>
              <w:t xml:space="preserve">POLÁŠEK, V., SEDLÁČEK, L, KOZÁKOVÁ, L. </w:t>
            </w:r>
            <w:r>
              <w:rPr>
                <w:i/>
                <w:iCs/>
              </w:rPr>
              <w:t>Matematický seminář</w:t>
            </w:r>
            <w:r>
              <w:t>. Zlín: Nakladatelství UTB., 2018.</w:t>
            </w:r>
          </w:p>
          <w:p w14:paraId="31A37DCF" w14:textId="77777777" w:rsidR="00CF0BB9" w:rsidRDefault="00CF0BB9" w:rsidP="00CF0BB9">
            <w:pPr>
              <w:jc w:val="both"/>
            </w:pPr>
          </w:p>
          <w:p w14:paraId="681E3454" w14:textId="77777777" w:rsidR="00CF0BB9" w:rsidRPr="001D33DA" w:rsidRDefault="00CF0BB9" w:rsidP="003E2075">
            <w:pPr>
              <w:jc w:val="both"/>
              <w:rPr>
                <w:b/>
                <w:bCs/>
              </w:rPr>
            </w:pPr>
            <w:r w:rsidRPr="001D33DA">
              <w:rPr>
                <w:b/>
                <w:bCs/>
              </w:rPr>
              <w:t>Doporučená literatura:</w:t>
            </w:r>
          </w:p>
          <w:p w14:paraId="3B2ABC19" w14:textId="77777777" w:rsidR="00DF233D" w:rsidRPr="0006763B" w:rsidRDefault="00DF233D" w:rsidP="00DF233D">
            <w:pPr>
              <w:jc w:val="both"/>
              <w:rPr>
                <w:caps/>
              </w:rPr>
            </w:pPr>
            <w:r w:rsidRPr="0006763B">
              <w:rPr>
                <w:caps/>
              </w:rPr>
              <w:t xml:space="preserve">CORRIOU, </w:t>
            </w:r>
            <w:proofErr w:type="gramStart"/>
            <w:r w:rsidRPr="0006763B">
              <w:rPr>
                <w:caps/>
              </w:rPr>
              <w:t>J.,P.</w:t>
            </w:r>
            <w:proofErr w:type="gramEnd"/>
            <w:r w:rsidRPr="0006763B">
              <w:rPr>
                <w:caps/>
              </w:rPr>
              <w:t xml:space="preserve"> </w:t>
            </w:r>
            <w:r w:rsidRPr="0006763B">
              <w:rPr>
                <w:i/>
              </w:rPr>
              <w:t xml:space="preserve">Numerical Methods and Optimization. </w:t>
            </w:r>
            <w:r w:rsidRPr="0006763B">
              <w:t>Springer, 2021. ISBN 978-3-030-89365-1.</w:t>
            </w:r>
          </w:p>
          <w:p w14:paraId="717EE0DF" w14:textId="77777777" w:rsidR="00DF233D" w:rsidRPr="0006763B" w:rsidRDefault="00DF233D" w:rsidP="00DF233D">
            <w:pPr>
              <w:jc w:val="both"/>
            </w:pPr>
            <w:r w:rsidRPr="0006763B">
              <w:rPr>
                <w:caps/>
              </w:rPr>
              <w:t>Snyman</w:t>
            </w:r>
            <w:r w:rsidRPr="0006763B">
              <w:t xml:space="preserve">, J. a Daniel N. </w:t>
            </w:r>
            <w:r w:rsidRPr="0006763B">
              <w:rPr>
                <w:caps/>
              </w:rPr>
              <w:t>Wilke</w:t>
            </w:r>
            <w:r w:rsidRPr="0006763B">
              <w:t xml:space="preserve">. </w:t>
            </w:r>
            <w:r w:rsidRPr="0006763B">
              <w:rPr>
                <w:i/>
              </w:rPr>
              <w:t>Practical Mathematical Optimization: Basic Optimization Theory and Gradient-Based Algorithms</w:t>
            </w:r>
            <w:r w:rsidRPr="0006763B">
              <w:t>. 2nd Ed. Springer, 2019. ISBN 978-3-319-77585-2.</w:t>
            </w:r>
          </w:p>
          <w:p w14:paraId="2B85CA64" w14:textId="77777777" w:rsidR="00DF233D" w:rsidRPr="0006763B" w:rsidRDefault="00DF233D" w:rsidP="00DF233D">
            <w:pPr>
              <w:jc w:val="both"/>
            </w:pPr>
            <w:r w:rsidRPr="0006763B">
              <w:rPr>
                <w:caps/>
              </w:rPr>
              <w:t>Fischetti</w:t>
            </w:r>
            <w:r w:rsidRPr="0006763B">
              <w:t xml:space="preserve">, Matteo. </w:t>
            </w:r>
            <w:r w:rsidRPr="0006763B">
              <w:rPr>
                <w:i/>
              </w:rPr>
              <w:t>Introduction to Mathematical Optimization</w:t>
            </w:r>
            <w:r w:rsidRPr="0006763B">
              <w:t>. Independently published, 2019. ISBN 9781692792022.</w:t>
            </w:r>
          </w:p>
          <w:p w14:paraId="46B23013" w14:textId="77777777" w:rsidR="00DF233D" w:rsidRPr="0006763B" w:rsidRDefault="00DF233D" w:rsidP="00DF233D">
            <w:pPr>
              <w:jc w:val="both"/>
            </w:pPr>
            <w:r w:rsidRPr="0006763B">
              <w:t xml:space="preserve">HYKŠOVÁ, M.: </w:t>
            </w:r>
            <w:r w:rsidRPr="0006763B">
              <w:rPr>
                <w:i/>
              </w:rPr>
              <w:t>Teorie her a optimální rozhodování</w:t>
            </w:r>
            <w:r w:rsidRPr="0006763B">
              <w:t xml:space="preserve">. FD ČVUT, Praha, 2009. Dostupný z WWW: </w:t>
            </w:r>
            <w:hyperlink r:id="rId62" w:history="1">
              <w:r w:rsidRPr="0006763B">
                <w:rPr>
                  <w:rStyle w:val="Hypertextovodkaz"/>
                </w:rPr>
                <w:t>http://euler.fd.cvut.cz/predmety/teorie_her/hry.pdf</w:t>
              </w:r>
            </w:hyperlink>
          </w:p>
          <w:p w14:paraId="3CEB2943" w14:textId="77777777" w:rsidR="00DF233D" w:rsidRPr="0006763B" w:rsidRDefault="00DF233D" w:rsidP="00DF233D">
            <w:pPr>
              <w:jc w:val="both"/>
            </w:pPr>
            <w:r w:rsidRPr="0006763B">
              <w:t xml:space="preserve">PECK, R., OLSEN, Ch., DEVORE, </w:t>
            </w:r>
            <w:proofErr w:type="gramStart"/>
            <w:r w:rsidRPr="0006763B">
              <w:t>J.,L.</w:t>
            </w:r>
            <w:proofErr w:type="gramEnd"/>
            <w:r w:rsidRPr="0006763B">
              <w:t xml:space="preserve"> </w:t>
            </w:r>
            <w:r w:rsidRPr="0006763B">
              <w:rPr>
                <w:i/>
                <w:iCs/>
              </w:rPr>
              <w:t>Introduction to Statistics and Data Analysis</w:t>
            </w:r>
            <w:r w:rsidRPr="0006763B">
              <w:t>. Boston, 2016. ISBN 978-1305267244.</w:t>
            </w:r>
          </w:p>
          <w:p w14:paraId="0618B0BB" w14:textId="188D15DB" w:rsidR="00CF0BB9" w:rsidRDefault="00DF233D" w:rsidP="00DF233D">
            <w:pPr>
              <w:pStyle w:val="citace1"/>
              <w:numPr>
                <w:ilvl w:val="0"/>
                <w:numId w:val="0"/>
              </w:numPr>
              <w:spacing w:before="0" w:after="0" w:line="240" w:lineRule="auto"/>
            </w:pPr>
            <w:r w:rsidRPr="0006763B">
              <w:rPr>
                <w:rFonts w:ascii="Times New Roman" w:hAnsi="Times New Roman" w:cs="Times New Roman"/>
                <w:sz w:val="20"/>
                <w:szCs w:val="20"/>
              </w:rPr>
              <w:t xml:space="preserve">MARKL, J.: </w:t>
            </w:r>
            <w:r w:rsidRPr="0006763B">
              <w:rPr>
                <w:rFonts w:ascii="Times New Roman" w:hAnsi="Times New Roman" w:cs="Times New Roman"/>
                <w:i/>
                <w:sz w:val="20"/>
                <w:szCs w:val="20"/>
              </w:rPr>
              <w:t>Teorie her a modely rozhodování v podmínkách neurčitosti</w:t>
            </w:r>
            <w:r w:rsidRPr="0006763B">
              <w:rPr>
                <w:rFonts w:ascii="Times New Roman" w:hAnsi="Times New Roman" w:cs="Times New Roman"/>
                <w:sz w:val="20"/>
                <w:szCs w:val="20"/>
              </w:rPr>
              <w:t xml:space="preserve">. FEI, VŠB-TU Ostrava, 78 s. [DOSTUP. 15. 5. 2021]. Dostupné z WWW: </w:t>
            </w:r>
            <w:hyperlink r:id="rId63" w:history="1">
              <w:r w:rsidRPr="0006763B">
                <w:rPr>
                  <w:rStyle w:val="Hypertextovodkaz"/>
                  <w:rFonts w:ascii="Times New Roman" w:hAnsi="Times New Roman"/>
                  <w:iCs/>
                  <w:sz w:val="20"/>
                  <w:szCs w:val="20"/>
                </w:rPr>
                <w:t>http://www.cs.vsb.cz/sawa/teh/</w:t>
              </w:r>
            </w:hyperlink>
          </w:p>
        </w:tc>
      </w:tr>
      <w:tr w:rsidR="00CF0BB9" w14:paraId="2F2002CA" w14:textId="77777777" w:rsidTr="003E207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5A6D5342" w14:textId="77777777" w:rsidR="00CF0BB9" w:rsidRDefault="00CF0BB9" w:rsidP="003E207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CF0BB9" w14:paraId="646197DE" w14:textId="77777777" w:rsidTr="003E207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7A17C3DD" w14:textId="77777777" w:rsidR="00CF0BB9" w:rsidRDefault="00CF0BB9" w:rsidP="003E2075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7CC1F63C" w14:textId="77777777" w:rsidR="00CF0BB9" w:rsidRDefault="00CF0BB9" w:rsidP="003E2075">
            <w:pPr>
              <w:jc w:val="both"/>
            </w:pPr>
            <w:r>
              <w:t>18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38104CDD" w14:textId="77777777" w:rsidR="00CF0BB9" w:rsidRDefault="00CF0BB9" w:rsidP="003E2075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CF0BB9" w14:paraId="5E6E2888" w14:textId="77777777" w:rsidTr="003E2075">
        <w:tc>
          <w:tcPr>
            <w:tcW w:w="9855" w:type="dxa"/>
            <w:gridSpan w:val="8"/>
            <w:shd w:val="clear" w:color="auto" w:fill="F7CAAC"/>
          </w:tcPr>
          <w:p w14:paraId="0F0C1AD5" w14:textId="77777777" w:rsidR="00CF0BB9" w:rsidRDefault="00CF0BB9" w:rsidP="003E2075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CF0BB9" w14:paraId="36012D46" w14:textId="77777777" w:rsidTr="003E2075">
        <w:trPr>
          <w:trHeight w:val="1373"/>
        </w:trPr>
        <w:tc>
          <w:tcPr>
            <w:tcW w:w="9855" w:type="dxa"/>
            <w:gridSpan w:val="8"/>
          </w:tcPr>
          <w:p w14:paraId="4315CA5D" w14:textId="77777777" w:rsidR="00CF0BB9" w:rsidRDefault="00CF0BB9" w:rsidP="003E2075">
            <w:pPr>
              <w:jc w:val="both"/>
            </w:pPr>
            <w:r>
              <w:t>Studenti se účastní výuky ve stanoveném počtu hodin, kde je jim redukovanou formou prezentována látka výše uvedeného rozsahu a jsou jim určeny části učiva k samostatnému nastudování. Hodnocení individuálních úkolů studentů a korekce informací získaných samostudiem probíhá na skupinových a individuálních konzultacích, prostřednictvím elektronické pošty, portálu UTB nebo v systému MOODLE. V </w:t>
            </w:r>
            <w:r w:rsidRPr="00F655FD">
              <w:t xml:space="preserve">souladu s vnitřními předpisy FLKŘ má každý akademický pracovník stanoveny konzultační hodiny v rozsahu minimálně 2 hodiny týdně. Dle </w:t>
            </w:r>
            <w:r>
              <w:t>potřeby jsou dále konzultace možné i po předchozí emailové či telefonické dohodě.</w:t>
            </w:r>
          </w:p>
        </w:tc>
      </w:tr>
    </w:tbl>
    <w:p w14:paraId="6632A7F3" w14:textId="77777777" w:rsidR="00CF0BB9" w:rsidRDefault="00CF0BB9" w:rsidP="00CF0BB9"/>
    <w:p w14:paraId="17F2A9BB" w14:textId="3E7262E6" w:rsidR="007162CD" w:rsidRDefault="007162CD" w:rsidP="007D16DF"/>
    <w:p w14:paraId="4548E8C5" w14:textId="77777777" w:rsidR="007162CD" w:rsidRDefault="007162CD" w:rsidP="007D16DF"/>
    <w:p w14:paraId="70CA201B" w14:textId="35916DEB" w:rsidR="00543C2B" w:rsidRDefault="00543C2B" w:rsidP="007D16DF"/>
    <w:p w14:paraId="2732AF75" w14:textId="7AE81673" w:rsidR="00844D8D" w:rsidRDefault="00844D8D" w:rsidP="007D16DF"/>
    <w:p w14:paraId="34B2363C" w14:textId="0B8531C8" w:rsidR="00844D8D" w:rsidRDefault="00844D8D" w:rsidP="007D16DF"/>
    <w:p w14:paraId="0FD36EB9" w14:textId="1A63EAF7" w:rsidR="00844D8D" w:rsidRDefault="00844D8D" w:rsidP="007D16DF"/>
    <w:p w14:paraId="0639BD42" w14:textId="20430AF9" w:rsidR="00844D8D" w:rsidRDefault="00844D8D" w:rsidP="007D16DF"/>
    <w:p w14:paraId="4708B2BF" w14:textId="3AD30CDD" w:rsidR="00844D8D" w:rsidRDefault="00844D8D" w:rsidP="007D16DF"/>
    <w:p w14:paraId="4DA1472A" w14:textId="116C87C1" w:rsidR="00844D8D" w:rsidRDefault="00844D8D" w:rsidP="007D16DF"/>
    <w:p w14:paraId="0BA0C0EC" w14:textId="3D820FE1" w:rsidR="00844D8D" w:rsidRDefault="00844D8D" w:rsidP="007D16DF"/>
    <w:p w14:paraId="41A7F524" w14:textId="22641DD6" w:rsidR="00844D8D" w:rsidRDefault="00844D8D" w:rsidP="007D16DF"/>
    <w:p w14:paraId="75D959D4" w14:textId="51113FE1" w:rsidR="00844D8D" w:rsidRDefault="00844D8D" w:rsidP="007D16DF"/>
    <w:p w14:paraId="1DCC68AB" w14:textId="42F302EC" w:rsidR="00844D8D" w:rsidRDefault="00844D8D" w:rsidP="007D16DF"/>
    <w:p w14:paraId="7FC3FB63" w14:textId="527B1B4C" w:rsidR="00844D8D" w:rsidRDefault="00844D8D" w:rsidP="007D16DF"/>
    <w:p w14:paraId="57D3118B" w14:textId="60F05E3B" w:rsidR="00844D8D" w:rsidRDefault="00844D8D" w:rsidP="007D16DF"/>
    <w:p w14:paraId="005BF027" w14:textId="62DD3977" w:rsidR="00844D8D" w:rsidRDefault="00844D8D" w:rsidP="007D16DF"/>
    <w:p w14:paraId="5BF26A5D" w14:textId="447985CB" w:rsidR="00844D8D" w:rsidRDefault="00844D8D" w:rsidP="007D16DF"/>
    <w:p w14:paraId="050E8DAC" w14:textId="31516FDD" w:rsidR="00844D8D" w:rsidRDefault="00844D8D" w:rsidP="007D16DF"/>
    <w:p w14:paraId="1C3D36D2" w14:textId="2DF155CC" w:rsidR="00844D8D" w:rsidRDefault="00844D8D" w:rsidP="007D16DF"/>
    <w:p w14:paraId="1E753460" w14:textId="44B8EBA3" w:rsidR="00844D8D" w:rsidRDefault="00844D8D" w:rsidP="007D16DF"/>
    <w:p w14:paraId="0534A36F" w14:textId="085B7A40" w:rsidR="00844D8D" w:rsidRDefault="00844D8D" w:rsidP="007D16DF"/>
    <w:p w14:paraId="386D984E" w14:textId="14BB1011" w:rsidR="00844D8D" w:rsidRDefault="00844D8D" w:rsidP="007D16DF"/>
    <w:p w14:paraId="67640D40" w14:textId="66846190" w:rsidR="00844D8D" w:rsidRDefault="00844D8D" w:rsidP="007D16DF"/>
    <w:p w14:paraId="7F9FCAEB" w14:textId="3B6397B4" w:rsidR="00844D8D" w:rsidRDefault="00844D8D" w:rsidP="007D16DF"/>
    <w:p w14:paraId="76BFBABD" w14:textId="7CD42833" w:rsidR="00844D8D" w:rsidRDefault="00844D8D" w:rsidP="007D16DF"/>
    <w:p w14:paraId="7217181F" w14:textId="42BCEB70" w:rsidR="00844D8D" w:rsidRDefault="00844D8D" w:rsidP="007D16DF"/>
    <w:p w14:paraId="64A0FFA7" w14:textId="5A54E62B" w:rsidR="00844D8D" w:rsidRDefault="00844D8D" w:rsidP="007D16DF"/>
    <w:p w14:paraId="060ED6B1" w14:textId="25F103D1" w:rsidR="006857FF" w:rsidRDefault="006857FF">
      <w:pPr>
        <w:spacing w:after="160" w:line="259" w:lineRule="auto"/>
      </w:pPr>
      <w:r>
        <w:br w:type="page"/>
      </w:r>
    </w:p>
    <w:p w14:paraId="10734863" w14:textId="5C343E37" w:rsidR="00844D8D" w:rsidDel="0069028E" w:rsidRDefault="00844D8D" w:rsidP="007D16DF">
      <w:pPr>
        <w:rPr>
          <w:del w:id="75" w:author="Eva Skýbová" w:date="2023-06-06T13:24:00Z"/>
        </w:rPr>
      </w:pP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844D8D" w14:paraId="7AA9CFBD" w14:textId="77777777" w:rsidTr="003E207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68C8CE93" w14:textId="77777777" w:rsidR="00844D8D" w:rsidRDefault="00844D8D" w:rsidP="003E2075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844D8D" w14:paraId="793D91FC" w14:textId="77777777" w:rsidTr="003E207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5F938CE7" w14:textId="77777777" w:rsidR="00844D8D" w:rsidRDefault="00844D8D" w:rsidP="003E2075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3A9174E0" w14:textId="77777777" w:rsidR="00844D8D" w:rsidRPr="006857FF" w:rsidRDefault="00844D8D" w:rsidP="003E2075">
            <w:pPr>
              <w:jc w:val="both"/>
              <w:rPr>
                <w:b/>
              </w:rPr>
            </w:pPr>
            <w:r w:rsidRPr="006857FF">
              <w:rPr>
                <w:b/>
              </w:rPr>
              <w:t>Aplikovaná ochrana obyvatelstva</w:t>
            </w:r>
          </w:p>
        </w:tc>
      </w:tr>
      <w:tr w:rsidR="00844D8D" w14:paraId="18FBEAAB" w14:textId="77777777" w:rsidTr="003E2075">
        <w:tc>
          <w:tcPr>
            <w:tcW w:w="3086" w:type="dxa"/>
            <w:shd w:val="clear" w:color="auto" w:fill="F7CAAC"/>
          </w:tcPr>
          <w:p w14:paraId="4A165DDE" w14:textId="77777777" w:rsidR="00844D8D" w:rsidRDefault="00844D8D" w:rsidP="003E2075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571BE816" w14:textId="7F8D5F29" w:rsidR="00844D8D" w:rsidRDefault="00844D8D" w:rsidP="003E2075">
            <w:pPr>
              <w:jc w:val="both"/>
            </w:pPr>
            <w:r>
              <w:t>povinně volitelný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64A3770C" w14:textId="77777777" w:rsidR="00844D8D" w:rsidRDefault="00844D8D" w:rsidP="003E2075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6E1AE624" w14:textId="77777777" w:rsidR="00844D8D" w:rsidRDefault="00844D8D" w:rsidP="003E2075">
            <w:pPr>
              <w:jc w:val="both"/>
            </w:pPr>
            <w:r>
              <w:t>1/LS</w:t>
            </w:r>
          </w:p>
        </w:tc>
      </w:tr>
      <w:tr w:rsidR="00844D8D" w14:paraId="1AA3AC28" w14:textId="77777777" w:rsidTr="003E2075">
        <w:tc>
          <w:tcPr>
            <w:tcW w:w="3086" w:type="dxa"/>
            <w:shd w:val="clear" w:color="auto" w:fill="F7CAAC"/>
          </w:tcPr>
          <w:p w14:paraId="136651B4" w14:textId="77777777" w:rsidR="00844D8D" w:rsidRDefault="00844D8D" w:rsidP="003E2075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575926FA" w14:textId="77777777" w:rsidR="00844D8D" w:rsidRDefault="00844D8D" w:rsidP="003E2075">
            <w:pPr>
              <w:jc w:val="both"/>
            </w:pPr>
            <w:r>
              <w:t>26p + 13s</w:t>
            </w:r>
          </w:p>
        </w:tc>
        <w:tc>
          <w:tcPr>
            <w:tcW w:w="889" w:type="dxa"/>
            <w:shd w:val="clear" w:color="auto" w:fill="F7CAAC"/>
          </w:tcPr>
          <w:p w14:paraId="123934B1" w14:textId="77777777" w:rsidR="00844D8D" w:rsidRDefault="00844D8D" w:rsidP="003E2075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37A7250C" w14:textId="77777777" w:rsidR="00844D8D" w:rsidRDefault="00844D8D" w:rsidP="003E2075">
            <w:pPr>
              <w:jc w:val="both"/>
            </w:pPr>
            <w:r>
              <w:t>39</w:t>
            </w:r>
          </w:p>
        </w:tc>
        <w:tc>
          <w:tcPr>
            <w:tcW w:w="2156" w:type="dxa"/>
            <w:shd w:val="clear" w:color="auto" w:fill="F7CAAC"/>
          </w:tcPr>
          <w:p w14:paraId="2245006C" w14:textId="77777777" w:rsidR="00844D8D" w:rsidRDefault="00844D8D" w:rsidP="003E2075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4C2DF884" w14:textId="77777777" w:rsidR="00844D8D" w:rsidRDefault="00844D8D" w:rsidP="003E2075">
            <w:pPr>
              <w:jc w:val="both"/>
            </w:pPr>
            <w:r>
              <w:t>4</w:t>
            </w:r>
          </w:p>
        </w:tc>
      </w:tr>
      <w:tr w:rsidR="00844D8D" w14:paraId="12966FAA" w14:textId="77777777" w:rsidTr="003E2075">
        <w:tc>
          <w:tcPr>
            <w:tcW w:w="3086" w:type="dxa"/>
            <w:shd w:val="clear" w:color="auto" w:fill="F7CAAC"/>
          </w:tcPr>
          <w:p w14:paraId="141049F5" w14:textId="77777777" w:rsidR="00844D8D" w:rsidRDefault="00844D8D" w:rsidP="003E2075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4FF20429" w14:textId="77777777" w:rsidR="00844D8D" w:rsidRDefault="00844D8D" w:rsidP="003E2075">
            <w:pPr>
              <w:jc w:val="both"/>
            </w:pPr>
          </w:p>
        </w:tc>
      </w:tr>
      <w:tr w:rsidR="00844D8D" w14:paraId="6F163645" w14:textId="77777777" w:rsidTr="003E2075">
        <w:tc>
          <w:tcPr>
            <w:tcW w:w="3086" w:type="dxa"/>
            <w:shd w:val="clear" w:color="auto" w:fill="F7CAAC"/>
          </w:tcPr>
          <w:p w14:paraId="30468D46" w14:textId="77777777" w:rsidR="00844D8D" w:rsidRDefault="00844D8D" w:rsidP="003E2075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1DA678F8" w14:textId="75DEDF0B" w:rsidR="00844D8D" w:rsidRDefault="002A2C1C" w:rsidP="003E2075">
            <w:pPr>
              <w:jc w:val="both"/>
            </w:pPr>
            <w:r>
              <w:t>Zápočet, zkouška.</w:t>
            </w:r>
          </w:p>
        </w:tc>
        <w:tc>
          <w:tcPr>
            <w:tcW w:w="2156" w:type="dxa"/>
            <w:shd w:val="clear" w:color="auto" w:fill="F7CAAC"/>
          </w:tcPr>
          <w:p w14:paraId="167B80F6" w14:textId="77777777" w:rsidR="00844D8D" w:rsidRDefault="00844D8D" w:rsidP="003E2075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1B0F200E" w14:textId="77777777" w:rsidR="00844D8D" w:rsidRDefault="00844D8D" w:rsidP="003E2075">
            <w:pPr>
              <w:jc w:val="both"/>
            </w:pPr>
            <w:r>
              <w:t>přednášky</w:t>
            </w:r>
          </w:p>
          <w:p w14:paraId="2E4D85E4" w14:textId="77777777" w:rsidR="00844D8D" w:rsidRDefault="00844D8D" w:rsidP="003E2075">
            <w:pPr>
              <w:jc w:val="both"/>
            </w:pPr>
            <w:r>
              <w:t>semináře</w:t>
            </w:r>
          </w:p>
        </w:tc>
      </w:tr>
      <w:tr w:rsidR="00844D8D" w14:paraId="4519A6B8" w14:textId="77777777" w:rsidTr="003E2075">
        <w:tc>
          <w:tcPr>
            <w:tcW w:w="3086" w:type="dxa"/>
            <w:shd w:val="clear" w:color="auto" w:fill="F7CAAC"/>
          </w:tcPr>
          <w:p w14:paraId="422CE8FB" w14:textId="77777777" w:rsidR="00844D8D" w:rsidRDefault="00844D8D" w:rsidP="003E2075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FF2BF06" w14:textId="734247AA" w:rsidR="00844D8D" w:rsidRDefault="00844D8D" w:rsidP="003E2075">
            <w:pPr>
              <w:jc w:val="both"/>
            </w:pPr>
            <w:r>
              <w:t>Zápočet: aktivní účast na nejméně 80 % seminářů, písemný test</w:t>
            </w:r>
            <w:r w:rsidR="002A2C1C">
              <w:t>.</w:t>
            </w:r>
          </w:p>
          <w:p w14:paraId="2E971ADA" w14:textId="77777777" w:rsidR="00844D8D" w:rsidRDefault="00844D8D" w:rsidP="003E2075">
            <w:pPr>
              <w:jc w:val="both"/>
            </w:pPr>
          </w:p>
          <w:p w14:paraId="75EDF695" w14:textId="78DC7DE7" w:rsidR="00844D8D" w:rsidRDefault="00844D8D" w:rsidP="003E2075">
            <w:pPr>
              <w:jc w:val="both"/>
            </w:pPr>
            <w:r>
              <w:t>Zkouška: kombinovaná</w:t>
            </w:r>
            <w:r w:rsidR="002A2C1C">
              <w:t>.</w:t>
            </w:r>
          </w:p>
        </w:tc>
      </w:tr>
      <w:tr w:rsidR="00844D8D" w14:paraId="01733590" w14:textId="77777777" w:rsidTr="003E207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041DAC9A" w14:textId="77777777" w:rsidR="00844D8D" w:rsidRDefault="00844D8D" w:rsidP="003E2075">
            <w:pPr>
              <w:jc w:val="both"/>
            </w:pPr>
          </w:p>
        </w:tc>
      </w:tr>
      <w:tr w:rsidR="00844D8D" w14:paraId="29F802AA" w14:textId="77777777" w:rsidTr="003E207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BDA8FD5" w14:textId="77777777" w:rsidR="00844D8D" w:rsidRDefault="00844D8D" w:rsidP="003E2075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ACCB2E6" w14:textId="77777777" w:rsidR="00844D8D" w:rsidRDefault="00844D8D" w:rsidP="003E2075">
            <w:pPr>
              <w:jc w:val="both"/>
            </w:pPr>
            <w:r>
              <w:t>Ing. Jan Strohmandl, Ph.D.</w:t>
            </w:r>
          </w:p>
        </w:tc>
      </w:tr>
      <w:tr w:rsidR="00844D8D" w14:paraId="43FFC9F3" w14:textId="77777777" w:rsidTr="003E207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2A8AF6D2" w14:textId="77777777" w:rsidR="00844D8D" w:rsidRDefault="00844D8D" w:rsidP="003E2075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02B9F92" w14:textId="77777777" w:rsidR="00844D8D" w:rsidRDefault="00844D8D" w:rsidP="003E2075">
            <w:pPr>
              <w:jc w:val="both"/>
            </w:pPr>
            <w:r>
              <w:t>Garant stanovuje obsah přednášek, seminářů a dohlíží na jejich jednotné vedení.</w:t>
            </w:r>
          </w:p>
          <w:p w14:paraId="1495703E" w14:textId="77777777" w:rsidR="00844D8D" w:rsidRDefault="00844D8D" w:rsidP="003E2075">
            <w:pPr>
              <w:jc w:val="both"/>
            </w:pPr>
            <w:r>
              <w:t>Garant přímo vyučuje 100 % přednášek.</w:t>
            </w:r>
          </w:p>
        </w:tc>
      </w:tr>
      <w:tr w:rsidR="00844D8D" w14:paraId="224C7D3C" w14:textId="77777777" w:rsidTr="003E2075">
        <w:tc>
          <w:tcPr>
            <w:tcW w:w="3086" w:type="dxa"/>
            <w:shd w:val="clear" w:color="auto" w:fill="F7CAAC"/>
          </w:tcPr>
          <w:p w14:paraId="46F3376F" w14:textId="77777777" w:rsidR="00844D8D" w:rsidRDefault="00844D8D" w:rsidP="003E2075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BA27416" w14:textId="4BBB6D62" w:rsidR="00844D8D" w:rsidRDefault="00844D8D" w:rsidP="003E2075">
            <w:pPr>
              <w:jc w:val="both"/>
            </w:pPr>
            <w:r>
              <w:t>Ing. Jan Strohmandl, Ph.D. – přednášky (100 %), semináře (100 %)</w:t>
            </w:r>
          </w:p>
        </w:tc>
      </w:tr>
      <w:tr w:rsidR="00844D8D" w14:paraId="55DA66FA" w14:textId="77777777" w:rsidTr="0006763B">
        <w:trPr>
          <w:trHeight w:val="346"/>
        </w:trPr>
        <w:tc>
          <w:tcPr>
            <w:tcW w:w="9855" w:type="dxa"/>
            <w:gridSpan w:val="8"/>
            <w:tcBorders>
              <w:top w:val="nil"/>
            </w:tcBorders>
          </w:tcPr>
          <w:p w14:paraId="6B6D2968" w14:textId="77777777" w:rsidR="00844D8D" w:rsidRDefault="00844D8D" w:rsidP="003E2075">
            <w:pPr>
              <w:jc w:val="both"/>
            </w:pPr>
          </w:p>
        </w:tc>
      </w:tr>
      <w:tr w:rsidR="00844D8D" w14:paraId="70A2DC61" w14:textId="77777777" w:rsidTr="003E2075">
        <w:tc>
          <w:tcPr>
            <w:tcW w:w="3086" w:type="dxa"/>
            <w:shd w:val="clear" w:color="auto" w:fill="F7CAAC"/>
          </w:tcPr>
          <w:p w14:paraId="36AD69C0" w14:textId="77777777" w:rsidR="00844D8D" w:rsidRDefault="00844D8D" w:rsidP="003E2075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5BEB7ED" w14:textId="77777777" w:rsidR="00844D8D" w:rsidRDefault="00844D8D" w:rsidP="003E2075">
            <w:pPr>
              <w:jc w:val="both"/>
            </w:pPr>
          </w:p>
        </w:tc>
      </w:tr>
      <w:tr w:rsidR="00844D8D" w14:paraId="602C902A" w14:textId="77777777" w:rsidTr="003E2075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32ED7AE9" w14:textId="01093751" w:rsidR="00844D8D" w:rsidRDefault="00844D8D" w:rsidP="003E2075">
            <w:pPr>
              <w:jc w:val="both"/>
            </w:pPr>
            <w:r>
              <w:t>Předmět prohlubuje znalosti, dovednosti a způsobilosti studentů v oblasti ochrany obyvatelstva se zaměřením na specifiku problematiky plánování, povodní, meteo situace, oblasti v působnosti Správy státních hmotných rezerv, ukrytí obyvatelstva, a další. Studenti si současně rozšíří své znalosti v oblasti zpracování písemné</w:t>
            </w:r>
            <w:r w:rsidRPr="00B04FB8">
              <w:t xml:space="preserve"> a grafické dokumentace </w:t>
            </w:r>
            <w:r>
              <w:t xml:space="preserve">s využitím softwaru (Ter-ex, Argis, Possim, Practise a další) </w:t>
            </w:r>
            <w:r w:rsidRPr="00B04FB8">
              <w:t xml:space="preserve">ve vztahu k ochraně obyvatelstva, naučí se metody vyhodnocování mimořádných událostí a krizových situací v podmínkách České republiky. </w:t>
            </w:r>
            <w:r>
              <w:t>Rovněž si</w:t>
            </w:r>
            <w:r w:rsidRPr="00B04FB8">
              <w:t xml:space="preserve"> osvojí praktické zkušenosti z výkonu funkce zaměstnance státní správy (Magistrát města Zlína</w:t>
            </w:r>
            <w:r>
              <w:t>, Krajský úřad Zlín</w:t>
            </w:r>
            <w:r w:rsidRPr="00B04FB8">
              <w:t>) v oblasti krizového plánování a řízení</w:t>
            </w:r>
            <w:r>
              <w:t xml:space="preserve"> </w:t>
            </w:r>
            <w:r w:rsidRPr="00B04FB8">
              <w:t>ochrany obyvatelstva</w:t>
            </w:r>
            <w:r>
              <w:t xml:space="preserve"> při řešení mimořádných a krizových situací</w:t>
            </w:r>
            <w:r w:rsidRPr="00B04FB8">
              <w:t>.</w:t>
            </w:r>
          </w:p>
          <w:p w14:paraId="5B911848" w14:textId="77777777" w:rsidR="00844D8D" w:rsidRDefault="00844D8D" w:rsidP="003E2075">
            <w:pPr>
              <w:jc w:val="both"/>
            </w:pPr>
          </w:p>
          <w:p w14:paraId="685D619D" w14:textId="77777777" w:rsidR="00844D8D" w:rsidRDefault="00844D8D" w:rsidP="003E2075">
            <w:pPr>
              <w:jc w:val="both"/>
            </w:pPr>
            <w:r>
              <w:t>Vyučovaná témata:</w:t>
            </w:r>
          </w:p>
          <w:p w14:paraId="6176AD9B" w14:textId="77777777" w:rsidR="00844D8D" w:rsidRDefault="00844D8D" w:rsidP="00DD4BA9">
            <w:pPr>
              <w:pStyle w:val="Odstavecseseznamem"/>
              <w:numPr>
                <w:ilvl w:val="0"/>
                <w:numId w:val="6"/>
              </w:numPr>
            </w:pPr>
            <w:r w:rsidRPr="00B04FB8">
              <w:t>Úvod,</w:t>
            </w:r>
            <w:r>
              <w:t xml:space="preserve"> aktuální změny v legislativě a dokumentaci.</w:t>
            </w:r>
          </w:p>
          <w:p w14:paraId="20EF10E4" w14:textId="77777777" w:rsidR="00844D8D" w:rsidRDefault="00844D8D" w:rsidP="00DD4BA9">
            <w:pPr>
              <w:pStyle w:val="Odstavecseseznamem"/>
              <w:numPr>
                <w:ilvl w:val="0"/>
                <w:numId w:val="6"/>
              </w:numPr>
            </w:pPr>
            <w:r>
              <w:t>Plán taktického cvičení v oblasti zásahu základních složek IZS</w:t>
            </w:r>
            <w:r w:rsidRPr="00B04FB8">
              <w:t xml:space="preserve"> (příprava, zpracování, presentace jako semestrální projekt).</w:t>
            </w:r>
          </w:p>
          <w:p w14:paraId="0E67BECB" w14:textId="77777777" w:rsidR="00844D8D" w:rsidRDefault="00844D8D" w:rsidP="00DD4BA9">
            <w:pPr>
              <w:pStyle w:val="Odstavecseseznamem"/>
              <w:numPr>
                <w:ilvl w:val="0"/>
                <w:numId w:val="6"/>
              </w:numPr>
            </w:pPr>
            <w:r w:rsidRPr="00B04FB8">
              <w:t>Meteorologie, zjišťování údajů o přízemní povětrnostní situaci</w:t>
            </w:r>
            <w:r>
              <w:t>., š</w:t>
            </w:r>
            <w:r w:rsidRPr="00B04FB8">
              <w:t>íření škodlivin v prostředí, modely šíření a úniku škodlivin.</w:t>
            </w:r>
          </w:p>
          <w:p w14:paraId="3D0F1B8E" w14:textId="77777777" w:rsidR="00844D8D" w:rsidRDefault="00844D8D" w:rsidP="00DD4BA9">
            <w:pPr>
              <w:pStyle w:val="Odstavecseseznamem"/>
              <w:numPr>
                <w:ilvl w:val="0"/>
                <w:numId w:val="6"/>
              </w:numPr>
            </w:pPr>
            <w:r w:rsidRPr="00B04FB8">
              <w:t>Individuální a kolektivní ochrana, prostředky a materiály, improvizované prostředky.</w:t>
            </w:r>
            <w:r>
              <w:t>, h</w:t>
            </w:r>
            <w:r w:rsidRPr="00B04FB8">
              <w:t>ygienická očista osob, prostředky</w:t>
            </w:r>
            <w:r>
              <w:t xml:space="preserve"> a</w:t>
            </w:r>
            <w:r w:rsidRPr="00B04FB8">
              <w:t xml:space="preserve"> metody v podmínkách Hasičského záchranného sboru.</w:t>
            </w:r>
          </w:p>
          <w:p w14:paraId="07A0FE11" w14:textId="77777777" w:rsidR="00844D8D" w:rsidRDefault="00844D8D" w:rsidP="00DD4BA9">
            <w:pPr>
              <w:pStyle w:val="Odstavecseseznamem"/>
              <w:numPr>
                <w:ilvl w:val="0"/>
                <w:numId w:val="6"/>
              </w:numPr>
            </w:pPr>
            <w:r>
              <w:t>Povodně, povodňové stavy, řízení činnosti při mimořádných a krizových situacích.</w:t>
            </w:r>
          </w:p>
          <w:p w14:paraId="463F7FBB" w14:textId="77777777" w:rsidR="00844D8D" w:rsidRDefault="00844D8D" w:rsidP="00DD4BA9">
            <w:pPr>
              <w:pStyle w:val="Odstavecseseznamem"/>
              <w:numPr>
                <w:ilvl w:val="0"/>
                <w:numId w:val="6"/>
              </w:numPr>
            </w:pPr>
            <w:r w:rsidRPr="00B04FB8">
              <w:t>Bezpečný pobyt v zamořeném prostoru, režimová opatření a jejich plnění.</w:t>
            </w:r>
          </w:p>
          <w:p w14:paraId="0D14138F" w14:textId="77777777" w:rsidR="00844D8D" w:rsidRPr="00A134EF" w:rsidRDefault="00844D8D" w:rsidP="00DD4BA9">
            <w:pPr>
              <w:pStyle w:val="Odstavecseseznamem"/>
              <w:numPr>
                <w:ilvl w:val="0"/>
                <w:numId w:val="6"/>
              </w:numPr>
            </w:pPr>
            <w:r w:rsidRPr="00A134EF">
              <w:t>Místo a úloha hospodářských opatření pro krizové stavy v bezpečnostním systému České republiky</w:t>
            </w:r>
            <w:r>
              <w:t>, p</w:t>
            </w:r>
            <w:r w:rsidRPr="00A134EF">
              <w:t>ůsobnost orgánů krizového řízení v systému hospodářských opatření pro krizové stavy</w:t>
            </w:r>
          </w:p>
          <w:p w14:paraId="563F1AA2" w14:textId="77777777" w:rsidR="00844D8D" w:rsidRPr="00A134EF" w:rsidRDefault="00844D8D" w:rsidP="00DD4BA9">
            <w:pPr>
              <w:pStyle w:val="Odstavecseseznamem"/>
              <w:numPr>
                <w:ilvl w:val="0"/>
                <w:numId w:val="6"/>
              </w:numPr>
            </w:pPr>
            <w:r w:rsidRPr="00A134EF">
              <w:t>Systém nouzového hospodářství</w:t>
            </w:r>
            <w:r>
              <w:t xml:space="preserve"> a s</w:t>
            </w:r>
            <w:r w:rsidRPr="00A134EF">
              <w:t>ystém hospodářské mobilizace</w:t>
            </w:r>
          </w:p>
          <w:p w14:paraId="4DED8FD8" w14:textId="77777777" w:rsidR="00844D8D" w:rsidRPr="00A134EF" w:rsidRDefault="00844D8D" w:rsidP="00DD4BA9">
            <w:pPr>
              <w:pStyle w:val="Odstavecseseznamem"/>
              <w:numPr>
                <w:ilvl w:val="0"/>
                <w:numId w:val="6"/>
              </w:numPr>
            </w:pPr>
            <w:r w:rsidRPr="00A134EF">
              <w:t>Použití státních hmotných rezerv</w:t>
            </w:r>
            <w:r>
              <w:t>, v</w:t>
            </w:r>
            <w:r w:rsidRPr="00A134EF">
              <w:t>ýstavba a údržba nezbytné infrastruktury</w:t>
            </w:r>
            <w:r>
              <w:t>, s</w:t>
            </w:r>
            <w:r w:rsidRPr="00A134EF">
              <w:t>ystém regulačních opatření</w:t>
            </w:r>
          </w:p>
          <w:p w14:paraId="2DB426E3" w14:textId="77777777" w:rsidR="00844D8D" w:rsidRDefault="00844D8D" w:rsidP="00DD4BA9">
            <w:pPr>
              <w:pStyle w:val="Odstavecseseznamem"/>
              <w:numPr>
                <w:ilvl w:val="0"/>
                <w:numId w:val="6"/>
              </w:numPr>
            </w:pPr>
            <w:r w:rsidRPr="00A134EF">
              <w:t>Informační podpora hospodářských opatření pro krizové stavy</w:t>
            </w:r>
            <w:r>
              <w:t>, p</w:t>
            </w:r>
            <w:r w:rsidRPr="00A134EF">
              <w:t>lánování věcných zdrojů k zajištění bezpečnosti České republiky</w:t>
            </w:r>
            <w:r>
              <w:t>, v</w:t>
            </w:r>
            <w:r w:rsidRPr="00A134EF">
              <w:t>yžadování věcných zdrojů za krizové situace</w:t>
            </w:r>
          </w:p>
          <w:p w14:paraId="7344AF00" w14:textId="77777777" w:rsidR="00844D8D" w:rsidRDefault="00844D8D" w:rsidP="00DD4BA9">
            <w:pPr>
              <w:pStyle w:val="Odstavecseseznamem"/>
              <w:numPr>
                <w:ilvl w:val="0"/>
                <w:numId w:val="6"/>
              </w:numPr>
            </w:pPr>
            <w:r w:rsidRPr="00B04FB8">
              <w:t>Humanitární pomoc pro zasažené a postižené obyvatelstvo při mimořádných událostech.</w:t>
            </w:r>
          </w:p>
          <w:p w14:paraId="2CFA795B" w14:textId="77777777" w:rsidR="00844D8D" w:rsidRDefault="00844D8D" w:rsidP="00DD4BA9">
            <w:pPr>
              <w:pStyle w:val="Odstavecseseznamem"/>
              <w:numPr>
                <w:ilvl w:val="0"/>
                <w:numId w:val="6"/>
              </w:numPr>
            </w:pPr>
            <w:r w:rsidRPr="00B04FB8">
              <w:t>Příprava, organizace, provedení a vyhodnocení taktických a prověřovacích cvičení.</w:t>
            </w:r>
          </w:p>
          <w:p w14:paraId="200E5055" w14:textId="77777777" w:rsidR="00844D8D" w:rsidRDefault="00844D8D" w:rsidP="00DD4BA9">
            <w:pPr>
              <w:pStyle w:val="Odstavecseseznamem"/>
              <w:numPr>
                <w:ilvl w:val="0"/>
                <w:numId w:val="6"/>
              </w:numPr>
            </w:pPr>
            <w:r w:rsidRPr="00B04FB8">
              <w:t xml:space="preserve">Praktická výuka na Magistrátu města Zlína </w:t>
            </w:r>
            <w:r>
              <w:t xml:space="preserve">a KÚ Zlín </w:t>
            </w:r>
            <w:r w:rsidRPr="00B04FB8">
              <w:t>v oblasti ochrany obyvatelstva.</w:t>
            </w:r>
            <w:r w:rsidRPr="00B04FB8">
              <w:br/>
            </w:r>
          </w:p>
        </w:tc>
      </w:tr>
      <w:tr w:rsidR="00844D8D" w14:paraId="4239F029" w14:textId="77777777" w:rsidTr="003E207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28A37972" w14:textId="77777777" w:rsidR="00844D8D" w:rsidRDefault="00844D8D" w:rsidP="003E2075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2276CA41" w14:textId="77777777" w:rsidR="00844D8D" w:rsidRDefault="00844D8D" w:rsidP="003E2075">
            <w:pPr>
              <w:jc w:val="both"/>
            </w:pPr>
          </w:p>
        </w:tc>
      </w:tr>
      <w:tr w:rsidR="00844D8D" w14:paraId="00ED8ED3" w14:textId="77777777" w:rsidTr="003E207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43BF38D9" w14:textId="77777777" w:rsidR="00844D8D" w:rsidRPr="00FB599D" w:rsidRDefault="00844D8D" w:rsidP="003E2075">
            <w:pPr>
              <w:jc w:val="both"/>
              <w:rPr>
                <w:b/>
              </w:rPr>
            </w:pPr>
            <w:r w:rsidRPr="00FB599D">
              <w:rPr>
                <w:b/>
              </w:rPr>
              <w:t>Povinná literatura:</w:t>
            </w:r>
          </w:p>
          <w:p w14:paraId="19F4C283" w14:textId="77777777" w:rsidR="00844D8D" w:rsidRPr="00F23BFC" w:rsidRDefault="00844D8D" w:rsidP="003E2075">
            <w:pPr>
              <w:jc w:val="both"/>
            </w:pPr>
            <w:r w:rsidRPr="003F13FE">
              <w:t>KONCEPCE OCHRANY OBYVATELSTVA do roku 2025 s výhledem do roku 2030</w:t>
            </w:r>
            <w:r>
              <w:t>,</w:t>
            </w:r>
            <w:r w:rsidRPr="00F23BFC">
              <w:t xml:space="preserve"> (2020). MV GŘ HZS. Praha: MV GŘ HZS.</w:t>
            </w:r>
          </w:p>
          <w:p w14:paraId="5DD6E1B9" w14:textId="77777777" w:rsidR="00844D8D" w:rsidRDefault="00862263" w:rsidP="003E2075">
            <w:pPr>
              <w:jc w:val="both"/>
            </w:pPr>
            <w:hyperlink r:id="rId64" w:history="1">
              <w:r w:rsidR="00844D8D" w:rsidRPr="003F13FE">
                <w:t>Nedvědová Klára</w:t>
              </w:r>
            </w:hyperlink>
            <w:r w:rsidR="00844D8D" w:rsidRPr="003F13FE">
              <w:t> a kol</w:t>
            </w:r>
            <w:r w:rsidR="00844D8D">
              <w:t>.</w:t>
            </w:r>
            <w:r w:rsidR="00844D8D" w:rsidRPr="003F13FE">
              <w:t xml:space="preserve"> (2020). </w:t>
            </w:r>
            <w:r w:rsidR="00844D8D" w:rsidRPr="00F23BFC">
              <w:rPr>
                <w:i/>
              </w:rPr>
              <w:t>Památky a povodně. Prevence a sanace.</w:t>
            </w:r>
            <w:r w:rsidR="00844D8D">
              <w:t xml:space="preserve"> Praha: Grada Publishing, I</w:t>
            </w:r>
            <w:r w:rsidR="00844D8D" w:rsidRPr="00531240">
              <w:t>SBN: 978-80-271-1763-5</w:t>
            </w:r>
            <w:r w:rsidR="00844D8D">
              <w:t>.</w:t>
            </w:r>
          </w:p>
          <w:p w14:paraId="179E50A6" w14:textId="77777777" w:rsidR="00844D8D" w:rsidRPr="00F23BFC" w:rsidRDefault="00862263" w:rsidP="003E2075">
            <w:pPr>
              <w:jc w:val="both"/>
            </w:pPr>
            <w:hyperlink r:id="rId65" w:history="1">
              <w:r w:rsidR="00844D8D" w:rsidRPr="00531240">
                <w:t>Řehák David, Martínek Bohumír, Legierská Petra</w:t>
              </w:r>
            </w:hyperlink>
            <w:r w:rsidR="00844D8D" w:rsidRPr="00531240">
              <w:t xml:space="preserve">, (2019). </w:t>
            </w:r>
            <w:r w:rsidR="00844D8D" w:rsidRPr="00F23BFC">
              <w:rPr>
                <w:i/>
              </w:rPr>
              <w:t>Ochrana obyvatelstva v kontextu aktuálních bezpečnostních hrozeb.</w:t>
            </w:r>
            <w:r w:rsidR="00844D8D">
              <w:t xml:space="preserve"> Ostrava: SPBI, 2 vydání. ISBN </w:t>
            </w:r>
            <w:r w:rsidR="00844D8D" w:rsidRPr="00F23BFC">
              <w:t>978-80-7385-220-7.</w:t>
            </w:r>
          </w:p>
          <w:p w14:paraId="2F88ACFF" w14:textId="77777777" w:rsidR="00844D8D" w:rsidRDefault="00862263" w:rsidP="003E2075">
            <w:pPr>
              <w:jc w:val="both"/>
            </w:pPr>
            <w:hyperlink r:id="rId66" w:history="1">
              <w:r w:rsidR="00844D8D" w:rsidRPr="00F23BFC">
                <w:t>Ryan Henning</w:t>
              </w:r>
            </w:hyperlink>
            <w:r w:rsidR="00844D8D" w:rsidRPr="00F23BFC">
              <w:t xml:space="preserve">  (2019). </w:t>
            </w:r>
            <w:r w:rsidR="00844D8D" w:rsidRPr="00F23BFC">
              <w:rPr>
                <w:i/>
              </w:rPr>
              <w:t>Field Guide to the Weather: Learn to Identify Clouds and Storms, Forecast the Weather, and Stay Safe</w:t>
            </w:r>
            <w:r w:rsidR="00844D8D" w:rsidRPr="00F23BFC">
              <w:rPr>
                <w:color w:val="333333"/>
              </w:rPr>
              <w:t xml:space="preserve"> San Francisco</w:t>
            </w:r>
            <w:r w:rsidR="00844D8D" w:rsidRPr="00F23BFC">
              <w:rPr>
                <w:i/>
              </w:rPr>
              <w:t xml:space="preserve">: </w:t>
            </w:r>
            <w:r w:rsidR="00844D8D" w:rsidRPr="00F23BFC">
              <w:rPr>
                <w:color w:val="333333"/>
              </w:rPr>
              <w:t xml:space="preserve">Goodreads, Inc. </w:t>
            </w:r>
            <w:r w:rsidR="00844D8D" w:rsidRPr="00F23BFC">
              <w:t>ISBN-10: ‎1591938244</w:t>
            </w:r>
            <w:r w:rsidR="00844D8D">
              <w:t>.</w:t>
            </w:r>
          </w:p>
          <w:p w14:paraId="2961916C" w14:textId="514C9CBF" w:rsidR="00844D8D" w:rsidRDefault="00844D8D" w:rsidP="003E2075">
            <w:pPr>
              <w:jc w:val="both"/>
            </w:pPr>
            <w:r>
              <w:t>METODIKA ČINNOSTI při plánování a zajišťování nezbytných dodávek v systému hospodářských opatření pro krizové stavy pro právnické a podnikající fyzické osoby. (2017). Praha. Správa státních hmotných rezerv.</w:t>
            </w:r>
          </w:p>
          <w:p w14:paraId="0326218F" w14:textId="77777777" w:rsidR="006857FF" w:rsidRPr="00FB599D" w:rsidRDefault="006857FF" w:rsidP="003E2075">
            <w:pPr>
              <w:jc w:val="both"/>
              <w:rPr>
                <w:color w:val="0F1111"/>
              </w:rPr>
            </w:pPr>
          </w:p>
          <w:p w14:paraId="1F14AD75" w14:textId="77777777" w:rsidR="00844D8D" w:rsidRDefault="00844D8D" w:rsidP="003E2075">
            <w:pPr>
              <w:jc w:val="both"/>
              <w:rPr>
                <w:b/>
              </w:rPr>
            </w:pPr>
            <w:r w:rsidRPr="00FB599D">
              <w:rPr>
                <w:b/>
              </w:rPr>
              <w:t>Doporučená literatura:</w:t>
            </w:r>
          </w:p>
          <w:p w14:paraId="774F3772" w14:textId="77777777" w:rsidR="00844D8D" w:rsidRDefault="00844D8D" w:rsidP="003E2075">
            <w:pPr>
              <w:jc w:val="both"/>
            </w:pPr>
            <w:r>
              <w:t>HOSPODÁŘSKÁ OPATŘENÍ PRO KRIZOVÉ STAVY - MODUL – F. (2019) Praha: MV GŘ HZS: ISBN 978-80-7616-036-1.</w:t>
            </w:r>
          </w:p>
          <w:p w14:paraId="350EF75E" w14:textId="77777777" w:rsidR="00844D8D" w:rsidRDefault="00844D8D" w:rsidP="003E2075">
            <w:pPr>
              <w:jc w:val="both"/>
            </w:pPr>
            <w:r>
              <w:t xml:space="preserve">Ivama Hrdličková (2015) </w:t>
            </w:r>
            <w:r w:rsidRPr="00111420">
              <w:rPr>
                <w:i/>
              </w:rPr>
              <w:t>Uživatelská příručka IS Argis 2.3.3 Hospodářská mobilizace – dodavatel mobilizační dodávky verze 1.0</w:t>
            </w:r>
            <w:r>
              <w:rPr>
                <w:i/>
              </w:rPr>
              <w:t xml:space="preserve"> </w:t>
            </w:r>
            <w:r>
              <w:t>Praha: T-Soft.</w:t>
            </w:r>
          </w:p>
          <w:p w14:paraId="1A349ACE" w14:textId="77777777" w:rsidR="00844D8D" w:rsidRPr="00F23BFC" w:rsidRDefault="00844D8D" w:rsidP="003E2075">
            <w:pPr>
              <w:jc w:val="both"/>
            </w:pPr>
            <w:r w:rsidRPr="00F23BFC">
              <w:t>SKŘEHOT, Petr a kol. Prevence nehod a havárií 1. díl. Praha: PINK PIG 1. vyd., 2009. ISBN 978-80-86973-34-0.</w:t>
            </w:r>
          </w:p>
          <w:p w14:paraId="6F239984" w14:textId="77777777" w:rsidR="00844D8D" w:rsidRDefault="00844D8D" w:rsidP="003E2075">
            <w:pPr>
              <w:jc w:val="both"/>
            </w:pPr>
            <w:r w:rsidRPr="00F23BFC">
              <w:t>SKŘEHOT, Petr a kol. Prevence nehod a havárií 2. díl. Praha: PINK PIG 1. vyd., 2009. ISBN 978-80-86973-73-9.</w:t>
            </w:r>
          </w:p>
          <w:p w14:paraId="43C53E23" w14:textId="77777777" w:rsidR="00844D8D" w:rsidRPr="00F23BFC" w:rsidRDefault="00844D8D" w:rsidP="003E2075">
            <w:r w:rsidRPr="00111420">
              <w:t>Základní přehled humanitární pomoci</w:t>
            </w:r>
            <w:r>
              <w:t xml:space="preserve"> Ministerstvo zahraničních věcí. Dostupné z: </w:t>
            </w:r>
            <w:r w:rsidRPr="00111420">
              <w:t>https://www.mzv.cz/jnp/cz/zahranicni_vztahy/rozvojova_spoluprace/humanitarni_pomoc/prirucka_WFP_pro_nevladni_organizace/zakladni_prehled_humanitarni_pomoci.html</w:t>
            </w:r>
          </w:p>
        </w:tc>
      </w:tr>
      <w:tr w:rsidR="00844D8D" w14:paraId="1AA40355" w14:textId="77777777" w:rsidTr="003E207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348CDA6B" w14:textId="77777777" w:rsidR="00844D8D" w:rsidRDefault="00844D8D" w:rsidP="003E207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844D8D" w14:paraId="1EDD5AD7" w14:textId="77777777" w:rsidTr="003E207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2120854C" w14:textId="77777777" w:rsidR="00844D8D" w:rsidRDefault="00844D8D" w:rsidP="003E2075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77A67349" w14:textId="77777777" w:rsidR="00844D8D" w:rsidRDefault="00844D8D" w:rsidP="003E2075">
            <w:pPr>
              <w:jc w:val="both"/>
            </w:pPr>
            <w:r>
              <w:t>14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47A1A254" w14:textId="77777777" w:rsidR="00844D8D" w:rsidRDefault="00844D8D" w:rsidP="003E2075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844D8D" w14:paraId="76E11D44" w14:textId="77777777" w:rsidTr="003E2075">
        <w:tc>
          <w:tcPr>
            <w:tcW w:w="9855" w:type="dxa"/>
            <w:gridSpan w:val="8"/>
            <w:shd w:val="clear" w:color="auto" w:fill="F7CAAC"/>
          </w:tcPr>
          <w:p w14:paraId="2CF2BA48" w14:textId="77777777" w:rsidR="00844D8D" w:rsidRDefault="00844D8D" w:rsidP="003E2075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844D8D" w14:paraId="0F01B52C" w14:textId="77777777" w:rsidTr="003E2075">
        <w:trPr>
          <w:trHeight w:val="1373"/>
        </w:trPr>
        <w:tc>
          <w:tcPr>
            <w:tcW w:w="9855" w:type="dxa"/>
            <w:gridSpan w:val="8"/>
          </w:tcPr>
          <w:p w14:paraId="352CB3FD" w14:textId="77777777" w:rsidR="00844D8D" w:rsidRDefault="00844D8D" w:rsidP="003E2075">
            <w:pPr>
              <w:jc w:val="both"/>
            </w:pPr>
            <w:r>
              <w:t>Studenti se účastní výuky ve stanoveném počtu hodin, kde je jim redukovanou formou prezentována látka výše uvedeného rozsahu a jsou jim určeny části učiva k samostatnému nastudování. Hodnocení individuálních úkolů studentů a korekce informací získaných samostudiem probíhá na skupinových a individuálních konzultacích, prostřednictvím elektronické pošty, portálu UTB nebo v systému MOODLE. V </w:t>
            </w:r>
            <w:r w:rsidRPr="00F655FD">
              <w:t xml:space="preserve">souladu s vnitřními předpisy FLKŘ má každý akademický pracovník stanoveny konzultační hodiny v rozsahu minimálně 2 hodiny týdně. Dle </w:t>
            </w:r>
            <w:r>
              <w:t>potřeby jsou dále konzultace možné i po předchozí emailové či telefonické dohodě.</w:t>
            </w:r>
          </w:p>
        </w:tc>
      </w:tr>
    </w:tbl>
    <w:p w14:paraId="4F901EAB" w14:textId="77777777" w:rsidR="00844D8D" w:rsidRDefault="00844D8D" w:rsidP="00844D8D"/>
    <w:p w14:paraId="068007C6" w14:textId="77777777" w:rsidR="00844D8D" w:rsidRDefault="00844D8D" w:rsidP="007D16DF"/>
    <w:p w14:paraId="2A66D7ED" w14:textId="34E542D7" w:rsidR="00543C2B" w:rsidRDefault="00543C2B" w:rsidP="007D16DF"/>
    <w:p w14:paraId="5A41FDC8" w14:textId="5004FF92" w:rsidR="00543C2B" w:rsidRDefault="00543C2B" w:rsidP="007D16DF"/>
    <w:p w14:paraId="6ACD703C" w14:textId="0E8A2BE4" w:rsidR="00543C2B" w:rsidRDefault="00543C2B" w:rsidP="007D16DF"/>
    <w:p w14:paraId="65C27A88" w14:textId="034B88A7" w:rsidR="00543C2B" w:rsidRDefault="00543C2B" w:rsidP="007D16DF"/>
    <w:p w14:paraId="03C62BF7" w14:textId="3A4642C6" w:rsidR="00844D8D" w:rsidRDefault="00844D8D" w:rsidP="007D16DF"/>
    <w:p w14:paraId="347C8145" w14:textId="77777777" w:rsidR="00844D8D" w:rsidRDefault="00844D8D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844D8D" w14:paraId="6D681CF7" w14:textId="77777777" w:rsidTr="003E207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3F8F0964" w14:textId="77777777" w:rsidR="00844D8D" w:rsidRDefault="00844D8D" w:rsidP="003E2075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844D8D" w14:paraId="060DA00D" w14:textId="77777777" w:rsidTr="003E207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4E2C0F30" w14:textId="77777777" w:rsidR="00844D8D" w:rsidRDefault="00844D8D" w:rsidP="003E2075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0B4F8E2A" w14:textId="77777777" w:rsidR="00844D8D" w:rsidRPr="006857FF" w:rsidRDefault="00844D8D" w:rsidP="003E2075">
            <w:pPr>
              <w:jc w:val="both"/>
              <w:rPr>
                <w:b/>
              </w:rPr>
            </w:pPr>
            <w:r w:rsidRPr="006857FF">
              <w:rPr>
                <w:b/>
              </w:rPr>
              <w:t>Bezpečnost logistických procesů</w:t>
            </w:r>
          </w:p>
        </w:tc>
      </w:tr>
      <w:tr w:rsidR="00844D8D" w14:paraId="79422DEC" w14:textId="77777777" w:rsidTr="003E2075">
        <w:tc>
          <w:tcPr>
            <w:tcW w:w="3086" w:type="dxa"/>
            <w:shd w:val="clear" w:color="auto" w:fill="F7CAAC"/>
          </w:tcPr>
          <w:p w14:paraId="53C1CE71" w14:textId="77777777" w:rsidR="00844D8D" w:rsidRDefault="00844D8D" w:rsidP="003E2075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4D1995F9" w14:textId="77777777" w:rsidR="00844D8D" w:rsidRDefault="00844D8D" w:rsidP="003E2075">
            <w:pPr>
              <w:jc w:val="both"/>
            </w:pPr>
            <w:r>
              <w:t>povinný,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699B51E3" w14:textId="77777777" w:rsidR="00844D8D" w:rsidRDefault="00844D8D" w:rsidP="003E2075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06A168E8" w14:textId="77777777" w:rsidR="00844D8D" w:rsidRDefault="00844D8D" w:rsidP="003E2075">
            <w:pPr>
              <w:jc w:val="both"/>
            </w:pPr>
            <w:r>
              <w:t>2/ZS</w:t>
            </w:r>
          </w:p>
        </w:tc>
      </w:tr>
      <w:tr w:rsidR="00844D8D" w14:paraId="6F1A59FD" w14:textId="77777777" w:rsidTr="003E2075">
        <w:tc>
          <w:tcPr>
            <w:tcW w:w="3086" w:type="dxa"/>
            <w:shd w:val="clear" w:color="auto" w:fill="F7CAAC"/>
          </w:tcPr>
          <w:p w14:paraId="7AE8A5ED" w14:textId="77777777" w:rsidR="00844D8D" w:rsidRDefault="00844D8D" w:rsidP="003E2075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4A326437" w14:textId="77777777" w:rsidR="00844D8D" w:rsidRDefault="00844D8D" w:rsidP="003E2075">
            <w:pPr>
              <w:jc w:val="both"/>
            </w:pPr>
            <w:r>
              <w:t>26p + 13s</w:t>
            </w:r>
          </w:p>
        </w:tc>
        <w:tc>
          <w:tcPr>
            <w:tcW w:w="889" w:type="dxa"/>
            <w:shd w:val="clear" w:color="auto" w:fill="F7CAAC"/>
          </w:tcPr>
          <w:p w14:paraId="0A3B7A36" w14:textId="77777777" w:rsidR="00844D8D" w:rsidRDefault="00844D8D" w:rsidP="003E2075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26CC1022" w14:textId="77777777" w:rsidR="00844D8D" w:rsidRDefault="00844D8D" w:rsidP="003E2075">
            <w:pPr>
              <w:jc w:val="both"/>
            </w:pPr>
            <w:r>
              <w:t>39</w:t>
            </w:r>
          </w:p>
        </w:tc>
        <w:tc>
          <w:tcPr>
            <w:tcW w:w="2156" w:type="dxa"/>
            <w:shd w:val="clear" w:color="auto" w:fill="F7CAAC"/>
          </w:tcPr>
          <w:p w14:paraId="7D93A9C3" w14:textId="77777777" w:rsidR="00844D8D" w:rsidRDefault="00844D8D" w:rsidP="003E2075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24E48DA3" w14:textId="77777777" w:rsidR="00844D8D" w:rsidRDefault="00844D8D" w:rsidP="003E2075">
            <w:pPr>
              <w:jc w:val="both"/>
            </w:pPr>
            <w:r>
              <w:t>4</w:t>
            </w:r>
          </w:p>
        </w:tc>
      </w:tr>
      <w:tr w:rsidR="00844D8D" w14:paraId="5DDD449C" w14:textId="77777777" w:rsidTr="003E2075">
        <w:tc>
          <w:tcPr>
            <w:tcW w:w="3086" w:type="dxa"/>
            <w:shd w:val="clear" w:color="auto" w:fill="F7CAAC"/>
          </w:tcPr>
          <w:p w14:paraId="60FB2C74" w14:textId="77777777" w:rsidR="00844D8D" w:rsidRDefault="00844D8D" w:rsidP="003E2075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1EE54D90" w14:textId="77777777" w:rsidR="00844D8D" w:rsidRDefault="00844D8D" w:rsidP="003E2075">
            <w:pPr>
              <w:jc w:val="both"/>
            </w:pPr>
          </w:p>
        </w:tc>
      </w:tr>
      <w:tr w:rsidR="00844D8D" w14:paraId="4126C3DA" w14:textId="77777777" w:rsidTr="003E2075">
        <w:tc>
          <w:tcPr>
            <w:tcW w:w="3086" w:type="dxa"/>
            <w:shd w:val="clear" w:color="auto" w:fill="F7CAAC"/>
          </w:tcPr>
          <w:p w14:paraId="0C9DF076" w14:textId="77777777" w:rsidR="00844D8D" w:rsidRDefault="00844D8D" w:rsidP="003E2075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221EA5E7" w14:textId="05D50F4A" w:rsidR="00844D8D" w:rsidRDefault="002A2C1C" w:rsidP="003E2075">
            <w:pPr>
              <w:jc w:val="both"/>
            </w:pPr>
            <w:r>
              <w:t>Zápočet, zkouška.</w:t>
            </w:r>
          </w:p>
        </w:tc>
        <w:tc>
          <w:tcPr>
            <w:tcW w:w="2156" w:type="dxa"/>
            <w:shd w:val="clear" w:color="auto" w:fill="F7CAAC"/>
          </w:tcPr>
          <w:p w14:paraId="0CCF49E4" w14:textId="77777777" w:rsidR="00844D8D" w:rsidRDefault="00844D8D" w:rsidP="003E2075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0752616F" w14:textId="77777777" w:rsidR="00844D8D" w:rsidRDefault="00844D8D" w:rsidP="003E2075">
            <w:pPr>
              <w:jc w:val="both"/>
            </w:pPr>
            <w:r>
              <w:t>přednášky</w:t>
            </w:r>
          </w:p>
          <w:p w14:paraId="7E709C3D" w14:textId="77777777" w:rsidR="00844D8D" w:rsidRDefault="00844D8D" w:rsidP="003E2075">
            <w:pPr>
              <w:jc w:val="both"/>
            </w:pPr>
            <w:r>
              <w:t>semináře</w:t>
            </w:r>
          </w:p>
        </w:tc>
      </w:tr>
      <w:tr w:rsidR="00844D8D" w14:paraId="30D26199" w14:textId="77777777" w:rsidTr="003E2075">
        <w:tc>
          <w:tcPr>
            <w:tcW w:w="3086" w:type="dxa"/>
            <w:shd w:val="clear" w:color="auto" w:fill="F7CAAC"/>
          </w:tcPr>
          <w:p w14:paraId="0734470F" w14:textId="77777777" w:rsidR="00844D8D" w:rsidRDefault="00844D8D" w:rsidP="003E2075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B96BB26" w14:textId="6BAD485E" w:rsidR="00844D8D" w:rsidRDefault="00844D8D" w:rsidP="003E2075">
            <w:pPr>
              <w:jc w:val="both"/>
            </w:pPr>
            <w:r>
              <w:t>Zápočet: aktivní účast na nejméně 80 % seminářů, prezentace</w:t>
            </w:r>
            <w:r w:rsidR="002A2C1C">
              <w:t>.</w:t>
            </w:r>
          </w:p>
          <w:p w14:paraId="6096A38E" w14:textId="77777777" w:rsidR="00844D8D" w:rsidRDefault="00844D8D" w:rsidP="003E2075">
            <w:pPr>
              <w:jc w:val="both"/>
            </w:pPr>
          </w:p>
          <w:p w14:paraId="0E0D5714" w14:textId="14FDC84E" w:rsidR="00844D8D" w:rsidRDefault="00844D8D" w:rsidP="003E2075">
            <w:pPr>
              <w:jc w:val="both"/>
            </w:pPr>
            <w:r>
              <w:t>Zkouška: písemná</w:t>
            </w:r>
            <w:r w:rsidR="002A2C1C">
              <w:t>.</w:t>
            </w:r>
          </w:p>
        </w:tc>
      </w:tr>
      <w:tr w:rsidR="00844D8D" w14:paraId="4BFE7A14" w14:textId="77777777" w:rsidTr="003E207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11F7016D" w14:textId="77777777" w:rsidR="00844D8D" w:rsidRDefault="00844D8D" w:rsidP="003E2075">
            <w:pPr>
              <w:jc w:val="both"/>
            </w:pPr>
          </w:p>
        </w:tc>
      </w:tr>
      <w:tr w:rsidR="00844D8D" w14:paraId="0824B81D" w14:textId="77777777" w:rsidTr="003E207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7C9E360A" w14:textId="77777777" w:rsidR="00844D8D" w:rsidRDefault="00844D8D" w:rsidP="003E2075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C8C2999" w14:textId="77777777" w:rsidR="00844D8D" w:rsidRDefault="00844D8D" w:rsidP="003E2075">
            <w:pPr>
              <w:jc w:val="both"/>
            </w:pPr>
            <w:r>
              <w:t>Mgr. Kamil Peterek, PhD.</w:t>
            </w:r>
          </w:p>
        </w:tc>
      </w:tr>
      <w:tr w:rsidR="00844D8D" w14:paraId="7527C46E" w14:textId="77777777" w:rsidTr="003E207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3B7E8BC" w14:textId="77777777" w:rsidR="00844D8D" w:rsidRDefault="00844D8D" w:rsidP="003E2075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168309D" w14:textId="77777777" w:rsidR="00844D8D" w:rsidRDefault="00844D8D" w:rsidP="003E2075">
            <w:pPr>
              <w:jc w:val="both"/>
            </w:pPr>
            <w:r>
              <w:t>Garant stanovuje obsah přednášek, seminářů a dohlíží na jejich jednotné vedení.</w:t>
            </w:r>
          </w:p>
          <w:p w14:paraId="551DD957" w14:textId="77777777" w:rsidR="00844D8D" w:rsidRDefault="00844D8D" w:rsidP="003E2075">
            <w:pPr>
              <w:jc w:val="both"/>
            </w:pPr>
            <w:r>
              <w:t>Garant přímo vyučuje 100 % přednášek.</w:t>
            </w:r>
          </w:p>
        </w:tc>
      </w:tr>
      <w:tr w:rsidR="00844D8D" w14:paraId="15BAC603" w14:textId="77777777" w:rsidTr="003E2075">
        <w:tc>
          <w:tcPr>
            <w:tcW w:w="3086" w:type="dxa"/>
            <w:shd w:val="clear" w:color="auto" w:fill="F7CAAC"/>
          </w:tcPr>
          <w:p w14:paraId="11A7AA66" w14:textId="77777777" w:rsidR="00844D8D" w:rsidRDefault="00844D8D" w:rsidP="003E2075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840B709" w14:textId="77777777" w:rsidR="00844D8D" w:rsidRDefault="00844D8D" w:rsidP="003E2075">
            <w:pPr>
              <w:jc w:val="both"/>
            </w:pPr>
            <w:r>
              <w:t>Mgr. Kamil Peterek, PhD. – přednášky (100 %), semináře (100 %)</w:t>
            </w:r>
          </w:p>
        </w:tc>
      </w:tr>
      <w:tr w:rsidR="00844D8D" w14:paraId="1493DFFC" w14:textId="77777777" w:rsidTr="003E207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394B3097" w14:textId="77777777" w:rsidR="00844D8D" w:rsidRDefault="00844D8D" w:rsidP="003E2075">
            <w:pPr>
              <w:jc w:val="both"/>
            </w:pPr>
          </w:p>
        </w:tc>
      </w:tr>
      <w:tr w:rsidR="00844D8D" w14:paraId="3D811415" w14:textId="77777777" w:rsidTr="003E2075">
        <w:tc>
          <w:tcPr>
            <w:tcW w:w="3086" w:type="dxa"/>
            <w:shd w:val="clear" w:color="auto" w:fill="F7CAAC"/>
          </w:tcPr>
          <w:p w14:paraId="080472D5" w14:textId="77777777" w:rsidR="00844D8D" w:rsidRDefault="00844D8D" w:rsidP="003E2075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DB61645" w14:textId="77777777" w:rsidR="00844D8D" w:rsidRDefault="00844D8D" w:rsidP="003E2075">
            <w:pPr>
              <w:jc w:val="both"/>
            </w:pPr>
          </w:p>
        </w:tc>
      </w:tr>
      <w:tr w:rsidR="00844D8D" w14:paraId="66881FD9" w14:textId="77777777" w:rsidTr="003E2075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1BEC3A41" w14:textId="77777777" w:rsidR="00844D8D" w:rsidRDefault="00844D8D" w:rsidP="003E2075">
            <w:pPr>
              <w:jc w:val="both"/>
            </w:pPr>
          </w:p>
          <w:p w14:paraId="5083942C" w14:textId="77777777" w:rsidR="00844D8D" w:rsidRPr="00213748" w:rsidRDefault="00844D8D" w:rsidP="003E2075">
            <w:pPr>
              <w:jc w:val="both"/>
              <w:rPr>
                <w:color w:val="000000" w:themeColor="text1"/>
              </w:rPr>
            </w:pPr>
            <w:r w:rsidRPr="00213748">
              <w:rPr>
                <w:color w:val="000000" w:themeColor="text1"/>
              </w:rPr>
              <w:t xml:space="preserve">Cílem předmětu je seznámit studenty se základními pojmy z oblasti </w:t>
            </w:r>
            <w:r>
              <w:rPr>
                <w:color w:val="000000" w:themeColor="text1"/>
              </w:rPr>
              <w:t>bezpečnosti logistických procesů</w:t>
            </w:r>
            <w:r w:rsidRPr="00213748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>S</w:t>
            </w:r>
            <w:r w:rsidRPr="00213748">
              <w:rPr>
                <w:color w:val="000000" w:themeColor="text1"/>
              </w:rPr>
              <w:t xml:space="preserve">tudenti </w:t>
            </w:r>
            <w:r>
              <w:rPr>
                <w:color w:val="000000" w:themeColor="text1"/>
              </w:rPr>
              <w:t xml:space="preserve">se </w:t>
            </w:r>
            <w:r w:rsidRPr="00213748">
              <w:rPr>
                <w:color w:val="000000" w:themeColor="text1"/>
              </w:rPr>
              <w:t xml:space="preserve">seznámí </w:t>
            </w:r>
            <w:r>
              <w:rPr>
                <w:color w:val="000000" w:themeColor="text1"/>
              </w:rPr>
              <w:t>se </w:t>
            </w:r>
            <w:r w:rsidRPr="00213748">
              <w:rPr>
                <w:color w:val="000000" w:themeColor="text1"/>
              </w:rPr>
              <w:t xml:space="preserve">základními </w:t>
            </w:r>
            <w:r>
              <w:rPr>
                <w:color w:val="000000" w:themeColor="text1"/>
              </w:rPr>
              <w:t>riziky v logistice a jejich řízením v logistických řetězcích. Zvláštní důraz bude kladen na rizika v procesech a činnostech nákupní, výrobní a distribuční logistiky</w:t>
            </w:r>
            <w:r w:rsidRPr="00213748">
              <w:rPr>
                <w:color w:val="000000" w:themeColor="text1"/>
              </w:rPr>
              <w:t xml:space="preserve">. </w:t>
            </w:r>
            <w:r w:rsidRPr="004E0F02">
              <w:rPr>
                <w:color w:val="000000" w:themeColor="text1"/>
              </w:rPr>
              <w:t xml:space="preserve">V rámci předmětu bude posluchačům představena problematika řízení rizik v logistice pomocí případových studií. Součástí </w:t>
            </w:r>
            <w:r>
              <w:rPr>
                <w:color w:val="000000" w:themeColor="text1"/>
              </w:rPr>
              <w:t>seminářů</w:t>
            </w:r>
            <w:r w:rsidRPr="004E0F02">
              <w:rPr>
                <w:color w:val="000000" w:themeColor="text1"/>
              </w:rPr>
              <w:t xml:space="preserve"> jsou praktické postupy všech fází řízení rizik. Důraz je kladen také na vlastní hodnocení a predikci (předcházení) výskytu (a dopadu) rizik v logistice podniku.</w:t>
            </w:r>
          </w:p>
          <w:p w14:paraId="62D83D8A" w14:textId="77777777" w:rsidR="00844D8D" w:rsidRPr="00DA261B" w:rsidRDefault="00844D8D" w:rsidP="003E2075">
            <w:pPr>
              <w:jc w:val="both"/>
              <w:rPr>
                <w:color w:val="000000" w:themeColor="text1"/>
              </w:rPr>
            </w:pPr>
          </w:p>
          <w:p w14:paraId="1CBDC402" w14:textId="77777777" w:rsidR="00844D8D" w:rsidRPr="00DA261B" w:rsidRDefault="00844D8D" w:rsidP="003E2075">
            <w:pPr>
              <w:jc w:val="both"/>
              <w:rPr>
                <w:color w:val="000000" w:themeColor="text1"/>
              </w:rPr>
            </w:pPr>
            <w:r w:rsidRPr="00DA261B">
              <w:rPr>
                <w:color w:val="000000" w:themeColor="text1"/>
              </w:rPr>
              <w:t>Vyučovaná témata:</w:t>
            </w:r>
          </w:p>
          <w:p w14:paraId="37153148" w14:textId="12984A80" w:rsidR="00844D8D" w:rsidRPr="00844D8D" w:rsidRDefault="00844D8D" w:rsidP="00DD4BA9">
            <w:pPr>
              <w:pStyle w:val="Odstavecseseznamem"/>
              <w:numPr>
                <w:ilvl w:val="0"/>
                <w:numId w:val="7"/>
              </w:numPr>
              <w:jc w:val="both"/>
              <w:rPr>
                <w:color w:val="000000" w:themeColor="text1"/>
              </w:rPr>
            </w:pPr>
            <w:r w:rsidRPr="00844D8D">
              <w:rPr>
                <w:color w:val="000000" w:themeColor="text1"/>
              </w:rPr>
              <w:t>Úvod do problematiky bezpečnosti v logistickém prostředí, specifičnost prostředí.</w:t>
            </w:r>
          </w:p>
          <w:p w14:paraId="4310659B" w14:textId="1D26D4B2" w:rsidR="00844D8D" w:rsidRPr="00844D8D" w:rsidRDefault="00844D8D" w:rsidP="00DD4BA9">
            <w:pPr>
              <w:pStyle w:val="Odstavecseseznamem"/>
              <w:numPr>
                <w:ilvl w:val="0"/>
                <w:numId w:val="7"/>
              </w:numPr>
              <w:jc w:val="both"/>
              <w:rPr>
                <w:color w:val="000000" w:themeColor="text1"/>
              </w:rPr>
            </w:pPr>
            <w:r w:rsidRPr="00844D8D">
              <w:rPr>
                <w:color w:val="000000" w:themeColor="text1"/>
              </w:rPr>
              <w:t>Vymezení základních pojmů kvalita, spolehlivost a bezpečnost v logistice. Logistická rozhraní.</w:t>
            </w:r>
          </w:p>
          <w:p w14:paraId="6716CBF7" w14:textId="3A3FA7BF" w:rsidR="00844D8D" w:rsidRPr="00844D8D" w:rsidRDefault="00844D8D" w:rsidP="00DD4BA9">
            <w:pPr>
              <w:pStyle w:val="Odstavecseseznamem"/>
              <w:numPr>
                <w:ilvl w:val="0"/>
                <w:numId w:val="7"/>
              </w:numPr>
              <w:jc w:val="both"/>
              <w:rPr>
                <w:color w:val="000000" w:themeColor="text1"/>
              </w:rPr>
            </w:pPr>
            <w:r w:rsidRPr="00844D8D">
              <w:rPr>
                <w:color w:val="000000" w:themeColor="text1"/>
              </w:rPr>
              <w:t>Bezpečnost a spolehlivost logistických řetězců a logistických systémů.</w:t>
            </w:r>
          </w:p>
          <w:p w14:paraId="709BA8B5" w14:textId="7B9EC953" w:rsidR="00844D8D" w:rsidRPr="00844D8D" w:rsidRDefault="00844D8D" w:rsidP="00DD4BA9">
            <w:pPr>
              <w:pStyle w:val="Odstavecseseznamem"/>
              <w:numPr>
                <w:ilvl w:val="0"/>
                <w:numId w:val="7"/>
              </w:numPr>
              <w:jc w:val="both"/>
              <w:rPr>
                <w:color w:val="000000" w:themeColor="text1"/>
              </w:rPr>
            </w:pPr>
            <w:r w:rsidRPr="00844D8D">
              <w:rPr>
                <w:color w:val="000000" w:themeColor="text1"/>
              </w:rPr>
              <w:t>Technologie udržování a zvyšování spolehlivosti systémů. Diagnostika.</w:t>
            </w:r>
          </w:p>
          <w:p w14:paraId="1EA409C3" w14:textId="64987741" w:rsidR="00844D8D" w:rsidRPr="00844D8D" w:rsidRDefault="00844D8D" w:rsidP="00DD4BA9">
            <w:pPr>
              <w:pStyle w:val="Odstavecseseznamem"/>
              <w:numPr>
                <w:ilvl w:val="0"/>
                <w:numId w:val="7"/>
              </w:numPr>
              <w:jc w:val="both"/>
              <w:rPr>
                <w:color w:val="000000" w:themeColor="text1"/>
              </w:rPr>
            </w:pPr>
            <w:r w:rsidRPr="00844D8D">
              <w:rPr>
                <w:color w:val="000000" w:themeColor="text1"/>
              </w:rPr>
              <w:t>Certifikace a standardizace. ISO normy a certifikace TAPA.</w:t>
            </w:r>
          </w:p>
          <w:p w14:paraId="161747CC" w14:textId="7B52CDCE" w:rsidR="00844D8D" w:rsidRPr="00844D8D" w:rsidRDefault="00844D8D" w:rsidP="00DD4BA9">
            <w:pPr>
              <w:pStyle w:val="Odstavecseseznamem"/>
              <w:numPr>
                <w:ilvl w:val="0"/>
                <w:numId w:val="7"/>
              </w:numPr>
              <w:jc w:val="both"/>
              <w:rPr>
                <w:color w:val="000000" w:themeColor="text1"/>
              </w:rPr>
            </w:pPr>
            <w:r w:rsidRPr="00844D8D">
              <w:rPr>
                <w:color w:val="000000" w:themeColor="text1"/>
              </w:rPr>
              <w:t>Řízení rizik na straně poptávky.</w:t>
            </w:r>
          </w:p>
          <w:p w14:paraId="162A1B4E" w14:textId="1F7E6305" w:rsidR="00844D8D" w:rsidRPr="00844D8D" w:rsidRDefault="00844D8D" w:rsidP="00DD4BA9">
            <w:pPr>
              <w:pStyle w:val="Odstavecseseznamem"/>
              <w:numPr>
                <w:ilvl w:val="0"/>
                <w:numId w:val="7"/>
              </w:numPr>
              <w:jc w:val="both"/>
              <w:rPr>
                <w:color w:val="000000" w:themeColor="text1"/>
              </w:rPr>
            </w:pPr>
            <w:r w:rsidRPr="00844D8D">
              <w:rPr>
                <w:color w:val="000000" w:themeColor="text1"/>
              </w:rPr>
              <w:t>Řízení dodavatelských rizik.</w:t>
            </w:r>
          </w:p>
          <w:p w14:paraId="686629AB" w14:textId="3D6F3928" w:rsidR="00844D8D" w:rsidRPr="00844D8D" w:rsidRDefault="00844D8D" w:rsidP="00DD4BA9">
            <w:pPr>
              <w:pStyle w:val="Odstavecseseznamem"/>
              <w:numPr>
                <w:ilvl w:val="0"/>
                <w:numId w:val="7"/>
              </w:numPr>
              <w:jc w:val="both"/>
              <w:rPr>
                <w:color w:val="000000" w:themeColor="text1"/>
              </w:rPr>
            </w:pPr>
            <w:r w:rsidRPr="00844D8D">
              <w:rPr>
                <w:color w:val="000000" w:themeColor="text1"/>
              </w:rPr>
              <w:t>Řízení rizik vnitřních procesů. Rizika řídící.</w:t>
            </w:r>
          </w:p>
          <w:p w14:paraId="32597703" w14:textId="3E411558" w:rsidR="00844D8D" w:rsidRPr="00844D8D" w:rsidRDefault="00844D8D" w:rsidP="00DD4BA9">
            <w:pPr>
              <w:pStyle w:val="Odstavecseseznamem"/>
              <w:numPr>
                <w:ilvl w:val="0"/>
                <w:numId w:val="7"/>
              </w:numPr>
              <w:jc w:val="both"/>
              <w:rPr>
                <w:color w:val="000000" w:themeColor="text1"/>
              </w:rPr>
            </w:pPr>
            <w:r w:rsidRPr="00844D8D">
              <w:rPr>
                <w:color w:val="000000" w:themeColor="text1"/>
              </w:rPr>
              <w:t>Řízení rizik prostředí. Rizika právní</w:t>
            </w:r>
          </w:p>
          <w:p w14:paraId="2D378B87" w14:textId="605C8410" w:rsidR="00844D8D" w:rsidRPr="00844D8D" w:rsidRDefault="00844D8D" w:rsidP="00DD4BA9">
            <w:pPr>
              <w:pStyle w:val="Odstavecseseznamem"/>
              <w:numPr>
                <w:ilvl w:val="0"/>
                <w:numId w:val="7"/>
              </w:numPr>
              <w:jc w:val="both"/>
              <w:rPr>
                <w:color w:val="000000" w:themeColor="text1"/>
              </w:rPr>
            </w:pPr>
            <w:r w:rsidRPr="00844D8D">
              <w:rPr>
                <w:color w:val="000000" w:themeColor="text1"/>
              </w:rPr>
              <w:t>Případové studie opatření k ošetření rizik v logistice.</w:t>
            </w:r>
          </w:p>
          <w:p w14:paraId="46F080ED" w14:textId="68FEBDE7" w:rsidR="00844D8D" w:rsidRPr="00844D8D" w:rsidRDefault="00844D8D" w:rsidP="00DD4BA9">
            <w:pPr>
              <w:pStyle w:val="Odstavecseseznamem"/>
              <w:numPr>
                <w:ilvl w:val="0"/>
                <w:numId w:val="7"/>
              </w:numPr>
              <w:jc w:val="both"/>
              <w:rPr>
                <w:color w:val="000000" w:themeColor="text1"/>
              </w:rPr>
            </w:pPr>
            <w:r w:rsidRPr="00844D8D">
              <w:rPr>
                <w:color w:val="000000" w:themeColor="text1"/>
              </w:rPr>
              <w:t>Zelená a udržitelná logistika. Současné trendy. Reverzní logistika.</w:t>
            </w:r>
          </w:p>
          <w:p w14:paraId="138ED77F" w14:textId="2FB60259" w:rsidR="00844D8D" w:rsidRPr="00844D8D" w:rsidRDefault="00844D8D" w:rsidP="00DD4BA9">
            <w:pPr>
              <w:pStyle w:val="Odstavecseseznamem"/>
              <w:numPr>
                <w:ilvl w:val="0"/>
                <w:numId w:val="7"/>
              </w:numPr>
              <w:jc w:val="both"/>
              <w:rPr>
                <w:color w:val="000000" w:themeColor="text1"/>
              </w:rPr>
            </w:pPr>
            <w:r w:rsidRPr="00844D8D">
              <w:rPr>
                <w:color w:val="000000" w:themeColor="text1"/>
              </w:rPr>
              <w:t>Bezpečnost a ochrana zdraví při práci. Zákoník práce.</w:t>
            </w:r>
          </w:p>
          <w:p w14:paraId="69EDDCFB" w14:textId="2FA97A82" w:rsidR="00844D8D" w:rsidRPr="00844D8D" w:rsidRDefault="00844D8D" w:rsidP="00DD4BA9">
            <w:pPr>
              <w:pStyle w:val="Odstavecseseznamem"/>
              <w:numPr>
                <w:ilvl w:val="0"/>
                <w:numId w:val="7"/>
              </w:numPr>
              <w:jc w:val="both"/>
              <w:rPr>
                <w:color w:val="000000" w:themeColor="text1"/>
              </w:rPr>
            </w:pPr>
            <w:r w:rsidRPr="00844D8D">
              <w:rPr>
                <w:color w:val="000000" w:themeColor="text1"/>
              </w:rPr>
              <w:t>Bezpečnostní management.</w:t>
            </w:r>
          </w:p>
          <w:p w14:paraId="65436BB6" w14:textId="77777777" w:rsidR="00844D8D" w:rsidRDefault="00844D8D" w:rsidP="003E2075">
            <w:pPr>
              <w:jc w:val="both"/>
            </w:pPr>
            <w:r w:rsidRPr="006E7C87">
              <w:rPr>
                <w:color w:val="FF0000"/>
              </w:rPr>
              <w:t xml:space="preserve"> </w:t>
            </w:r>
          </w:p>
        </w:tc>
      </w:tr>
      <w:tr w:rsidR="00844D8D" w14:paraId="5DD12766" w14:textId="77777777" w:rsidTr="003E207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0F3AB5E8" w14:textId="77777777" w:rsidR="00844D8D" w:rsidRDefault="00844D8D" w:rsidP="003E2075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5A61323D" w14:textId="77777777" w:rsidR="00844D8D" w:rsidRDefault="00844D8D" w:rsidP="003E2075">
            <w:pPr>
              <w:jc w:val="both"/>
            </w:pPr>
          </w:p>
        </w:tc>
      </w:tr>
      <w:tr w:rsidR="00844D8D" w14:paraId="6655D0F7" w14:textId="77777777" w:rsidTr="003E207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3BE15AB5" w14:textId="77777777" w:rsidR="00844D8D" w:rsidRPr="00A40768" w:rsidRDefault="00844D8D" w:rsidP="003E2075">
            <w:pPr>
              <w:jc w:val="both"/>
              <w:rPr>
                <w:b/>
                <w:bCs/>
                <w:color w:val="000000" w:themeColor="text1"/>
              </w:rPr>
            </w:pPr>
            <w:r w:rsidRPr="00A40768">
              <w:rPr>
                <w:b/>
                <w:bCs/>
                <w:color w:val="000000" w:themeColor="text1"/>
              </w:rPr>
              <w:t>Povinná literatura:</w:t>
            </w:r>
          </w:p>
          <w:p w14:paraId="05D4FB20" w14:textId="77777777" w:rsidR="00F80315" w:rsidRDefault="00F80315" w:rsidP="00F80315">
            <w:pPr>
              <w:jc w:val="both"/>
              <w:rPr>
                <w:color w:val="000000" w:themeColor="text1"/>
              </w:rPr>
            </w:pPr>
            <w:r w:rsidRPr="00C36E6E">
              <w:rPr>
                <w:color w:val="000000" w:themeColor="text1"/>
              </w:rPr>
              <w:t xml:space="preserve">ČSN ISO 28000 (01 0381) </w:t>
            </w:r>
            <w:r w:rsidRPr="004B6191">
              <w:rPr>
                <w:i/>
                <w:color w:val="000000" w:themeColor="text1"/>
              </w:rPr>
              <w:t>Specifikace pro systémy managementu bezpečnosti dodavatelských řetězců</w:t>
            </w:r>
            <w:r w:rsidRPr="00C36E6E">
              <w:rPr>
                <w:color w:val="000000" w:themeColor="text1"/>
              </w:rPr>
              <w:t>. Praha: Úřad pro technickou normalizaci, metrologii a státní zkušebnictví, 2010.</w:t>
            </w:r>
          </w:p>
          <w:p w14:paraId="56B2A795" w14:textId="77777777" w:rsidR="00F80315" w:rsidRPr="000917EF" w:rsidRDefault="00F80315" w:rsidP="00F80315">
            <w:pPr>
              <w:jc w:val="both"/>
            </w:pPr>
            <w:r w:rsidRPr="009C6420">
              <w:rPr>
                <w:color w:val="000000" w:themeColor="text1"/>
              </w:rPr>
              <w:t xml:space="preserve">ČSN ISO 31000 (01 0351) </w:t>
            </w:r>
            <w:r w:rsidRPr="000917EF">
              <w:rPr>
                <w:i/>
              </w:rPr>
              <w:t>Management rizik - Směrnice</w:t>
            </w:r>
            <w:r w:rsidRPr="000917EF">
              <w:t>. Praha: Úřad pro technickou normalizaci, metrologii a státní zkušebnictví, 2018.</w:t>
            </w:r>
          </w:p>
          <w:p w14:paraId="1ED3D85F" w14:textId="77777777" w:rsidR="00F80315" w:rsidRDefault="00F80315" w:rsidP="00F80315">
            <w:pPr>
              <w:jc w:val="both"/>
            </w:pPr>
            <w:r w:rsidRPr="00F932D2">
              <w:t xml:space="preserve">HEYDARI, Mohammad, Kin KEUNG LAI a Zhou XIAOHU. </w:t>
            </w:r>
            <w:r w:rsidRPr="00F932D2">
              <w:rPr>
                <w:i/>
              </w:rPr>
              <w:t>Risk Management in Supply Chains: Using Linear and Non-linear Models</w:t>
            </w:r>
            <w:r w:rsidRPr="00F932D2">
              <w:t>. New York: Routledge, 2019. ISBN 978-0367359515.</w:t>
            </w:r>
          </w:p>
          <w:p w14:paraId="402074CD" w14:textId="77777777" w:rsidR="00F80315" w:rsidRDefault="00F80315" w:rsidP="00F80315">
            <w:pPr>
              <w:jc w:val="both"/>
            </w:pPr>
            <w:r w:rsidRPr="000917EF">
              <w:t xml:space="preserve">MANNERS-BELL, John. </w:t>
            </w:r>
            <w:r w:rsidRPr="000917EF">
              <w:rPr>
                <w:i/>
              </w:rPr>
              <w:t>Supply Chain Risk Management: How to design and Manage Resilient Supply Chains</w:t>
            </w:r>
            <w:r w:rsidRPr="000917EF">
              <w:t>. Third edition. London: Kogan Page, 2020. ISBN 978-1789666397.</w:t>
            </w:r>
          </w:p>
          <w:p w14:paraId="382DB078" w14:textId="77777777" w:rsidR="00F80315" w:rsidRDefault="00F80315" w:rsidP="00F80315">
            <w:pPr>
              <w:jc w:val="both"/>
            </w:pPr>
            <w:r w:rsidRPr="00ED1B71">
              <w:t xml:space="preserve">SZYMONIK, Andrzej a Robert STANISLAWSKI. </w:t>
            </w:r>
            <w:r w:rsidRPr="00ED1B71">
              <w:rPr>
                <w:i/>
              </w:rPr>
              <w:t>Support Safety and Reduce Risk in Your Supply Chain Process</w:t>
            </w:r>
            <w:r w:rsidRPr="00ED1B71">
              <w:t>. New York: Productivity Pr</w:t>
            </w:r>
            <w:r>
              <w:t>ess</w:t>
            </w:r>
            <w:r w:rsidRPr="00ED1B71">
              <w:t>, 2022. ISBN 9781032260174.</w:t>
            </w:r>
          </w:p>
          <w:p w14:paraId="2D3977EA" w14:textId="77777777" w:rsidR="00844D8D" w:rsidRPr="00403B1F" w:rsidRDefault="00844D8D" w:rsidP="003E2075">
            <w:pPr>
              <w:jc w:val="both"/>
              <w:rPr>
                <w:color w:val="FF0000"/>
              </w:rPr>
            </w:pPr>
          </w:p>
          <w:p w14:paraId="10BA0E3F" w14:textId="77777777" w:rsidR="00844D8D" w:rsidRPr="009C6420" w:rsidRDefault="00844D8D" w:rsidP="003E2075">
            <w:pPr>
              <w:keepNext/>
              <w:jc w:val="both"/>
              <w:rPr>
                <w:b/>
                <w:bCs/>
                <w:color w:val="000000" w:themeColor="text1"/>
              </w:rPr>
            </w:pPr>
            <w:r w:rsidRPr="009C6420">
              <w:rPr>
                <w:b/>
                <w:bCs/>
                <w:color w:val="000000" w:themeColor="text1"/>
              </w:rPr>
              <w:lastRenderedPageBreak/>
              <w:t>Doporučená literatura:</w:t>
            </w:r>
          </w:p>
          <w:p w14:paraId="5F75EEF4" w14:textId="77777777" w:rsidR="00F80315" w:rsidRPr="00ED1B71" w:rsidRDefault="00F80315" w:rsidP="00F80315">
            <w:pPr>
              <w:jc w:val="both"/>
            </w:pPr>
            <w:r w:rsidRPr="000917EF">
              <w:t xml:space="preserve">GONG, Stephen a Kevin CULLINANE. </w:t>
            </w:r>
            <w:r w:rsidRPr="000917EF">
              <w:rPr>
                <w:i/>
              </w:rPr>
              <w:t xml:space="preserve">Finance </w:t>
            </w:r>
            <w:r w:rsidRPr="00CD2042">
              <w:rPr>
                <w:i/>
              </w:rPr>
              <w:t>and Risk Management for International Logistics and the Supply Chain</w:t>
            </w:r>
            <w:r w:rsidRPr="00CD2042">
              <w:t xml:space="preserve">. Amsterdam: </w:t>
            </w:r>
            <w:r w:rsidRPr="00ED1B71">
              <w:t xml:space="preserve">Elsevier Science Publishing Co, 2018. ISBN 9780128138304. </w:t>
            </w:r>
          </w:p>
          <w:p w14:paraId="4A5D032C" w14:textId="77777777" w:rsidR="00F80315" w:rsidRDefault="00F80315" w:rsidP="00F80315">
            <w:pPr>
              <w:jc w:val="both"/>
            </w:pPr>
            <w:r w:rsidRPr="00ED1B71">
              <w:t xml:space="preserve">SZYMONIK, Andrzej a Robert STANISLAWSKI. </w:t>
            </w:r>
            <w:r w:rsidRPr="00ED1B71">
              <w:rPr>
                <w:i/>
              </w:rPr>
              <w:t>Support Safety and Reduce Risk in Your Supply Chain Process</w:t>
            </w:r>
            <w:r w:rsidRPr="00ED1B71">
              <w:t>. New York: Productivity Pr</w:t>
            </w:r>
            <w:r>
              <w:t>ess</w:t>
            </w:r>
            <w:r w:rsidRPr="00ED1B71">
              <w:t>, 2022. ISBN 9781032260174.</w:t>
            </w:r>
          </w:p>
          <w:p w14:paraId="2F302DB2" w14:textId="6D4F847A" w:rsidR="00844D8D" w:rsidRPr="009C6420" w:rsidRDefault="00F80315" w:rsidP="00F80315">
            <w:pPr>
              <w:jc w:val="both"/>
              <w:rPr>
                <w:color w:val="000000" w:themeColor="text1"/>
              </w:rPr>
            </w:pPr>
            <w:r w:rsidRPr="00140A29">
              <w:rPr>
                <w:color w:val="000000" w:themeColor="text1"/>
              </w:rPr>
              <w:t xml:space="preserve">WATERS, Donald. </w:t>
            </w:r>
            <w:r w:rsidRPr="00140A29">
              <w:rPr>
                <w:i/>
                <w:color w:val="000000" w:themeColor="text1"/>
              </w:rPr>
              <w:t>Supply Chain Management: An Introduction to Logistics</w:t>
            </w:r>
            <w:r w:rsidRPr="00140A29">
              <w:rPr>
                <w:color w:val="000000" w:themeColor="text1"/>
              </w:rPr>
              <w:t>. Second edition. London: Red Globe Press, 2019. ISBN 9781137262349.</w:t>
            </w:r>
          </w:p>
        </w:tc>
      </w:tr>
      <w:tr w:rsidR="00844D8D" w14:paraId="4A26075F" w14:textId="77777777" w:rsidTr="003E207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053E82A1" w14:textId="77777777" w:rsidR="00844D8D" w:rsidRDefault="00844D8D" w:rsidP="003E207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844D8D" w14:paraId="141A0DE2" w14:textId="77777777" w:rsidTr="003E207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2FF599C9" w14:textId="77777777" w:rsidR="00844D8D" w:rsidRDefault="00844D8D" w:rsidP="003E2075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7C19786D" w14:textId="77777777" w:rsidR="00844D8D" w:rsidRDefault="00844D8D" w:rsidP="003E2075">
            <w:pPr>
              <w:jc w:val="both"/>
            </w:pPr>
            <w:r>
              <w:t>14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782DE794" w14:textId="77777777" w:rsidR="00844D8D" w:rsidRDefault="00844D8D" w:rsidP="003E2075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844D8D" w14:paraId="1B16E7A6" w14:textId="77777777" w:rsidTr="003E2075">
        <w:tc>
          <w:tcPr>
            <w:tcW w:w="9855" w:type="dxa"/>
            <w:gridSpan w:val="8"/>
            <w:shd w:val="clear" w:color="auto" w:fill="F7CAAC"/>
          </w:tcPr>
          <w:p w14:paraId="469346FB" w14:textId="77777777" w:rsidR="00844D8D" w:rsidRDefault="00844D8D" w:rsidP="003E2075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844D8D" w14:paraId="12FE46C3" w14:textId="77777777" w:rsidTr="003E2075">
        <w:trPr>
          <w:trHeight w:val="1373"/>
        </w:trPr>
        <w:tc>
          <w:tcPr>
            <w:tcW w:w="9855" w:type="dxa"/>
            <w:gridSpan w:val="8"/>
          </w:tcPr>
          <w:p w14:paraId="58C18453" w14:textId="77777777" w:rsidR="00844D8D" w:rsidRDefault="00844D8D" w:rsidP="003E2075">
            <w:pPr>
              <w:jc w:val="both"/>
            </w:pPr>
            <w:r>
              <w:t>Studenti se účastní výuky ve stanoveném počtu hodin, kde je jim redukovanou formou prezentována látka výše uvedeného rozsahu a jsou jim určeny části učiva k samostatnému nastudování. Hodnocení individuálních úkolů studentů a korekce informací získaných samostudiem probíhá na skupinových a individuálních konzultacích, prostřednictvím elektronické pošty, portálu UTB nebo v systému LMS MOODLE. V </w:t>
            </w:r>
            <w:r w:rsidRPr="00F655FD">
              <w:t xml:space="preserve">souladu s vnitřními předpisy FLKŘ má každý akademický pracovník stanoveny konzultační hodiny v rozsahu minimálně 2 hodiny týdně. Dle </w:t>
            </w:r>
            <w:r>
              <w:t>potřeby jsou dále konzultace možné i po předchozí emailové či telefonické dohodě.</w:t>
            </w:r>
          </w:p>
        </w:tc>
      </w:tr>
    </w:tbl>
    <w:p w14:paraId="3FED5BD1" w14:textId="77777777" w:rsidR="00844D8D" w:rsidRDefault="00844D8D" w:rsidP="00844D8D"/>
    <w:p w14:paraId="60B92827" w14:textId="6681ED13" w:rsidR="00844D8D" w:rsidRDefault="00844D8D" w:rsidP="007D16DF"/>
    <w:p w14:paraId="2170CCDE" w14:textId="77777777" w:rsidR="00844D8D" w:rsidRDefault="00844D8D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844D8D" w14:paraId="32198FCF" w14:textId="77777777" w:rsidTr="003E2075">
        <w:tc>
          <w:tcPr>
            <w:tcW w:w="9854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2AF91EA6" w14:textId="77777777" w:rsidR="00844D8D" w:rsidRDefault="00844D8D" w:rsidP="003E2075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844D8D" w14:paraId="414CF81F" w14:textId="77777777" w:rsidTr="003E2075">
        <w:tc>
          <w:tcPr>
            <w:tcW w:w="3085" w:type="dxa"/>
            <w:tcBorders>
              <w:top w:val="double" w:sz="4" w:space="0" w:color="auto"/>
            </w:tcBorders>
            <w:shd w:val="clear" w:color="auto" w:fill="F7CAAC"/>
          </w:tcPr>
          <w:p w14:paraId="19AED94F" w14:textId="77777777" w:rsidR="00844D8D" w:rsidRDefault="00844D8D" w:rsidP="003E2075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63D36EC2" w14:textId="77777777" w:rsidR="00844D8D" w:rsidRPr="00F80315" w:rsidRDefault="00844D8D" w:rsidP="003E2075">
            <w:pPr>
              <w:jc w:val="both"/>
              <w:rPr>
                <w:b/>
              </w:rPr>
            </w:pPr>
            <w:r w:rsidRPr="00F80315">
              <w:rPr>
                <w:b/>
              </w:rPr>
              <w:t xml:space="preserve">Detekce, dekontaminace a sanace </w:t>
            </w:r>
          </w:p>
        </w:tc>
      </w:tr>
      <w:tr w:rsidR="00844D8D" w14:paraId="780903C4" w14:textId="77777777" w:rsidTr="003E2075">
        <w:tc>
          <w:tcPr>
            <w:tcW w:w="3085" w:type="dxa"/>
            <w:shd w:val="clear" w:color="auto" w:fill="F7CAAC"/>
          </w:tcPr>
          <w:p w14:paraId="40D78977" w14:textId="77777777" w:rsidR="00844D8D" w:rsidRDefault="00844D8D" w:rsidP="003E2075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27C169A8" w14:textId="7FB67D3D" w:rsidR="00844D8D" w:rsidRDefault="00844D8D" w:rsidP="003E2075">
            <w:pPr>
              <w:jc w:val="both"/>
            </w:pPr>
            <w:r>
              <w:t>povinný,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41FF1A30" w14:textId="77777777" w:rsidR="00844D8D" w:rsidRDefault="00844D8D" w:rsidP="003E2075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729C7A34" w14:textId="77777777" w:rsidR="00844D8D" w:rsidRDefault="00844D8D" w:rsidP="003E2075">
            <w:pPr>
              <w:jc w:val="both"/>
            </w:pPr>
            <w:r>
              <w:t>2/ZS</w:t>
            </w:r>
          </w:p>
        </w:tc>
      </w:tr>
      <w:tr w:rsidR="00844D8D" w14:paraId="7DB91551" w14:textId="77777777" w:rsidTr="003E2075">
        <w:tc>
          <w:tcPr>
            <w:tcW w:w="3085" w:type="dxa"/>
            <w:shd w:val="clear" w:color="auto" w:fill="F7CAAC"/>
          </w:tcPr>
          <w:p w14:paraId="0CE25F2E" w14:textId="77777777" w:rsidR="00844D8D" w:rsidRDefault="00844D8D" w:rsidP="003E2075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636A2D9E" w14:textId="77777777" w:rsidR="00844D8D" w:rsidRDefault="00844D8D" w:rsidP="003E2075">
            <w:pPr>
              <w:jc w:val="both"/>
            </w:pPr>
            <w:r>
              <w:t>13p + 26s</w:t>
            </w:r>
          </w:p>
        </w:tc>
        <w:tc>
          <w:tcPr>
            <w:tcW w:w="889" w:type="dxa"/>
            <w:shd w:val="clear" w:color="auto" w:fill="F7CAAC"/>
          </w:tcPr>
          <w:p w14:paraId="7B64F24B" w14:textId="77777777" w:rsidR="00844D8D" w:rsidRDefault="00844D8D" w:rsidP="003E2075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6AB016AA" w14:textId="77777777" w:rsidR="00844D8D" w:rsidRDefault="00844D8D" w:rsidP="003E2075">
            <w:pPr>
              <w:jc w:val="both"/>
            </w:pPr>
            <w:r>
              <w:t>39</w:t>
            </w:r>
          </w:p>
        </w:tc>
        <w:tc>
          <w:tcPr>
            <w:tcW w:w="2156" w:type="dxa"/>
            <w:shd w:val="clear" w:color="auto" w:fill="F7CAAC"/>
          </w:tcPr>
          <w:p w14:paraId="0062557F" w14:textId="77777777" w:rsidR="00844D8D" w:rsidRDefault="00844D8D" w:rsidP="003E2075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5776A587" w14:textId="77777777" w:rsidR="00844D8D" w:rsidRDefault="00844D8D" w:rsidP="003E2075">
            <w:pPr>
              <w:jc w:val="both"/>
            </w:pPr>
            <w:r>
              <w:t>4</w:t>
            </w:r>
          </w:p>
        </w:tc>
      </w:tr>
      <w:tr w:rsidR="00844D8D" w14:paraId="24E0DDCB" w14:textId="77777777" w:rsidTr="003E2075">
        <w:tc>
          <w:tcPr>
            <w:tcW w:w="3085" w:type="dxa"/>
            <w:shd w:val="clear" w:color="auto" w:fill="F7CAAC"/>
          </w:tcPr>
          <w:p w14:paraId="4073B485" w14:textId="77777777" w:rsidR="00844D8D" w:rsidRDefault="00844D8D" w:rsidP="003E2075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31E121F7" w14:textId="77777777" w:rsidR="00844D8D" w:rsidRDefault="00844D8D" w:rsidP="003E2075">
            <w:pPr>
              <w:jc w:val="both"/>
            </w:pPr>
          </w:p>
        </w:tc>
      </w:tr>
      <w:tr w:rsidR="00844D8D" w14:paraId="6C72C325" w14:textId="77777777" w:rsidTr="003E2075">
        <w:tc>
          <w:tcPr>
            <w:tcW w:w="3085" w:type="dxa"/>
            <w:shd w:val="clear" w:color="auto" w:fill="F7CAAC"/>
          </w:tcPr>
          <w:p w14:paraId="61A97F26" w14:textId="77777777" w:rsidR="00844D8D" w:rsidRDefault="00844D8D" w:rsidP="003E2075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3E7FBCCE" w14:textId="15A88546" w:rsidR="00844D8D" w:rsidRDefault="00844D8D" w:rsidP="003E2075">
            <w:pPr>
              <w:jc w:val="both"/>
            </w:pPr>
            <w:r>
              <w:t>Zápočet a zkouška</w:t>
            </w:r>
            <w:r w:rsidR="002A2C1C">
              <w:t>.</w:t>
            </w:r>
          </w:p>
        </w:tc>
        <w:tc>
          <w:tcPr>
            <w:tcW w:w="2156" w:type="dxa"/>
            <w:shd w:val="clear" w:color="auto" w:fill="F7CAAC"/>
          </w:tcPr>
          <w:p w14:paraId="457B092C" w14:textId="77777777" w:rsidR="00844D8D" w:rsidRDefault="00844D8D" w:rsidP="003E2075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1C1BAAC3" w14:textId="0CFAA31F" w:rsidR="00844D8D" w:rsidRDefault="002A2C1C" w:rsidP="003E2075">
            <w:pPr>
              <w:jc w:val="both"/>
            </w:pPr>
            <w:r>
              <w:t>p</w:t>
            </w:r>
            <w:r w:rsidR="00844D8D">
              <w:t>řednášky</w:t>
            </w:r>
            <w:r w:rsidR="00844D8D">
              <w:br/>
              <w:t>semináře</w:t>
            </w:r>
          </w:p>
        </w:tc>
      </w:tr>
      <w:tr w:rsidR="00844D8D" w14:paraId="0B611669" w14:textId="77777777" w:rsidTr="003E2075">
        <w:tc>
          <w:tcPr>
            <w:tcW w:w="3085" w:type="dxa"/>
            <w:shd w:val="clear" w:color="auto" w:fill="F7CAAC"/>
          </w:tcPr>
          <w:p w14:paraId="09B54726" w14:textId="77777777" w:rsidR="00844D8D" w:rsidRDefault="00844D8D" w:rsidP="003E2075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A773514" w14:textId="77777777" w:rsidR="00844D8D" w:rsidRDefault="00844D8D" w:rsidP="003E2075">
            <w:pPr>
              <w:jc w:val="both"/>
            </w:pPr>
            <w:r>
              <w:t>Zápočet: aktivita a průběžné plnění zadaných úkolů, přítomnost na seminářích 80 %, vypracování prezentace v PowerPointu na zadané odborné téma, prokázání znalosti probíraných tematických okruhů (písemný test minimálně 50% úspěšnost).</w:t>
            </w:r>
          </w:p>
          <w:p w14:paraId="1A3C038E" w14:textId="77777777" w:rsidR="00844D8D" w:rsidRDefault="00844D8D" w:rsidP="003E2075">
            <w:pPr>
              <w:jc w:val="both"/>
            </w:pPr>
            <w:r>
              <w:br/>
            </w:r>
            <w:r w:rsidRPr="0077574B">
              <w:t xml:space="preserve">Zkouška: </w:t>
            </w:r>
            <w:r>
              <w:t xml:space="preserve">kombinovaná (písemná a </w:t>
            </w:r>
            <w:r w:rsidRPr="0077574B">
              <w:t>ústní</w:t>
            </w:r>
            <w:r>
              <w:t>).</w:t>
            </w:r>
          </w:p>
        </w:tc>
      </w:tr>
      <w:tr w:rsidR="00844D8D" w14:paraId="35458919" w14:textId="77777777" w:rsidTr="0006763B">
        <w:trPr>
          <w:trHeight w:val="228"/>
        </w:trPr>
        <w:tc>
          <w:tcPr>
            <w:tcW w:w="9854" w:type="dxa"/>
            <w:gridSpan w:val="8"/>
            <w:tcBorders>
              <w:top w:val="nil"/>
            </w:tcBorders>
          </w:tcPr>
          <w:p w14:paraId="26A579FC" w14:textId="77777777" w:rsidR="00844D8D" w:rsidRDefault="00844D8D" w:rsidP="003E2075">
            <w:pPr>
              <w:jc w:val="both"/>
            </w:pPr>
          </w:p>
        </w:tc>
      </w:tr>
      <w:tr w:rsidR="00844D8D" w14:paraId="6D889663" w14:textId="77777777" w:rsidTr="003E2075">
        <w:trPr>
          <w:trHeight w:val="197"/>
        </w:trPr>
        <w:tc>
          <w:tcPr>
            <w:tcW w:w="3085" w:type="dxa"/>
            <w:tcBorders>
              <w:top w:val="nil"/>
            </w:tcBorders>
            <w:shd w:val="clear" w:color="auto" w:fill="F7CAAC"/>
          </w:tcPr>
          <w:p w14:paraId="47A941AC" w14:textId="77777777" w:rsidR="00844D8D" w:rsidRDefault="00844D8D" w:rsidP="003E2075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349492A" w14:textId="77777777" w:rsidR="00844D8D" w:rsidRDefault="00844D8D" w:rsidP="003E2075">
            <w:pPr>
              <w:jc w:val="both"/>
            </w:pPr>
            <w:r>
              <w:t>prof. Ing. Dušan Vičar, CSc.</w:t>
            </w:r>
          </w:p>
        </w:tc>
      </w:tr>
      <w:tr w:rsidR="00844D8D" w14:paraId="39F390A2" w14:textId="77777777" w:rsidTr="003E2075">
        <w:trPr>
          <w:trHeight w:val="243"/>
        </w:trPr>
        <w:tc>
          <w:tcPr>
            <w:tcW w:w="3085" w:type="dxa"/>
            <w:tcBorders>
              <w:top w:val="nil"/>
            </w:tcBorders>
            <w:shd w:val="clear" w:color="auto" w:fill="F7CAAC"/>
          </w:tcPr>
          <w:p w14:paraId="2BFE54C5" w14:textId="77777777" w:rsidR="00844D8D" w:rsidRDefault="00844D8D" w:rsidP="003E2075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706C655" w14:textId="77777777" w:rsidR="00844D8D" w:rsidRDefault="00844D8D" w:rsidP="003E2075">
            <w:pPr>
              <w:jc w:val="both"/>
            </w:pPr>
            <w:r w:rsidRPr="0077574B">
              <w:t xml:space="preserve">Garant stanovuje obsah přednášek, </w:t>
            </w:r>
            <w:r>
              <w:t>seminářů</w:t>
            </w:r>
            <w:r w:rsidRPr="0077574B">
              <w:t xml:space="preserve"> a dohlíží na jejich jednotné vedení. Garant přímo vyučuje </w:t>
            </w:r>
            <w:r>
              <w:t>54</w:t>
            </w:r>
            <w:r w:rsidRPr="0077574B">
              <w:t xml:space="preserve"> % přednášek.</w:t>
            </w:r>
          </w:p>
        </w:tc>
      </w:tr>
      <w:tr w:rsidR="00844D8D" w14:paraId="47AC636F" w14:textId="77777777" w:rsidTr="003E2075">
        <w:tc>
          <w:tcPr>
            <w:tcW w:w="3085" w:type="dxa"/>
            <w:shd w:val="clear" w:color="auto" w:fill="F7CAAC"/>
          </w:tcPr>
          <w:p w14:paraId="500063F4" w14:textId="77777777" w:rsidR="00844D8D" w:rsidRDefault="00844D8D" w:rsidP="003E2075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2FEB46F" w14:textId="77777777" w:rsidR="00844D8D" w:rsidRDefault="00844D8D" w:rsidP="00844D8D">
            <w:pPr>
              <w:jc w:val="both"/>
            </w:pPr>
            <w:r>
              <w:t>prof. Ing. Dušan Vičar, CSc. – přednášky (54 %)</w:t>
            </w:r>
          </w:p>
          <w:p w14:paraId="54484C2C" w14:textId="2A0A89AF" w:rsidR="00F7343B" w:rsidRDefault="00844D8D" w:rsidP="00F7343B">
            <w:pPr>
              <w:jc w:val="both"/>
            </w:pPr>
            <w:r w:rsidRPr="0077574B">
              <w:t xml:space="preserve">Ing. </w:t>
            </w:r>
            <w:r>
              <w:t xml:space="preserve">Bc. </w:t>
            </w:r>
            <w:r w:rsidRPr="0077574B">
              <w:t>Lukáš Snopek, Ph.D.</w:t>
            </w:r>
            <w:r>
              <w:t xml:space="preserve"> – přednášky (46 %)</w:t>
            </w:r>
            <w:r w:rsidR="006857FF">
              <w:t>, semináře (100 %)</w:t>
            </w:r>
          </w:p>
          <w:p w14:paraId="3A075DF5" w14:textId="249A9BDB" w:rsidR="00844D8D" w:rsidRDefault="00844D8D" w:rsidP="00F7343B">
            <w:pPr>
              <w:jc w:val="both"/>
            </w:pPr>
          </w:p>
        </w:tc>
      </w:tr>
      <w:tr w:rsidR="00844D8D" w14:paraId="3DD88179" w14:textId="77777777" w:rsidTr="0006763B">
        <w:trPr>
          <w:trHeight w:val="384"/>
        </w:trPr>
        <w:tc>
          <w:tcPr>
            <w:tcW w:w="9854" w:type="dxa"/>
            <w:gridSpan w:val="8"/>
            <w:tcBorders>
              <w:top w:val="nil"/>
            </w:tcBorders>
          </w:tcPr>
          <w:p w14:paraId="3B6F7496" w14:textId="77777777" w:rsidR="00844D8D" w:rsidRDefault="00844D8D" w:rsidP="003E2075">
            <w:pPr>
              <w:jc w:val="both"/>
            </w:pPr>
          </w:p>
        </w:tc>
      </w:tr>
      <w:tr w:rsidR="00844D8D" w14:paraId="65D735FF" w14:textId="77777777" w:rsidTr="003E2075">
        <w:tc>
          <w:tcPr>
            <w:tcW w:w="3085" w:type="dxa"/>
            <w:shd w:val="clear" w:color="auto" w:fill="F7CAAC"/>
          </w:tcPr>
          <w:p w14:paraId="35EBD6C6" w14:textId="77777777" w:rsidR="00844D8D" w:rsidRDefault="00844D8D" w:rsidP="003E2075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39B3F46" w14:textId="77777777" w:rsidR="00844D8D" w:rsidRDefault="00844D8D" w:rsidP="003E2075">
            <w:pPr>
              <w:jc w:val="both"/>
            </w:pPr>
          </w:p>
        </w:tc>
      </w:tr>
      <w:tr w:rsidR="00844D8D" w14:paraId="7D6E67BF" w14:textId="77777777" w:rsidTr="003E2075">
        <w:trPr>
          <w:trHeight w:val="3938"/>
        </w:trPr>
        <w:tc>
          <w:tcPr>
            <w:tcW w:w="9854" w:type="dxa"/>
            <w:gridSpan w:val="8"/>
            <w:tcBorders>
              <w:top w:val="nil"/>
              <w:bottom w:val="single" w:sz="12" w:space="0" w:color="auto"/>
            </w:tcBorders>
          </w:tcPr>
          <w:p w14:paraId="0C3F621D" w14:textId="12CD912D" w:rsidR="00844D8D" w:rsidRDefault="00844D8D" w:rsidP="003E2075">
            <w:pPr>
              <w:jc w:val="both"/>
            </w:pPr>
            <w:r w:rsidRPr="00862312">
              <w:t>Cílem předmětu je seznámit studenty s potenciálními zdroji a způsoby kontaminace složek životního prostředí. Obsahem předmětu je charakteristika hlavních vybraných zdrojů kontaminace, seznámení s principy a prostředky detekce, příp. i</w:t>
            </w:r>
            <w:r w:rsidR="0006763B">
              <w:t> </w:t>
            </w:r>
            <w:r w:rsidRPr="00862312">
              <w:t>identifikace jednotlivých druhů kontaminace, metodami a technickými prostředky pro jejich sledování, jakož i metodami, způsoby a prostředky k provádění dekontaminace jednotlivých složek životního prostředí. Studenti se seznámí s organizací těchto opatření jak po použití ZHN, tak i při likvidaci závažných ekologických havárií.</w:t>
            </w:r>
          </w:p>
          <w:p w14:paraId="76A3AA47" w14:textId="77777777" w:rsidR="00844D8D" w:rsidRDefault="00844D8D" w:rsidP="003E2075">
            <w:pPr>
              <w:jc w:val="both"/>
            </w:pPr>
          </w:p>
          <w:p w14:paraId="7FC86B63" w14:textId="77777777" w:rsidR="00844D8D" w:rsidRDefault="00844D8D" w:rsidP="003E2075">
            <w:pPr>
              <w:jc w:val="both"/>
            </w:pPr>
            <w:r>
              <w:t>Vyučovaná témata:</w:t>
            </w:r>
          </w:p>
          <w:p w14:paraId="46CCB012" w14:textId="77777777" w:rsidR="00844D8D" w:rsidRPr="005F63C4" w:rsidRDefault="00844D8D" w:rsidP="00DD4BA9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5F63C4">
              <w:t>Úvod do předmětu, potenciální zdroje a způsoby kontaminace složek životního prostředí, definice, základní pojmy. Zdroje kontaminace chemickými látkami, nebezpečnými průmyslovými škodlivinami, bakteriologickými (biologickými) prostředky, toxiny a radioaktivní kontaminace.</w:t>
            </w:r>
          </w:p>
          <w:p w14:paraId="358B8D2A" w14:textId="77777777" w:rsidR="00844D8D" w:rsidRPr="005F63C4" w:rsidRDefault="00844D8D" w:rsidP="00DD4BA9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5F63C4">
              <w:t>Principy detekce kontaminace složek životního prostředí.</w:t>
            </w:r>
          </w:p>
          <w:p w14:paraId="45B349F1" w14:textId="77777777" w:rsidR="00844D8D" w:rsidRPr="005F63C4" w:rsidRDefault="00844D8D" w:rsidP="00DD4BA9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5F63C4">
              <w:t>Metody a technické prostředky pro detekci a identifikace chemické kontaminace.</w:t>
            </w:r>
          </w:p>
          <w:p w14:paraId="0A28798C" w14:textId="77777777" w:rsidR="00844D8D" w:rsidRPr="005F63C4" w:rsidRDefault="00844D8D" w:rsidP="00DD4BA9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5F63C4">
              <w:t>Metody a technické prostředky pro zjišťování a sledování radioaktivní kontaminace.</w:t>
            </w:r>
          </w:p>
          <w:p w14:paraId="4DCB9EEA" w14:textId="77777777" w:rsidR="00844D8D" w:rsidRPr="005F63C4" w:rsidRDefault="00844D8D" w:rsidP="00DD4BA9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5F63C4">
              <w:t>Organizace průzkumu a dlouhodobého monitorování životního prostředí z hlediska jeho kontaminace.</w:t>
            </w:r>
          </w:p>
          <w:p w14:paraId="179C538C" w14:textId="77777777" w:rsidR="00844D8D" w:rsidRPr="005F63C4" w:rsidRDefault="00844D8D" w:rsidP="00DD4BA9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5F63C4">
              <w:t>Dekontaminace složek životního prostředí, definice, základní pojmy.</w:t>
            </w:r>
          </w:p>
          <w:p w14:paraId="633DE1D9" w14:textId="77777777" w:rsidR="00844D8D" w:rsidRPr="005F63C4" w:rsidRDefault="00844D8D" w:rsidP="00DD4BA9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5F63C4">
              <w:t>Metody a postupy dekontaminace, zásady provádění, používané látky a směsi.</w:t>
            </w:r>
          </w:p>
          <w:p w14:paraId="580E2051" w14:textId="77777777" w:rsidR="00844D8D" w:rsidRPr="005F63C4" w:rsidRDefault="00844D8D" w:rsidP="00DD4BA9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5F63C4">
              <w:t>Dekontaminace osob, objektů, techniky a materiálu.</w:t>
            </w:r>
          </w:p>
          <w:p w14:paraId="30FA9F24" w14:textId="77777777" w:rsidR="00844D8D" w:rsidRPr="005F63C4" w:rsidRDefault="00844D8D" w:rsidP="00DD4BA9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5F63C4">
              <w:t>Organizace dekontaminace po použití ZHN.</w:t>
            </w:r>
          </w:p>
          <w:p w14:paraId="19B7E825" w14:textId="77777777" w:rsidR="00844D8D" w:rsidRPr="005F63C4" w:rsidRDefault="00844D8D" w:rsidP="00DD4BA9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5F63C4">
              <w:t>Speciální technika a zařízení pro dekontaminaci.</w:t>
            </w:r>
          </w:p>
          <w:p w14:paraId="3F519288" w14:textId="77777777" w:rsidR="00844D8D" w:rsidRPr="005F63C4" w:rsidRDefault="00844D8D" w:rsidP="00DD4BA9">
            <w:pPr>
              <w:numPr>
                <w:ilvl w:val="0"/>
                <w:numId w:val="8"/>
              </w:numPr>
              <w:jc w:val="both"/>
            </w:pPr>
            <w:r w:rsidRPr="005F63C4">
              <w:t>Úvod do problematiky sanace. Organizace dekontaminace a sanace při závažných ekologických haváriích.</w:t>
            </w:r>
          </w:p>
          <w:p w14:paraId="376F4300" w14:textId="77777777" w:rsidR="00844D8D" w:rsidRPr="005F63C4" w:rsidRDefault="00844D8D" w:rsidP="00DD4BA9">
            <w:pPr>
              <w:numPr>
                <w:ilvl w:val="0"/>
                <w:numId w:val="8"/>
              </w:numPr>
              <w:jc w:val="both"/>
            </w:pPr>
            <w:r w:rsidRPr="005F63C4">
              <w:t>Základní metody dekontaminace, sanace a čištění, principy dekontaminace ohnisek znečištění. Pasivní a aktivní sanační technologie. Chemické, fyzikální, hydraulické metody sanace, biotechnologické a mikrobiální postupy, kombinace s ostatními technologiemi.</w:t>
            </w:r>
          </w:p>
          <w:p w14:paraId="426A1770" w14:textId="77777777" w:rsidR="00844D8D" w:rsidRPr="005F63C4" w:rsidRDefault="00844D8D" w:rsidP="00DD4BA9">
            <w:pPr>
              <w:numPr>
                <w:ilvl w:val="0"/>
                <w:numId w:val="8"/>
              </w:numPr>
              <w:jc w:val="both"/>
              <w:rPr>
                <w:color w:val="FF0000"/>
              </w:rPr>
            </w:pPr>
            <w:r w:rsidRPr="005F63C4">
              <w:t>Zvláštnosti dekontaminačních a sanačních technologií a postupů. Inovační technologie a nanotechnologie pro sanaci ekologických zátěží.</w:t>
            </w:r>
          </w:p>
          <w:p w14:paraId="7B12059E" w14:textId="77777777" w:rsidR="00844D8D" w:rsidRPr="005F63C4" w:rsidRDefault="00844D8D" w:rsidP="003E2075">
            <w:pPr>
              <w:ind w:left="720"/>
              <w:jc w:val="both"/>
              <w:rPr>
                <w:color w:val="FF0000"/>
              </w:rPr>
            </w:pPr>
          </w:p>
        </w:tc>
      </w:tr>
      <w:tr w:rsidR="00844D8D" w14:paraId="1BD02A6B" w14:textId="77777777" w:rsidTr="003E2075">
        <w:trPr>
          <w:trHeight w:val="265"/>
        </w:trPr>
        <w:tc>
          <w:tcPr>
            <w:tcW w:w="3652" w:type="dxa"/>
            <w:gridSpan w:val="2"/>
            <w:tcBorders>
              <w:top w:val="nil"/>
            </w:tcBorders>
            <w:shd w:val="clear" w:color="auto" w:fill="F7CAAC"/>
          </w:tcPr>
          <w:p w14:paraId="0F8EF337" w14:textId="77777777" w:rsidR="00844D8D" w:rsidRDefault="00844D8D" w:rsidP="003E2075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7A153CF3" w14:textId="77777777" w:rsidR="00844D8D" w:rsidRDefault="00844D8D" w:rsidP="003E2075">
            <w:pPr>
              <w:jc w:val="both"/>
            </w:pPr>
          </w:p>
        </w:tc>
      </w:tr>
      <w:tr w:rsidR="00844D8D" w14:paraId="20480BF8" w14:textId="77777777" w:rsidTr="003E2075">
        <w:trPr>
          <w:trHeight w:val="1497"/>
        </w:trPr>
        <w:tc>
          <w:tcPr>
            <w:tcW w:w="9854" w:type="dxa"/>
            <w:gridSpan w:val="8"/>
            <w:tcBorders>
              <w:top w:val="nil"/>
            </w:tcBorders>
          </w:tcPr>
          <w:p w14:paraId="1BF81354" w14:textId="77777777" w:rsidR="00844D8D" w:rsidRPr="0034322E" w:rsidRDefault="00844D8D" w:rsidP="003E2075">
            <w:pPr>
              <w:jc w:val="both"/>
              <w:rPr>
                <w:b/>
              </w:rPr>
            </w:pPr>
            <w:r w:rsidRPr="0034322E">
              <w:rPr>
                <w:b/>
              </w:rPr>
              <w:t>Povinná literatura:</w:t>
            </w:r>
          </w:p>
          <w:p w14:paraId="38714B83" w14:textId="77777777" w:rsidR="00F80315" w:rsidRDefault="00F80315" w:rsidP="00F80315">
            <w:pPr>
              <w:jc w:val="both"/>
            </w:pPr>
            <w:r w:rsidRPr="00426DC4">
              <w:t>VIČAR, D</w:t>
            </w:r>
            <w:r>
              <w:t>.</w:t>
            </w:r>
            <w:r w:rsidRPr="00426DC4">
              <w:t>, PRINC</w:t>
            </w:r>
            <w:r>
              <w:t xml:space="preserve"> I.</w:t>
            </w:r>
            <w:r w:rsidRPr="00426DC4">
              <w:t>, MAŠEK</w:t>
            </w:r>
            <w:r>
              <w:t xml:space="preserve"> I., MIKA, </w:t>
            </w:r>
            <w:r w:rsidRPr="00426DC4">
              <w:t>O</w:t>
            </w:r>
            <w:r>
              <w:t>.</w:t>
            </w:r>
            <w:r w:rsidRPr="00426DC4">
              <w:t xml:space="preserve"> J</w:t>
            </w:r>
            <w:r>
              <w:t>.</w:t>
            </w:r>
            <w:r w:rsidRPr="00426DC4">
              <w:t xml:space="preserve"> </w:t>
            </w:r>
            <w:r w:rsidRPr="00261DFE">
              <w:rPr>
                <w:i/>
              </w:rPr>
              <w:t>Jaderné, radiologické a chemické zbraně, radiační a chemické havárie</w:t>
            </w:r>
            <w:r w:rsidRPr="00426DC4">
              <w:t>. 1. vyd. Zlín: Univerzita Tomáše Bati ve Zlíně, Fakulta logistiky a krizového řízení, 2020. 333 s. ISBN 978-80-7454-947-2. doi:10.7441/978-80-7454-947-2.</w:t>
            </w:r>
          </w:p>
          <w:p w14:paraId="6D6AB4A8" w14:textId="77777777" w:rsidR="00F80315" w:rsidRDefault="00F80315" w:rsidP="00F80315">
            <w:pPr>
              <w:jc w:val="both"/>
            </w:pPr>
            <w:r w:rsidRPr="00261DFE">
              <w:t xml:space="preserve">BARTLOVÁ I. </w:t>
            </w:r>
            <w:r w:rsidRPr="00261DFE">
              <w:rPr>
                <w:i/>
              </w:rPr>
              <w:t>Prevence a připravenost na závažné havárie</w:t>
            </w:r>
            <w:r>
              <w:t xml:space="preserve">. Ostrava: SPBI, 2017. </w:t>
            </w:r>
            <w:r w:rsidRPr="00261DFE">
              <w:t>Publikace na CD. 67 str., 2. vydání, ISBN 978-80-7385-184-2</w:t>
            </w:r>
            <w:r>
              <w:t>.</w:t>
            </w:r>
          </w:p>
          <w:p w14:paraId="31A18998" w14:textId="77777777" w:rsidR="00F80315" w:rsidRDefault="00F80315" w:rsidP="00F80315">
            <w:pPr>
              <w:jc w:val="both"/>
            </w:pPr>
            <w:r>
              <w:lastRenderedPageBreak/>
              <w:t xml:space="preserve">RICCO, R., STYLES, M. J., FALCARO, P. </w:t>
            </w:r>
            <w:r w:rsidRPr="00F6305C">
              <w:rPr>
                <w:i/>
              </w:rPr>
              <w:t>12 - MOF-based devices for detection and removal of environmental pollutants, Metal-Organic Frameworks (MOFs) for Environmental Applications</w:t>
            </w:r>
            <w:r>
              <w:t xml:space="preserve">, </w:t>
            </w:r>
            <w:proofErr w:type="gramStart"/>
            <w:r>
              <w:t>Elsevier</w:t>
            </w:r>
            <w:proofErr w:type="gramEnd"/>
            <w:r>
              <w:t>,</w:t>
            </w:r>
            <w:proofErr w:type="gramStart"/>
            <w:r>
              <w:t>2019</w:t>
            </w:r>
            <w:proofErr w:type="gramEnd"/>
            <w:r>
              <w:t>,Pages 383-426, ISBN 9780128146330,https://doi.org/10.1016/B978-0-12-814633-0.00012-0.</w:t>
            </w:r>
          </w:p>
          <w:p w14:paraId="1D2849BD" w14:textId="77777777" w:rsidR="00F80315" w:rsidRDefault="00F80315" w:rsidP="00F80315">
            <w:pPr>
              <w:jc w:val="both"/>
            </w:pPr>
            <w:r w:rsidRPr="00261DFE">
              <w:t>Zákon č. 224/2015 Sb</w:t>
            </w:r>
            <w:r w:rsidRPr="00261DFE">
              <w:rPr>
                <w:i/>
              </w:rPr>
              <w:t>. Zákon o prevenci závažných havárií způsobených vybranými nebezpečnými chemickými látkami nebo chemickými směsmi a o změně zákona č. 634/2004 Sb., o správních poplatcích, ve znění pozdějších předpisů</w:t>
            </w:r>
            <w:r w:rsidRPr="00261DFE">
              <w:t>, (zákon o prevenci závažných havárií)</w:t>
            </w:r>
            <w:r>
              <w:t>.</w:t>
            </w:r>
          </w:p>
          <w:p w14:paraId="2DA19002" w14:textId="77777777" w:rsidR="00F80315" w:rsidRDefault="00F80315" w:rsidP="00F80315">
            <w:pPr>
              <w:jc w:val="both"/>
            </w:pPr>
            <w:r>
              <w:t xml:space="preserve">Pokyn GŘ HZS č. 6/2017 - </w:t>
            </w:r>
            <w:r w:rsidRPr="00F6305C">
              <w:rPr>
                <w:i/>
              </w:rPr>
              <w:t>Řád chemické služby Hasičského záchranného sboru České republiky</w:t>
            </w:r>
            <w:r>
              <w:t>.</w:t>
            </w:r>
          </w:p>
          <w:p w14:paraId="30C21B79" w14:textId="77777777" w:rsidR="006857FF" w:rsidRPr="00426DC4" w:rsidRDefault="006857FF" w:rsidP="003E2075">
            <w:pPr>
              <w:jc w:val="both"/>
            </w:pPr>
          </w:p>
          <w:p w14:paraId="0A1302B5" w14:textId="77777777" w:rsidR="00844D8D" w:rsidRPr="00A119A7" w:rsidRDefault="00844D8D" w:rsidP="003E2075">
            <w:pPr>
              <w:jc w:val="both"/>
              <w:rPr>
                <w:b/>
              </w:rPr>
            </w:pPr>
            <w:r w:rsidRPr="00A119A7">
              <w:rPr>
                <w:b/>
              </w:rPr>
              <w:t>Doporučená literatura:</w:t>
            </w:r>
          </w:p>
          <w:p w14:paraId="4D3991CC" w14:textId="77777777" w:rsidR="00F80315" w:rsidRDefault="00F80315" w:rsidP="00F80315">
            <w:pPr>
              <w:jc w:val="both"/>
            </w:pPr>
            <w:r w:rsidRPr="00426DC4">
              <w:t xml:space="preserve">MAŠEK I., MIKA O. J., VIČAR D. </w:t>
            </w:r>
            <w:r w:rsidRPr="00261DFE">
              <w:rPr>
                <w:i/>
              </w:rPr>
              <w:t>Dekontaminační látky, roztoky a směsi v České republice</w:t>
            </w:r>
            <w:r w:rsidRPr="00426DC4">
              <w:t>. Ostrava, 2015. ISBN 978-80-7385-158-3.</w:t>
            </w:r>
          </w:p>
          <w:p w14:paraId="349B1DBF" w14:textId="77777777" w:rsidR="00F80315" w:rsidRDefault="00F80315" w:rsidP="00F80315">
            <w:pPr>
              <w:jc w:val="both"/>
            </w:pPr>
            <w:r w:rsidRPr="00426DC4">
              <w:t>KOTINSKÝ, P</w:t>
            </w:r>
            <w:r>
              <w:t>.,</w:t>
            </w:r>
            <w:r w:rsidRPr="00426DC4">
              <w:t xml:space="preserve"> HEJDOVÁ</w:t>
            </w:r>
            <w:r>
              <w:t>, J</w:t>
            </w:r>
            <w:r w:rsidRPr="00426DC4">
              <w:t xml:space="preserve">. </w:t>
            </w:r>
            <w:r w:rsidRPr="00261DFE">
              <w:rPr>
                <w:i/>
              </w:rPr>
              <w:t>Dekontaminace v požární ochraně</w:t>
            </w:r>
            <w:r w:rsidRPr="00426DC4">
              <w:t>. Ostrava, 2003. ISBN 80-86634-31-0.</w:t>
            </w:r>
          </w:p>
          <w:p w14:paraId="3DD0FA0F" w14:textId="77777777" w:rsidR="00F80315" w:rsidRPr="00426DC4" w:rsidRDefault="00F80315" w:rsidP="00F80315">
            <w:pPr>
              <w:jc w:val="both"/>
            </w:pPr>
            <w:r w:rsidRPr="00426DC4">
              <w:t>VIČAR, D</w:t>
            </w:r>
            <w:r>
              <w:t>.</w:t>
            </w:r>
            <w:r w:rsidRPr="00426DC4">
              <w:t xml:space="preserve"> a P</w:t>
            </w:r>
            <w:r>
              <w:t>.</w:t>
            </w:r>
            <w:r w:rsidRPr="00426DC4">
              <w:t xml:space="preserve"> ŽUJA. </w:t>
            </w:r>
            <w:r w:rsidRPr="00261DFE">
              <w:rPr>
                <w:i/>
              </w:rPr>
              <w:t>Historie, současnost a vize hromadné dekontaminace osob</w:t>
            </w:r>
            <w:r w:rsidRPr="00426DC4">
              <w:t>. Ostrava, 2007. ISBN 978-80-7385-003-6.</w:t>
            </w:r>
          </w:p>
          <w:p w14:paraId="1515EAD7" w14:textId="77777777" w:rsidR="00F80315" w:rsidRDefault="00F80315" w:rsidP="00F80315">
            <w:pPr>
              <w:jc w:val="both"/>
            </w:pPr>
            <w:r w:rsidRPr="00426DC4">
              <w:t>VIČAR, D</w:t>
            </w:r>
            <w:r>
              <w:t>.</w:t>
            </w:r>
            <w:r w:rsidRPr="00426DC4">
              <w:t>, ŠAFAŘÍK</w:t>
            </w:r>
            <w:r>
              <w:t xml:space="preserve">, Z., </w:t>
            </w:r>
            <w:r w:rsidRPr="00426DC4">
              <w:t>MAŠEK</w:t>
            </w:r>
            <w:r>
              <w:t>, I</w:t>
            </w:r>
            <w:r w:rsidRPr="00261DFE">
              <w:rPr>
                <w:i/>
              </w:rPr>
              <w:t>. Possible methods of decontamination</w:t>
            </w:r>
            <w:r w:rsidRPr="00426DC4">
              <w:t>. In 9</w:t>
            </w:r>
            <w:r w:rsidRPr="00261DFE">
              <w:rPr>
                <w:vertAlign w:val="superscript"/>
              </w:rPr>
              <w:t>th</w:t>
            </w:r>
            <w:r w:rsidRPr="00426DC4">
              <w:t xml:space="preserve"> International Scientific Conference on Public Safety. 2016. s. 29 – 37. ISBN 978-83-64249-41-9.</w:t>
            </w:r>
          </w:p>
          <w:p w14:paraId="52A1B275" w14:textId="04DF0856" w:rsidR="00844D8D" w:rsidRDefault="00F80315" w:rsidP="00F80315">
            <w:pPr>
              <w:jc w:val="both"/>
            </w:pPr>
            <w:r w:rsidRPr="00426DC4">
              <w:t xml:space="preserve">MATOUŠEK, J. </w:t>
            </w:r>
            <w:r w:rsidRPr="00261DFE">
              <w:rPr>
                <w:i/>
              </w:rPr>
              <w:t>Health and environmental threats associated with the destruction of chemical weapons</w:t>
            </w:r>
            <w:r w:rsidRPr="00426DC4">
              <w:t>. Annals of the New York Academy of Sciences, 2006, 1076.1: 549-558.</w:t>
            </w:r>
          </w:p>
        </w:tc>
      </w:tr>
      <w:tr w:rsidR="00844D8D" w14:paraId="25CB2484" w14:textId="77777777" w:rsidTr="003E2075">
        <w:tc>
          <w:tcPr>
            <w:tcW w:w="9854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06FFFE4B" w14:textId="77777777" w:rsidR="00844D8D" w:rsidRDefault="00844D8D" w:rsidP="003E207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844D8D" w14:paraId="7F39BBCE" w14:textId="77777777" w:rsidTr="003E2075">
        <w:tc>
          <w:tcPr>
            <w:tcW w:w="4786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7D44A84D" w14:textId="77777777" w:rsidR="00844D8D" w:rsidRDefault="00844D8D" w:rsidP="003E2075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4DF995B2" w14:textId="77777777" w:rsidR="00844D8D" w:rsidRDefault="00844D8D" w:rsidP="003E2075">
            <w:pPr>
              <w:jc w:val="both"/>
            </w:pPr>
            <w:r>
              <w:t>14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7AF0B416" w14:textId="77777777" w:rsidR="00844D8D" w:rsidRDefault="00844D8D" w:rsidP="003E2075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844D8D" w14:paraId="052AAB01" w14:textId="77777777" w:rsidTr="003E2075">
        <w:tc>
          <w:tcPr>
            <w:tcW w:w="9854" w:type="dxa"/>
            <w:gridSpan w:val="8"/>
            <w:shd w:val="clear" w:color="auto" w:fill="F7CAAC"/>
          </w:tcPr>
          <w:p w14:paraId="64E6CBF0" w14:textId="77777777" w:rsidR="00844D8D" w:rsidRDefault="00844D8D" w:rsidP="003E2075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844D8D" w14:paraId="1971130B" w14:textId="77777777" w:rsidTr="003E2075">
        <w:trPr>
          <w:trHeight w:val="1373"/>
        </w:trPr>
        <w:tc>
          <w:tcPr>
            <w:tcW w:w="9854" w:type="dxa"/>
            <w:gridSpan w:val="8"/>
          </w:tcPr>
          <w:p w14:paraId="50EEFFA8" w14:textId="77777777" w:rsidR="00844D8D" w:rsidRDefault="00844D8D" w:rsidP="003E2075">
            <w:pPr>
              <w:jc w:val="both"/>
            </w:pPr>
            <w:r>
              <w:t>Studenti se účastní výuky ve stanoveném počtu hodin, kde je jim redukovanou formou prezentována látka výše uvedeného</w:t>
            </w:r>
          </w:p>
          <w:p w14:paraId="7BD2B601" w14:textId="77777777" w:rsidR="00844D8D" w:rsidRDefault="00844D8D" w:rsidP="003E2075">
            <w:pPr>
              <w:jc w:val="both"/>
            </w:pPr>
            <w:r>
              <w:t>rozsahu a jsou jim určeny části učiva k samostatnému nastudování. Hodnocení individuálních úkolů studentů a korekce</w:t>
            </w:r>
          </w:p>
          <w:p w14:paraId="5D9D4CBB" w14:textId="77777777" w:rsidR="00844D8D" w:rsidRDefault="00844D8D" w:rsidP="003E2075">
            <w:pPr>
              <w:jc w:val="both"/>
            </w:pPr>
            <w:r>
              <w:t>informací získaných samostudiem probíhá na skupinových a individuálních konzultacích, prostřednictvím elektronické</w:t>
            </w:r>
          </w:p>
          <w:p w14:paraId="76959240" w14:textId="77777777" w:rsidR="00844D8D" w:rsidRDefault="00844D8D" w:rsidP="003E2075">
            <w:pPr>
              <w:jc w:val="both"/>
            </w:pPr>
            <w:r>
              <w:t>pošty, portálu UTB nebo v systému MOODLE. V souladu s vnitřními předpisy FLKŘ má každý akademický pracovník</w:t>
            </w:r>
          </w:p>
          <w:p w14:paraId="631885CD" w14:textId="77777777" w:rsidR="00844D8D" w:rsidRDefault="00844D8D" w:rsidP="003E2075">
            <w:pPr>
              <w:jc w:val="both"/>
            </w:pPr>
            <w:r>
              <w:t>stanoveny konzultační hodiny v rozsahu minimálně 2 hodiny týdně. Dle potřeby jsou dále konzultace možné i po předchozí</w:t>
            </w:r>
          </w:p>
          <w:p w14:paraId="3ED200AF" w14:textId="77777777" w:rsidR="00844D8D" w:rsidRDefault="00844D8D" w:rsidP="003E2075">
            <w:pPr>
              <w:jc w:val="both"/>
            </w:pPr>
            <w:r>
              <w:t>emailové či telefonické dohodě.</w:t>
            </w:r>
          </w:p>
        </w:tc>
      </w:tr>
    </w:tbl>
    <w:p w14:paraId="2CB2E82E" w14:textId="4D18C990" w:rsidR="00543C2B" w:rsidRDefault="00543C2B" w:rsidP="007D16DF"/>
    <w:p w14:paraId="4AF96703" w14:textId="79262844" w:rsidR="003C4AF5" w:rsidRDefault="003C4AF5" w:rsidP="007D16DF"/>
    <w:p w14:paraId="47E3B396" w14:textId="77777777" w:rsidR="003C4AF5" w:rsidRDefault="003C4AF5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C4AF5" w14:paraId="256414C6" w14:textId="77777777" w:rsidTr="003E207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29F7E049" w14:textId="77777777" w:rsidR="003C4AF5" w:rsidRDefault="003C4AF5" w:rsidP="003E2075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3C4AF5" w14:paraId="1392F837" w14:textId="77777777" w:rsidTr="003E207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0B7DA65E" w14:textId="77777777" w:rsidR="003C4AF5" w:rsidRDefault="003C4AF5" w:rsidP="003E2075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6E642958" w14:textId="77777777" w:rsidR="003C4AF5" w:rsidRPr="00D63199" w:rsidRDefault="003C4AF5" w:rsidP="003E2075">
            <w:pPr>
              <w:jc w:val="both"/>
              <w:rPr>
                <w:b/>
              </w:rPr>
            </w:pPr>
            <w:r w:rsidRPr="00D63199">
              <w:rPr>
                <w:b/>
              </w:rPr>
              <w:t>Diplomová práce</w:t>
            </w:r>
          </w:p>
        </w:tc>
      </w:tr>
      <w:tr w:rsidR="003C4AF5" w14:paraId="4B8AFE53" w14:textId="77777777" w:rsidTr="003E2075">
        <w:tc>
          <w:tcPr>
            <w:tcW w:w="3086" w:type="dxa"/>
            <w:shd w:val="clear" w:color="auto" w:fill="F7CAAC"/>
          </w:tcPr>
          <w:p w14:paraId="08490CC2" w14:textId="77777777" w:rsidR="003C4AF5" w:rsidRDefault="003C4AF5" w:rsidP="003E2075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757B197C" w14:textId="77777777" w:rsidR="003C4AF5" w:rsidRDefault="003C4AF5" w:rsidP="003E2075">
            <w:pPr>
              <w:jc w:val="both"/>
            </w:pPr>
            <w:r>
              <w:t>povinný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0E8D8DEE" w14:textId="77777777" w:rsidR="003C4AF5" w:rsidRDefault="003C4AF5" w:rsidP="003E2075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678A9BE1" w14:textId="77777777" w:rsidR="003C4AF5" w:rsidRDefault="003C4AF5" w:rsidP="003E2075">
            <w:pPr>
              <w:jc w:val="both"/>
            </w:pPr>
            <w:r>
              <w:t>2/LS</w:t>
            </w:r>
          </w:p>
        </w:tc>
      </w:tr>
      <w:tr w:rsidR="003C4AF5" w14:paraId="4CF17005" w14:textId="77777777" w:rsidTr="003E2075">
        <w:tc>
          <w:tcPr>
            <w:tcW w:w="3086" w:type="dxa"/>
            <w:shd w:val="clear" w:color="auto" w:fill="F7CAAC"/>
          </w:tcPr>
          <w:p w14:paraId="2E4B8C19" w14:textId="77777777" w:rsidR="003C4AF5" w:rsidRDefault="003C4AF5" w:rsidP="003E2075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234A5BAC" w14:textId="77777777" w:rsidR="003C4AF5" w:rsidRDefault="003C4AF5" w:rsidP="003E2075">
            <w:pPr>
              <w:jc w:val="both"/>
            </w:pPr>
            <w:r>
              <w:t>0</w:t>
            </w:r>
          </w:p>
        </w:tc>
        <w:tc>
          <w:tcPr>
            <w:tcW w:w="889" w:type="dxa"/>
            <w:shd w:val="clear" w:color="auto" w:fill="F7CAAC"/>
          </w:tcPr>
          <w:p w14:paraId="76AB9EFC" w14:textId="77777777" w:rsidR="003C4AF5" w:rsidRDefault="003C4AF5" w:rsidP="003E2075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30FF3105" w14:textId="77777777" w:rsidR="003C4AF5" w:rsidRDefault="003C4AF5" w:rsidP="003E2075">
            <w:pPr>
              <w:jc w:val="both"/>
            </w:pPr>
            <w:r>
              <w:t>0</w:t>
            </w:r>
          </w:p>
        </w:tc>
        <w:tc>
          <w:tcPr>
            <w:tcW w:w="2156" w:type="dxa"/>
            <w:shd w:val="clear" w:color="auto" w:fill="F7CAAC"/>
          </w:tcPr>
          <w:p w14:paraId="49084FE1" w14:textId="77777777" w:rsidR="003C4AF5" w:rsidRDefault="003C4AF5" w:rsidP="003E2075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5EED3404" w14:textId="77777777" w:rsidR="003C4AF5" w:rsidRDefault="003C4AF5" w:rsidP="003E2075">
            <w:pPr>
              <w:jc w:val="both"/>
            </w:pPr>
            <w:r>
              <w:t>15</w:t>
            </w:r>
          </w:p>
        </w:tc>
      </w:tr>
      <w:tr w:rsidR="003C4AF5" w14:paraId="1A46EAFB" w14:textId="77777777" w:rsidTr="003E2075">
        <w:tc>
          <w:tcPr>
            <w:tcW w:w="3086" w:type="dxa"/>
            <w:shd w:val="clear" w:color="auto" w:fill="F7CAAC"/>
          </w:tcPr>
          <w:p w14:paraId="65633F3D" w14:textId="77777777" w:rsidR="003C4AF5" w:rsidRDefault="003C4AF5" w:rsidP="003E2075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2B7DF5AE" w14:textId="77777777" w:rsidR="003C4AF5" w:rsidRDefault="003C4AF5" w:rsidP="003E2075">
            <w:pPr>
              <w:jc w:val="both"/>
            </w:pPr>
          </w:p>
        </w:tc>
      </w:tr>
      <w:tr w:rsidR="003C4AF5" w14:paraId="494D2BE0" w14:textId="77777777" w:rsidTr="003E2075">
        <w:tc>
          <w:tcPr>
            <w:tcW w:w="3086" w:type="dxa"/>
            <w:shd w:val="clear" w:color="auto" w:fill="F7CAAC"/>
          </w:tcPr>
          <w:p w14:paraId="2DB15FB3" w14:textId="77777777" w:rsidR="003C4AF5" w:rsidRDefault="003C4AF5" w:rsidP="003E2075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08B11891" w14:textId="65BABD79" w:rsidR="003C4AF5" w:rsidRDefault="003C4AF5" w:rsidP="006857FF">
            <w:pPr>
              <w:jc w:val="both"/>
            </w:pPr>
            <w:r>
              <w:t>Zápočet</w:t>
            </w:r>
            <w:r w:rsidR="002A2C1C">
              <w:t>.</w:t>
            </w:r>
          </w:p>
        </w:tc>
        <w:tc>
          <w:tcPr>
            <w:tcW w:w="2156" w:type="dxa"/>
            <w:shd w:val="clear" w:color="auto" w:fill="F7CAAC"/>
          </w:tcPr>
          <w:p w14:paraId="0D08318B" w14:textId="77777777" w:rsidR="003C4AF5" w:rsidRDefault="003C4AF5" w:rsidP="003E2075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0E616430" w14:textId="77777777" w:rsidR="003C4AF5" w:rsidRDefault="003C4AF5" w:rsidP="003E2075">
            <w:pPr>
              <w:jc w:val="both"/>
            </w:pPr>
            <w:r>
              <w:t>individuální</w:t>
            </w:r>
          </w:p>
        </w:tc>
      </w:tr>
      <w:tr w:rsidR="003C4AF5" w14:paraId="3C25A4E4" w14:textId="77777777" w:rsidTr="003E2075">
        <w:tc>
          <w:tcPr>
            <w:tcW w:w="3086" w:type="dxa"/>
            <w:shd w:val="clear" w:color="auto" w:fill="F7CAAC"/>
          </w:tcPr>
          <w:p w14:paraId="3099112F" w14:textId="77777777" w:rsidR="003C4AF5" w:rsidRDefault="003C4AF5" w:rsidP="003E2075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C71A2ED" w14:textId="77777777" w:rsidR="003C4AF5" w:rsidRDefault="003C4AF5" w:rsidP="006857FF">
            <w:pPr>
              <w:jc w:val="both"/>
            </w:pPr>
            <w:r w:rsidRPr="00703E5A">
              <w:t xml:space="preserve">Zápočet: aktivní spolupráce s vedoucím práce, </w:t>
            </w:r>
            <w:r w:rsidR="006857FF" w:rsidRPr="00703E5A">
              <w:t>stanovení</w:t>
            </w:r>
            <w:r w:rsidR="006857FF">
              <w:t xml:space="preserve"> </w:t>
            </w:r>
            <w:r w:rsidR="006857FF" w:rsidRPr="00703E5A">
              <w:t>cíl</w:t>
            </w:r>
            <w:r w:rsidR="006857FF">
              <w:t>ů</w:t>
            </w:r>
            <w:r w:rsidR="006857FF" w:rsidRPr="00703E5A">
              <w:t xml:space="preserve"> prá</w:t>
            </w:r>
            <w:r w:rsidR="006857FF">
              <w:t>ce</w:t>
            </w:r>
            <w:r w:rsidR="006857FF" w:rsidRPr="00703E5A">
              <w:t>,</w:t>
            </w:r>
            <w:r w:rsidR="006857FF">
              <w:t xml:space="preserve"> </w:t>
            </w:r>
            <w:r w:rsidR="006857FF" w:rsidRPr="00703E5A">
              <w:t xml:space="preserve">popis metodiky práce, </w:t>
            </w:r>
            <w:r w:rsidRPr="00703E5A">
              <w:t>nastudování literatury a dalších pramenů, předložení konceptu diplomové práce</w:t>
            </w:r>
            <w:r>
              <w:t>.</w:t>
            </w:r>
          </w:p>
          <w:p w14:paraId="7B35059F" w14:textId="0EE68B04" w:rsidR="006857FF" w:rsidRDefault="006857FF" w:rsidP="006857FF">
            <w:pPr>
              <w:jc w:val="both"/>
            </w:pPr>
            <w:r>
              <w:t>Zápočet bude udělen až po prověření v systému STAG, že práce není plagiát.</w:t>
            </w:r>
          </w:p>
        </w:tc>
      </w:tr>
      <w:tr w:rsidR="003C4AF5" w14:paraId="5335C3A8" w14:textId="77777777" w:rsidTr="0006763B">
        <w:trPr>
          <w:trHeight w:val="324"/>
        </w:trPr>
        <w:tc>
          <w:tcPr>
            <w:tcW w:w="9855" w:type="dxa"/>
            <w:gridSpan w:val="8"/>
            <w:tcBorders>
              <w:top w:val="nil"/>
            </w:tcBorders>
          </w:tcPr>
          <w:p w14:paraId="0B3389AF" w14:textId="77777777" w:rsidR="003C4AF5" w:rsidRDefault="003C4AF5" w:rsidP="003E2075">
            <w:pPr>
              <w:jc w:val="both"/>
            </w:pPr>
          </w:p>
        </w:tc>
      </w:tr>
      <w:tr w:rsidR="003C4AF5" w14:paraId="4D187D81" w14:textId="77777777" w:rsidTr="003E207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509FF001" w14:textId="77777777" w:rsidR="003C4AF5" w:rsidRDefault="003C4AF5" w:rsidP="003E2075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22C72664" w14:textId="77777777" w:rsidR="003C4AF5" w:rsidRDefault="003C4AF5" w:rsidP="003E2075">
            <w:pPr>
              <w:jc w:val="both"/>
            </w:pPr>
            <w:r>
              <w:t>doc. Mgr. Tomáš Zeman, Ph.D. et Ph.D.</w:t>
            </w:r>
          </w:p>
        </w:tc>
      </w:tr>
      <w:tr w:rsidR="003C4AF5" w14:paraId="45895FD0" w14:textId="77777777" w:rsidTr="003E207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F939A07" w14:textId="77777777" w:rsidR="003C4AF5" w:rsidRDefault="003C4AF5" w:rsidP="003E2075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1C88C20E" w14:textId="77777777" w:rsidR="003C4AF5" w:rsidRDefault="003C4AF5" w:rsidP="003E2075">
            <w:pPr>
              <w:jc w:val="both"/>
            </w:pPr>
          </w:p>
        </w:tc>
      </w:tr>
      <w:tr w:rsidR="003C4AF5" w14:paraId="3121B0BF" w14:textId="77777777" w:rsidTr="003E2075">
        <w:tc>
          <w:tcPr>
            <w:tcW w:w="3086" w:type="dxa"/>
            <w:shd w:val="clear" w:color="auto" w:fill="F7CAAC"/>
          </w:tcPr>
          <w:p w14:paraId="422D8867" w14:textId="77777777" w:rsidR="003C4AF5" w:rsidRDefault="003C4AF5" w:rsidP="003E2075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7D6A916" w14:textId="77777777" w:rsidR="003C4AF5" w:rsidRDefault="003C4AF5" w:rsidP="003E2075">
            <w:pPr>
              <w:jc w:val="both"/>
            </w:pPr>
            <w:r w:rsidRPr="00027AF5">
              <w:t>vedoucí diplomových prací</w:t>
            </w:r>
          </w:p>
        </w:tc>
      </w:tr>
      <w:tr w:rsidR="003C4AF5" w14:paraId="61C21BC9" w14:textId="77777777" w:rsidTr="0006763B">
        <w:trPr>
          <w:trHeight w:val="360"/>
        </w:trPr>
        <w:tc>
          <w:tcPr>
            <w:tcW w:w="9855" w:type="dxa"/>
            <w:gridSpan w:val="8"/>
            <w:tcBorders>
              <w:top w:val="nil"/>
            </w:tcBorders>
          </w:tcPr>
          <w:p w14:paraId="74865D9C" w14:textId="77777777" w:rsidR="003C4AF5" w:rsidRDefault="003C4AF5" w:rsidP="003E2075">
            <w:pPr>
              <w:jc w:val="both"/>
            </w:pPr>
            <w:r>
              <w:t xml:space="preserve"> </w:t>
            </w:r>
          </w:p>
        </w:tc>
      </w:tr>
      <w:tr w:rsidR="003C4AF5" w14:paraId="758A90E5" w14:textId="77777777" w:rsidTr="003E2075">
        <w:tc>
          <w:tcPr>
            <w:tcW w:w="3086" w:type="dxa"/>
            <w:shd w:val="clear" w:color="auto" w:fill="F7CAAC"/>
          </w:tcPr>
          <w:p w14:paraId="6EB0E06F" w14:textId="77777777" w:rsidR="003C4AF5" w:rsidRDefault="003C4AF5" w:rsidP="003E2075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29EEA2E" w14:textId="77777777" w:rsidR="003C4AF5" w:rsidRDefault="003C4AF5" w:rsidP="003E2075">
            <w:pPr>
              <w:jc w:val="both"/>
            </w:pPr>
          </w:p>
        </w:tc>
      </w:tr>
      <w:tr w:rsidR="003C4AF5" w14:paraId="5F2A01E9" w14:textId="77777777" w:rsidTr="0006763B">
        <w:trPr>
          <w:trHeight w:val="2667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26F6A523" w14:textId="348E3765" w:rsidR="003C4AF5" w:rsidRDefault="003C4AF5" w:rsidP="0006763B">
            <w:pPr>
              <w:jc w:val="both"/>
            </w:pPr>
            <w:r w:rsidRPr="00027AF5">
              <w:t>Vypracování a obhájení diplomové práce v</w:t>
            </w:r>
            <w:r>
              <w:t> programu</w:t>
            </w:r>
            <w:r w:rsidRPr="00027AF5">
              <w:t xml:space="preserve"> bezpečnost společnosti</w:t>
            </w:r>
            <w:r>
              <w:t xml:space="preserve"> je </w:t>
            </w:r>
            <w:r w:rsidRPr="00027AF5">
              <w:t>podle schváleného zadání. Účelem předmětu je samostatná práce studentů na řešení problematiky, která byla zadána jako diplo</w:t>
            </w:r>
            <w:r>
              <w:t xml:space="preserve">mová práce. Předmět je zaměřen </w:t>
            </w:r>
            <w:r w:rsidRPr="00027AF5">
              <w:t>na zdokonalení samostatné tvůrčí práce, analytického úsudku a hodnotících schopností studenta, vše s podporou výpočetní techniky</w:t>
            </w:r>
            <w:r>
              <w:t>. Podporuje také s</w:t>
            </w:r>
            <w:r w:rsidRPr="00027AF5">
              <w:t>amostatné teoretické a praktické řešení a písemné zpracová</w:t>
            </w:r>
            <w:r>
              <w:t xml:space="preserve">ní zadaného odborného problému </w:t>
            </w:r>
            <w:r w:rsidRPr="00027AF5">
              <w:t xml:space="preserve">pod metodickým vedením </w:t>
            </w:r>
            <w:r>
              <w:t>vedoucího práce</w:t>
            </w:r>
            <w:r w:rsidRPr="00027AF5">
              <w:t xml:space="preserve"> </w:t>
            </w:r>
            <w:r>
              <w:t>či</w:t>
            </w:r>
            <w:r w:rsidRPr="00027AF5">
              <w:t xml:space="preserve"> pracovníka spolupracujícího </w:t>
            </w:r>
            <w:r>
              <w:t xml:space="preserve">z </w:t>
            </w:r>
            <w:r w:rsidRPr="00027AF5">
              <w:t>externího pracoviště. Výstupem je diplomová práce, která je nezbytným předpokladem pro realizaci státní závěrečné zkoušky.  Každoroční nabídka témat diplomových prací na základě návrhů učitelů i studentů zohledňuje aktuální problémy společnosti, firem, požadavky praxe</w:t>
            </w:r>
            <w:r w:rsidR="003E57AC">
              <w:t xml:space="preserve"> </w:t>
            </w:r>
            <w:r w:rsidRPr="00027AF5">
              <w:t xml:space="preserve">apod. Realizace </w:t>
            </w:r>
            <w:r>
              <w:t xml:space="preserve">vlastní práce </w:t>
            </w:r>
            <w:r w:rsidRPr="00027AF5">
              <w:t>je možná v prostorách školy i podniku podle dohody vedoucího diplomové práce a studenta.</w:t>
            </w:r>
            <w:r>
              <w:t xml:space="preserve"> </w:t>
            </w:r>
            <w:r w:rsidRPr="00027AF5">
              <w:t>Po dohodě s vedoucím diplomové práce je možn</w:t>
            </w:r>
            <w:r>
              <w:t>é</w:t>
            </w:r>
            <w:r w:rsidRPr="00027AF5">
              <w:t xml:space="preserve"> realizovat i experimentální práci.</w:t>
            </w:r>
            <w:r w:rsidR="003E57AC">
              <w:t xml:space="preserve"> </w:t>
            </w:r>
            <w:r>
              <w:t>Student</w:t>
            </w:r>
            <w:r w:rsidRPr="00D029B7">
              <w:t xml:space="preserve"> vypracovává diplomovou práci v souladu se zadáním, kterou následně prezentuje a obhajuje před státní zkušební komisí.</w:t>
            </w:r>
          </w:p>
        </w:tc>
      </w:tr>
      <w:tr w:rsidR="003C4AF5" w14:paraId="7F89631F" w14:textId="77777777" w:rsidTr="003E207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69984273" w14:textId="77777777" w:rsidR="003C4AF5" w:rsidRDefault="003C4AF5" w:rsidP="003E2075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113A2AD2" w14:textId="77777777" w:rsidR="003C4AF5" w:rsidRDefault="003C4AF5" w:rsidP="003E2075">
            <w:pPr>
              <w:jc w:val="both"/>
            </w:pPr>
          </w:p>
        </w:tc>
      </w:tr>
      <w:tr w:rsidR="003C4AF5" w14:paraId="46CFBF8C" w14:textId="77777777" w:rsidTr="0006763B">
        <w:trPr>
          <w:trHeight w:val="3662"/>
        </w:trPr>
        <w:tc>
          <w:tcPr>
            <w:tcW w:w="9855" w:type="dxa"/>
            <w:gridSpan w:val="8"/>
            <w:tcBorders>
              <w:top w:val="nil"/>
            </w:tcBorders>
          </w:tcPr>
          <w:p w14:paraId="724E0A88" w14:textId="77777777" w:rsidR="003E57AC" w:rsidRDefault="003E57AC" w:rsidP="003E2075">
            <w:pPr>
              <w:jc w:val="both"/>
              <w:rPr>
                <w:b/>
              </w:rPr>
            </w:pPr>
          </w:p>
          <w:p w14:paraId="54AC9C3D" w14:textId="70D68F8D" w:rsidR="003C4AF5" w:rsidRPr="00027AF5" w:rsidRDefault="003C4AF5" w:rsidP="003E2075">
            <w:pPr>
              <w:jc w:val="both"/>
              <w:rPr>
                <w:b/>
              </w:rPr>
            </w:pPr>
            <w:r>
              <w:rPr>
                <w:b/>
              </w:rPr>
              <w:t>Povinná literatura:</w:t>
            </w:r>
          </w:p>
          <w:p w14:paraId="7CF2B349" w14:textId="77777777" w:rsidR="003C4AF5" w:rsidRPr="00027AF5" w:rsidRDefault="003C4AF5" w:rsidP="003E2075">
            <w:pPr>
              <w:jc w:val="both"/>
            </w:pPr>
            <w:r w:rsidRPr="00027AF5">
              <w:t>Literatura zaměřená k zadanému tématu diplomové práce – bude konkretizována v každém zadání diplomové práce.</w:t>
            </w:r>
          </w:p>
          <w:p w14:paraId="05D503A4" w14:textId="1BDA317E" w:rsidR="003C4AF5" w:rsidRPr="00F412C5" w:rsidRDefault="003C4AF5" w:rsidP="003E2075">
            <w:pPr>
              <w:autoSpaceDE w:val="0"/>
              <w:autoSpaceDN w:val="0"/>
              <w:adjustRightInd w:val="0"/>
              <w:rPr>
                <w:color w:val="000000"/>
                <w:shd w:val="clear" w:color="auto" w:fill="FFFFFF"/>
              </w:rPr>
            </w:pPr>
            <w:r w:rsidRPr="00F412C5">
              <w:rPr>
                <w:color w:val="000000"/>
                <w:shd w:val="clear" w:color="auto" w:fill="FFFFFF"/>
              </w:rPr>
              <w:t xml:space="preserve">Směrnice rektora č. </w:t>
            </w:r>
            <w:r w:rsidR="00194F01">
              <w:rPr>
                <w:color w:val="000000"/>
                <w:shd w:val="clear" w:color="auto" w:fill="FFFFFF"/>
              </w:rPr>
              <w:t>33</w:t>
            </w:r>
            <w:r w:rsidRPr="00F412C5">
              <w:rPr>
                <w:color w:val="000000"/>
                <w:shd w:val="clear" w:color="auto" w:fill="FFFFFF"/>
              </w:rPr>
              <w:t>/201</w:t>
            </w:r>
            <w:r w:rsidR="00194F01">
              <w:rPr>
                <w:color w:val="000000"/>
                <w:shd w:val="clear" w:color="auto" w:fill="FFFFFF"/>
              </w:rPr>
              <w:t>9</w:t>
            </w:r>
            <w:r w:rsidRPr="00F412C5">
              <w:rPr>
                <w:color w:val="000000"/>
                <w:shd w:val="clear" w:color="auto" w:fill="FFFFFF"/>
              </w:rPr>
              <w:t>.</w:t>
            </w:r>
            <w:r w:rsidR="00194F01">
              <w:rPr>
                <w:color w:val="000000"/>
                <w:shd w:val="clear" w:color="auto" w:fill="FFFFFF"/>
              </w:rPr>
              <w:t xml:space="preserve"> </w:t>
            </w:r>
            <w:r w:rsidR="00194F01">
              <w:rPr>
                <w:i/>
                <w:iCs/>
                <w:color w:val="000000"/>
                <w:shd w:val="clear" w:color="auto" w:fill="FFFFFF"/>
              </w:rPr>
              <w:t xml:space="preserve">Pravidla pro zadávání a zpracování </w:t>
            </w:r>
            <w:r w:rsidRPr="00F412C5">
              <w:rPr>
                <w:i/>
                <w:iCs/>
                <w:color w:val="000000"/>
                <w:shd w:val="clear" w:color="auto" w:fill="FFFFFF"/>
              </w:rPr>
              <w:t>bakalářských</w:t>
            </w:r>
            <w:r w:rsidR="00194F01">
              <w:rPr>
                <w:i/>
                <w:iCs/>
                <w:color w:val="000000"/>
                <w:shd w:val="clear" w:color="auto" w:fill="FFFFFF"/>
              </w:rPr>
              <w:t>, diplomových a rigorózních</w:t>
            </w:r>
            <w:r w:rsidRPr="00F412C5">
              <w:rPr>
                <w:i/>
                <w:iCs/>
                <w:color w:val="000000"/>
                <w:shd w:val="clear" w:color="auto" w:fill="FFFFFF"/>
              </w:rPr>
              <w:t xml:space="preserve"> prací, jejich uložení</w:t>
            </w:r>
            <w:r w:rsidR="00194F01">
              <w:rPr>
                <w:i/>
                <w:iCs/>
                <w:color w:val="000000"/>
                <w:shd w:val="clear" w:color="auto" w:fill="FFFFFF"/>
              </w:rPr>
              <w:t xml:space="preserve">, </w:t>
            </w:r>
            <w:r w:rsidRPr="00F412C5">
              <w:rPr>
                <w:i/>
                <w:iCs/>
                <w:color w:val="000000"/>
                <w:shd w:val="clear" w:color="auto" w:fill="FFFFFF"/>
              </w:rPr>
              <w:t>zpřístupnění</w:t>
            </w:r>
            <w:r w:rsidR="00194F01">
              <w:rPr>
                <w:i/>
                <w:iCs/>
                <w:color w:val="000000"/>
                <w:shd w:val="clear" w:color="auto" w:fill="FFFFFF"/>
              </w:rPr>
              <w:t xml:space="preserve"> a kontrola původnosti</w:t>
            </w:r>
            <w:r w:rsidRPr="00F412C5">
              <w:rPr>
                <w:color w:val="000000"/>
                <w:shd w:val="clear" w:color="auto" w:fill="FFFFFF"/>
              </w:rPr>
              <w:t>.</w:t>
            </w:r>
          </w:p>
          <w:p w14:paraId="57F95177" w14:textId="729502A8" w:rsidR="003C4AF5" w:rsidRDefault="003C4AF5" w:rsidP="003E2075">
            <w:pPr>
              <w:jc w:val="both"/>
            </w:pPr>
            <w:r w:rsidRPr="00027AF5">
              <w:t xml:space="preserve">BRATKOVÁ, Eva. </w:t>
            </w:r>
            <w:r w:rsidRPr="00027AF5">
              <w:rPr>
                <w:rStyle w:val="Zdraznn"/>
                <w:iCs/>
              </w:rPr>
              <w:t>Metody citování literatury a strukturování bibliografických záznamů podle mezinárodních norem ISO 690 a ISO 690-2 : Metodický materiál pro autory vysokoškolských kvalifikačních prací.</w:t>
            </w:r>
            <w:r w:rsidRPr="00027AF5">
              <w:t xml:space="preserve"> Verze: 1.0. Odborná komise pro otázky elektronického zpřístupňování vysokoškolských kvalifikačních prací Asociace knihoven vysokých škol České republiky, 2006</w:t>
            </w:r>
            <w:r w:rsidR="000D60A4">
              <w:t>.</w:t>
            </w:r>
          </w:p>
          <w:p w14:paraId="358484BD" w14:textId="77777777" w:rsidR="003E57AC" w:rsidRDefault="003E57AC" w:rsidP="003E2075">
            <w:pPr>
              <w:jc w:val="both"/>
              <w:rPr>
                <w:rStyle w:val="Hypertextovodkaz"/>
                <w:b/>
                <w:color w:val="auto"/>
                <w:u w:val="none"/>
              </w:rPr>
            </w:pPr>
          </w:p>
          <w:p w14:paraId="174C3E3D" w14:textId="0D8B5690" w:rsidR="003C4AF5" w:rsidRPr="006857FF" w:rsidRDefault="003E57AC" w:rsidP="003E2075">
            <w:pPr>
              <w:jc w:val="both"/>
              <w:rPr>
                <w:rStyle w:val="Hypertextovodkaz"/>
                <w:b/>
                <w:color w:val="auto"/>
                <w:u w:val="none"/>
              </w:rPr>
            </w:pPr>
            <w:r>
              <w:rPr>
                <w:rStyle w:val="Hypertextovodkaz"/>
                <w:b/>
                <w:color w:val="auto"/>
                <w:u w:val="none"/>
              </w:rPr>
              <w:t>D</w:t>
            </w:r>
            <w:r w:rsidR="003C4AF5" w:rsidRPr="006857FF">
              <w:rPr>
                <w:rStyle w:val="Hypertextovodkaz"/>
                <w:b/>
                <w:color w:val="auto"/>
                <w:u w:val="none"/>
              </w:rPr>
              <w:t>oporučená literatura:</w:t>
            </w:r>
          </w:p>
          <w:p w14:paraId="30DD901E" w14:textId="339F8CD3" w:rsidR="003E57AC" w:rsidRPr="003E57AC" w:rsidRDefault="003E57AC" w:rsidP="003E2075">
            <w:pPr>
              <w:pStyle w:val="Normln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57A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ČSN ISO 690 (010197) A Informace a dokumentace - Pravidla pro bibliografické odkazy a citace informačních zdrojů</w:t>
            </w:r>
            <w:r w:rsidRPr="003E57AC">
              <w:rPr>
                <w:rFonts w:ascii="Times New Roman" w:hAnsi="Times New Roman" w:cs="Times New Roman"/>
                <w:sz w:val="20"/>
                <w:szCs w:val="20"/>
              </w:rPr>
              <w:t>. Praha: Úřad pro technickou normalizaci, metrologii a státní zkušebnictví, 2022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4CC0F76" w14:textId="61214A09" w:rsidR="00D70F31" w:rsidRPr="0030329C" w:rsidRDefault="003C4AF5" w:rsidP="003E2075">
            <w:pPr>
              <w:pStyle w:val="Normln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57A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ČSN ISO 7144 (01 0161)</w:t>
            </w:r>
            <w:r w:rsidR="003E57AC" w:rsidRPr="003E5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E57AC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3E57AC">
              <w:rPr>
                <w:rStyle w:val="Zdraznn"/>
                <w:rFonts w:ascii="Times New Roman" w:hAnsi="Times New Roman"/>
                <w:sz w:val="20"/>
                <w:szCs w:val="20"/>
              </w:rPr>
              <w:t>Dokumentace</w:t>
            </w:r>
            <w:r w:rsidR="003E57AC">
              <w:rPr>
                <w:rStyle w:val="Zdraznn"/>
                <w:rFonts w:ascii="Times New Roman" w:hAnsi="Times New Roman"/>
                <w:sz w:val="20"/>
                <w:szCs w:val="20"/>
              </w:rPr>
              <w:t xml:space="preserve"> - </w:t>
            </w:r>
            <w:r w:rsidRPr="003E57AC">
              <w:rPr>
                <w:rStyle w:val="Zdraznn"/>
                <w:rFonts w:ascii="Times New Roman" w:hAnsi="Times New Roman"/>
                <w:sz w:val="20"/>
                <w:szCs w:val="20"/>
              </w:rPr>
              <w:t>Formální úprava disertací a podobných dokumentů</w:t>
            </w:r>
            <w:r w:rsidRPr="0030329C">
              <w:rPr>
                <w:rStyle w:val="Zdraznn"/>
                <w:rFonts w:ascii="Times New Roman" w:hAnsi="Times New Roman"/>
                <w:iCs/>
                <w:sz w:val="20"/>
                <w:szCs w:val="20"/>
              </w:rPr>
              <w:t>.</w:t>
            </w:r>
            <w:r w:rsidRPr="0030329C">
              <w:rPr>
                <w:rFonts w:ascii="Times New Roman" w:hAnsi="Times New Roman" w:cs="Times New Roman"/>
                <w:sz w:val="20"/>
                <w:szCs w:val="20"/>
              </w:rPr>
              <w:t xml:space="preserve"> Praha: Český normalizační institut, 199</w:t>
            </w:r>
            <w:r w:rsidR="003E57A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70F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D9561A4" w14:textId="77777777" w:rsidR="003C4AF5" w:rsidRDefault="003C4AF5" w:rsidP="003E2075">
            <w:pPr>
              <w:jc w:val="both"/>
            </w:pPr>
          </w:p>
        </w:tc>
      </w:tr>
      <w:tr w:rsidR="003C4AF5" w14:paraId="7617FF0D" w14:textId="77777777" w:rsidTr="003E207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AF43813" w14:textId="77777777" w:rsidR="003C4AF5" w:rsidRDefault="003C4AF5" w:rsidP="003E2075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C4AF5" w14:paraId="0F911C09" w14:textId="77777777" w:rsidTr="003E207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11A080E0" w14:textId="77777777" w:rsidR="003C4AF5" w:rsidRDefault="003C4AF5" w:rsidP="003E2075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557CBB42" w14:textId="77777777" w:rsidR="003C4AF5" w:rsidRDefault="003C4AF5" w:rsidP="003E2075">
            <w:pPr>
              <w:jc w:val="both"/>
            </w:pPr>
            <w:r>
              <w:t>0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2D28C16C" w14:textId="77777777" w:rsidR="003C4AF5" w:rsidRDefault="003C4AF5" w:rsidP="003E2075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C4AF5" w14:paraId="46390B71" w14:textId="77777777" w:rsidTr="003E2075">
        <w:tc>
          <w:tcPr>
            <w:tcW w:w="9855" w:type="dxa"/>
            <w:gridSpan w:val="8"/>
            <w:shd w:val="clear" w:color="auto" w:fill="F7CAAC"/>
          </w:tcPr>
          <w:p w14:paraId="4CED49E7" w14:textId="77777777" w:rsidR="003C4AF5" w:rsidRDefault="003C4AF5" w:rsidP="003E2075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C4AF5" w14:paraId="2D152322" w14:textId="77777777" w:rsidTr="003E57AC">
        <w:trPr>
          <w:trHeight w:val="1134"/>
        </w:trPr>
        <w:tc>
          <w:tcPr>
            <w:tcW w:w="9855" w:type="dxa"/>
            <w:gridSpan w:val="8"/>
          </w:tcPr>
          <w:p w14:paraId="1578D6CE" w14:textId="77777777" w:rsidR="003C4AF5" w:rsidRPr="00CC048D" w:rsidRDefault="003C4AF5" w:rsidP="003E2075">
            <w:pPr>
              <w:jc w:val="both"/>
            </w:pPr>
            <w:r>
              <w:t xml:space="preserve">Individuální konzultace s vedoucími práce. Komunikace probíhá při osobních konzultacích, </w:t>
            </w:r>
            <w:r w:rsidRPr="00CC048D">
              <w:t xml:space="preserve">prostřednictvím elektronické pošty, portálu UTB nebo v systému MOODLE. </w:t>
            </w:r>
          </w:p>
          <w:p w14:paraId="57D54DC3" w14:textId="77777777" w:rsidR="003C4AF5" w:rsidRDefault="003C4AF5" w:rsidP="003E2075">
            <w:pPr>
              <w:jc w:val="both"/>
            </w:pPr>
            <w:r w:rsidRPr="00CC048D">
              <w:t xml:space="preserve">Podle Vnitřního předpisu FLKŘ má každý akademický pracovník stanoveny konzultační hodiny v rozsahu </w:t>
            </w:r>
            <w:r>
              <w:t xml:space="preserve">nejméně </w:t>
            </w:r>
            <w:r w:rsidRPr="00CC048D">
              <w:t>2h týdně. Dle potřeby jsou dále konzultace možné i po předchozí emailové či telefonické dohodě.</w:t>
            </w:r>
          </w:p>
        </w:tc>
      </w:tr>
      <w:tr w:rsidR="003C4AF5" w14:paraId="3BBAEF51" w14:textId="77777777" w:rsidTr="003E207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643E0E64" w14:textId="77777777" w:rsidR="003C4AF5" w:rsidRDefault="003C4AF5" w:rsidP="003E2075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3C4AF5" w14:paraId="3F4B98F5" w14:textId="77777777" w:rsidTr="003E207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0D7BB9DD" w14:textId="77777777" w:rsidR="003C4AF5" w:rsidRDefault="003C4AF5" w:rsidP="003E2075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5E96190B" w14:textId="77777777" w:rsidR="003C4AF5" w:rsidRPr="007E162A" w:rsidRDefault="003C4AF5" w:rsidP="003E2075">
            <w:pPr>
              <w:jc w:val="both"/>
              <w:rPr>
                <w:b/>
              </w:rPr>
            </w:pPr>
            <w:r w:rsidRPr="007E162A">
              <w:rPr>
                <w:b/>
              </w:rPr>
              <w:t>Diplomový seminář</w:t>
            </w:r>
          </w:p>
        </w:tc>
      </w:tr>
      <w:tr w:rsidR="003C4AF5" w14:paraId="050E46FB" w14:textId="77777777" w:rsidTr="003E2075">
        <w:tc>
          <w:tcPr>
            <w:tcW w:w="3086" w:type="dxa"/>
            <w:shd w:val="clear" w:color="auto" w:fill="F7CAAC"/>
          </w:tcPr>
          <w:p w14:paraId="5237C04D" w14:textId="77777777" w:rsidR="003C4AF5" w:rsidRDefault="003C4AF5" w:rsidP="003E2075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3FD926E2" w14:textId="77777777" w:rsidR="003C4AF5" w:rsidRDefault="003C4AF5" w:rsidP="003E2075">
            <w:pPr>
              <w:jc w:val="both"/>
            </w:pPr>
            <w:r>
              <w:t>povinný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08B58EF0" w14:textId="77777777" w:rsidR="003C4AF5" w:rsidRDefault="003C4AF5" w:rsidP="003E2075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383930B4" w14:textId="77777777" w:rsidR="003C4AF5" w:rsidRDefault="003C4AF5" w:rsidP="003E2075">
            <w:pPr>
              <w:jc w:val="both"/>
            </w:pPr>
            <w:r>
              <w:t>2/ZS</w:t>
            </w:r>
          </w:p>
        </w:tc>
      </w:tr>
      <w:tr w:rsidR="003C4AF5" w14:paraId="646AAC66" w14:textId="77777777" w:rsidTr="003E2075">
        <w:tc>
          <w:tcPr>
            <w:tcW w:w="3086" w:type="dxa"/>
            <w:shd w:val="clear" w:color="auto" w:fill="F7CAAC"/>
          </w:tcPr>
          <w:p w14:paraId="0FC5B9A4" w14:textId="77777777" w:rsidR="003C4AF5" w:rsidRDefault="003C4AF5" w:rsidP="003E2075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2F6F93BC" w14:textId="77777777" w:rsidR="003C4AF5" w:rsidRDefault="003C4AF5" w:rsidP="003E2075">
            <w:pPr>
              <w:jc w:val="both"/>
            </w:pPr>
            <w:r>
              <w:t>13s</w:t>
            </w:r>
          </w:p>
        </w:tc>
        <w:tc>
          <w:tcPr>
            <w:tcW w:w="889" w:type="dxa"/>
            <w:shd w:val="clear" w:color="auto" w:fill="F7CAAC"/>
          </w:tcPr>
          <w:p w14:paraId="66834DE4" w14:textId="77777777" w:rsidR="003C4AF5" w:rsidRDefault="003C4AF5" w:rsidP="003E2075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564FFF51" w14:textId="77777777" w:rsidR="003C4AF5" w:rsidRDefault="003C4AF5" w:rsidP="003E2075">
            <w:pPr>
              <w:jc w:val="both"/>
            </w:pPr>
            <w:r>
              <w:t>13</w:t>
            </w:r>
          </w:p>
        </w:tc>
        <w:tc>
          <w:tcPr>
            <w:tcW w:w="2156" w:type="dxa"/>
            <w:shd w:val="clear" w:color="auto" w:fill="F7CAAC"/>
          </w:tcPr>
          <w:p w14:paraId="560297F2" w14:textId="77777777" w:rsidR="003C4AF5" w:rsidRDefault="003C4AF5" w:rsidP="003E2075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3C8C10BB" w14:textId="77777777" w:rsidR="003C4AF5" w:rsidRDefault="003C4AF5" w:rsidP="003E2075">
            <w:pPr>
              <w:jc w:val="both"/>
            </w:pPr>
            <w:r>
              <w:t>2</w:t>
            </w:r>
          </w:p>
        </w:tc>
      </w:tr>
      <w:tr w:rsidR="003C4AF5" w14:paraId="395D4158" w14:textId="77777777" w:rsidTr="003E2075">
        <w:tc>
          <w:tcPr>
            <w:tcW w:w="3086" w:type="dxa"/>
            <w:shd w:val="clear" w:color="auto" w:fill="F7CAAC"/>
          </w:tcPr>
          <w:p w14:paraId="6B64B66B" w14:textId="77777777" w:rsidR="003C4AF5" w:rsidRDefault="003C4AF5" w:rsidP="003E2075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11B72042" w14:textId="77777777" w:rsidR="003C4AF5" w:rsidRDefault="003C4AF5" w:rsidP="003E2075">
            <w:pPr>
              <w:jc w:val="both"/>
            </w:pPr>
          </w:p>
        </w:tc>
      </w:tr>
      <w:tr w:rsidR="003C4AF5" w14:paraId="66F3FB0B" w14:textId="77777777" w:rsidTr="003E2075">
        <w:tc>
          <w:tcPr>
            <w:tcW w:w="3086" w:type="dxa"/>
            <w:shd w:val="clear" w:color="auto" w:fill="F7CAAC"/>
          </w:tcPr>
          <w:p w14:paraId="49A09DBE" w14:textId="77777777" w:rsidR="003C4AF5" w:rsidRDefault="003C4AF5" w:rsidP="003E2075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31D05485" w14:textId="77777777" w:rsidR="003C4AF5" w:rsidRDefault="003C4AF5" w:rsidP="003E2075">
            <w:pPr>
              <w:jc w:val="both"/>
            </w:pPr>
            <w:r>
              <w:t>Zápočet.</w:t>
            </w:r>
          </w:p>
        </w:tc>
        <w:tc>
          <w:tcPr>
            <w:tcW w:w="2156" w:type="dxa"/>
            <w:shd w:val="clear" w:color="auto" w:fill="F7CAAC"/>
          </w:tcPr>
          <w:p w14:paraId="20474BA2" w14:textId="77777777" w:rsidR="003C4AF5" w:rsidRDefault="003C4AF5" w:rsidP="003E2075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6A2D4D1B" w14:textId="77777777" w:rsidR="003C4AF5" w:rsidRDefault="003C4AF5" w:rsidP="003E2075">
            <w:pPr>
              <w:jc w:val="both"/>
            </w:pPr>
            <w:r>
              <w:t>seminář</w:t>
            </w:r>
          </w:p>
        </w:tc>
      </w:tr>
      <w:tr w:rsidR="003C4AF5" w14:paraId="6EDC0A39" w14:textId="77777777" w:rsidTr="003E2075">
        <w:tc>
          <w:tcPr>
            <w:tcW w:w="3086" w:type="dxa"/>
            <w:shd w:val="clear" w:color="auto" w:fill="F7CAAC"/>
          </w:tcPr>
          <w:p w14:paraId="38F2C6F6" w14:textId="77777777" w:rsidR="003C4AF5" w:rsidRDefault="003C4AF5" w:rsidP="003E2075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5742A2F" w14:textId="77777777" w:rsidR="00545B02" w:rsidRDefault="003C4AF5" w:rsidP="003E2075">
            <w:r>
              <w:t>Zápočet.</w:t>
            </w:r>
            <w:r w:rsidRPr="003F1928">
              <w:t xml:space="preserve"> </w:t>
            </w:r>
            <w:r w:rsidRPr="003F1928">
              <w:br/>
            </w:r>
          </w:p>
          <w:p w14:paraId="54C7AFC5" w14:textId="3B26DF32" w:rsidR="003C4AF5" w:rsidRDefault="003C4AF5" w:rsidP="003E2075">
            <w:r>
              <w:t xml:space="preserve">Podmínky </w:t>
            </w:r>
            <w:r w:rsidR="00545B02">
              <w:t>udělení</w:t>
            </w:r>
            <w:r>
              <w:t xml:space="preserve"> zápočtu:</w:t>
            </w:r>
          </w:p>
          <w:p w14:paraId="0BAF01B2" w14:textId="268FF866" w:rsidR="003C4AF5" w:rsidRDefault="003C4AF5" w:rsidP="00DD4BA9">
            <w:pPr>
              <w:numPr>
                <w:ilvl w:val="0"/>
                <w:numId w:val="10"/>
              </w:numPr>
              <w:tabs>
                <w:tab w:val="clear" w:pos="720"/>
                <w:tab w:val="num" w:pos="372"/>
              </w:tabs>
              <w:ind w:left="372" w:hanging="180"/>
            </w:pPr>
            <w:r>
              <w:t>v</w:t>
            </w:r>
            <w:r w:rsidRPr="003F1928">
              <w:t xml:space="preserve">ypracování návrhu </w:t>
            </w:r>
            <w:r w:rsidR="00545B02">
              <w:t>p</w:t>
            </w:r>
            <w:r w:rsidRPr="003F1928">
              <w:t xml:space="preserve">odkladu pro zadání </w:t>
            </w:r>
            <w:r w:rsidR="00545B02">
              <w:t>diplomové práce;</w:t>
            </w:r>
            <w:r w:rsidRPr="003F1928">
              <w:t xml:space="preserve"> </w:t>
            </w:r>
          </w:p>
          <w:p w14:paraId="53E0B712" w14:textId="0B3BA2D3" w:rsidR="003C4AF5" w:rsidRDefault="003C4AF5" w:rsidP="00DD4BA9">
            <w:pPr>
              <w:numPr>
                <w:ilvl w:val="0"/>
                <w:numId w:val="10"/>
              </w:numPr>
              <w:tabs>
                <w:tab w:val="clear" w:pos="720"/>
                <w:tab w:val="num" w:pos="372"/>
              </w:tabs>
              <w:ind w:left="372" w:hanging="180"/>
            </w:pPr>
            <w:r>
              <w:t>v</w:t>
            </w:r>
            <w:r w:rsidRPr="003F1928">
              <w:t xml:space="preserve">ypracování návrhu osnovy </w:t>
            </w:r>
            <w:r w:rsidR="00545B02">
              <w:t>diplomové práce</w:t>
            </w:r>
            <w:r>
              <w:t>.</w:t>
            </w:r>
          </w:p>
        </w:tc>
      </w:tr>
      <w:tr w:rsidR="003C4AF5" w14:paraId="16DBACE2" w14:textId="77777777" w:rsidTr="003E207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0A812100" w14:textId="77777777" w:rsidR="003C4AF5" w:rsidRDefault="003C4AF5" w:rsidP="003E2075">
            <w:pPr>
              <w:jc w:val="both"/>
            </w:pPr>
          </w:p>
        </w:tc>
      </w:tr>
      <w:tr w:rsidR="003C4AF5" w14:paraId="7895F43F" w14:textId="77777777" w:rsidTr="003E207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4841034" w14:textId="77777777" w:rsidR="003C4AF5" w:rsidRDefault="003C4AF5" w:rsidP="003E2075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96E53E9" w14:textId="77777777" w:rsidR="003C4AF5" w:rsidRDefault="003C4AF5" w:rsidP="003E2075">
            <w:pPr>
              <w:jc w:val="both"/>
            </w:pPr>
            <w:r>
              <w:t>doc. Mgr. Tomáš Zeman, Ph.D. et Ph.D.</w:t>
            </w:r>
          </w:p>
        </w:tc>
      </w:tr>
      <w:tr w:rsidR="003C4AF5" w14:paraId="3A2B3C9E" w14:textId="77777777" w:rsidTr="003E207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2BC81697" w14:textId="77777777" w:rsidR="003C4AF5" w:rsidRDefault="003C4AF5" w:rsidP="003E2075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6176284" w14:textId="77777777" w:rsidR="003C4AF5" w:rsidRDefault="003C4AF5" w:rsidP="003E2075">
            <w:pPr>
              <w:jc w:val="both"/>
            </w:pPr>
            <w:r>
              <w:t>Garant stanovuje koncepci předmětu a vede semináře.</w:t>
            </w:r>
          </w:p>
        </w:tc>
      </w:tr>
      <w:tr w:rsidR="003C4AF5" w14:paraId="305470CC" w14:textId="77777777" w:rsidTr="003E2075">
        <w:tc>
          <w:tcPr>
            <w:tcW w:w="3086" w:type="dxa"/>
            <w:shd w:val="clear" w:color="auto" w:fill="F7CAAC"/>
          </w:tcPr>
          <w:p w14:paraId="27C14AFF" w14:textId="77777777" w:rsidR="003C4AF5" w:rsidRDefault="003C4AF5" w:rsidP="003E2075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D66EB0F" w14:textId="77777777" w:rsidR="003C4AF5" w:rsidRDefault="003C4AF5" w:rsidP="003E2075">
            <w:pPr>
              <w:jc w:val="both"/>
            </w:pPr>
            <w:r>
              <w:t>doc. Mgr. Tomáš Zeman, Ph.D. et Ph.D. – vede semináře (100 %)</w:t>
            </w:r>
          </w:p>
        </w:tc>
      </w:tr>
      <w:tr w:rsidR="003C4AF5" w14:paraId="42AA43E9" w14:textId="77777777" w:rsidTr="003E207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32780D7D" w14:textId="77777777" w:rsidR="003C4AF5" w:rsidRDefault="003C4AF5" w:rsidP="003E2075">
            <w:pPr>
              <w:jc w:val="both"/>
            </w:pPr>
          </w:p>
        </w:tc>
      </w:tr>
      <w:tr w:rsidR="003C4AF5" w14:paraId="683F86DE" w14:textId="77777777" w:rsidTr="003E2075">
        <w:tc>
          <w:tcPr>
            <w:tcW w:w="3086" w:type="dxa"/>
            <w:shd w:val="clear" w:color="auto" w:fill="F7CAAC"/>
          </w:tcPr>
          <w:p w14:paraId="18FC10C6" w14:textId="77777777" w:rsidR="003C4AF5" w:rsidRDefault="003C4AF5" w:rsidP="003E2075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91C2837" w14:textId="77777777" w:rsidR="003C4AF5" w:rsidRDefault="003C4AF5" w:rsidP="003E2075">
            <w:pPr>
              <w:jc w:val="both"/>
            </w:pPr>
          </w:p>
        </w:tc>
      </w:tr>
      <w:tr w:rsidR="003C4AF5" w14:paraId="45A4EA76" w14:textId="77777777" w:rsidTr="008F10C1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4" w:space="0" w:color="auto"/>
            </w:tcBorders>
          </w:tcPr>
          <w:p w14:paraId="43AFCC13" w14:textId="77777777" w:rsidR="00545B02" w:rsidRDefault="00545B02" w:rsidP="003E2075">
            <w:pPr>
              <w:jc w:val="both"/>
              <w:rPr>
                <w:bCs/>
              </w:rPr>
            </w:pPr>
          </w:p>
          <w:p w14:paraId="553BF489" w14:textId="77777777" w:rsidR="00545B02" w:rsidRDefault="003C4AF5" w:rsidP="003E2075">
            <w:pPr>
              <w:jc w:val="both"/>
              <w:rPr>
                <w:bCs/>
              </w:rPr>
            </w:pPr>
            <w:r w:rsidRPr="00A9520A">
              <w:rPr>
                <w:bCs/>
              </w:rPr>
              <w:t xml:space="preserve">Předmět je zaměřen na získání znalostí a dovedností v oblasti písemného odborného vyjadřování, které by měly vyústit v napsání diplomové práce. </w:t>
            </w:r>
            <w:r>
              <w:rPr>
                <w:bCs/>
              </w:rPr>
              <w:t>Cílem</w:t>
            </w:r>
            <w:r w:rsidRPr="00A9520A">
              <w:rPr>
                <w:bCs/>
              </w:rPr>
              <w:t xml:space="preserve"> předmětu je prohloubit znalostí studentů v oblasti vyhledávání informačních zdrojů, odborné literatury, zpracování rešerší, správnosti citací, ale také plánovat celý proces tvorby diplomové práce a seznámit je s klíčovými zásadami její formální a obsahové úrovně. Seznámit je s nejnovějšími poznatky metodologie a teorie v oblasti tvorby diplomové práce a naučit je zásady efektivní prezentace odborných výsledků a obhajoby vlastního názoru</w:t>
            </w:r>
            <w:r w:rsidR="00545B02">
              <w:rPr>
                <w:bCs/>
              </w:rPr>
              <w:t>.</w:t>
            </w:r>
          </w:p>
          <w:p w14:paraId="28BB227F" w14:textId="77777777" w:rsidR="00545B02" w:rsidRDefault="00545B02" w:rsidP="003E2075">
            <w:pPr>
              <w:jc w:val="both"/>
              <w:rPr>
                <w:bCs/>
              </w:rPr>
            </w:pPr>
          </w:p>
          <w:p w14:paraId="6C2EFDE3" w14:textId="77777777" w:rsidR="00545B02" w:rsidRDefault="00545B02" w:rsidP="003E2075">
            <w:pPr>
              <w:jc w:val="both"/>
              <w:rPr>
                <w:bCs/>
              </w:rPr>
            </w:pPr>
            <w:r>
              <w:rPr>
                <w:bCs/>
              </w:rPr>
              <w:t>Vyučovaná témata:</w:t>
            </w:r>
          </w:p>
          <w:p w14:paraId="0EDD552B" w14:textId="26CF1D80" w:rsidR="003C4AF5" w:rsidRPr="00C723F2" w:rsidRDefault="00545B02" w:rsidP="00C723F2">
            <w:pPr>
              <w:pStyle w:val="Odstavecseseznamem"/>
              <w:numPr>
                <w:ilvl w:val="0"/>
                <w:numId w:val="60"/>
              </w:numPr>
              <w:jc w:val="both"/>
              <w:rPr>
                <w:bCs/>
              </w:rPr>
            </w:pPr>
            <w:r w:rsidRPr="00C723F2">
              <w:rPr>
                <w:bCs/>
              </w:rPr>
              <w:t>Struktura a náležitosti diplomové práce;</w:t>
            </w:r>
          </w:p>
          <w:p w14:paraId="1EC7ED88" w14:textId="2E9E01C4" w:rsidR="00545B02" w:rsidRPr="00C723F2" w:rsidRDefault="00545B02" w:rsidP="00C723F2">
            <w:pPr>
              <w:pStyle w:val="Odstavecseseznamem"/>
              <w:numPr>
                <w:ilvl w:val="0"/>
                <w:numId w:val="60"/>
              </w:numPr>
              <w:jc w:val="both"/>
              <w:rPr>
                <w:bCs/>
              </w:rPr>
            </w:pPr>
            <w:r w:rsidRPr="00C723F2">
              <w:rPr>
                <w:bCs/>
              </w:rPr>
              <w:t>Zásady zpracování teoretické části práce</w:t>
            </w:r>
            <w:r w:rsidR="00C723F2" w:rsidRPr="00C723F2">
              <w:rPr>
                <w:bCs/>
              </w:rPr>
              <w:t>, práce s odbornou literaturou;</w:t>
            </w:r>
          </w:p>
          <w:p w14:paraId="4A1C1BA4" w14:textId="00EE5FB6" w:rsidR="0051479F" w:rsidRPr="0051479F" w:rsidRDefault="00C723F2" w:rsidP="0051479F">
            <w:pPr>
              <w:pStyle w:val="Odstavecseseznamem"/>
              <w:numPr>
                <w:ilvl w:val="0"/>
                <w:numId w:val="60"/>
              </w:numPr>
              <w:jc w:val="both"/>
              <w:rPr>
                <w:bCs/>
              </w:rPr>
            </w:pPr>
            <w:r w:rsidRPr="00C723F2">
              <w:rPr>
                <w:bCs/>
              </w:rPr>
              <w:t>Vyhledávání zdrojů informací;</w:t>
            </w:r>
          </w:p>
          <w:p w14:paraId="00744456" w14:textId="7C1207B0" w:rsidR="00545B02" w:rsidRDefault="00545B02" w:rsidP="00C723F2">
            <w:pPr>
              <w:pStyle w:val="Odstavecseseznamem"/>
              <w:numPr>
                <w:ilvl w:val="0"/>
                <w:numId w:val="60"/>
              </w:numPr>
              <w:jc w:val="both"/>
              <w:rPr>
                <w:bCs/>
              </w:rPr>
            </w:pPr>
            <w:r w:rsidRPr="00C723F2">
              <w:rPr>
                <w:bCs/>
              </w:rPr>
              <w:t>Zásady citování použitých zdrojů;</w:t>
            </w:r>
          </w:p>
          <w:p w14:paraId="5ABDEF56" w14:textId="577A3AE7" w:rsidR="00C723F2" w:rsidRPr="00C723F2" w:rsidRDefault="00C723F2" w:rsidP="00C723F2">
            <w:pPr>
              <w:pStyle w:val="Odstavecseseznamem"/>
              <w:numPr>
                <w:ilvl w:val="0"/>
                <w:numId w:val="60"/>
              </w:numPr>
              <w:jc w:val="both"/>
              <w:rPr>
                <w:bCs/>
              </w:rPr>
            </w:pPr>
            <w:r>
              <w:rPr>
                <w:bCs/>
              </w:rPr>
              <w:t>Formulace cíle práce;</w:t>
            </w:r>
          </w:p>
          <w:p w14:paraId="6B3DC64B" w14:textId="07328DF5" w:rsidR="00545B02" w:rsidRDefault="00C723F2" w:rsidP="00C723F2">
            <w:pPr>
              <w:pStyle w:val="Odstavecseseznamem"/>
              <w:numPr>
                <w:ilvl w:val="0"/>
                <w:numId w:val="60"/>
              </w:numPr>
              <w:jc w:val="both"/>
              <w:rPr>
                <w:bCs/>
              </w:rPr>
            </w:pPr>
            <w:r w:rsidRPr="00C723F2">
              <w:rPr>
                <w:bCs/>
              </w:rPr>
              <w:t>Metodologie a její využití v rámci diplomové práce;</w:t>
            </w:r>
          </w:p>
          <w:p w14:paraId="397CA1E8" w14:textId="42B803AD" w:rsidR="00C723F2" w:rsidRDefault="00C723F2" w:rsidP="00C723F2">
            <w:pPr>
              <w:pStyle w:val="Odstavecseseznamem"/>
              <w:numPr>
                <w:ilvl w:val="0"/>
                <w:numId w:val="60"/>
              </w:numPr>
              <w:jc w:val="both"/>
              <w:rPr>
                <w:bCs/>
              </w:rPr>
            </w:pPr>
            <w:r>
              <w:rPr>
                <w:bCs/>
              </w:rPr>
              <w:t>Metody kvalitativního výzkumu;</w:t>
            </w:r>
          </w:p>
          <w:p w14:paraId="342DCB21" w14:textId="6C7749A7" w:rsidR="00C723F2" w:rsidRDefault="00C723F2" w:rsidP="00C723F2">
            <w:pPr>
              <w:pStyle w:val="Odstavecseseznamem"/>
              <w:numPr>
                <w:ilvl w:val="0"/>
                <w:numId w:val="60"/>
              </w:numPr>
              <w:jc w:val="both"/>
              <w:rPr>
                <w:bCs/>
              </w:rPr>
            </w:pPr>
            <w:r>
              <w:rPr>
                <w:bCs/>
              </w:rPr>
              <w:t>Metody kvantitativního výzkumu;</w:t>
            </w:r>
          </w:p>
          <w:p w14:paraId="37518294" w14:textId="0E1DA154" w:rsidR="0051479F" w:rsidRPr="00C723F2" w:rsidRDefault="0051479F" w:rsidP="00C723F2">
            <w:pPr>
              <w:pStyle w:val="Odstavecseseznamem"/>
              <w:numPr>
                <w:ilvl w:val="0"/>
                <w:numId w:val="60"/>
              </w:numPr>
              <w:jc w:val="both"/>
              <w:rPr>
                <w:bCs/>
              </w:rPr>
            </w:pPr>
            <w:r>
              <w:rPr>
                <w:bCs/>
              </w:rPr>
              <w:t>Formulace hypotéz a jejich testování;</w:t>
            </w:r>
          </w:p>
          <w:p w14:paraId="7E8BF4AB" w14:textId="05FB4915" w:rsidR="0051479F" w:rsidRDefault="00C723F2" w:rsidP="0051479F">
            <w:pPr>
              <w:pStyle w:val="Odstavecseseznamem"/>
              <w:numPr>
                <w:ilvl w:val="0"/>
                <w:numId w:val="60"/>
              </w:numPr>
              <w:jc w:val="both"/>
              <w:rPr>
                <w:bCs/>
              </w:rPr>
            </w:pPr>
            <w:r w:rsidRPr="00C723F2">
              <w:rPr>
                <w:bCs/>
              </w:rPr>
              <w:t>Formální úprava diplomové práce</w:t>
            </w:r>
            <w:r>
              <w:rPr>
                <w:bCs/>
              </w:rPr>
              <w:t>;</w:t>
            </w:r>
          </w:p>
          <w:p w14:paraId="142F70D7" w14:textId="34AE8BE8" w:rsidR="0051479F" w:rsidRPr="0051479F" w:rsidRDefault="0051479F" w:rsidP="0051479F">
            <w:pPr>
              <w:pStyle w:val="Odstavecseseznamem"/>
              <w:numPr>
                <w:ilvl w:val="0"/>
                <w:numId w:val="60"/>
              </w:numPr>
              <w:jc w:val="both"/>
              <w:rPr>
                <w:bCs/>
              </w:rPr>
            </w:pPr>
            <w:r>
              <w:rPr>
                <w:bCs/>
              </w:rPr>
              <w:t>Pravidla použití a úpravy převzatých obrázků a tabulek;</w:t>
            </w:r>
          </w:p>
          <w:p w14:paraId="772C5DA9" w14:textId="019DADF2" w:rsidR="00C723F2" w:rsidRDefault="00C723F2" w:rsidP="00C723F2">
            <w:pPr>
              <w:pStyle w:val="Odstavecseseznamem"/>
              <w:numPr>
                <w:ilvl w:val="0"/>
                <w:numId w:val="60"/>
              </w:numPr>
              <w:jc w:val="both"/>
              <w:rPr>
                <w:bCs/>
              </w:rPr>
            </w:pPr>
            <w:r>
              <w:rPr>
                <w:bCs/>
              </w:rPr>
              <w:t>Zásady tvorby prezentace pro obhajobu diplomové práce;</w:t>
            </w:r>
          </w:p>
          <w:p w14:paraId="1926C6CD" w14:textId="7A25EF52" w:rsidR="00C723F2" w:rsidRPr="00C723F2" w:rsidRDefault="00C723F2" w:rsidP="00C723F2">
            <w:pPr>
              <w:pStyle w:val="Odstavecseseznamem"/>
              <w:numPr>
                <w:ilvl w:val="0"/>
                <w:numId w:val="60"/>
              </w:numPr>
              <w:jc w:val="both"/>
              <w:rPr>
                <w:bCs/>
              </w:rPr>
            </w:pPr>
            <w:r>
              <w:rPr>
                <w:bCs/>
              </w:rPr>
              <w:t>Doporučení pro prezentaci diplomové práce</w:t>
            </w:r>
            <w:r w:rsidR="0051479F">
              <w:rPr>
                <w:bCs/>
              </w:rPr>
              <w:t>.</w:t>
            </w:r>
          </w:p>
          <w:p w14:paraId="24FAD408" w14:textId="50A56C28" w:rsidR="003C4AF5" w:rsidRDefault="003C4AF5" w:rsidP="003E2075">
            <w:pPr>
              <w:jc w:val="both"/>
            </w:pPr>
          </w:p>
        </w:tc>
      </w:tr>
      <w:tr w:rsidR="003C4AF5" w14:paraId="1205AC27" w14:textId="77777777" w:rsidTr="008F10C1">
        <w:trPr>
          <w:trHeight w:val="265"/>
        </w:trPr>
        <w:tc>
          <w:tcPr>
            <w:tcW w:w="3653" w:type="dxa"/>
            <w:gridSpan w:val="2"/>
            <w:tcBorders>
              <w:top w:val="single" w:sz="4" w:space="0" w:color="auto"/>
            </w:tcBorders>
            <w:shd w:val="clear" w:color="auto" w:fill="F7CAAC"/>
          </w:tcPr>
          <w:p w14:paraId="62C37A25" w14:textId="77777777" w:rsidR="003C4AF5" w:rsidRDefault="003C4AF5" w:rsidP="003E2075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single" w:sz="4" w:space="0" w:color="auto"/>
              <w:bottom w:val="nil"/>
            </w:tcBorders>
          </w:tcPr>
          <w:p w14:paraId="0031D003" w14:textId="77777777" w:rsidR="003C4AF5" w:rsidRDefault="003C4AF5" w:rsidP="003E2075">
            <w:pPr>
              <w:jc w:val="both"/>
            </w:pPr>
          </w:p>
        </w:tc>
      </w:tr>
      <w:tr w:rsidR="003C4AF5" w14:paraId="5C4EB74A" w14:textId="77777777" w:rsidTr="0006763B">
        <w:trPr>
          <w:trHeight w:val="708"/>
        </w:trPr>
        <w:tc>
          <w:tcPr>
            <w:tcW w:w="9855" w:type="dxa"/>
            <w:gridSpan w:val="8"/>
            <w:tcBorders>
              <w:top w:val="nil"/>
            </w:tcBorders>
          </w:tcPr>
          <w:p w14:paraId="41219592" w14:textId="77777777" w:rsidR="00545B02" w:rsidRDefault="00545B02" w:rsidP="003E2075">
            <w:pPr>
              <w:jc w:val="both"/>
              <w:rPr>
                <w:b/>
              </w:rPr>
            </w:pPr>
          </w:p>
          <w:p w14:paraId="7EAA1C52" w14:textId="0234DD7C" w:rsidR="003C4AF5" w:rsidRPr="00A9520A" w:rsidRDefault="003C4AF5" w:rsidP="003E2075">
            <w:pPr>
              <w:jc w:val="both"/>
              <w:rPr>
                <w:b/>
              </w:rPr>
            </w:pPr>
            <w:r>
              <w:rPr>
                <w:b/>
              </w:rPr>
              <w:t>Povinná literatura:</w:t>
            </w:r>
          </w:p>
          <w:p w14:paraId="5F0D8149" w14:textId="0997463E" w:rsidR="003C4AF5" w:rsidRDefault="003C4AF5" w:rsidP="003E2075">
            <w:pPr>
              <w:jc w:val="both"/>
            </w:pPr>
            <w:r w:rsidRPr="00646F1B">
              <w:t>Literatura zaměřená k zadanému tématu diplomové práce – bude konkretizována v každém zadání diplomové práce.</w:t>
            </w:r>
          </w:p>
          <w:p w14:paraId="2425B78C" w14:textId="27FA15D2" w:rsidR="003C4AF5" w:rsidRPr="00646F1B" w:rsidRDefault="003C4AF5" w:rsidP="003E2075">
            <w:pPr>
              <w:autoSpaceDE w:val="0"/>
              <w:autoSpaceDN w:val="0"/>
              <w:adjustRightInd w:val="0"/>
              <w:jc w:val="both"/>
            </w:pPr>
            <w:r w:rsidRPr="00646F1B">
              <w:t xml:space="preserve">Směrnice rektora </w:t>
            </w:r>
            <w:r w:rsidR="00646F1B" w:rsidRPr="00646F1B">
              <w:t>33</w:t>
            </w:r>
            <w:r w:rsidRPr="00646F1B">
              <w:t>/</w:t>
            </w:r>
            <w:r w:rsidR="00646F1B" w:rsidRPr="00646F1B">
              <w:t>2019</w:t>
            </w:r>
            <w:r w:rsidRPr="00646F1B">
              <w:rPr>
                <w:i/>
              </w:rPr>
              <w:t xml:space="preserve"> </w:t>
            </w:r>
            <w:r w:rsidR="00646F1B" w:rsidRPr="00646F1B">
              <w:rPr>
                <w:bCs/>
                <w:shd w:val="clear" w:color="auto" w:fill="FFFFFF"/>
              </w:rPr>
              <w:t>Pravidla pro zadávání a zpracování bakalářských, diplomových a rigorózních prací, jejich uložení, zpřístupnění a kontrola původnosti</w:t>
            </w:r>
            <w:r w:rsidRPr="00646F1B">
              <w:t>.</w:t>
            </w:r>
          </w:p>
          <w:p w14:paraId="7B3D10CB" w14:textId="77777777" w:rsidR="003C4AF5" w:rsidRDefault="00646F1B" w:rsidP="003E2075">
            <w:pPr>
              <w:jc w:val="both"/>
            </w:pPr>
            <w:r w:rsidRPr="00646F1B">
              <w:t>Směrnice děkanky 03/2020 Pravidla pro zadávání bakalářských a diplomových prací.</w:t>
            </w:r>
          </w:p>
          <w:p w14:paraId="33C8A8F5" w14:textId="31FE3515" w:rsidR="00545B02" w:rsidRDefault="00545B02" w:rsidP="003E2075">
            <w:pPr>
              <w:jc w:val="both"/>
            </w:pPr>
          </w:p>
          <w:p w14:paraId="484D4F98" w14:textId="77777777" w:rsidR="00545B02" w:rsidRPr="006857FF" w:rsidRDefault="00545B02" w:rsidP="00545B02">
            <w:pPr>
              <w:jc w:val="both"/>
              <w:rPr>
                <w:rStyle w:val="Hypertextovodkaz"/>
                <w:b/>
                <w:color w:val="auto"/>
                <w:u w:val="none"/>
              </w:rPr>
            </w:pPr>
            <w:r>
              <w:rPr>
                <w:rStyle w:val="Hypertextovodkaz"/>
                <w:b/>
                <w:color w:val="auto"/>
                <w:u w:val="none"/>
              </w:rPr>
              <w:t>D</w:t>
            </w:r>
            <w:r w:rsidRPr="006857FF">
              <w:rPr>
                <w:rStyle w:val="Hypertextovodkaz"/>
                <w:b/>
                <w:color w:val="auto"/>
                <w:u w:val="none"/>
              </w:rPr>
              <w:t>oporučená literatura:</w:t>
            </w:r>
          </w:p>
          <w:p w14:paraId="58F35110" w14:textId="77777777" w:rsidR="00545B02" w:rsidRPr="003E57AC" w:rsidRDefault="00545B02" w:rsidP="00545B02">
            <w:pPr>
              <w:pStyle w:val="Normln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57A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ČSN ISO 690 (010197) A Informace a dokumentace - Pravidla pro bibliografické odkazy a citace informačních zdrojů</w:t>
            </w:r>
            <w:r w:rsidRPr="003E57AC">
              <w:rPr>
                <w:rFonts w:ascii="Times New Roman" w:hAnsi="Times New Roman" w:cs="Times New Roman"/>
                <w:sz w:val="20"/>
                <w:szCs w:val="20"/>
              </w:rPr>
              <w:t>. Praha: Úřad pro technickou normalizaci, metrologii a státní zkušebnictví, 2022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0473F20" w14:textId="0748781E" w:rsidR="00545B02" w:rsidRPr="00545B02" w:rsidRDefault="00545B02" w:rsidP="00545B02">
            <w:pPr>
              <w:pStyle w:val="Normln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57A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ČSN ISO 7144 (01 0161)</w:t>
            </w:r>
            <w:r w:rsidRPr="003E5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3E57AC">
              <w:rPr>
                <w:rStyle w:val="Zdraznn"/>
                <w:rFonts w:ascii="Times New Roman" w:hAnsi="Times New Roman"/>
                <w:sz w:val="20"/>
                <w:szCs w:val="20"/>
              </w:rPr>
              <w:t>Dokumentace</w:t>
            </w:r>
            <w:r>
              <w:rPr>
                <w:rStyle w:val="Zdraznn"/>
                <w:rFonts w:ascii="Times New Roman" w:hAnsi="Times New Roman"/>
                <w:sz w:val="20"/>
                <w:szCs w:val="20"/>
              </w:rPr>
              <w:t xml:space="preserve"> - </w:t>
            </w:r>
            <w:r w:rsidRPr="003E57AC">
              <w:rPr>
                <w:rStyle w:val="Zdraznn"/>
                <w:rFonts w:ascii="Times New Roman" w:hAnsi="Times New Roman"/>
                <w:sz w:val="20"/>
                <w:szCs w:val="20"/>
              </w:rPr>
              <w:t>Formální úprava disertací a podobných dokumentů</w:t>
            </w:r>
            <w:r w:rsidRPr="0030329C">
              <w:rPr>
                <w:rStyle w:val="Zdraznn"/>
                <w:rFonts w:ascii="Times New Roman" w:hAnsi="Times New Roman"/>
                <w:iCs/>
                <w:sz w:val="20"/>
                <w:szCs w:val="20"/>
              </w:rPr>
              <w:t>.</w:t>
            </w:r>
            <w:r w:rsidRPr="0030329C">
              <w:rPr>
                <w:rFonts w:ascii="Times New Roman" w:hAnsi="Times New Roman" w:cs="Times New Roman"/>
                <w:sz w:val="20"/>
                <w:szCs w:val="20"/>
              </w:rPr>
              <w:t xml:space="preserve"> Praha: Český normalizační institut, 199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  <w:p w14:paraId="78FD8C59" w14:textId="77777777" w:rsidR="00545B02" w:rsidRDefault="00545B02" w:rsidP="003E2075">
            <w:pPr>
              <w:jc w:val="both"/>
            </w:pPr>
          </w:p>
          <w:p w14:paraId="3538BA45" w14:textId="70BA3D25" w:rsidR="00545B02" w:rsidRDefault="00545B02" w:rsidP="003E2075">
            <w:pPr>
              <w:jc w:val="both"/>
            </w:pPr>
          </w:p>
        </w:tc>
      </w:tr>
      <w:tr w:rsidR="003C4AF5" w14:paraId="2406BFFB" w14:textId="77777777" w:rsidTr="003E207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52DA83FF" w14:textId="77777777" w:rsidR="003C4AF5" w:rsidRDefault="003C4AF5" w:rsidP="003E207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3C4AF5" w14:paraId="4AD838F6" w14:textId="77777777" w:rsidTr="003E207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31FFBAB4" w14:textId="77777777" w:rsidR="003C4AF5" w:rsidRDefault="003C4AF5" w:rsidP="003E2075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3AAA5FE9" w14:textId="77777777" w:rsidR="003C4AF5" w:rsidRDefault="003C4AF5" w:rsidP="003E2075">
            <w:pPr>
              <w:jc w:val="both"/>
            </w:pPr>
            <w:r>
              <w:t>6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352E434A" w14:textId="77777777" w:rsidR="003C4AF5" w:rsidRDefault="003C4AF5" w:rsidP="003E2075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C4AF5" w14:paraId="0A6FF5AC" w14:textId="77777777" w:rsidTr="003E2075">
        <w:tc>
          <w:tcPr>
            <w:tcW w:w="9855" w:type="dxa"/>
            <w:gridSpan w:val="8"/>
            <w:shd w:val="clear" w:color="auto" w:fill="F7CAAC"/>
          </w:tcPr>
          <w:p w14:paraId="640E0F5B" w14:textId="77777777" w:rsidR="003C4AF5" w:rsidRDefault="003C4AF5" w:rsidP="003E2075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C4AF5" w14:paraId="7E4EBAB4" w14:textId="77777777" w:rsidTr="003E2075">
        <w:trPr>
          <w:trHeight w:val="1373"/>
        </w:trPr>
        <w:tc>
          <w:tcPr>
            <w:tcW w:w="9855" w:type="dxa"/>
            <w:gridSpan w:val="8"/>
          </w:tcPr>
          <w:p w14:paraId="04307246" w14:textId="77777777" w:rsidR="003C4AF5" w:rsidRPr="00CC048D" w:rsidRDefault="003C4AF5" w:rsidP="003E2075">
            <w:pPr>
              <w:jc w:val="both"/>
            </w:pPr>
            <w:r w:rsidRPr="00CC048D">
              <w:t>Studenti se účastní výuky</w:t>
            </w:r>
            <w:r>
              <w:t xml:space="preserve"> ve stanoveném počtu hodin</w:t>
            </w:r>
            <w:r w:rsidRPr="00CC048D">
              <w:t xml:space="preserve">, </w:t>
            </w:r>
            <w:r>
              <w:t>kde</w:t>
            </w:r>
            <w:r w:rsidRPr="00CC048D">
              <w:t xml:space="preserve"> je jim redukovanou formou prezentována látka výše uvedeného rozsahu a jsou jim určeny části učiva k samostatnému nastudování. Úkoly studentů k individuálnímu řešení či zpracování, hodnocení individuálních úkolů studentů a korekce informací získaných samostudiem probíhá na skupinových a individuálních konzultacích, prostřednictvím elektronické pošty, portálu UTB nebo v systému MOODLE. </w:t>
            </w:r>
          </w:p>
          <w:p w14:paraId="519C900A" w14:textId="77777777" w:rsidR="003C4AF5" w:rsidRDefault="003C4AF5" w:rsidP="003E2075">
            <w:pPr>
              <w:jc w:val="both"/>
            </w:pPr>
            <w:r w:rsidRPr="00CC048D">
              <w:t xml:space="preserve">Podle Vnitřního předpisu FLKŘ má každý akademický pracovník stanoveny konzultační hodiny v rozsahu </w:t>
            </w:r>
            <w:r>
              <w:t xml:space="preserve">nejméně </w:t>
            </w:r>
            <w:r w:rsidRPr="00CC048D">
              <w:t>2h týdně. Dle potřeby jsou dále konzultace možné i po předchozí emailové či telefonické dohodě.</w:t>
            </w:r>
          </w:p>
        </w:tc>
      </w:tr>
    </w:tbl>
    <w:p w14:paraId="2D5D7AE3" w14:textId="1A592B02" w:rsidR="00CF1073" w:rsidRDefault="00CF1073" w:rsidP="003C4AF5">
      <w:pPr>
        <w:spacing w:after="160" w:line="259" w:lineRule="auto"/>
      </w:pPr>
    </w:p>
    <w:p w14:paraId="69D3B5D4" w14:textId="77777777" w:rsidR="00CF1073" w:rsidRDefault="00CF1073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CF1073" w14:paraId="0D83295A" w14:textId="77777777" w:rsidTr="0022275B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637EAB6C" w14:textId="77777777" w:rsidR="00CF1073" w:rsidRDefault="00CF1073" w:rsidP="0022275B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CF1073" w14:paraId="34C62F92" w14:textId="77777777" w:rsidTr="0022275B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7BD6105F" w14:textId="77777777" w:rsidR="00CF1073" w:rsidRDefault="00CF1073" w:rsidP="0022275B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5E3F12EE" w14:textId="77777777" w:rsidR="00CF1073" w:rsidRPr="00646F1B" w:rsidRDefault="00CF1073" w:rsidP="0022275B">
            <w:pPr>
              <w:jc w:val="both"/>
              <w:rPr>
                <w:b/>
              </w:rPr>
            </w:pPr>
            <w:r w:rsidRPr="00646F1B">
              <w:rPr>
                <w:b/>
              </w:rPr>
              <w:t>Ekologické aspekty technologických procesů</w:t>
            </w:r>
          </w:p>
        </w:tc>
      </w:tr>
      <w:tr w:rsidR="00CF1073" w14:paraId="01E9C8C1" w14:textId="77777777" w:rsidTr="0022275B">
        <w:tc>
          <w:tcPr>
            <w:tcW w:w="3086" w:type="dxa"/>
            <w:shd w:val="clear" w:color="auto" w:fill="F7CAAC"/>
          </w:tcPr>
          <w:p w14:paraId="321BB83A" w14:textId="77777777" w:rsidR="00CF1073" w:rsidRDefault="00CF1073" w:rsidP="0022275B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6C7747C8" w14:textId="77777777" w:rsidR="00CF1073" w:rsidRDefault="00CF1073" w:rsidP="0022275B">
            <w:pPr>
              <w:jc w:val="both"/>
            </w:pPr>
            <w:r>
              <w:t>povinný,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3709C522" w14:textId="77777777" w:rsidR="00CF1073" w:rsidRDefault="00CF1073" w:rsidP="0022275B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0CDC7E66" w14:textId="77777777" w:rsidR="00CF1073" w:rsidRDefault="00CF1073" w:rsidP="0022275B">
            <w:pPr>
              <w:jc w:val="both"/>
            </w:pPr>
            <w:r>
              <w:t>2/ZS</w:t>
            </w:r>
          </w:p>
        </w:tc>
      </w:tr>
      <w:tr w:rsidR="00CF1073" w14:paraId="1BC47625" w14:textId="77777777" w:rsidTr="0022275B">
        <w:tc>
          <w:tcPr>
            <w:tcW w:w="3086" w:type="dxa"/>
            <w:shd w:val="clear" w:color="auto" w:fill="F7CAAC"/>
          </w:tcPr>
          <w:p w14:paraId="00C74259" w14:textId="77777777" w:rsidR="00CF1073" w:rsidRDefault="00CF1073" w:rsidP="0022275B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77490694" w14:textId="77777777" w:rsidR="00CF1073" w:rsidRDefault="00CF1073" w:rsidP="0022275B">
            <w:pPr>
              <w:jc w:val="both"/>
            </w:pPr>
            <w:r>
              <w:t>26p + 13s</w:t>
            </w:r>
          </w:p>
        </w:tc>
        <w:tc>
          <w:tcPr>
            <w:tcW w:w="889" w:type="dxa"/>
            <w:shd w:val="clear" w:color="auto" w:fill="F7CAAC"/>
          </w:tcPr>
          <w:p w14:paraId="478E6015" w14:textId="77777777" w:rsidR="00CF1073" w:rsidRDefault="00CF1073" w:rsidP="0022275B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3C08EA42" w14:textId="77777777" w:rsidR="00CF1073" w:rsidRDefault="00CF1073" w:rsidP="0022275B">
            <w:pPr>
              <w:jc w:val="both"/>
            </w:pPr>
            <w:r>
              <w:t>39</w:t>
            </w:r>
          </w:p>
        </w:tc>
        <w:tc>
          <w:tcPr>
            <w:tcW w:w="2156" w:type="dxa"/>
            <w:shd w:val="clear" w:color="auto" w:fill="F7CAAC"/>
          </w:tcPr>
          <w:p w14:paraId="3D0FBDA5" w14:textId="77777777" w:rsidR="00CF1073" w:rsidRDefault="00CF1073" w:rsidP="0022275B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1FEB2A5A" w14:textId="77777777" w:rsidR="00CF1073" w:rsidRDefault="00CF1073" w:rsidP="0022275B">
            <w:pPr>
              <w:jc w:val="both"/>
            </w:pPr>
            <w:r>
              <w:t>4</w:t>
            </w:r>
          </w:p>
        </w:tc>
      </w:tr>
      <w:tr w:rsidR="00CF1073" w14:paraId="33467135" w14:textId="77777777" w:rsidTr="0022275B">
        <w:tc>
          <w:tcPr>
            <w:tcW w:w="3086" w:type="dxa"/>
            <w:shd w:val="clear" w:color="auto" w:fill="F7CAAC"/>
          </w:tcPr>
          <w:p w14:paraId="5AF52CCD" w14:textId="77777777" w:rsidR="00CF1073" w:rsidRDefault="00CF1073" w:rsidP="0022275B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0AC499A1" w14:textId="77777777" w:rsidR="00CF1073" w:rsidRDefault="00CF1073" w:rsidP="0022275B">
            <w:pPr>
              <w:jc w:val="both"/>
            </w:pPr>
          </w:p>
        </w:tc>
      </w:tr>
      <w:tr w:rsidR="00CF1073" w14:paraId="35734562" w14:textId="77777777" w:rsidTr="0022275B">
        <w:tc>
          <w:tcPr>
            <w:tcW w:w="3086" w:type="dxa"/>
            <w:shd w:val="clear" w:color="auto" w:fill="F7CAAC"/>
          </w:tcPr>
          <w:p w14:paraId="3071CF2E" w14:textId="77777777" w:rsidR="00CF1073" w:rsidRDefault="00CF1073" w:rsidP="0022275B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1925D1C8" w14:textId="77777777" w:rsidR="00CF1073" w:rsidRDefault="00CF1073" w:rsidP="0022275B">
            <w:pPr>
              <w:jc w:val="both"/>
            </w:pPr>
            <w:r>
              <w:t>Zápočet, zkouška.</w:t>
            </w:r>
          </w:p>
        </w:tc>
        <w:tc>
          <w:tcPr>
            <w:tcW w:w="2156" w:type="dxa"/>
            <w:shd w:val="clear" w:color="auto" w:fill="F7CAAC"/>
          </w:tcPr>
          <w:p w14:paraId="5AEDB6BA" w14:textId="77777777" w:rsidR="00CF1073" w:rsidRDefault="00CF1073" w:rsidP="0022275B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6C87EBF0" w14:textId="77777777" w:rsidR="00CF1073" w:rsidRDefault="00CF1073" w:rsidP="0022275B">
            <w:pPr>
              <w:jc w:val="both"/>
            </w:pPr>
            <w:r>
              <w:t>přednášky semináře</w:t>
            </w:r>
          </w:p>
        </w:tc>
      </w:tr>
      <w:tr w:rsidR="00CF1073" w14:paraId="75DF0BD1" w14:textId="77777777" w:rsidTr="0022275B">
        <w:tc>
          <w:tcPr>
            <w:tcW w:w="3086" w:type="dxa"/>
            <w:shd w:val="clear" w:color="auto" w:fill="F7CAAC"/>
          </w:tcPr>
          <w:p w14:paraId="2239895C" w14:textId="77777777" w:rsidR="00CF1073" w:rsidRDefault="00CF1073" w:rsidP="0022275B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4575036" w14:textId="77777777" w:rsidR="00CF1073" w:rsidRDefault="00CF1073" w:rsidP="0022275B">
            <w:pPr>
              <w:jc w:val="both"/>
            </w:pPr>
            <w:r>
              <w:t>Zápočet: aktivní účast na nejméně 80 % seminářů, písemný test</w:t>
            </w:r>
          </w:p>
          <w:p w14:paraId="74ACED86" w14:textId="77777777" w:rsidR="00CF1073" w:rsidRDefault="00CF1073" w:rsidP="0022275B">
            <w:pPr>
              <w:jc w:val="both"/>
            </w:pPr>
          </w:p>
          <w:p w14:paraId="29211994" w14:textId="77777777" w:rsidR="00CF1073" w:rsidRDefault="00CF1073" w:rsidP="0022275B">
            <w:pPr>
              <w:jc w:val="both"/>
            </w:pPr>
            <w:r>
              <w:t>Zkouška: písemná, ústní</w:t>
            </w:r>
          </w:p>
        </w:tc>
      </w:tr>
      <w:tr w:rsidR="00CF1073" w14:paraId="7B28CA36" w14:textId="77777777" w:rsidTr="0022275B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08D554F4" w14:textId="77777777" w:rsidR="00CF1073" w:rsidRDefault="00CF1073" w:rsidP="0022275B">
            <w:pPr>
              <w:jc w:val="both"/>
            </w:pPr>
          </w:p>
        </w:tc>
      </w:tr>
      <w:tr w:rsidR="00CF1073" w14:paraId="4F69199B" w14:textId="77777777" w:rsidTr="0022275B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6E274F2" w14:textId="77777777" w:rsidR="00CF1073" w:rsidRDefault="00CF1073" w:rsidP="0022275B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18AD6785" w14:textId="77777777" w:rsidR="00CF1073" w:rsidRDefault="00CF1073" w:rsidP="0022275B">
            <w:pPr>
              <w:jc w:val="both"/>
            </w:pPr>
            <w:r>
              <w:t>prof. Ing. Vladimír Sedlařík, Ph.D.</w:t>
            </w:r>
          </w:p>
        </w:tc>
      </w:tr>
      <w:tr w:rsidR="00CF1073" w14:paraId="3883A63D" w14:textId="77777777" w:rsidTr="0022275B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E08234E" w14:textId="77777777" w:rsidR="00CF1073" w:rsidRDefault="00CF1073" w:rsidP="0022275B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93F3290" w14:textId="41A84063" w:rsidR="00CF1073" w:rsidRDefault="00CF1073" w:rsidP="0006763B">
            <w:pPr>
              <w:jc w:val="both"/>
            </w:pPr>
            <w:r>
              <w:t xml:space="preserve">Garant stanovuje koncepci předmětu, podílí se na přednáškách v rozsahu </w:t>
            </w:r>
            <w:r w:rsidR="0006763B">
              <w:t>54</w:t>
            </w:r>
            <w:r>
              <w:t xml:space="preserve"> % a dále stanovuje koncepci seminářů a dohlíží na jejich jednotné vedení.</w:t>
            </w:r>
          </w:p>
        </w:tc>
      </w:tr>
      <w:tr w:rsidR="00CF1073" w14:paraId="4F879785" w14:textId="77777777" w:rsidTr="0022275B">
        <w:tc>
          <w:tcPr>
            <w:tcW w:w="3086" w:type="dxa"/>
            <w:shd w:val="clear" w:color="auto" w:fill="F7CAAC"/>
          </w:tcPr>
          <w:p w14:paraId="2D8D4987" w14:textId="77777777" w:rsidR="00CF1073" w:rsidRDefault="00CF1073" w:rsidP="0022275B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04A91F1" w14:textId="6B6F06D3" w:rsidR="00CF1073" w:rsidRDefault="00CF1073" w:rsidP="0022275B">
            <w:pPr>
              <w:jc w:val="both"/>
            </w:pPr>
            <w:r>
              <w:t>prof. Ing. Vladimír Sedlařík, Ph.D. – přednášky (</w:t>
            </w:r>
            <w:r w:rsidR="0006763B">
              <w:t>54</w:t>
            </w:r>
            <w:r>
              <w:t xml:space="preserve"> %), semináře (100 %)</w:t>
            </w:r>
          </w:p>
          <w:p w14:paraId="67CD927B" w14:textId="07FEDB0C" w:rsidR="00CF1073" w:rsidRDefault="00CF1073" w:rsidP="0022275B">
            <w:pPr>
              <w:jc w:val="both"/>
            </w:pPr>
            <w:r>
              <w:t>RNDr. Eva Domincová Bergerová, Ph.D. – přednášky (</w:t>
            </w:r>
            <w:r w:rsidR="0006763B">
              <w:t>36</w:t>
            </w:r>
            <w:r>
              <w:t xml:space="preserve"> %), semináře (100 %)</w:t>
            </w:r>
          </w:p>
          <w:p w14:paraId="547960E8" w14:textId="77777777" w:rsidR="00CF1073" w:rsidRDefault="00CF1073" w:rsidP="0022275B">
            <w:pPr>
              <w:jc w:val="both"/>
            </w:pPr>
            <w:r>
              <w:t>Odborník z praxe – přednášky (10 %)</w:t>
            </w:r>
          </w:p>
        </w:tc>
      </w:tr>
      <w:tr w:rsidR="00CF1073" w14:paraId="0AB2AF27" w14:textId="77777777" w:rsidTr="00646F1B">
        <w:trPr>
          <w:trHeight w:val="278"/>
        </w:trPr>
        <w:tc>
          <w:tcPr>
            <w:tcW w:w="9855" w:type="dxa"/>
            <w:gridSpan w:val="8"/>
            <w:tcBorders>
              <w:top w:val="nil"/>
            </w:tcBorders>
          </w:tcPr>
          <w:p w14:paraId="1FCCB118" w14:textId="77777777" w:rsidR="00CF1073" w:rsidRDefault="00CF1073" w:rsidP="0022275B">
            <w:pPr>
              <w:jc w:val="both"/>
            </w:pPr>
          </w:p>
        </w:tc>
      </w:tr>
      <w:tr w:rsidR="00CF1073" w14:paraId="75E714FC" w14:textId="77777777" w:rsidTr="0022275B">
        <w:tc>
          <w:tcPr>
            <w:tcW w:w="3086" w:type="dxa"/>
            <w:shd w:val="clear" w:color="auto" w:fill="F7CAAC"/>
          </w:tcPr>
          <w:p w14:paraId="03F61EF3" w14:textId="77777777" w:rsidR="00CF1073" w:rsidRDefault="00CF1073" w:rsidP="0022275B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40DF119" w14:textId="77777777" w:rsidR="00CF1073" w:rsidRDefault="00CF1073" w:rsidP="0022275B">
            <w:pPr>
              <w:jc w:val="both"/>
            </w:pPr>
          </w:p>
        </w:tc>
      </w:tr>
      <w:tr w:rsidR="00CF1073" w14:paraId="03B9387C" w14:textId="77777777" w:rsidTr="0022275B">
        <w:trPr>
          <w:trHeight w:val="1675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3D1CFDA2" w14:textId="620C0B1D" w:rsidR="00CF1073" w:rsidRDefault="00CF1073" w:rsidP="0022275B">
            <w:pPr>
              <w:jc w:val="both"/>
            </w:pPr>
            <w:r w:rsidRPr="00213D99">
              <w:t xml:space="preserve">Cílem předmětu je seznámit studenty se současně využívanými technologiemi výrob s důrazem na jejich dopad </w:t>
            </w:r>
            <w:r>
              <w:br/>
            </w:r>
            <w:r w:rsidRPr="00213D99">
              <w:t xml:space="preserve">na populaci a životní prostředí. V rámci předmětu budou identifikovány a popsány a diskutovány rizikové faktory </w:t>
            </w:r>
            <w:r>
              <w:br/>
            </w:r>
            <w:r w:rsidRPr="00213D99">
              <w:t>v jednotlivých průmyslových odvětvích. Nedílnou součástí je také seznámení s technologie</w:t>
            </w:r>
            <w:r>
              <w:t>mi</w:t>
            </w:r>
            <w:r w:rsidRPr="00213D99">
              <w:t xml:space="preserve"> zneškodňování odpadů </w:t>
            </w:r>
            <w:r>
              <w:br/>
            </w:r>
            <w:r w:rsidRPr="00213D99">
              <w:t>a nejaktuálnějším vývojem v oblasti ekologicky šetrných výrob, včetně zasazení probírané látky do platného legislativního rámce. Výuka bude probíhat formou prezentací s diskuzí a zpráv vypracovan</w:t>
            </w:r>
            <w:r>
              <w:t>ch</w:t>
            </w:r>
            <w:r w:rsidRPr="00213D99">
              <w:t xml:space="preserve"> studenty v rámci seminářů předmětu, ve</w:t>
            </w:r>
            <w:r w:rsidR="0006763B">
              <w:t> </w:t>
            </w:r>
            <w:r w:rsidRPr="00213D99">
              <w:t>kterých si posluchači, mimo jiné, prohloubí znalosti práce s informačními zdroji.</w:t>
            </w:r>
          </w:p>
          <w:p w14:paraId="1C3B13E2" w14:textId="77777777" w:rsidR="00CF1073" w:rsidRDefault="00CF1073" w:rsidP="0022275B">
            <w:pPr>
              <w:jc w:val="both"/>
            </w:pPr>
          </w:p>
          <w:p w14:paraId="21768B63" w14:textId="77777777" w:rsidR="00CF1073" w:rsidRDefault="00CF1073" w:rsidP="0022275B">
            <w:pPr>
              <w:jc w:val="both"/>
            </w:pPr>
            <w:r>
              <w:t>Vyučovaná témata:</w:t>
            </w:r>
          </w:p>
          <w:p w14:paraId="5BCE16FA" w14:textId="77777777" w:rsidR="00CF1073" w:rsidRPr="00D50C13" w:rsidRDefault="00CF1073" w:rsidP="00FB1440">
            <w:pPr>
              <w:pStyle w:val="Odstavecseseznamem"/>
              <w:numPr>
                <w:ilvl w:val="0"/>
                <w:numId w:val="55"/>
              </w:numPr>
              <w:jc w:val="both"/>
            </w:pPr>
            <w:r w:rsidRPr="00D50C13">
              <w:t>Základní definice, energetické a materiálové toky.</w:t>
            </w:r>
          </w:p>
          <w:p w14:paraId="0C544FA3" w14:textId="77777777" w:rsidR="00CF1073" w:rsidRPr="00D50C13" w:rsidRDefault="00CF1073" w:rsidP="00FB1440">
            <w:pPr>
              <w:pStyle w:val="Odstavecseseznamem"/>
              <w:numPr>
                <w:ilvl w:val="0"/>
                <w:numId w:val="55"/>
              </w:numPr>
              <w:jc w:val="both"/>
            </w:pPr>
            <w:r w:rsidRPr="00D50C13">
              <w:t>Ekologické aspekty výrob základních chemikálií a jejich dopady na životní prostředí.</w:t>
            </w:r>
          </w:p>
          <w:p w14:paraId="197FD963" w14:textId="77777777" w:rsidR="00CF1073" w:rsidRPr="00D50C13" w:rsidRDefault="00CF1073" w:rsidP="00FB1440">
            <w:pPr>
              <w:pStyle w:val="Odstavecseseznamem"/>
              <w:numPr>
                <w:ilvl w:val="0"/>
                <w:numId w:val="55"/>
              </w:numPr>
              <w:jc w:val="both"/>
            </w:pPr>
            <w:r w:rsidRPr="00D50C13">
              <w:t xml:space="preserve">Principy a dopady zpracování nerostných surovin a těžkého průmyslu na životní prostředí. </w:t>
            </w:r>
          </w:p>
          <w:p w14:paraId="58C37525" w14:textId="77777777" w:rsidR="00CF1073" w:rsidRPr="00D50C13" w:rsidRDefault="00CF1073" w:rsidP="00FB1440">
            <w:pPr>
              <w:pStyle w:val="Odstavecseseznamem"/>
              <w:numPr>
                <w:ilvl w:val="0"/>
                <w:numId w:val="55"/>
              </w:numPr>
              <w:jc w:val="both"/>
            </w:pPr>
            <w:r w:rsidRPr="00D50C13">
              <w:t xml:space="preserve">Principy a environmentální dopady petrochemického průmyslu. </w:t>
            </w:r>
          </w:p>
          <w:p w14:paraId="5D71DF89" w14:textId="77777777" w:rsidR="00CF1073" w:rsidRPr="00D50C13" w:rsidRDefault="00CF1073" w:rsidP="00FB1440">
            <w:pPr>
              <w:pStyle w:val="Odstavecseseznamem"/>
              <w:numPr>
                <w:ilvl w:val="0"/>
                <w:numId w:val="55"/>
              </w:numPr>
              <w:jc w:val="both"/>
            </w:pPr>
            <w:r w:rsidRPr="00D50C13">
              <w:t xml:space="preserve">Biotechnologie v kontextu životního prostředí. </w:t>
            </w:r>
          </w:p>
          <w:p w14:paraId="74997577" w14:textId="77777777" w:rsidR="00CF1073" w:rsidRPr="00D50C13" w:rsidRDefault="00CF1073" w:rsidP="00FB1440">
            <w:pPr>
              <w:pStyle w:val="Odstavecseseznamem"/>
              <w:numPr>
                <w:ilvl w:val="0"/>
                <w:numId w:val="55"/>
              </w:numPr>
              <w:jc w:val="both"/>
            </w:pPr>
            <w:r w:rsidRPr="00D50C13">
              <w:t xml:space="preserve">Technologie dekontaminace kapalin.   </w:t>
            </w:r>
          </w:p>
          <w:p w14:paraId="3E3C493F" w14:textId="77777777" w:rsidR="00CF1073" w:rsidRPr="00D50C13" w:rsidRDefault="00CF1073" w:rsidP="00FB1440">
            <w:pPr>
              <w:pStyle w:val="Odstavecseseznamem"/>
              <w:numPr>
                <w:ilvl w:val="0"/>
                <w:numId w:val="55"/>
              </w:numPr>
              <w:jc w:val="both"/>
            </w:pPr>
            <w:r w:rsidRPr="00D50C13">
              <w:rPr>
                <w:color w:val="000000"/>
                <w:shd w:val="clear" w:color="auto" w:fill="FFFFFF"/>
              </w:rPr>
              <w:t>Technologie zneškodňování tuhých odpadů a jejich dalšího využití.</w:t>
            </w:r>
          </w:p>
          <w:p w14:paraId="29D2C8D6" w14:textId="77777777" w:rsidR="00CF1073" w:rsidRPr="00D50C13" w:rsidRDefault="00CF1073" w:rsidP="00FB1440">
            <w:pPr>
              <w:pStyle w:val="Odstavecseseznamem"/>
              <w:numPr>
                <w:ilvl w:val="0"/>
                <w:numId w:val="55"/>
              </w:numPr>
              <w:jc w:val="both"/>
            </w:pPr>
            <w:r w:rsidRPr="00D50C13">
              <w:rPr>
                <w:color w:val="000000"/>
                <w:shd w:val="clear" w:color="auto" w:fill="FFFFFF"/>
              </w:rPr>
              <w:t>Technologie pro snižování plynných polutantů v životním prostředí.</w:t>
            </w:r>
          </w:p>
          <w:p w14:paraId="166F7025" w14:textId="77777777" w:rsidR="00CF1073" w:rsidRPr="00D50C13" w:rsidRDefault="00CF1073" w:rsidP="00FB1440">
            <w:pPr>
              <w:pStyle w:val="Odstavecseseznamem"/>
              <w:numPr>
                <w:ilvl w:val="0"/>
                <w:numId w:val="55"/>
              </w:numPr>
              <w:jc w:val="both"/>
            </w:pPr>
            <w:r w:rsidRPr="00D50C13">
              <w:rPr>
                <w:color w:val="000000"/>
                <w:shd w:val="clear" w:color="auto" w:fill="FFFFFF"/>
              </w:rPr>
              <w:t xml:space="preserve">Zodpovědné nakládání s materiálovými zdroji v kontextu cirkulární ekonomiky. </w:t>
            </w:r>
          </w:p>
          <w:p w14:paraId="4C2DE9F9" w14:textId="77777777" w:rsidR="00CF1073" w:rsidRPr="00D50C13" w:rsidRDefault="00CF1073" w:rsidP="00FB1440">
            <w:pPr>
              <w:pStyle w:val="Odstavecseseznamem"/>
              <w:numPr>
                <w:ilvl w:val="0"/>
                <w:numId w:val="55"/>
              </w:numPr>
              <w:jc w:val="both"/>
            </w:pPr>
            <w:r w:rsidRPr="00D50C13">
              <w:t xml:space="preserve">Evaluace environmentálně významných polutantů anorganického původu. </w:t>
            </w:r>
          </w:p>
          <w:p w14:paraId="1875C795" w14:textId="77777777" w:rsidR="00CF1073" w:rsidRPr="00D50C13" w:rsidRDefault="00CF1073" w:rsidP="00FB1440">
            <w:pPr>
              <w:pStyle w:val="Odstavecseseznamem"/>
              <w:numPr>
                <w:ilvl w:val="0"/>
                <w:numId w:val="55"/>
              </w:numPr>
              <w:jc w:val="both"/>
            </w:pPr>
            <w:r w:rsidRPr="00D50C13">
              <w:t xml:space="preserve">Evaluace environmentálně významných polutantů organického původu. </w:t>
            </w:r>
          </w:p>
          <w:p w14:paraId="79765599" w14:textId="77777777" w:rsidR="00CF1073" w:rsidRDefault="00CF1073" w:rsidP="00FB1440">
            <w:pPr>
              <w:pStyle w:val="Odstavecseseznamem"/>
              <w:numPr>
                <w:ilvl w:val="0"/>
                <w:numId w:val="55"/>
              </w:numPr>
              <w:jc w:val="both"/>
            </w:pPr>
            <w:r w:rsidRPr="00D50C13">
              <w:t>Environmentálně šetrné technologie, materiály a přístupy a jejich socioekonomické dopady.</w:t>
            </w:r>
          </w:p>
          <w:p w14:paraId="4BBED0CF" w14:textId="77777777" w:rsidR="00CF1073" w:rsidRDefault="00CF1073" w:rsidP="00FB1440">
            <w:pPr>
              <w:pStyle w:val="Odstavecseseznamem"/>
              <w:numPr>
                <w:ilvl w:val="0"/>
                <w:numId w:val="55"/>
              </w:numPr>
              <w:jc w:val="both"/>
            </w:pPr>
            <w:r w:rsidRPr="00D50C13">
              <w:t>Principy a implementace environmentální politiky Evropské unie.</w:t>
            </w:r>
          </w:p>
          <w:p w14:paraId="725D6359" w14:textId="77777777" w:rsidR="00CF1073" w:rsidRDefault="00CF1073" w:rsidP="0022275B">
            <w:pPr>
              <w:jc w:val="both"/>
            </w:pPr>
          </w:p>
        </w:tc>
      </w:tr>
      <w:tr w:rsidR="00CF1073" w14:paraId="3F12923B" w14:textId="77777777" w:rsidTr="0022275B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73B896EE" w14:textId="77777777" w:rsidR="00CF1073" w:rsidRDefault="00CF1073" w:rsidP="0022275B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0B8316E9" w14:textId="77777777" w:rsidR="00CF1073" w:rsidRDefault="00CF1073" w:rsidP="0022275B">
            <w:pPr>
              <w:jc w:val="both"/>
            </w:pPr>
          </w:p>
        </w:tc>
      </w:tr>
      <w:tr w:rsidR="00CF1073" w14:paraId="16AABC27" w14:textId="77777777" w:rsidTr="0022275B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4680B401" w14:textId="77777777" w:rsidR="00CF1073" w:rsidRPr="001C5630" w:rsidRDefault="00CF1073" w:rsidP="0022275B">
            <w:pPr>
              <w:jc w:val="both"/>
              <w:rPr>
                <w:b/>
              </w:rPr>
            </w:pPr>
            <w:r w:rsidRPr="001C5630">
              <w:rPr>
                <w:b/>
              </w:rPr>
              <w:t>Povinná literatura:</w:t>
            </w:r>
          </w:p>
          <w:p w14:paraId="52866AA5" w14:textId="77777777" w:rsidR="00CF1073" w:rsidRDefault="00CF1073" w:rsidP="0022275B">
            <w:pPr>
              <w:rPr>
                <w:lang w:val="en-GB" w:eastAsia="en-GB"/>
              </w:rPr>
            </w:pPr>
            <w:r w:rsidRPr="004275F8">
              <w:rPr>
                <w:lang w:val="en-GB" w:eastAsia="en-GB"/>
              </w:rPr>
              <w:t>KOLÁŘOVÁ, Marta. V souladu s přírodou: politika životního stylu, udržitelnost a soběstačnost. Praha: Univerzita Karlova, nakladatelství Karolinum, 2021. Studie. ISBN 978-80-246-4993-1.</w:t>
            </w:r>
          </w:p>
          <w:p w14:paraId="09B62572" w14:textId="77777777" w:rsidR="00CF1073" w:rsidRDefault="00CF1073" w:rsidP="0022275B">
            <w:pPr>
              <w:rPr>
                <w:lang w:val="en-GB" w:eastAsia="en-GB"/>
              </w:rPr>
            </w:pPr>
            <w:r w:rsidRPr="004275F8">
              <w:rPr>
                <w:lang w:val="en-GB" w:eastAsia="en-GB"/>
              </w:rPr>
              <w:t xml:space="preserve">KISLINGEROVÁ, Eva. Cirkulární ekonomie </w:t>
            </w:r>
            <w:proofErr w:type="gramStart"/>
            <w:r w:rsidRPr="004275F8">
              <w:rPr>
                <w:lang w:val="en-GB" w:eastAsia="en-GB"/>
              </w:rPr>
              <w:t>a</w:t>
            </w:r>
            <w:proofErr w:type="gramEnd"/>
            <w:r w:rsidRPr="004275F8">
              <w:rPr>
                <w:lang w:val="en-GB" w:eastAsia="en-GB"/>
              </w:rPr>
              <w:t xml:space="preserve"> ekonomika: společenské paradigma, postavení, budoucnost a praktické souvislosti. Praha: Grada Publishing, 2021, 264 s. Expert. ISBN 978-80-271-3230-0.</w:t>
            </w:r>
          </w:p>
          <w:p w14:paraId="2BC7304D" w14:textId="77777777" w:rsidR="00CF1073" w:rsidRPr="004275F8" w:rsidRDefault="00CF1073" w:rsidP="0022275B">
            <w:pPr>
              <w:rPr>
                <w:lang w:val="en-GB" w:eastAsia="en-GB"/>
              </w:rPr>
            </w:pPr>
            <w:r>
              <w:rPr>
                <w:lang w:val="en-GB" w:eastAsia="en-GB"/>
              </w:rPr>
              <w:t xml:space="preserve">ADAMEC, V, BARTUSEK, S, BÍZEK V a kol. Environmentální technologie </w:t>
            </w:r>
            <w:proofErr w:type="gramStart"/>
            <w:r>
              <w:rPr>
                <w:lang w:val="en-GB" w:eastAsia="en-GB"/>
              </w:rPr>
              <w:t>a</w:t>
            </w:r>
            <w:proofErr w:type="gramEnd"/>
            <w:r>
              <w:rPr>
                <w:lang w:val="en-GB" w:eastAsia="en-GB"/>
              </w:rPr>
              <w:t xml:space="preserve"> ekoinovace v České republice I a II. Praha: Cenia, 2020, </w:t>
            </w:r>
            <w:r>
              <w:t>ISBN: 978-80-85087-90-1.</w:t>
            </w:r>
          </w:p>
          <w:p w14:paraId="1394C20F" w14:textId="77777777" w:rsidR="00CF1073" w:rsidRDefault="00CF1073" w:rsidP="0022275B">
            <w:pPr>
              <w:jc w:val="both"/>
            </w:pPr>
          </w:p>
          <w:p w14:paraId="170F631A" w14:textId="77777777" w:rsidR="00CF1073" w:rsidRPr="001C5630" w:rsidRDefault="00CF1073" w:rsidP="0022275B">
            <w:pPr>
              <w:spacing w:before="60"/>
              <w:jc w:val="both"/>
              <w:rPr>
                <w:b/>
              </w:rPr>
            </w:pPr>
            <w:r w:rsidRPr="001C5630">
              <w:rPr>
                <w:b/>
              </w:rPr>
              <w:t>Doporučen</w:t>
            </w:r>
            <w:r>
              <w:rPr>
                <w:b/>
              </w:rPr>
              <w:t>á</w:t>
            </w:r>
            <w:r w:rsidRPr="001C5630">
              <w:rPr>
                <w:b/>
              </w:rPr>
              <w:t xml:space="preserve"> literatura:</w:t>
            </w:r>
          </w:p>
          <w:p w14:paraId="44599E9B" w14:textId="77777777" w:rsidR="00CF1073" w:rsidRPr="004275F8" w:rsidRDefault="00CF1073" w:rsidP="0022275B">
            <w:pPr>
              <w:pStyle w:val="Textkomente"/>
              <w:rPr>
                <w:color w:val="000000"/>
                <w:lang w:val="en-GB"/>
              </w:rPr>
            </w:pPr>
            <w:r w:rsidRPr="004275F8">
              <w:rPr>
                <w:color w:val="000000"/>
                <w:lang w:val="en-GB"/>
              </w:rPr>
              <w:t xml:space="preserve">DANISH, Mir Sayed Shah a Tomonobu Shah SENJYU, ed. Eco-Friendly Energy Processes and Technologies for Achieving Sustainable Development [online]. IGI Global, 2021. Advances in Environmental Engineering and Green Technologies. ISBN 9781799849155. Dostupné z: </w:t>
            </w:r>
            <w:hyperlink r:id="rId67" w:history="1">
              <w:r w:rsidRPr="004275F8">
                <w:rPr>
                  <w:rStyle w:val="Hypertextovodkaz"/>
                  <w:lang w:val="en-GB"/>
                </w:rPr>
                <w:t>https://www.igi-global.com/gateway/book/244616</w:t>
              </w:r>
            </w:hyperlink>
            <w:r w:rsidRPr="004275F8">
              <w:rPr>
                <w:color w:val="000000"/>
                <w:lang w:val="en-GB"/>
              </w:rPr>
              <w:t>.</w:t>
            </w:r>
          </w:p>
          <w:p w14:paraId="3D26890F" w14:textId="77777777" w:rsidR="00CF1073" w:rsidRDefault="00CF1073" w:rsidP="0022275B">
            <w:pPr>
              <w:jc w:val="both"/>
              <w:rPr>
                <w:lang w:val="en-GB"/>
              </w:rPr>
            </w:pPr>
            <w:r w:rsidRPr="004275F8">
              <w:rPr>
                <w:lang w:val="en-GB"/>
              </w:rPr>
              <w:lastRenderedPageBreak/>
              <w:t xml:space="preserve">GUPTA, Kapil a Konstantinos SALONITIS. Sustainable manufacturing. Amsterdam: Elsevier, 2021, 1 online zdroj (457 stran). Handbooks in Advanced Manufacturing. ISBN 9780128181164. Dostupné také z: </w:t>
            </w:r>
            <w:hyperlink r:id="rId68" w:history="1">
              <w:r w:rsidRPr="004275F8">
                <w:rPr>
                  <w:rStyle w:val="Hypertextovodkaz"/>
                  <w:lang w:val="en-GB"/>
                </w:rPr>
                <w:t>https://search.ebscohost.com/login.aspx?direct=true&amp;scope=site&amp;db=nlebk&amp;AN=2623741&amp;authtype=ip,shib&amp;custid=s3936755</w:t>
              </w:r>
            </w:hyperlink>
            <w:r w:rsidRPr="004275F8">
              <w:rPr>
                <w:lang w:val="en-GB"/>
              </w:rPr>
              <w:t xml:space="preserve"> .</w:t>
            </w:r>
          </w:p>
          <w:p w14:paraId="0A64DBBF" w14:textId="77777777" w:rsidR="00CF1073" w:rsidRPr="004275F8" w:rsidRDefault="00CF1073" w:rsidP="0022275B">
            <w:pPr>
              <w:rPr>
                <w:lang w:val="en-GB"/>
              </w:rPr>
            </w:pPr>
            <w:r w:rsidRPr="004275F8">
              <w:rPr>
                <w:lang w:val="en-GB" w:eastAsia="en-GB"/>
              </w:rPr>
              <w:t xml:space="preserve">SURAMPALLI, Rao, Tian ZHANG, Manish Kumar GOYAL, Satinder BRAR </w:t>
            </w:r>
            <w:proofErr w:type="gramStart"/>
            <w:r w:rsidRPr="004275F8">
              <w:rPr>
                <w:lang w:val="en-GB" w:eastAsia="en-GB"/>
              </w:rPr>
              <w:t>a</w:t>
            </w:r>
            <w:proofErr w:type="gramEnd"/>
            <w:r w:rsidRPr="004275F8">
              <w:rPr>
                <w:lang w:val="en-GB" w:eastAsia="en-GB"/>
              </w:rPr>
              <w:t xml:space="preserve"> R TYAGI, ed. Sustainability [online]. Wiley, 2020 [cit. 2022-03-01]. ISBN 9781119433965. Dostupné z: </w:t>
            </w:r>
            <w:hyperlink r:id="rId69" w:history="1">
              <w:r w:rsidRPr="004275F8">
                <w:rPr>
                  <w:rStyle w:val="Hypertextovodkaz"/>
                  <w:lang w:val="en-GB" w:eastAsia="en-GB"/>
                </w:rPr>
                <w:t>https://onlinelibrary.wiley.com/doi/book/10.1002/9781119434016</w:t>
              </w:r>
            </w:hyperlink>
            <w:r w:rsidRPr="004275F8">
              <w:rPr>
                <w:lang w:val="en-GB"/>
              </w:rPr>
              <w:t>.</w:t>
            </w:r>
          </w:p>
          <w:p w14:paraId="5A4ED2F3" w14:textId="77777777" w:rsidR="00CF1073" w:rsidRPr="004275F8" w:rsidRDefault="00CF1073" w:rsidP="0022275B">
            <w:pPr>
              <w:rPr>
                <w:lang w:val="en-GB" w:eastAsia="en-GB"/>
              </w:rPr>
            </w:pPr>
            <w:r w:rsidRPr="004275F8">
              <w:rPr>
                <w:lang w:val="en-GB" w:eastAsia="en-GB"/>
              </w:rPr>
              <w:t>CHARTER, Martin, ed. Designing for the circular economy. London: Routledge, Taylor &amp; Francis Group, 2019, xxviii, 395 s. ISBN 9781138081017.</w:t>
            </w:r>
          </w:p>
          <w:p w14:paraId="1CFFA6B2" w14:textId="77777777" w:rsidR="00CF1073" w:rsidRDefault="00CF1073" w:rsidP="0022275B">
            <w:pPr>
              <w:jc w:val="both"/>
            </w:pPr>
          </w:p>
        </w:tc>
      </w:tr>
      <w:tr w:rsidR="00CF1073" w14:paraId="52B334B1" w14:textId="77777777" w:rsidTr="0022275B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F00F491" w14:textId="77777777" w:rsidR="00CF1073" w:rsidRDefault="00CF1073" w:rsidP="0022275B">
            <w:pPr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CF1073" w14:paraId="20D7A6A6" w14:textId="77777777" w:rsidTr="0022275B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3FF95839" w14:textId="77777777" w:rsidR="00CF1073" w:rsidRDefault="00CF1073" w:rsidP="0022275B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5BBA4817" w14:textId="77777777" w:rsidR="00CF1073" w:rsidRDefault="00CF1073" w:rsidP="0022275B">
            <w:pPr>
              <w:jc w:val="both"/>
            </w:pPr>
            <w:r>
              <w:t>14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146C7BD7" w14:textId="77777777" w:rsidR="00CF1073" w:rsidRDefault="00CF1073" w:rsidP="0022275B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CF1073" w14:paraId="64B08542" w14:textId="77777777" w:rsidTr="0022275B">
        <w:tc>
          <w:tcPr>
            <w:tcW w:w="9855" w:type="dxa"/>
            <w:gridSpan w:val="8"/>
            <w:shd w:val="clear" w:color="auto" w:fill="F7CAAC"/>
          </w:tcPr>
          <w:p w14:paraId="0C20E2FC" w14:textId="77777777" w:rsidR="00CF1073" w:rsidRDefault="00CF1073" w:rsidP="0022275B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CF1073" w14:paraId="091190E3" w14:textId="77777777" w:rsidTr="0022275B">
        <w:trPr>
          <w:trHeight w:val="1373"/>
        </w:trPr>
        <w:tc>
          <w:tcPr>
            <w:tcW w:w="9855" w:type="dxa"/>
            <w:gridSpan w:val="8"/>
          </w:tcPr>
          <w:p w14:paraId="62F51927" w14:textId="77777777" w:rsidR="00CF1073" w:rsidRPr="00CC048D" w:rsidRDefault="00CF1073" w:rsidP="0022275B">
            <w:pPr>
              <w:jc w:val="both"/>
            </w:pPr>
            <w:r w:rsidRPr="00CC048D">
              <w:t>Studenti se účastní výuky</w:t>
            </w:r>
            <w:r>
              <w:t xml:space="preserve"> ve stanoveném počtu hodin</w:t>
            </w:r>
            <w:r w:rsidRPr="00CC048D">
              <w:t xml:space="preserve">, </w:t>
            </w:r>
            <w:r>
              <w:t>kde</w:t>
            </w:r>
            <w:r w:rsidRPr="00CC048D">
              <w:t xml:space="preserve"> je jim redukovanou formou prezentována látka výše uvedeného rozsahu a jsou jim určeny části učiva k samostatnému nastudování. Úkoly studentů k individuálnímu řešení či zpracování, hodnocení individuálních úkolů studentů a korekce informací získaných samostudiem probíhá na skupinových a individuálních konzultacích, prostřednictvím elektronické pošty, portálu UTB nebo v systému MOODLE. </w:t>
            </w:r>
          </w:p>
          <w:p w14:paraId="6FD2E7C0" w14:textId="77777777" w:rsidR="00CF1073" w:rsidRDefault="00CF1073" w:rsidP="0022275B">
            <w:pPr>
              <w:jc w:val="both"/>
            </w:pPr>
            <w:r w:rsidRPr="00CC048D">
              <w:t xml:space="preserve">Podle Vnitřního předpisu FLKŘ má každý akademický pracovník stanoveny konzultační hodiny v rozsahu </w:t>
            </w:r>
            <w:r>
              <w:t xml:space="preserve">nejméně </w:t>
            </w:r>
            <w:r w:rsidRPr="00CC048D">
              <w:t>2h týdně. Dle potřeby jsou dále konzultace možné i po předchozí emailové či telefonické dohodě.</w:t>
            </w:r>
          </w:p>
        </w:tc>
      </w:tr>
    </w:tbl>
    <w:p w14:paraId="01F009BE" w14:textId="77777777" w:rsidR="00CF1073" w:rsidRDefault="00CF1073" w:rsidP="00CF1073">
      <w:pPr>
        <w:spacing w:after="160" w:line="259" w:lineRule="auto"/>
      </w:pPr>
    </w:p>
    <w:p w14:paraId="04501FA6" w14:textId="535DA1B3" w:rsidR="003E2075" w:rsidRDefault="003E2075" w:rsidP="007D16DF"/>
    <w:p w14:paraId="4A112538" w14:textId="77777777" w:rsidR="003E2075" w:rsidRDefault="003E2075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E2075" w14:paraId="1A191E7B" w14:textId="77777777" w:rsidTr="00CF1073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3D9862F5" w14:textId="77777777" w:rsidR="003E2075" w:rsidRDefault="003E2075" w:rsidP="003E2075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3E2075" w14:paraId="51FC205D" w14:textId="77777777" w:rsidTr="00CF1073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50B3277B" w14:textId="77777777" w:rsidR="003E2075" w:rsidRDefault="003E2075" w:rsidP="003E2075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03FE6883" w14:textId="08C7115D" w:rsidR="003E2075" w:rsidRPr="00646F1B" w:rsidRDefault="003E2075" w:rsidP="003E2075">
            <w:pPr>
              <w:jc w:val="both"/>
              <w:rPr>
                <w:b/>
              </w:rPr>
            </w:pPr>
            <w:r w:rsidRPr="00646F1B">
              <w:rPr>
                <w:b/>
              </w:rPr>
              <w:t>Ekonomika a logistika v oblasti bez</w:t>
            </w:r>
            <w:r w:rsidR="00A35B10" w:rsidRPr="00646F1B">
              <w:rPr>
                <w:b/>
              </w:rPr>
              <w:t>p</w:t>
            </w:r>
            <w:r w:rsidRPr="00646F1B">
              <w:rPr>
                <w:b/>
              </w:rPr>
              <w:t xml:space="preserve">ečnosti </w:t>
            </w:r>
          </w:p>
        </w:tc>
      </w:tr>
      <w:tr w:rsidR="003E2075" w14:paraId="6D3CD9A0" w14:textId="77777777" w:rsidTr="00CF1073">
        <w:tc>
          <w:tcPr>
            <w:tcW w:w="3086" w:type="dxa"/>
            <w:shd w:val="clear" w:color="auto" w:fill="F7CAAC"/>
          </w:tcPr>
          <w:p w14:paraId="50726128" w14:textId="77777777" w:rsidR="003E2075" w:rsidRDefault="003E2075" w:rsidP="003E2075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4F061F69" w14:textId="77777777" w:rsidR="003E2075" w:rsidRDefault="003E2075" w:rsidP="003E2075">
            <w:pPr>
              <w:jc w:val="both"/>
            </w:pPr>
            <w:r>
              <w:t>povinný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38EFDDDB" w14:textId="77777777" w:rsidR="003E2075" w:rsidRDefault="003E2075" w:rsidP="003E2075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651EE4D0" w14:textId="4CB0FF77" w:rsidR="003E2075" w:rsidRDefault="003E2075" w:rsidP="003E2075">
            <w:pPr>
              <w:jc w:val="both"/>
            </w:pPr>
            <w:r>
              <w:t>1</w:t>
            </w:r>
            <w:r w:rsidR="0006763B">
              <w:t>/</w:t>
            </w:r>
            <w:r>
              <w:t>ZS</w:t>
            </w:r>
          </w:p>
        </w:tc>
      </w:tr>
      <w:tr w:rsidR="003E2075" w14:paraId="731A159A" w14:textId="77777777" w:rsidTr="00CF1073">
        <w:tc>
          <w:tcPr>
            <w:tcW w:w="3086" w:type="dxa"/>
            <w:shd w:val="clear" w:color="auto" w:fill="F7CAAC"/>
          </w:tcPr>
          <w:p w14:paraId="5275B5B3" w14:textId="77777777" w:rsidR="003E2075" w:rsidRDefault="003E2075" w:rsidP="003E2075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08C8877F" w14:textId="77777777" w:rsidR="003E2075" w:rsidRDefault="003E2075" w:rsidP="003E2075">
            <w:pPr>
              <w:jc w:val="both"/>
            </w:pPr>
            <w:r>
              <w:t>13p +13s</w:t>
            </w:r>
          </w:p>
        </w:tc>
        <w:tc>
          <w:tcPr>
            <w:tcW w:w="889" w:type="dxa"/>
            <w:shd w:val="clear" w:color="auto" w:fill="F7CAAC"/>
          </w:tcPr>
          <w:p w14:paraId="1002C318" w14:textId="77777777" w:rsidR="003E2075" w:rsidRDefault="003E2075" w:rsidP="003E2075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55032CC9" w14:textId="77777777" w:rsidR="003E2075" w:rsidRDefault="003E2075" w:rsidP="003E2075">
            <w:pPr>
              <w:jc w:val="both"/>
            </w:pPr>
            <w:r>
              <w:t>26</w:t>
            </w:r>
          </w:p>
        </w:tc>
        <w:tc>
          <w:tcPr>
            <w:tcW w:w="2156" w:type="dxa"/>
            <w:shd w:val="clear" w:color="auto" w:fill="F7CAAC"/>
          </w:tcPr>
          <w:p w14:paraId="75D9F647" w14:textId="77777777" w:rsidR="003E2075" w:rsidRDefault="003E2075" w:rsidP="003E2075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45CA0B23" w14:textId="77777777" w:rsidR="003E2075" w:rsidRDefault="003E2075" w:rsidP="003E2075">
            <w:pPr>
              <w:jc w:val="both"/>
            </w:pPr>
            <w:r>
              <w:t>4</w:t>
            </w:r>
          </w:p>
        </w:tc>
      </w:tr>
      <w:tr w:rsidR="003E2075" w14:paraId="34607C1A" w14:textId="77777777" w:rsidTr="00CF1073">
        <w:tc>
          <w:tcPr>
            <w:tcW w:w="3086" w:type="dxa"/>
            <w:shd w:val="clear" w:color="auto" w:fill="F7CAAC"/>
          </w:tcPr>
          <w:p w14:paraId="4ABBB79F" w14:textId="77777777" w:rsidR="003E2075" w:rsidRDefault="003E2075" w:rsidP="003E2075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1E802036" w14:textId="77777777" w:rsidR="003E2075" w:rsidRDefault="003E2075" w:rsidP="003E2075">
            <w:pPr>
              <w:jc w:val="both"/>
            </w:pPr>
          </w:p>
        </w:tc>
      </w:tr>
      <w:tr w:rsidR="003E2075" w14:paraId="071F6C1E" w14:textId="77777777" w:rsidTr="00CF1073">
        <w:tc>
          <w:tcPr>
            <w:tcW w:w="3086" w:type="dxa"/>
            <w:shd w:val="clear" w:color="auto" w:fill="F7CAAC"/>
          </w:tcPr>
          <w:p w14:paraId="7485CC08" w14:textId="77777777" w:rsidR="003E2075" w:rsidRDefault="003E2075" w:rsidP="003E2075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4BF13FE6" w14:textId="77777777" w:rsidR="003E2075" w:rsidRDefault="003E2075" w:rsidP="003E2075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14:paraId="012D311A" w14:textId="77777777" w:rsidR="003E2075" w:rsidRDefault="003E2075" w:rsidP="003E2075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3DC15E0E" w14:textId="77777777" w:rsidR="003E2075" w:rsidRDefault="003E2075" w:rsidP="003E2075">
            <w:pPr>
              <w:jc w:val="both"/>
            </w:pPr>
            <w:r>
              <w:t>přednášky</w:t>
            </w:r>
          </w:p>
          <w:p w14:paraId="3E420DFD" w14:textId="77777777" w:rsidR="003E2075" w:rsidRDefault="003E2075" w:rsidP="003E2075">
            <w:pPr>
              <w:jc w:val="both"/>
            </w:pPr>
            <w:r>
              <w:t>semináře</w:t>
            </w:r>
          </w:p>
        </w:tc>
      </w:tr>
      <w:tr w:rsidR="003E2075" w14:paraId="56F16D86" w14:textId="77777777" w:rsidTr="00CF1073">
        <w:tc>
          <w:tcPr>
            <w:tcW w:w="3086" w:type="dxa"/>
            <w:shd w:val="clear" w:color="auto" w:fill="F7CAAC"/>
          </w:tcPr>
          <w:p w14:paraId="5B838021" w14:textId="77777777" w:rsidR="003E2075" w:rsidRDefault="003E2075" w:rsidP="003E2075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ED76BE5" w14:textId="77777777" w:rsidR="003E2075" w:rsidRDefault="003E2075" w:rsidP="003E2075">
            <w:pPr>
              <w:jc w:val="both"/>
            </w:pPr>
            <w:r>
              <w:t>Zápočet: aktivní účast na nejméně 80 % seminářů, písemný test</w:t>
            </w:r>
          </w:p>
          <w:p w14:paraId="09531E57" w14:textId="77777777" w:rsidR="003E2075" w:rsidRDefault="003E2075" w:rsidP="003E2075">
            <w:pPr>
              <w:jc w:val="both"/>
            </w:pPr>
          </w:p>
          <w:p w14:paraId="54BFA388" w14:textId="77777777" w:rsidR="003E2075" w:rsidRDefault="003E2075" w:rsidP="003E2075">
            <w:pPr>
              <w:jc w:val="both"/>
            </w:pPr>
            <w:r>
              <w:t>Zkouška: ústní</w:t>
            </w:r>
          </w:p>
        </w:tc>
      </w:tr>
      <w:tr w:rsidR="003E2075" w14:paraId="2F6CB43A" w14:textId="77777777" w:rsidTr="00CF1073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070394B6" w14:textId="77777777" w:rsidR="003E2075" w:rsidRDefault="003E2075" w:rsidP="003E2075">
            <w:pPr>
              <w:jc w:val="both"/>
            </w:pPr>
          </w:p>
        </w:tc>
      </w:tr>
      <w:tr w:rsidR="003E2075" w14:paraId="7F708638" w14:textId="77777777" w:rsidTr="00CF1073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784AF20E" w14:textId="77777777" w:rsidR="003E2075" w:rsidRDefault="003E2075" w:rsidP="003E2075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E34ECE2" w14:textId="77777777" w:rsidR="003E2075" w:rsidRDefault="003E2075" w:rsidP="003E2075">
            <w:pPr>
              <w:jc w:val="both"/>
            </w:pPr>
            <w:r>
              <w:t>doc. Ing. Zuzana Tučková, Ph.D.</w:t>
            </w:r>
          </w:p>
        </w:tc>
      </w:tr>
      <w:tr w:rsidR="003E2075" w14:paraId="3B48ED95" w14:textId="77777777" w:rsidTr="00CF1073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ADA16BF" w14:textId="77777777" w:rsidR="003E2075" w:rsidRDefault="003E2075" w:rsidP="003E2075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BA74F5D" w14:textId="77777777" w:rsidR="003E2075" w:rsidRDefault="003E2075" w:rsidP="003E2075">
            <w:pPr>
              <w:jc w:val="both"/>
            </w:pPr>
            <w:r>
              <w:t>Garant stanovuje obsah přednášek, seminářů a dohlíží na jejich jednotné vedení.</w:t>
            </w:r>
          </w:p>
          <w:p w14:paraId="1C9C828C" w14:textId="77777777" w:rsidR="003E2075" w:rsidRDefault="003E2075" w:rsidP="003E2075">
            <w:pPr>
              <w:jc w:val="both"/>
            </w:pPr>
            <w:r>
              <w:t>Garant přímo vyučuje 54 % přednášek.</w:t>
            </w:r>
          </w:p>
        </w:tc>
      </w:tr>
      <w:tr w:rsidR="003E2075" w14:paraId="72125A9B" w14:textId="77777777" w:rsidTr="00CF1073">
        <w:tc>
          <w:tcPr>
            <w:tcW w:w="3086" w:type="dxa"/>
            <w:shd w:val="clear" w:color="auto" w:fill="F7CAAC"/>
          </w:tcPr>
          <w:p w14:paraId="77CF33DC" w14:textId="77777777" w:rsidR="003E2075" w:rsidRDefault="003E2075" w:rsidP="003E2075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3056ABE" w14:textId="77777777" w:rsidR="003E2075" w:rsidRDefault="003E2075" w:rsidP="003E2075">
            <w:pPr>
              <w:jc w:val="both"/>
            </w:pPr>
            <w:r>
              <w:t>doc. Ing. Zuzana Tučková, Ph.D. – přednášky (54 %)</w:t>
            </w:r>
          </w:p>
          <w:p w14:paraId="61DCE38C" w14:textId="77777777" w:rsidR="003E2075" w:rsidRDefault="003E2075" w:rsidP="003E2075">
            <w:pPr>
              <w:jc w:val="both"/>
            </w:pPr>
            <w:r>
              <w:t>Ing. Romana Heinzová, Ph.D. – přednášky (46 %), semináře (100 %)</w:t>
            </w:r>
          </w:p>
        </w:tc>
      </w:tr>
      <w:tr w:rsidR="003E2075" w14:paraId="1A5E73BC" w14:textId="77777777" w:rsidTr="00CF1073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452AE9F7" w14:textId="77777777" w:rsidR="003E2075" w:rsidRDefault="003E2075" w:rsidP="003E2075">
            <w:pPr>
              <w:jc w:val="both"/>
            </w:pPr>
          </w:p>
        </w:tc>
      </w:tr>
      <w:tr w:rsidR="003E2075" w14:paraId="1957D04E" w14:textId="77777777" w:rsidTr="00CF1073">
        <w:tc>
          <w:tcPr>
            <w:tcW w:w="3086" w:type="dxa"/>
            <w:shd w:val="clear" w:color="auto" w:fill="F7CAAC"/>
          </w:tcPr>
          <w:p w14:paraId="348AC652" w14:textId="77777777" w:rsidR="003E2075" w:rsidRDefault="003E2075" w:rsidP="003E2075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AE6F528" w14:textId="77777777" w:rsidR="003E2075" w:rsidRDefault="003E2075" w:rsidP="003E2075">
            <w:pPr>
              <w:jc w:val="both"/>
            </w:pPr>
          </w:p>
        </w:tc>
      </w:tr>
      <w:tr w:rsidR="003E2075" w14:paraId="0EEBEEC6" w14:textId="77777777" w:rsidTr="00CF1073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58DF12D5" w14:textId="77777777" w:rsidR="003E2075" w:rsidRDefault="003E2075" w:rsidP="003E2075">
            <w:pPr>
              <w:jc w:val="both"/>
            </w:pPr>
            <w:r>
              <w:t>P</w:t>
            </w:r>
            <w:r w:rsidRPr="00057290">
              <w:t xml:space="preserve">ředmět </w:t>
            </w:r>
            <w:r>
              <w:t>studenty vybaví znalostmi o</w:t>
            </w:r>
            <w:r w:rsidRPr="00057290">
              <w:t xml:space="preserve"> bezpečnosti z pohledu věcně relevantního dění v mezinárodních ekonomických vztazích a s důrazem na bezpečnostní aspekty fungování národního hospodářství včetně ekonomických reálií souvisejících se schopností státu udržovat svou bezpečnost a plnit své mezinárodní bezpečnostně-ekonomické závazky. </w:t>
            </w:r>
            <w:r>
              <w:t xml:space="preserve">V závěru předmětu se student dozví také logistické aspekty a toky při bezpečnosti státu. </w:t>
            </w:r>
          </w:p>
          <w:p w14:paraId="00E24EB3" w14:textId="77777777" w:rsidR="003E2075" w:rsidRDefault="003E2075" w:rsidP="003E2075">
            <w:pPr>
              <w:jc w:val="both"/>
            </w:pPr>
          </w:p>
          <w:p w14:paraId="04F1C9ED" w14:textId="77777777" w:rsidR="003E2075" w:rsidRDefault="003E2075" w:rsidP="003E2075">
            <w:pPr>
              <w:jc w:val="both"/>
            </w:pPr>
            <w:r>
              <w:t xml:space="preserve">Vyučovaná témata: </w:t>
            </w:r>
          </w:p>
          <w:p w14:paraId="4ADC329C" w14:textId="77777777" w:rsidR="003E2075" w:rsidRDefault="003E2075" w:rsidP="00FB1440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 xml:space="preserve">Ekonomické ukotvení bezpečnosti ve veřejné ekonomice a ve vládní politice; </w:t>
            </w:r>
          </w:p>
          <w:p w14:paraId="7C8E61C5" w14:textId="77777777" w:rsidR="003E2075" w:rsidRDefault="003E2075" w:rsidP="00FB1440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Veřejný sektor a jeho funkce při zajišťování bezpečnosti státu;</w:t>
            </w:r>
          </w:p>
          <w:p w14:paraId="7D49AE03" w14:textId="77777777" w:rsidR="003E2075" w:rsidRDefault="003E2075" w:rsidP="00FB1440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Vládní výdaje do jednotlivých sektorů ekonomiky a bezpečnosti;</w:t>
            </w:r>
          </w:p>
          <w:p w14:paraId="0EA59537" w14:textId="77777777" w:rsidR="003E2075" w:rsidRDefault="003E2075" w:rsidP="00FB1440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Veřejné finance a soustava veřejných rozpočtů;</w:t>
            </w:r>
          </w:p>
          <w:p w14:paraId="015A16A8" w14:textId="77777777" w:rsidR="003E2075" w:rsidRDefault="003E2075" w:rsidP="00FB1440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Teoretický základ mezinárodních ekonomických vztahů s důrazem na bezpečnostní rozměr vybraných otázek;</w:t>
            </w:r>
          </w:p>
          <w:p w14:paraId="7823DCEE" w14:textId="77777777" w:rsidR="003E2075" w:rsidRDefault="003E2075" w:rsidP="00FB1440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Světové hospodářství, mezinárodní obchod a jeho vliv na bezpečnost;</w:t>
            </w:r>
          </w:p>
          <w:p w14:paraId="12DF959E" w14:textId="77777777" w:rsidR="003E2075" w:rsidRDefault="003E2075" w:rsidP="00FB1440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Stát a jeho funkce při věcném, finančním a logistickém zajištění bezpečnosti;</w:t>
            </w:r>
          </w:p>
          <w:p w14:paraId="267B96DB" w14:textId="77777777" w:rsidR="003E2075" w:rsidRDefault="003E2075" w:rsidP="00FB1440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Ekonomika služeb;</w:t>
            </w:r>
          </w:p>
          <w:p w14:paraId="6E571BD5" w14:textId="77777777" w:rsidR="003E2075" w:rsidRDefault="003E2075" w:rsidP="00FB1440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 xml:space="preserve">Znalostní ekonomika a její význam pro bezpečnost; </w:t>
            </w:r>
          </w:p>
          <w:p w14:paraId="1ED3B723" w14:textId="77777777" w:rsidR="003E2075" w:rsidRDefault="003E2075" w:rsidP="00FB1440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Ekonomické faktory hospodářských opatření pro krizové stavy;</w:t>
            </w:r>
          </w:p>
          <w:p w14:paraId="3B257DD3" w14:textId="77777777" w:rsidR="003E2075" w:rsidRDefault="003E2075" w:rsidP="00FB1440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Logistika, její vývoj, historické aspekty a současné trendy;</w:t>
            </w:r>
          </w:p>
          <w:p w14:paraId="2858E5C4" w14:textId="77777777" w:rsidR="003E2075" w:rsidRDefault="003E2075" w:rsidP="00FB1440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Logistické zabezpečení hospodářských opatření pro krizové stavy;</w:t>
            </w:r>
          </w:p>
          <w:p w14:paraId="75734912" w14:textId="77777777" w:rsidR="003E2075" w:rsidRDefault="003E2075" w:rsidP="00FB1440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Logistické aspekty mobilizačních dodávek a státních hmotných rezerv.</w:t>
            </w:r>
          </w:p>
          <w:p w14:paraId="62C73292" w14:textId="77777777" w:rsidR="003E2075" w:rsidRDefault="003E2075" w:rsidP="003E2075">
            <w:pPr>
              <w:ind w:left="360"/>
              <w:jc w:val="both"/>
            </w:pPr>
          </w:p>
        </w:tc>
      </w:tr>
      <w:tr w:rsidR="003E2075" w14:paraId="5064D6C2" w14:textId="77777777" w:rsidTr="00CF1073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0C33CC58" w14:textId="77777777" w:rsidR="003E2075" w:rsidRDefault="003E2075" w:rsidP="003E2075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3A32F81A" w14:textId="77777777" w:rsidR="003E2075" w:rsidRDefault="003E2075" w:rsidP="003E2075">
            <w:pPr>
              <w:jc w:val="both"/>
            </w:pPr>
          </w:p>
        </w:tc>
      </w:tr>
      <w:tr w:rsidR="003E2075" w14:paraId="4F6B3FC2" w14:textId="77777777" w:rsidTr="00CD26F2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  <w:shd w:val="clear" w:color="auto" w:fill="auto"/>
          </w:tcPr>
          <w:p w14:paraId="478FBE19" w14:textId="77777777" w:rsidR="003E2075" w:rsidRDefault="003E2075" w:rsidP="003E2075">
            <w:pPr>
              <w:jc w:val="both"/>
              <w:rPr>
                <w:b/>
                <w:bCs/>
              </w:rPr>
            </w:pPr>
            <w:r w:rsidRPr="001D33DA">
              <w:rPr>
                <w:b/>
                <w:bCs/>
              </w:rPr>
              <w:t>Povinná literatura:</w:t>
            </w:r>
          </w:p>
          <w:p w14:paraId="16795848" w14:textId="506321D8" w:rsidR="00F43A93" w:rsidRPr="00F43A93" w:rsidRDefault="00F43A93" w:rsidP="00F43A93">
            <w:pPr>
              <w:jc w:val="both"/>
            </w:pPr>
            <w:r w:rsidRPr="00F43A93">
              <w:t xml:space="preserve">PERNICA, </w:t>
            </w:r>
            <w:r>
              <w:t>B.</w:t>
            </w:r>
            <w:r w:rsidRPr="00F43A93">
              <w:t xml:space="preserve"> </w:t>
            </w:r>
            <w:r w:rsidRPr="00F43A93">
              <w:rPr>
                <w:i/>
              </w:rPr>
              <w:t>Ekonomika bezpečnosti</w:t>
            </w:r>
            <w:r>
              <w:t>.</w:t>
            </w:r>
            <w:r w:rsidRPr="00F43A93">
              <w:t xml:space="preserve"> </w:t>
            </w:r>
            <w:r>
              <w:t xml:space="preserve">Pardubice: </w:t>
            </w:r>
            <w:r w:rsidRPr="00F43A93">
              <w:t xml:space="preserve"> Univerzita Pardubice, 2019, Stran 78, ISBN 978–80–7560–263–3.</w:t>
            </w:r>
          </w:p>
          <w:p w14:paraId="483C885D" w14:textId="48930871" w:rsidR="00F43A93" w:rsidRPr="00F43A93" w:rsidRDefault="00F43A93" w:rsidP="00F43A93">
            <w:pPr>
              <w:jc w:val="both"/>
            </w:pPr>
            <w:r>
              <w:t>MACÁKOVÁ</w:t>
            </w:r>
            <w:r w:rsidRPr="00F43A93">
              <w:t xml:space="preserve"> Libuše, </w:t>
            </w:r>
            <w:r>
              <w:t>RUSMICHOVÁ</w:t>
            </w:r>
            <w:r w:rsidRPr="00F43A93">
              <w:t xml:space="preserve"> Lada, </w:t>
            </w:r>
            <w:r>
              <w:t>SOUKUP</w:t>
            </w:r>
            <w:r w:rsidRPr="00F43A93">
              <w:t xml:space="preserve"> Jindřich, </w:t>
            </w:r>
            <w:r>
              <w:t>SOUKUPOVÁ</w:t>
            </w:r>
            <w:r w:rsidRPr="00F43A93">
              <w:t xml:space="preserve"> Jana.</w:t>
            </w:r>
            <w:r>
              <w:t xml:space="preserve"> </w:t>
            </w:r>
            <w:r w:rsidRPr="00F43A93">
              <w:t xml:space="preserve">2022 </w:t>
            </w:r>
            <w:r w:rsidRPr="00F43A93">
              <w:rPr>
                <w:i/>
              </w:rPr>
              <w:t>Manažerská ekonomie</w:t>
            </w:r>
            <w:r>
              <w:t>.</w:t>
            </w:r>
            <w:r w:rsidRPr="00F43A93">
              <w:t xml:space="preserve"> 3. vydání. </w:t>
            </w:r>
            <w:r>
              <w:t xml:space="preserve">Slaný: Melandrium, 2022. 415 s. </w:t>
            </w:r>
            <w:r w:rsidRPr="00F43A93">
              <w:t>ISBN</w:t>
            </w:r>
            <w:r>
              <w:t xml:space="preserve"> </w:t>
            </w:r>
            <w:r w:rsidRPr="00F43A93">
              <w:t>978-80-87990-28-5</w:t>
            </w:r>
            <w:r>
              <w:t>.</w:t>
            </w:r>
          </w:p>
          <w:p w14:paraId="55483931" w14:textId="73A1F51E" w:rsidR="00F43A93" w:rsidRPr="00F43A93" w:rsidRDefault="00F43A93" w:rsidP="00F43A93">
            <w:pPr>
              <w:jc w:val="both"/>
            </w:pPr>
            <w:r>
              <w:t>KISLINGEROVÁ</w:t>
            </w:r>
            <w:r w:rsidRPr="00F43A93">
              <w:t xml:space="preserve"> Eva a kol</w:t>
            </w:r>
            <w:r>
              <w:t>.</w:t>
            </w:r>
            <w:r w:rsidRPr="00F43A93">
              <w:t xml:space="preserve"> 2021. </w:t>
            </w:r>
            <w:r w:rsidRPr="00F43A93">
              <w:rPr>
                <w:i/>
              </w:rPr>
              <w:t>Cirkulární ekonomie a ekonomika.</w:t>
            </w:r>
            <w:r w:rsidRPr="00F43A93">
              <w:t xml:space="preserve"> </w:t>
            </w:r>
            <w:r>
              <w:t xml:space="preserve">Praha: Grada, 2021. </w:t>
            </w:r>
            <w:r w:rsidRPr="00F43A93">
              <w:t>264s. ISBN: 978-80-271-3230-0</w:t>
            </w:r>
            <w:r>
              <w:t>.</w:t>
            </w:r>
          </w:p>
          <w:p w14:paraId="404E6A75" w14:textId="3CF47FC4" w:rsidR="00F43A93" w:rsidRPr="00F43A93" w:rsidRDefault="00F43A93" w:rsidP="00F43A93">
            <w:pPr>
              <w:jc w:val="both"/>
            </w:pPr>
            <w:r w:rsidRPr="00F43A93">
              <w:t xml:space="preserve">BALABÁN, M. (ed.) PERNICA, B. (ed.) et al. </w:t>
            </w:r>
            <w:r w:rsidRPr="00F43A93">
              <w:rPr>
                <w:i/>
              </w:rPr>
              <w:t>Bezpečnostní systém České republiky: problémy a výzvy.</w:t>
            </w:r>
            <w:r w:rsidRPr="00F43A93">
              <w:t xml:space="preserve"> 1. vyd. Praha: Karolinum, 2015. ISBN 978-80-246-3150-9.</w:t>
            </w:r>
          </w:p>
          <w:p w14:paraId="1B56D835" w14:textId="497B9BBC" w:rsidR="00F43A93" w:rsidRPr="00CD26F2" w:rsidRDefault="00F43A93" w:rsidP="00F43A93">
            <w:pPr>
              <w:jc w:val="both"/>
            </w:pPr>
            <w:proofErr w:type="gramStart"/>
            <w:r w:rsidRPr="00F43A93">
              <w:t>C.J.</w:t>
            </w:r>
            <w:proofErr w:type="gramEnd"/>
            <w:r w:rsidRPr="00F43A93">
              <w:t xml:space="preserve"> </w:t>
            </w:r>
            <w:r>
              <w:t>POLYCHRONIOU, C.J., ed.</w:t>
            </w:r>
            <w:r w:rsidRPr="00F43A93">
              <w:t xml:space="preserve">. 2021. </w:t>
            </w:r>
            <w:r w:rsidRPr="00F43A93">
              <w:rPr>
                <w:i/>
              </w:rPr>
              <w:t>Economics and the Left: Interviews with Progressive Economists.</w:t>
            </w:r>
            <w:r w:rsidRPr="00F43A93">
              <w:t xml:space="preserve"> </w:t>
            </w:r>
            <w:r w:rsidR="00CD26F2">
              <w:t xml:space="preserve">New York:Verso, 2021, </w:t>
            </w:r>
            <w:r w:rsidRPr="00F43A93">
              <w:t>432 p.</w:t>
            </w:r>
            <w:r w:rsidR="00CD26F2">
              <w:t xml:space="preserve"> ISBN 9781839763793.</w:t>
            </w:r>
          </w:p>
          <w:p w14:paraId="1B86C7DE" w14:textId="77777777" w:rsidR="00F43A93" w:rsidRDefault="00F43A93" w:rsidP="003E2075">
            <w:pPr>
              <w:jc w:val="both"/>
              <w:rPr>
                <w:b/>
                <w:bCs/>
              </w:rPr>
            </w:pPr>
          </w:p>
          <w:p w14:paraId="0A3C670F" w14:textId="6A74BD15" w:rsidR="003E2075" w:rsidRPr="001D33DA" w:rsidRDefault="003E2075" w:rsidP="003E2075">
            <w:pPr>
              <w:jc w:val="both"/>
              <w:rPr>
                <w:b/>
                <w:bCs/>
              </w:rPr>
            </w:pPr>
            <w:r w:rsidRPr="001D33DA">
              <w:rPr>
                <w:b/>
                <w:bCs/>
              </w:rPr>
              <w:t>Doporučená literatura:</w:t>
            </w:r>
          </w:p>
          <w:p w14:paraId="25C90C90" w14:textId="77777777" w:rsidR="00F43A93" w:rsidRPr="00AE6708" w:rsidRDefault="00F43A93" w:rsidP="00F43A93">
            <w:pPr>
              <w:jc w:val="both"/>
            </w:pPr>
            <w:r w:rsidRPr="00AE6708">
              <w:t xml:space="preserve">MAAYTOVÁ, A. et al. </w:t>
            </w:r>
            <w:r w:rsidRPr="00CD26F2">
              <w:rPr>
                <w:i/>
              </w:rPr>
              <w:t>Veřejné finance v teorii a praxi.</w:t>
            </w:r>
            <w:r w:rsidRPr="00AE6708">
              <w:t xml:space="preserve"> Praha: Grada, 2015., ISBN 978-80-247-5561-8.</w:t>
            </w:r>
          </w:p>
          <w:p w14:paraId="2CF3B03A" w14:textId="77777777" w:rsidR="00F43A93" w:rsidRDefault="00F43A93" w:rsidP="00F43A93">
            <w:pPr>
              <w:jc w:val="both"/>
            </w:pPr>
            <w:r>
              <w:lastRenderedPageBreak/>
              <w:t xml:space="preserve">POTŮČEK, M. </w:t>
            </w:r>
            <w:r w:rsidRPr="00CD26F2">
              <w:rPr>
                <w:i/>
              </w:rPr>
              <w:t>Trh, stát a občanský sektor jako regulátory života společnosti</w:t>
            </w:r>
            <w:r>
              <w:t>. In Potůček, M. et al Veřejná politika. vyd. Praha: SLON, 2010. ISBN 978-80-86429-50-2, s. 85-120.</w:t>
            </w:r>
          </w:p>
          <w:p w14:paraId="41C576CC" w14:textId="440D6CD3" w:rsidR="003E2075" w:rsidRDefault="00F43A93" w:rsidP="00F43A93">
            <w:pPr>
              <w:jc w:val="both"/>
            </w:pPr>
            <w:r>
              <w:t xml:space="preserve">STIGLITZ, J., E. </w:t>
            </w:r>
            <w:r w:rsidRPr="00CD26F2">
              <w:rPr>
                <w:i/>
              </w:rPr>
              <w:t>Ekonomie veřejného sektoru.</w:t>
            </w:r>
            <w:r>
              <w:t xml:space="preserve"> 1. vyd. Praha: Grada Publishing, 1997. ISBN 80-7169-454-1.</w:t>
            </w:r>
          </w:p>
        </w:tc>
      </w:tr>
      <w:tr w:rsidR="003E2075" w14:paraId="3C8EC28A" w14:textId="77777777" w:rsidTr="00CF1073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079D289" w14:textId="77777777" w:rsidR="003E2075" w:rsidRDefault="003E2075" w:rsidP="003E207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3E2075" w14:paraId="459B9BF8" w14:textId="77777777" w:rsidTr="00CF1073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4BC9E9C5" w14:textId="77777777" w:rsidR="003E2075" w:rsidRDefault="003E2075" w:rsidP="003E2075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1C1A08E7" w14:textId="77777777" w:rsidR="003E2075" w:rsidRDefault="003E2075" w:rsidP="003E2075">
            <w:pPr>
              <w:jc w:val="both"/>
            </w:pPr>
            <w:r>
              <w:t>14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2DD453B2" w14:textId="77777777" w:rsidR="003E2075" w:rsidRDefault="003E2075" w:rsidP="003E2075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E2075" w14:paraId="180A39BF" w14:textId="77777777" w:rsidTr="00CF1073">
        <w:tc>
          <w:tcPr>
            <w:tcW w:w="9855" w:type="dxa"/>
            <w:gridSpan w:val="8"/>
            <w:shd w:val="clear" w:color="auto" w:fill="F7CAAC"/>
          </w:tcPr>
          <w:p w14:paraId="7DBB5DCB" w14:textId="77777777" w:rsidR="003E2075" w:rsidRDefault="003E2075" w:rsidP="003E2075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E2075" w14:paraId="10D9DF8B" w14:textId="77777777" w:rsidTr="00CF1073">
        <w:trPr>
          <w:trHeight w:val="1373"/>
        </w:trPr>
        <w:tc>
          <w:tcPr>
            <w:tcW w:w="9855" w:type="dxa"/>
            <w:gridSpan w:val="8"/>
          </w:tcPr>
          <w:p w14:paraId="5B5617BF" w14:textId="77777777" w:rsidR="003E2075" w:rsidRDefault="003E2075" w:rsidP="003E2075">
            <w:pPr>
              <w:jc w:val="both"/>
            </w:pPr>
            <w:r w:rsidRPr="00BB0299">
              <w:t>Studenti se účastní výuky ve stanoveném počtu hodin, kde je jim redukovanou formou prezentována látka výše uvedeného rozsahu a jsou jim určeny části učiva k samostatnému nastudování. Hodnocení individuálních úkolů studentů a korekce informací získaných samostudiem probíhá na skupinových a individuálních konzultacích, prostřednictvím elektronické pošty, portálu UTB nebo v systému MOODLE. V souladu s vnitřními předpisy FLKŘ má každý akademický pracovník stanoveny konzultační hodiny v rozsahu minimálně 2 hodiny týdně. Dle potřeby jsou dále konzultace možné i po předchozí emailové či telefonické dohodě.</w:t>
            </w:r>
          </w:p>
        </w:tc>
      </w:tr>
    </w:tbl>
    <w:p w14:paraId="11619338" w14:textId="59FD655D" w:rsidR="002C7E94" w:rsidRDefault="002C7E94" w:rsidP="003E2075">
      <w:pPr>
        <w:spacing w:after="160" w:line="259" w:lineRule="auto"/>
      </w:pPr>
    </w:p>
    <w:p w14:paraId="692683D7" w14:textId="77777777" w:rsidR="002C7E94" w:rsidRDefault="002C7E94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1A3749" w14:paraId="6430A895" w14:textId="77777777" w:rsidTr="008F0084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6B883A47" w14:textId="77777777" w:rsidR="001A3749" w:rsidRDefault="001A3749" w:rsidP="008F0084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1A3749" w14:paraId="0020ED4A" w14:textId="77777777" w:rsidTr="008F0084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39C04075" w14:textId="77777777" w:rsidR="001A3749" w:rsidRDefault="001A3749" w:rsidP="008F0084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1F75AAAA" w14:textId="77777777" w:rsidR="001A3749" w:rsidRPr="00EC6F4D" w:rsidRDefault="001A3749" w:rsidP="008F0084">
            <w:pPr>
              <w:jc w:val="both"/>
              <w:rPr>
                <w:b/>
              </w:rPr>
            </w:pPr>
            <w:r w:rsidRPr="00EC6F4D">
              <w:rPr>
                <w:b/>
              </w:rPr>
              <w:t>Ekosystémové služby</w:t>
            </w:r>
          </w:p>
        </w:tc>
      </w:tr>
      <w:tr w:rsidR="001A3749" w14:paraId="4EF43DCE" w14:textId="77777777" w:rsidTr="008F0084">
        <w:tc>
          <w:tcPr>
            <w:tcW w:w="3086" w:type="dxa"/>
            <w:shd w:val="clear" w:color="auto" w:fill="F7CAAC"/>
          </w:tcPr>
          <w:p w14:paraId="0A3BE5D6" w14:textId="77777777" w:rsidR="001A3749" w:rsidRDefault="001A3749" w:rsidP="008F0084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36ECEDD4" w14:textId="77777777" w:rsidR="001A3749" w:rsidRDefault="001A3749" w:rsidP="008F0084">
            <w:pPr>
              <w:jc w:val="both"/>
            </w:pPr>
            <w:r>
              <w:t>povinně volitelný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3A6CB0E1" w14:textId="77777777" w:rsidR="001A3749" w:rsidRDefault="001A3749" w:rsidP="008F0084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76CA6E3E" w14:textId="77777777" w:rsidR="001A3749" w:rsidRPr="0006763B" w:rsidRDefault="001A3749" w:rsidP="008F0084">
            <w:pPr>
              <w:jc w:val="both"/>
            </w:pPr>
            <w:r w:rsidRPr="0006763B">
              <w:t>2/ZS</w:t>
            </w:r>
          </w:p>
        </w:tc>
      </w:tr>
      <w:tr w:rsidR="001A3749" w14:paraId="6B8F8AA9" w14:textId="77777777" w:rsidTr="008F0084">
        <w:tc>
          <w:tcPr>
            <w:tcW w:w="3086" w:type="dxa"/>
            <w:shd w:val="clear" w:color="auto" w:fill="F7CAAC"/>
          </w:tcPr>
          <w:p w14:paraId="0AF3D64A" w14:textId="77777777" w:rsidR="001A3749" w:rsidRDefault="001A3749" w:rsidP="008F0084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47708F2D" w14:textId="1B997198" w:rsidR="001A3749" w:rsidRDefault="001A3749" w:rsidP="001A3749">
            <w:pPr>
              <w:jc w:val="both"/>
            </w:pPr>
            <w:r>
              <w:t>26p + 13s</w:t>
            </w:r>
          </w:p>
        </w:tc>
        <w:tc>
          <w:tcPr>
            <w:tcW w:w="889" w:type="dxa"/>
            <w:shd w:val="clear" w:color="auto" w:fill="F7CAAC"/>
          </w:tcPr>
          <w:p w14:paraId="44319753" w14:textId="77777777" w:rsidR="001A3749" w:rsidRDefault="001A3749" w:rsidP="008F0084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3D872D29" w14:textId="77777777" w:rsidR="001A3749" w:rsidRDefault="001A3749" w:rsidP="008F0084">
            <w:pPr>
              <w:jc w:val="both"/>
            </w:pPr>
            <w:r>
              <w:t>39</w:t>
            </w:r>
          </w:p>
        </w:tc>
        <w:tc>
          <w:tcPr>
            <w:tcW w:w="2156" w:type="dxa"/>
            <w:shd w:val="clear" w:color="auto" w:fill="F7CAAC"/>
          </w:tcPr>
          <w:p w14:paraId="05DC47DA" w14:textId="77777777" w:rsidR="001A3749" w:rsidRDefault="001A3749" w:rsidP="008F0084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6EBD3462" w14:textId="77777777" w:rsidR="001A3749" w:rsidRDefault="001A3749" w:rsidP="008F0084">
            <w:pPr>
              <w:jc w:val="both"/>
            </w:pPr>
            <w:r>
              <w:t>3</w:t>
            </w:r>
          </w:p>
        </w:tc>
      </w:tr>
      <w:tr w:rsidR="001A3749" w14:paraId="72291FB8" w14:textId="77777777" w:rsidTr="008F0084">
        <w:tc>
          <w:tcPr>
            <w:tcW w:w="3086" w:type="dxa"/>
            <w:shd w:val="clear" w:color="auto" w:fill="F7CAAC"/>
          </w:tcPr>
          <w:p w14:paraId="7CC7675B" w14:textId="77777777" w:rsidR="001A3749" w:rsidRDefault="001A3749" w:rsidP="008F0084">
            <w:pPr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08D518E8" w14:textId="77777777" w:rsidR="001A3749" w:rsidRDefault="001A3749" w:rsidP="008F0084">
            <w:pPr>
              <w:ind w:left="360"/>
              <w:jc w:val="both"/>
            </w:pPr>
          </w:p>
        </w:tc>
      </w:tr>
      <w:tr w:rsidR="001A3749" w14:paraId="7EEFB5B3" w14:textId="77777777" w:rsidTr="008F0084">
        <w:tc>
          <w:tcPr>
            <w:tcW w:w="3086" w:type="dxa"/>
            <w:shd w:val="clear" w:color="auto" w:fill="F7CAAC"/>
          </w:tcPr>
          <w:p w14:paraId="2EB2D2D3" w14:textId="77777777" w:rsidR="001A3749" w:rsidRDefault="001A3749" w:rsidP="008F0084">
            <w:pPr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1D4EC198" w14:textId="77777777" w:rsidR="001A3749" w:rsidRDefault="001A3749" w:rsidP="008F0084">
            <w:pPr>
              <w:ind w:left="12"/>
              <w:jc w:val="both"/>
            </w:pPr>
            <w:r>
              <w:t>Zápočet, zkouška.</w:t>
            </w:r>
          </w:p>
        </w:tc>
        <w:tc>
          <w:tcPr>
            <w:tcW w:w="2156" w:type="dxa"/>
            <w:shd w:val="clear" w:color="auto" w:fill="F7CAAC"/>
          </w:tcPr>
          <w:p w14:paraId="7165AEFF" w14:textId="77777777" w:rsidR="001A3749" w:rsidRDefault="001A3749" w:rsidP="008F0084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64F7511D" w14:textId="77777777" w:rsidR="001A3749" w:rsidRDefault="001A3749" w:rsidP="008F0084">
            <w:pPr>
              <w:jc w:val="both"/>
            </w:pPr>
            <w:r>
              <w:t>přednášky semináře</w:t>
            </w:r>
          </w:p>
        </w:tc>
      </w:tr>
      <w:tr w:rsidR="001A3749" w14:paraId="5486E2FF" w14:textId="77777777" w:rsidTr="008F0084">
        <w:tc>
          <w:tcPr>
            <w:tcW w:w="3086" w:type="dxa"/>
            <w:shd w:val="clear" w:color="auto" w:fill="F7CAAC"/>
          </w:tcPr>
          <w:p w14:paraId="4D1A9102" w14:textId="77777777" w:rsidR="001A3749" w:rsidRDefault="001A3749" w:rsidP="008F0084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F39D2AB" w14:textId="77777777" w:rsidR="001A3749" w:rsidRDefault="001A3749" w:rsidP="008F0084">
            <w:pPr>
              <w:jc w:val="both"/>
            </w:pPr>
            <w:r>
              <w:t>Zápočet, zkouška.</w:t>
            </w:r>
          </w:p>
          <w:p w14:paraId="3853B4E6" w14:textId="77777777" w:rsidR="001A3749" w:rsidRDefault="001A3749" w:rsidP="008F0084">
            <w:pPr>
              <w:jc w:val="both"/>
            </w:pPr>
            <w:r>
              <w:t>Požadavky na zápočet - vypracování 2x seminární práce (ekosystémové služby, resp. planetární meze) dle požadavků vyučujícího, 80% aktivní účast na seminářích.</w:t>
            </w:r>
          </w:p>
          <w:p w14:paraId="7E4FC008" w14:textId="77777777" w:rsidR="001A3749" w:rsidRDefault="001A3749" w:rsidP="008F0084">
            <w:pPr>
              <w:jc w:val="both"/>
            </w:pPr>
            <w:r>
              <w:t>Zkouška: ústní</w:t>
            </w:r>
          </w:p>
        </w:tc>
      </w:tr>
      <w:tr w:rsidR="001A3749" w14:paraId="26062B5E" w14:textId="77777777" w:rsidTr="00646F1B">
        <w:trPr>
          <w:trHeight w:val="310"/>
        </w:trPr>
        <w:tc>
          <w:tcPr>
            <w:tcW w:w="9855" w:type="dxa"/>
            <w:gridSpan w:val="8"/>
            <w:tcBorders>
              <w:top w:val="nil"/>
            </w:tcBorders>
          </w:tcPr>
          <w:p w14:paraId="55BF46A6" w14:textId="77777777" w:rsidR="001A3749" w:rsidRDefault="001A3749" w:rsidP="008F0084">
            <w:pPr>
              <w:jc w:val="both"/>
            </w:pPr>
          </w:p>
        </w:tc>
      </w:tr>
      <w:tr w:rsidR="001A3749" w14:paraId="43F9650B" w14:textId="77777777" w:rsidTr="008F0084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55BA7F8D" w14:textId="77777777" w:rsidR="001A3749" w:rsidRDefault="001A3749" w:rsidP="008F0084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EBC2C38" w14:textId="77777777" w:rsidR="001A3749" w:rsidRDefault="001A3749" w:rsidP="008F0084">
            <w:pPr>
              <w:jc w:val="both"/>
            </w:pPr>
            <w:r>
              <w:t>Mgr. Ing. Jiří Lehejček, Ph.D.</w:t>
            </w:r>
          </w:p>
        </w:tc>
      </w:tr>
      <w:tr w:rsidR="001A3749" w14:paraId="5506B464" w14:textId="77777777" w:rsidTr="008F0084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51A624D9" w14:textId="77777777" w:rsidR="001A3749" w:rsidRDefault="001A3749" w:rsidP="008F0084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DE0681B" w14:textId="77777777" w:rsidR="001A3749" w:rsidRDefault="001A3749" w:rsidP="008F0084">
            <w:pPr>
              <w:jc w:val="both"/>
            </w:pPr>
            <w:r>
              <w:t>Garant stanovuje koncepci předmětu, podílí se na přednáškách v rozsahu 100 % a dále stanovuje koncepci seminářů a realizuje je, případně dohlíží na jejich jednotné vedení.</w:t>
            </w:r>
          </w:p>
        </w:tc>
      </w:tr>
      <w:tr w:rsidR="001A3749" w14:paraId="35E4EBFC" w14:textId="77777777" w:rsidTr="008F0084">
        <w:tc>
          <w:tcPr>
            <w:tcW w:w="3086" w:type="dxa"/>
            <w:shd w:val="clear" w:color="auto" w:fill="F7CAAC"/>
          </w:tcPr>
          <w:p w14:paraId="7D433F69" w14:textId="77777777" w:rsidR="001A3749" w:rsidRDefault="001A3749" w:rsidP="008F0084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7E48C3E" w14:textId="77777777" w:rsidR="001A3749" w:rsidRDefault="001A3749" w:rsidP="008F0084">
            <w:pPr>
              <w:jc w:val="both"/>
            </w:pPr>
            <w:r>
              <w:t>Mgr. Ing. Jiří Lehejček, Ph.D. – přednášky (100 %), semináře (100 %)</w:t>
            </w:r>
          </w:p>
        </w:tc>
      </w:tr>
      <w:tr w:rsidR="001A3749" w14:paraId="2378FCA3" w14:textId="77777777" w:rsidTr="008F0084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2A3DE4A3" w14:textId="77777777" w:rsidR="001A3749" w:rsidRDefault="001A3749" w:rsidP="008F0084">
            <w:pPr>
              <w:jc w:val="both"/>
            </w:pPr>
          </w:p>
        </w:tc>
      </w:tr>
      <w:tr w:rsidR="001A3749" w14:paraId="5E3080A0" w14:textId="77777777" w:rsidTr="008F0084">
        <w:tc>
          <w:tcPr>
            <w:tcW w:w="3086" w:type="dxa"/>
            <w:shd w:val="clear" w:color="auto" w:fill="F7CAAC"/>
          </w:tcPr>
          <w:p w14:paraId="7380AE43" w14:textId="77777777" w:rsidR="001A3749" w:rsidRDefault="001A3749" w:rsidP="008F0084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AAA3142" w14:textId="77777777" w:rsidR="001A3749" w:rsidRDefault="001A3749" w:rsidP="008F0084">
            <w:pPr>
              <w:jc w:val="both"/>
            </w:pPr>
          </w:p>
        </w:tc>
      </w:tr>
      <w:tr w:rsidR="001A3749" w14:paraId="269539DB" w14:textId="77777777" w:rsidTr="0006763B">
        <w:trPr>
          <w:trHeight w:val="4524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05C35731" w14:textId="77777777" w:rsidR="001A3749" w:rsidRDefault="001A3749" w:rsidP="008F0084">
            <w:pPr>
              <w:jc w:val="both"/>
            </w:pPr>
            <w:r>
              <w:t xml:space="preserve">Předmět se zabývá komplexní problematikou ekosystémových služeb. Během semestru bude pojednáno o významu jednotlivých biotopů pro člověka a další složky biosféry. Probrány budou typy managementů zemědělské, lesní i urbánní krajiny, které mohou ekosystémové služby pozitivně stimulovat. Probrány budou metody výpočtu ekonomických </w:t>
            </w:r>
            <w:r>
              <w:br/>
              <w:t>a ekologických přínosů ekosystémových služeb a současně i průmyslová a privátní kompenzační opatření.</w:t>
            </w:r>
          </w:p>
          <w:p w14:paraId="6B0E3571" w14:textId="77777777" w:rsidR="001A3749" w:rsidRDefault="001A3749" w:rsidP="008F0084">
            <w:pPr>
              <w:jc w:val="both"/>
              <w:rPr>
                <w:u w:val="single"/>
              </w:rPr>
            </w:pPr>
          </w:p>
          <w:p w14:paraId="31F496D8" w14:textId="27AEC109" w:rsidR="001A3749" w:rsidRPr="001A3749" w:rsidRDefault="001A3749" w:rsidP="008F0084">
            <w:pPr>
              <w:jc w:val="both"/>
            </w:pPr>
            <w:r w:rsidRPr="001A3749">
              <w:t>Vyučovaná témata:</w:t>
            </w:r>
          </w:p>
          <w:p w14:paraId="0F4B9E1C" w14:textId="77777777" w:rsidR="001A3749" w:rsidRDefault="001A3749" w:rsidP="00FB1440">
            <w:pPr>
              <w:numPr>
                <w:ilvl w:val="0"/>
                <w:numId w:val="13"/>
              </w:numPr>
              <w:jc w:val="both"/>
            </w:pPr>
            <w:r>
              <w:t>Historie problematiky, úvodní pojmy, globální cíle udržitelnosti UNESCO.</w:t>
            </w:r>
          </w:p>
          <w:p w14:paraId="62FD5024" w14:textId="77777777" w:rsidR="001A3749" w:rsidRDefault="001A3749" w:rsidP="00FB1440">
            <w:pPr>
              <w:numPr>
                <w:ilvl w:val="0"/>
                <w:numId w:val="13"/>
              </w:numPr>
              <w:jc w:val="both"/>
            </w:pPr>
            <w:r>
              <w:t>Ekosystémové služby – obecný vhled do problematiky.</w:t>
            </w:r>
          </w:p>
          <w:p w14:paraId="2AF86938" w14:textId="77777777" w:rsidR="001A3749" w:rsidRDefault="001A3749" w:rsidP="00FB1440">
            <w:pPr>
              <w:numPr>
                <w:ilvl w:val="0"/>
                <w:numId w:val="13"/>
              </w:numPr>
              <w:jc w:val="both"/>
            </w:pPr>
            <w:r>
              <w:t>Ekosystémové služby – lesní ekosystémy.</w:t>
            </w:r>
          </w:p>
          <w:p w14:paraId="16E951A7" w14:textId="77777777" w:rsidR="001A3749" w:rsidRDefault="001A3749" w:rsidP="00FB1440">
            <w:pPr>
              <w:numPr>
                <w:ilvl w:val="0"/>
                <w:numId w:val="13"/>
              </w:numPr>
              <w:jc w:val="both"/>
            </w:pPr>
            <w:r>
              <w:t>Ekosystémové služby – vodní ekosystémy.</w:t>
            </w:r>
          </w:p>
          <w:p w14:paraId="0FEE3203" w14:textId="77777777" w:rsidR="001A3749" w:rsidRDefault="001A3749" w:rsidP="00FB1440">
            <w:pPr>
              <w:numPr>
                <w:ilvl w:val="0"/>
                <w:numId w:val="13"/>
              </w:numPr>
              <w:jc w:val="both"/>
            </w:pPr>
            <w:r>
              <w:t>Ekosystémové služby – mokřadní ekosystémy.</w:t>
            </w:r>
          </w:p>
          <w:p w14:paraId="4001555C" w14:textId="77777777" w:rsidR="001A3749" w:rsidRDefault="001A3749" w:rsidP="00FB1440">
            <w:pPr>
              <w:numPr>
                <w:ilvl w:val="0"/>
                <w:numId w:val="13"/>
              </w:numPr>
              <w:jc w:val="both"/>
            </w:pPr>
            <w:r>
              <w:t>Ekosystémové služby – pouštní a polární ekosystémy.</w:t>
            </w:r>
          </w:p>
          <w:p w14:paraId="0E349413" w14:textId="77777777" w:rsidR="001A3749" w:rsidRDefault="001A3749" w:rsidP="00FB1440">
            <w:pPr>
              <w:numPr>
                <w:ilvl w:val="0"/>
                <w:numId w:val="13"/>
              </w:numPr>
              <w:jc w:val="both"/>
            </w:pPr>
            <w:r>
              <w:t>Ekosystémové služby – zemědělské ekosystémy I.</w:t>
            </w:r>
          </w:p>
          <w:p w14:paraId="122154BA" w14:textId="77777777" w:rsidR="001A3749" w:rsidRDefault="001A3749" w:rsidP="00FB1440">
            <w:pPr>
              <w:numPr>
                <w:ilvl w:val="0"/>
                <w:numId w:val="13"/>
              </w:numPr>
              <w:jc w:val="both"/>
            </w:pPr>
            <w:r>
              <w:t>Ekosystémové služby – zemědělské ekosystémy II.</w:t>
            </w:r>
          </w:p>
          <w:p w14:paraId="23BC2369" w14:textId="77777777" w:rsidR="001A3749" w:rsidRDefault="001A3749" w:rsidP="00FB1440">
            <w:pPr>
              <w:numPr>
                <w:ilvl w:val="0"/>
                <w:numId w:val="13"/>
              </w:numPr>
              <w:jc w:val="both"/>
            </w:pPr>
            <w:r>
              <w:t>Ekosystémové služby – urbánní ekosystémy.</w:t>
            </w:r>
          </w:p>
          <w:p w14:paraId="03A743B2" w14:textId="77777777" w:rsidR="001A3749" w:rsidRDefault="001A3749" w:rsidP="00FB1440">
            <w:pPr>
              <w:numPr>
                <w:ilvl w:val="0"/>
                <w:numId w:val="13"/>
              </w:numPr>
              <w:jc w:val="both"/>
            </w:pPr>
            <w:r>
              <w:t>Způsoby a metody výpočtu ekonomických a ekologických přínosů ekosystémových služeb.</w:t>
            </w:r>
          </w:p>
          <w:p w14:paraId="42DCC141" w14:textId="77777777" w:rsidR="001A3749" w:rsidRDefault="001A3749" w:rsidP="00FB1440">
            <w:pPr>
              <w:numPr>
                <w:ilvl w:val="0"/>
                <w:numId w:val="13"/>
              </w:numPr>
              <w:jc w:val="both"/>
            </w:pPr>
            <w:r>
              <w:t>Průmyslová, korporátní a privátní kompenzační opatření.</w:t>
            </w:r>
          </w:p>
          <w:p w14:paraId="29EEC04B" w14:textId="77777777" w:rsidR="001A3749" w:rsidRDefault="001A3749" w:rsidP="00FB1440">
            <w:pPr>
              <w:numPr>
                <w:ilvl w:val="0"/>
                <w:numId w:val="13"/>
              </w:numPr>
              <w:jc w:val="both"/>
            </w:pPr>
            <w:r>
              <w:t>Terénní praxe.</w:t>
            </w:r>
          </w:p>
          <w:p w14:paraId="4753C361" w14:textId="77777777" w:rsidR="001A3749" w:rsidRDefault="001A3749" w:rsidP="00FB1440">
            <w:pPr>
              <w:numPr>
                <w:ilvl w:val="0"/>
                <w:numId w:val="13"/>
              </w:numPr>
              <w:jc w:val="both"/>
            </w:pPr>
            <w:r>
              <w:t>Tematická prezentace – případová studie.</w:t>
            </w:r>
          </w:p>
          <w:p w14:paraId="737B3AAD" w14:textId="77777777" w:rsidR="001A3749" w:rsidRDefault="001A3749" w:rsidP="008F0084">
            <w:pPr>
              <w:ind w:left="360"/>
              <w:jc w:val="both"/>
            </w:pPr>
          </w:p>
          <w:p w14:paraId="5986E1E7" w14:textId="77777777" w:rsidR="001A3749" w:rsidRDefault="001A3749" w:rsidP="008F0084">
            <w:pPr>
              <w:ind w:left="360"/>
              <w:jc w:val="both"/>
            </w:pPr>
          </w:p>
        </w:tc>
      </w:tr>
      <w:tr w:rsidR="001A3749" w14:paraId="1C7A212E" w14:textId="77777777" w:rsidTr="008F0084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45D93F5B" w14:textId="77777777" w:rsidR="001A3749" w:rsidRDefault="001A3749" w:rsidP="008F0084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3A6053C3" w14:textId="77777777" w:rsidR="001A3749" w:rsidRDefault="001A3749" w:rsidP="008F0084">
            <w:pPr>
              <w:jc w:val="both"/>
            </w:pPr>
          </w:p>
        </w:tc>
      </w:tr>
      <w:tr w:rsidR="001A3749" w:rsidRPr="0023401D" w14:paraId="6B306C62" w14:textId="77777777" w:rsidTr="008F0084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1457A42D" w14:textId="77777777" w:rsidR="001A3749" w:rsidRPr="0026184C" w:rsidRDefault="001A3749" w:rsidP="008F0084">
            <w:pPr>
              <w:jc w:val="both"/>
              <w:rPr>
                <w:b/>
              </w:rPr>
            </w:pPr>
            <w:r w:rsidRPr="0026184C">
              <w:rPr>
                <w:b/>
              </w:rPr>
              <w:t>Povinná literatura:</w:t>
            </w:r>
          </w:p>
          <w:p w14:paraId="344EA695" w14:textId="77777777" w:rsidR="00335E2D" w:rsidRDefault="00335E2D" w:rsidP="00335E2D">
            <w:pPr>
              <w:jc w:val="both"/>
            </w:pPr>
            <w:r w:rsidRPr="009D4547">
              <w:t>J</w:t>
            </w:r>
            <w:r>
              <w:t>ATAV, RAJPUT 2022.</w:t>
            </w:r>
            <w:r w:rsidRPr="009D4547">
              <w:t xml:space="preserve"> </w:t>
            </w:r>
            <w:r w:rsidRPr="009D4547">
              <w:rPr>
                <w:i/>
              </w:rPr>
              <w:t xml:space="preserve">Ecosystem Services: </w:t>
            </w:r>
            <w:r>
              <w:rPr>
                <w:i/>
              </w:rPr>
              <w:t>Types, Management and Benefits</w:t>
            </w:r>
            <w:r>
              <w:t xml:space="preserve">. </w:t>
            </w:r>
            <w:r w:rsidRPr="00304330">
              <w:t>Nova Science Publishers Inc</w:t>
            </w:r>
            <w:r>
              <w:t>. 422 s.</w:t>
            </w:r>
            <w:r w:rsidRPr="009D4547">
              <w:t xml:space="preserve"> ISBN </w:t>
            </w:r>
            <w:r w:rsidRPr="00304330">
              <w:t>9781685076146</w:t>
            </w:r>
            <w:r>
              <w:t>.</w:t>
            </w:r>
          </w:p>
          <w:p w14:paraId="48596E8E" w14:textId="77777777" w:rsidR="00335E2D" w:rsidRDefault="00335E2D" w:rsidP="00335E2D">
            <w:pPr>
              <w:jc w:val="both"/>
            </w:pPr>
            <w:r w:rsidRPr="00857EAC">
              <w:t>V</w:t>
            </w:r>
            <w:r>
              <w:t>AČKÁŘ, DAVID,</w:t>
            </w:r>
            <w:r w:rsidRPr="00857EAC">
              <w:t xml:space="preserve"> B</w:t>
            </w:r>
            <w:r>
              <w:t>ÁLDI, ANDRÁS 2016.</w:t>
            </w:r>
            <w:r w:rsidRPr="00857EAC">
              <w:t xml:space="preserve"> Ecosystem management in transition in Central and Eastern Europe: the need for a vision. </w:t>
            </w:r>
            <w:r w:rsidRPr="00857EAC">
              <w:rPr>
                <w:i/>
              </w:rPr>
              <w:t>Ecosyst Health Sustain</w:t>
            </w:r>
            <w:r w:rsidRPr="00857EAC">
              <w:t>, 2: n/a, e01231. doi:10.1002/ehs2.1231</w:t>
            </w:r>
          </w:p>
          <w:p w14:paraId="29F321EB" w14:textId="77777777" w:rsidR="00335E2D" w:rsidRDefault="00335E2D" w:rsidP="00335E2D">
            <w:pPr>
              <w:jc w:val="both"/>
            </w:pPr>
            <w:r w:rsidRPr="007F4416">
              <w:rPr>
                <w:i/>
              </w:rPr>
              <w:t>Ecosystem Services</w:t>
            </w:r>
            <w:r>
              <w:rPr>
                <w:i/>
              </w:rPr>
              <w:t xml:space="preserve">. </w:t>
            </w:r>
            <w:r>
              <w:t xml:space="preserve">Journal, Elsevier. </w:t>
            </w:r>
            <w:r w:rsidRPr="007F4416">
              <w:t>Editor-in-Chief: L. Braat</w:t>
            </w:r>
            <w:r>
              <w:t>.</w:t>
            </w:r>
          </w:p>
          <w:p w14:paraId="6F68F029" w14:textId="77777777" w:rsidR="00335E2D" w:rsidRDefault="00335E2D" w:rsidP="00335E2D">
            <w:pPr>
              <w:jc w:val="both"/>
            </w:pPr>
            <w:r w:rsidRPr="003445F4">
              <w:t>E</w:t>
            </w:r>
            <w:r>
              <w:t xml:space="preserve">LMQUIST, Thomas, et al., 2013. </w:t>
            </w:r>
            <w:r w:rsidRPr="003445F4">
              <w:rPr>
                <w:i/>
              </w:rPr>
              <w:t>Urbanization, Biodiversity and Ecosystem Services: Challenges and Opportunities A Global Assessment</w:t>
            </w:r>
            <w:r>
              <w:rPr>
                <w:i/>
              </w:rPr>
              <w:t xml:space="preserve">. </w:t>
            </w:r>
            <w:r w:rsidRPr="0023401D">
              <w:t>Dordrecht, Heidelberg, New York, London: Springer</w:t>
            </w:r>
            <w:r>
              <w:t xml:space="preserve">. 755 s. </w:t>
            </w:r>
            <w:r w:rsidRPr="0023401D">
              <w:t>ISBN: 978-94-007-7087-4</w:t>
            </w:r>
            <w:r>
              <w:t>.</w:t>
            </w:r>
          </w:p>
          <w:p w14:paraId="2C3C63F2" w14:textId="77777777" w:rsidR="001A3749" w:rsidRPr="007F4416" w:rsidRDefault="001A3749" w:rsidP="008F0084">
            <w:pPr>
              <w:jc w:val="both"/>
            </w:pPr>
          </w:p>
          <w:p w14:paraId="23D30219" w14:textId="77777777" w:rsidR="001A3749" w:rsidRPr="0026184C" w:rsidRDefault="001A3749" w:rsidP="008F0084">
            <w:pPr>
              <w:spacing w:before="60"/>
              <w:jc w:val="both"/>
              <w:rPr>
                <w:b/>
              </w:rPr>
            </w:pPr>
            <w:r w:rsidRPr="0026184C">
              <w:rPr>
                <w:b/>
              </w:rPr>
              <w:t xml:space="preserve">Doporučená literatura: </w:t>
            </w:r>
          </w:p>
          <w:p w14:paraId="635C68E1" w14:textId="27C637AE" w:rsidR="001A3749" w:rsidRPr="0023401D" w:rsidRDefault="001A3749" w:rsidP="00646F1B">
            <w:pPr>
              <w:jc w:val="both"/>
            </w:pPr>
            <w:r w:rsidRPr="007F4416">
              <w:t>N</w:t>
            </w:r>
            <w:r>
              <w:t xml:space="preserve">UNES, </w:t>
            </w:r>
            <w:proofErr w:type="gramStart"/>
            <w:r w:rsidRPr="007F4416">
              <w:t>A.L.</w:t>
            </w:r>
            <w:proofErr w:type="gramEnd"/>
            <w:r w:rsidRPr="007F4416">
              <w:t>D.</w:t>
            </w:r>
            <w:r>
              <w:t xml:space="preserve">, </w:t>
            </w:r>
            <w:r w:rsidRPr="007F4416">
              <w:t>Paulo</w:t>
            </w:r>
            <w:r>
              <w:t xml:space="preserve"> (ed.), 2014. </w:t>
            </w:r>
            <w:r w:rsidRPr="007F4416">
              <w:rPr>
                <w:i/>
              </w:rPr>
              <w:t>Handbook on the Economics of Ecosystem Services and Biodiversity</w:t>
            </w:r>
            <w:r>
              <w:rPr>
                <w:i/>
              </w:rPr>
              <w:t xml:space="preserve">, </w:t>
            </w:r>
            <w:r>
              <w:t xml:space="preserve">Edward Elgar Publishing, </w:t>
            </w:r>
            <w:r w:rsidRPr="00F8516C">
              <w:t>Cheltenham</w:t>
            </w:r>
            <w:r>
              <w:t>, England. 608 s.</w:t>
            </w:r>
            <w:r>
              <w:rPr>
                <w:i/>
              </w:rPr>
              <w:t xml:space="preserve"> </w:t>
            </w:r>
            <w:r w:rsidRPr="007F4416">
              <w:t>eISBN: 978 1 78195 151 4</w:t>
            </w:r>
            <w:r>
              <w:t>.</w:t>
            </w:r>
          </w:p>
        </w:tc>
      </w:tr>
      <w:tr w:rsidR="001A3749" w14:paraId="0962F8B6" w14:textId="77777777" w:rsidTr="008F0084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3BBAD3FA" w14:textId="77777777" w:rsidR="001A3749" w:rsidRDefault="001A3749" w:rsidP="008F008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1A3749" w14:paraId="1A3145D7" w14:textId="77777777" w:rsidTr="008F0084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34EC1E42" w14:textId="77777777" w:rsidR="001A3749" w:rsidRDefault="001A3749" w:rsidP="008F0084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61519008" w14:textId="77777777" w:rsidR="001A3749" w:rsidRDefault="001A3749" w:rsidP="008F0084">
            <w:pPr>
              <w:jc w:val="both"/>
            </w:pPr>
            <w:r>
              <w:t>10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110F7CBE" w14:textId="77777777" w:rsidR="001A3749" w:rsidRDefault="001A3749" w:rsidP="008F0084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1A3749" w14:paraId="11A609EA" w14:textId="77777777" w:rsidTr="008F0084">
        <w:tc>
          <w:tcPr>
            <w:tcW w:w="9855" w:type="dxa"/>
            <w:gridSpan w:val="8"/>
            <w:shd w:val="clear" w:color="auto" w:fill="F7CAAC"/>
          </w:tcPr>
          <w:p w14:paraId="6F510126" w14:textId="77777777" w:rsidR="001A3749" w:rsidRDefault="001A3749" w:rsidP="008F0084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1A3749" w14:paraId="691BD7F3" w14:textId="77777777" w:rsidTr="008F0084">
        <w:trPr>
          <w:trHeight w:val="1373"/>
        </w:trPr>
        <w:tc>
          <w:tcPr>
            <w:tcW w:w="9855" w:type="dxa"/>
            <w:gridSpan w:val="8"/>
          </w:tcPr>
          <w:p w14:paraId="29D71A45" w14:textId="77777777" w:rsidR="001A3749" w:rsidRDefault="001A3749" w:rsidP="008F0084">
            <w:pPr>
              <w:jc w:val="both"/>
            </w:pPr>
            <w:r>
              <w:t>Studenti se účastní výuky ve stanoveném počtu hodin, kde je jim redukovanou formou prezentována látka výše</w:t>
            </w:r>
          </w:p>
          <w:p w14:paraId="3C178EC0" w14:textId="77777777" w:rsidR="001A3749" w:rsidRDefault="001A3749" w:rsidP="008F0084">
            <w:pPr>
              <w:jc w:val="both"/>
            </w:pPr>
            <w:r>
              <w:t>uvedeného rozsahu a jsou jim určeny části učiva k samostatnému nastudování. Hodnocení individuálních úkolů studentů</w:t>
            </w:r>
          </w:p>
          <w:p w14:paraId="6ECC32BD" w14:textId="77777777" w:rsidR="001A3749" w:rsidRDefault="001A3749" w:rsidP="008F0084">
            <w:pPr>
              <w:jc w:val="both"/>
            </w:pPr>
            <w:r>
              <w:t>a korekce informací získaných samostudiem probíhá na skupinových a individuálních konzultacích, prostřednictvím</w:t>
            </w:r>
          </w:p>
          <w:p w14:paraId="2AC37871" w14:textId="77777777" w:rsidR="001A3749" w:rsidRDefault="001A3749" w:rsidP="008F0084">
            <w:pPr>
              <w:jc w:val="both"/>
            </w:pPr>
            <w:r>
              <w:t>elektronické pošty, portálu UTB nebo v systému MOODLE. V souladu s vnitřními předpisy FLKŘ má každý</w:t>
            </w:r>
          </w:p>
          <w:p w14:paraId="27F06397" w14:textId="77777777" w:rsidR="001A3749" w:rsidRDefault="001A3749" w:rsidP="008F0084">
            <w:pPr>
              <w:jc w:val="both"/>
            </w:pPr>
            <w:r>
              <w:t>akademický pracovník stanoveny konzultační hodiny v rozsahu minimálně 2 hodiny týdně. Dle potřeby jsou dále</w:t>
            </w:r>
          </w:p>
          <w:p w14:paraId="4C2957D8" w14:textId="77777777" w:rsidR="001A3749" w:rsidRDefault="001A3749" w:rsidP="008F0084">
            <w:pPr>
              <w:jc w:val="both"/>
            </w:pPr>
            <w:r>
              <w:t>konzultace možné i po předchozí emailové či telefonické dohodě.</w:t>
            </w:r>
          </w:p>
        </w:tc>
      </w:tr>
    </w:tbl>
    <w:p w14:paraId="6C38875A" w14:textId="77777777" w:rsidR="001A3749" w:rsidRDefault="001A3749" w:rsidP="001A3749"/>
    <w:p w14:paraId="2A249F3B" w14:textId="4875641F" w:rsidR="00F43C88" w:rsidRDefault="00F43C88" w:rsidP="003E2075">
      <w:pPr>
        <w:spacing w:after="160" w:line="259" w:lineRule="auto"/>
      </w:pPr>
    </w:p>
    <w:p w14:paraId="5A8EDE57" w14:textId="77777777" w:rsidR="00F43C88" w:rsidRDefault="00F43C88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15305F" w14:paraId="05695113" w14:textId="77777777" w:rsidTr="008F0084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42C4727F" w14:textId="77777777" w:rsidR="0015305F" w:rsidRDefault="0015305F" w:rsidP="008F0084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15305F" w14:paraId="6BEA5545" w14:textId="77777777" w:rsidTr="008F0084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3457FEB3" w14:textId="77777777" w:rsidR="0015305F" w:rsidRDefault="0015305F" w:rsidP="008F0084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2ED2E6BB" w14:textId="77777777" w:rsidR="0015305F" w:rsidRPr="00646F1B" w:rsidRDefault="0015305F" w:rsidP="008F0084">
            <w:pPr>
              <w:jc w:val="both"/>
              <w:rPr>
                <w:b/>
              </w:rPr>
            </w:pPr>
            <w:r w:rsidRPr="00646F1B">
              <w:rPr>
                <w:b/>
              </w:rPr>
              <w:t>Environmentální bezpečnost</w:t>
            </w:r>
          </w:p>
        </w:tc>
      </w:tr>
      <w:tr w:rsidR="0015305F" w14:paraId="5941D71B" w14:textId="77777777" w:rsidTr="008F0084">
        <w:tc>
          <w:tcPr>
            <w:tcW w:w="3086" w:type="dxa"/>
            <w:shd w:val="clear" w:color="auto" w:fill="F7CAAC"/>
          </w:tcPr>
          <w:p w14:paraId="17D620E5" w14:textId="77777777" w:rsidR="0015305F" w:rsidRDefault="0015305F" w:rsidP="008F0084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0CB8A92B" w14:textId="77BB7850" w:rsidR="0015305F" w:rsidRDefault="0015305F" w:rsidP="0015305F">
            <w:pPr>
              <w:jc w:val="both"/>
            </w:pPr>
            <w:r>
              <w:t>povinný,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233E7E09" w14:textId="77777777" w:rsidR="0015305F" w:rsidRDefault="0015305F" w:rsidP="008F0084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2F75E794" w14:textId="77777777" w:rsidR="0015305F" w:rsidRDefault="0015305F" w:rsidP="008F0084">
            <w:pPr>
              <w:jc w:val="both"/>
            </w:pPr>
            <w:r>
              <w:t>1/LS</w:t>
            </w:r>
          </w:p>
        </w:tc>
      </w:tr>
      <w:tr w:rsidR="0015305F" w14:paraId="0B3E0258" w14:textId="77777777" w:rsidTr="008F0084">
        <w:tc>
          <w:tcPr>
            <w:tcW w:w="3086" w:type="dxa"/>
            <w:shd w:val="clear" w:color="auto" w:fill="F7CAAC"/>
          </w:tcPr>
          <w:p w14:paraId="4DE60571" w14:textId="77777777" w:rsidR="0015305F" w:rsidRDefault="0015305F" w:rsidP="008F0084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0C6BA9B4" w14:textId="7F37AA04" w:rsidR="0015305F" w:rsidRDefault="0015305F" w:rsidP="008F0084">
            <w:pPr>
              <w:jc w:val="both"/>
            </w:pPr>
            <w:r>
              <w:t>13p + 26s</w:t>
            </w:r>
          </w:p>
        </w:tc>
        <w:tc>
          <w:tcPr>
            <w:tcW w:w="889" w:type="dxa"/>
            <w:shd w:val="clear" w:color="auto" w:fill="F7CAAC"/>
          </w:tcPr>
          <w:p w14:paraId="195A1637" w14:textId="77777777" w:rsidR="0015305F" w:rsidRDefault="0015305F" w:rsidP="008F0084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3012FBD2" w14:textId="77777777" w:rsidR="0015305F" w:rsidRDefault="0015305F" w:rsidP="008F0084">
            <w:pPr>
              <w:jc w:val="both"/>
            </w:pPr>
            <w:r w:rsidRPr="0015305F">
              <w:t>39</w:t>
            </w:r>
          </w:p>
        </w:tc>
        <w:tc>
          <w:tcPr>
            <w:tcW w:w="2156" w:type="dxa"/>
            <w:shd w:val="clear" w:color="auto" w:fill="F7CAAC"/>
          </w:tcPr>
          <w:p w14:paraId="635377D6" w14:textId="77777777" w:rsidR="0015305F" w:rsidRDefault="0015305F" w:rsidP="008F0084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142930B3" w14:textId="563157C9" w:rsidR="0015305F" w:rsidRDefault="0015305F" w:rsidP="008F0084">
            <w:pPr>
              <w:jc w:val="both"/>
            </w:pPr>
            <w:r>
              <w:t>5</w:t>
            </w:r>
          </w:p>
        </w:tc>
      </w:tr>
      <w:tr w:rsidR="0015305F" w14:paraId="38645428" w14:textId="77777777" w:rsidTr="008F0084">
        <w:tc>
          <w:tcPr>
            <w:tcW w:w="3086" w:type="dxa"/>
            <w:shd w:val="clear" w:color="auto" w:fill="F7CAAC"/>
          </w:tcPr>
          <w:p w14:paraId="64ECB01A" w14:textId="77777777" w:rsidR="0015305F" w:rsidRDefault="0015305F" w:rsidP="008F0084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672CAFE2" w14:textId="77777777" w:rsidR="0015305F" w:rsidRDefault="0015305F" w:rsidP="008F0084">
            <w:pPr>
              <w:jc w:val="both"/>
            </w:pPr>
          </w:p>
        </w:tc>
      </w:tr>
      <w:tr w:rsidR="0015305F" w14:paraId="48B53C85" w14:textId="77777777" w:rsidTr="008F0084">
        <w:tc>
          <w:tcPr>
            <w:tcW w:w="3086" w:type="dxa"/>
            <w:shd w:val="clear" w:color="auto" w:fill="F7CAAC"/>
          </w:tcPr>
          <w:p w14:paraId="7BFD6150" w14:textId="77777777" w:rsidR="0015305F" w:rsidRDefault="0015305F" w:rsidP="008F0084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428B31A6" w14:textId="01286CDE" w:rsidR="0015305F" w:rsidRDefault="000956B5" w:rsidP="008F0084">
            <w:pPr>
              <w:jc w:val="both"/>
            </w:pPr>
            <w:r>
              <w:t>Zápočet, zkouška.</w:t>
            </w:r>
          </w:p>
        </w:tc>
        <w:tc>
          <w:tcPr>
            <w:tcW w:w="2156" w:type="dxa"/>
            <w:shd w:val="clear" w:color="auto" w:fill="F7CAAC"/>
          </w:tcPr>
          <w:p w14:paraId="70FC833F" w14:textId="77777777" w:rsidR="0015305F" w:rsidRDefault="0015305F" w:rsidP="008F0084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2243EED7" w14:textId="77777777" w:rsidR="0015305F" w:rsidRDefault="0015305F" w:rsidP="008F0084">
            <w:pPr>
              <w:jc w:val="both"/>
            </w:pPr>
            <w:r>
              <w:t>přednášky</w:t>
            </w:r>
          </w:p>
          <w:p w14:paraId="232E77C3" w14:textId="77777777" w:rsidR="0015305F" w:rsidRDefault="0015305F" w:rsidP="008F0084">
            <w:pPr>
              <w:jc w:val="both"/>
            </w:pPr>
            <w:r>
              <w:t>semináře</w:t>
            </w:r>
          </w:p>
        </w:tc>
      </w:tr>
      <w:tr w:rsidR="0015305F" w14:paraId="090DAD64" w14:textId="77777777" w:rsidTr="008F0084">
        <w:tc>
          <w:tcPr>
            <w:tcW w:w="3086" w:type="dxa"/>
            <w:shd w:val="clear" w:color="auto" w:fill="F7CAAC"/>
          </w:tcPr>
          <w:p w14:paraId="6BDF9B7F" w14:textId="77777777" w:rsidR="0015305F" w:rsidRDefault="0015305F" w:rsidP="008F0084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C5D4787" w14:textId="77777777" w:rsidR="0015305F" w:rsidRDefault="0015305F" w:rsidP="008F0084">
            <w:pPr>
              <w:jc w:val="both"/>
            </w:pPr>
            <w:r>
              <w:t>Zápočet: aktivní účast na nejméně 80 % seminářů, písemný test</w:t>
            </w:r>
          </w:p>
          <w:p w14:paraId="218DF191" w14:textId="77777777" w:rsidR="0015305F" w:rsidRDefault="0015305F" w:rsidP="008F0084">
            <w:pPr>
              <w:jc w:val="both"/>
            </w:pPr>
          </w:p>
          <w:p w14:paraId="5D791453" w14:textId="77777777" w:rsidR="0015305F" w:rsidRDefault="0015305F" w:rsidP="008F0084">
            <w:pPr>
              <w:jc w:val="both"/>
            </w:pPr>
            <w:r>
              <w:t>Zkouška: písemná, ústní</w:t>
            </w:r>
          </w:p>
        </w:tc>
      </w:tr>
      <w:tr w:rsidR="0015305F" w14:paraId="570EDF7E" w14:textId="77777777" w:rsidTr="008F0084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6CC184C1" w14:textId="77777777" w:rsidR="0015305F" w:rsidRDefault="0015305F" w:rsidP="008F0084">
            <w:pPr>
              <w:jc w:val="both"/>
            </w:pPr>
          </w:p>
        </w:tc>
      </w:tr>
      <w:tr w:rsidR="0015305F" w14:paraId="3332731A" w14:textId="77777777" w:rsidTr="008F0084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70A0B684" w14:textId="77777777" w:rsidR="0015305F" w:rsidRDefault="0015305F" w:rsidP="008F0084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086ECAC" w14:textId="77777777" w:rsidR="0015305F" w:rsidRDefault="0015305F" w:rsidP="008F0084">
            <w:pPr>
              <w:jc w:val="both"/>
            </w:pPr>
            <w:r>
              <w:t>prof. Ing, Vladimír Sedlařík, Ph.D.</w:t>
            </w:r>
          </w:p>
        </w:tc>
      </w:tr>
      <w:tr w:rsidR="0015305F" w14:paraId="0A76D3A3" w14:textId="77777777" w:rsidTr="008F0084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1768683" w14:textId="77777777" w:rsidR="0015305F" w:rsidRDefault="0015305F" w:rsidP="008F0084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2B130FCE" w14:textId="77777777" w:rsidR="0015305F" w:rsidRDefault="0015305F" w:rsidP="008F0084">
            <w:pPr>
              <w:jc w:val="both"/>
            </w:pPr>
            <w:r>
              <w:t>Garant stanovuje obsah přednášek, seminářů a dohlíží na jejich jednotné vedení.</w:t>
            </w:r>
          </w:p>
          <w:p w14:paraId="15521EDD" w14:textId="77777777" w:rsidR="0015305F" w:rsidRDefault="0015305F" w:rsidP="008F0084">
            <w:pPr>
              <w:jc w:val="both"/>
            </w:pPr>
            <w:r>
              <w:t>Garant přímo vyučuje 100 % přednášek.</w:t>
            </w:r>
          </w:p>
        </w:tc>
      </w:tr>
      <w:tr w:rsidR="0015305F" w14:paraId="32C8BF2A" w14:textId="77777777" w:rsidTr="008F0084">
        <w:tc>
          <w:tcPr>
            <w:tcW w:w="3086" w:type="dxa"/>
            <w:shd w:val="clear" w:color="auto" w:fill="F7CAAC"/>
          </w:tcPr>
          <w:p w14:paraId="0BA1D568" w14:textId="77777777" w:rsidR="0015305F" w:rsidRDefault="0015305F" w:rsidP="008F0084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8CB78F8" w14:textId="3CB3AA0F" w:rsidR="0015305F" w:rsidRDefault="0015305F" w:rsidP="008F0084">
            <w:pPr>
              <w:jc w:val="both"/>
            </w:pPr>
            <w:r>
              <w:t>prof. Ing, Vladimír Sedlařík, Ph.D. – přednášky (100 %)</w:t>
            </w:r>
          </w:p>
          <w:p w14:paraId="5A84AB4E" w14:textId="57152515" w:rsidR="0015305F" w:rsidRDefault="0015305F" w:rsidP="008F0084">
            <w:pPr>
              <w:jc w:val="both"/>
            </w:pPr>
            <w:r>
              <w:t>RNDr. Eva Domincová Bergerová, Ph.D. – semináře (100 %)</w:t>
            </w:r>
          </w:p>
          <w:p w14:paraId="2EACB5D7" w14:textId="77777777" w:rsidR="0015305F" w:rsidRDefault="0015305F" w:rsidP="008F0084">
            <w:pPr>
              <w:jc w:val="both"/>
            </w:pPr>
          </w:p>
        </w:tc>
      </w:tr>
      <w:tr w:rsidR="0015305F" w14:paraId="5D2FA3BF" w14:textId="77777777" w:rsidTr="008F0084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5A5A81BA" w14:textId="77777777" w:rsidR="0015305F" w:rsidRDefault="0015305F" w:rsidP="008F0084">
            <w:pPr>
              <w:jc w:val="both"/>
            </w:pPr>
          </w:p>
        </w:tc>
      </w:tr>
      <w:tr w:rsidR="0015305F" w14:paraId="0537F7BF" w14:textId="77777777" w:rsidTr="008F0084">
        <w:tc>
          <w:tcPr>
            <w:tcW w:w="3086" w:type="dxa"/>
            <w:shd w:val="clear" w:color="auto" w:fill="F7CAAC"/>
          </w:tcPr>
          <w:p w14:paraId="07A9B4CD" w14:textId="77777777" w:rsidR="0015305F" w:rsidRDefault="0015305F" w:rsidP="008F0084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F0DF290" w14:textId="77777777" w:rsidR="0015305F" w:rsidRDefault="0015305F" w:rsidP="008F0084">
            <w:pPr>
              <w:jc w:val="both"/>
            </w:pPr>
          </w:p>
          <w:p w14:paraId="1489CADB" w14:textId="237EB5B7" w:rsidR="0015305F" w:rsidRDefault="0015305F" w:rsidP="008F0084">
            <w:pPr>
              <w:jc w:val="both"/>
            </w:pPr>
          </w:p>
        </w:tc>
      </w:tr>
      <w:tr w:rsidR="0015305F" w14:paraId="4B69707D" w14:textId="77777777" w:rsidTr="008F0084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1CF602FC" w14:textId="77777777" w:rsidR="009A1D87" w:rsidRDefault="009A1D87" w:rsidP="009A1D87">
            <w:pPr>
              <w:jc w:val="both"/>
            </w:pPr>
            <w:r>
              <w:t>Cílem předmětu je seznámit studenty s oblastmi environmentální bezpečnosti zahrnujícími znečišťující faktory, jejich důsledky na životní prostředí a zdraví člověka a legislativu s tím spojenou. Výuka bude probíhat formou přednášek, seminářů a diskuzí a zpráv vypracovaných studenty v rámci cvičení předmětu, ve kterých si posluchači, mimo jiné, prohloubí znalosti práce s informačními zdroji. Vybraná témata budou doplněna praktickým cvičením v chemické laboratoři.</w:t>
            </w:r>
          </w:p>
          <w:p w14:paraId="677C0F71" w14:textId="1131C325" w:rsidR="009A1D87" w:rsidRDefault="009A1D87" w:rsidP="009A1D87">
            <w:pPr>
              <w:pStyle w:val="Odstavecseseznamem"/>
              <w:jc w:val="both"/>
            </w:pPr>
          </w:p>
          <w:p w14:paraId="3043C793" w14:textId="5FC8CD0A" w:rsidR="009A1D87" w:rsidRDefault="009A1D87" w:rsidP="009A1D87">
            <w:pPr>
              <w:pStyle w:val="Odstavecseseznamem"/>
              <w:ind w:left="0" w:hanging="36"/>
              <w:jc w:val="both"/>
            </w:pPr>
            <w:r>
              <w:t>Vyučovaná témata:</w:t>
            </w:r>
          </w:p>
          <w:p w14:paraId="4F28191A" w14:textId="5D88E312" w:rsidR="0015305F" w:rsidRDefault="0015305F" w:rsidP="00FB1440">
            <w:pPr>
              <w:pStyle w:val="Odstavecseseznamem"/>
              <w:numPr>
                <w:ilvl w:val="0"/>
                <w:numId w:val="14"/>
              </w:numPr>
              <w:jc w:val="both"/>
            </w:pPr>
            <w:r>
              <w:t>Možné negativní vlivy vyplývající ze znečištěného ovzduší, vody a půdy.</w:t>
            </w:r>
          </w:p>
          <w:p w14:paraId="5057D58F" w14:textId="6FA9CF14" w:rsidR="0015305F" w:rsidRDefault="0015305F" w:rsidP="00FB1440">
            <w:pPr>
              <w:pStyle w:val="Odstavecseseznamem"/>
              <w:numPr>
                <w:ilvl w:val="0"/>
                <w:numId w:val="14"/>
              </w:numPr>
              <w:jc w:val="both"/>
            </w:pPr>
            <w:r>
              <w:t>Dopady působení hluku, ionizujícího záření a abnormálního barometrického tlaku.</w:t>
            </w:r>
          </w:p>
          <w:p w14:paraId="54A8A3FE" w14:textId="3961C894" w:rsidR="0015305F" w:rsidRDefault="0015305F" w:rsidP="00FB1440">
            <w:pPr>
              <w:pStyle w:val="Odstavecseseznamem"/>
              <w:numPr>
                <w:ilvl w:val="0"/>
                <w:numId w:val="14"/>
              </w:numPr>
              <w:jc w:val="both"/>
            </w:pPr>
            <w:r>
              <w:t>Infekční nemoci, epidemie, očkování a nárůst rezistence antibiotické léčby.</w:t>
            </w:r>
          </w:p>
          <w:p w14:paraId="64A82754" w14:textId="5FE40BCA" w:rsidR="0015305F" w:rsidRDefault="0015305F" w:rsidP="00FB1440">
            <w:pPr>
              <w:pStyle w:val="Odstavecseseznamem"/>
              <w:numPr>
                <w:ilvl w:val="0"/>
                <w:numId w:val="14"/>
              </w:numPr>
              <w:jc w:val="both"/>
            </w:pPr>
            <w:r>
              <w:t>Bezpečnost potravin a jejich vliv na zdraví člověka.</w:t>
            </w:r>
          </w:p>
          <w:p w14:paraId="21F9BC7A" w14:textId="5072D680" w:rsidR="0015305F" w:rsidRDefault="0015305F" w:rsidP="00FB1440">
            <w:pPr>
              <w:pStyle w:val="Odstavecseseznamem"/>
              <w:numPr>
                <w:ilvl w:val="0"/>
                <w:numId w:val="14"/>
              </w:numPr>
              <w:jc w:val="both"/>
            </w:pPr>
            <w:r>
              <w:t>Rizika spojená s přírodními katastrofami.</w:t>
            </w:r>
          </w:p>
          <w:p w14:paraId="04C04A93" w14:textId="455DDA7C" w:rsidR="0015305F" w:rsidRDefault="0015305F" w:rsidP="00FB1440">
            <w:pPr>
              <w:pStyle w:val="Odstavecseseznamem"/>
              <w:numPr>
                <w:ilvl w:val="0"/>
                <w:numId w:val="14"/>
              </w:numPr>
              <w:jc w:val="both"/>
            </w:pPr>
            <w:r>
              <w:t>Civilizační choroby.</w:t>
            </w:r>
          </w:p>
          <w:p w14:paraId="5FF989FF" w14:textId="3B27D5C1" w:rsidR="0015305F" w:rsidRDefault="0015305F" w:rsidP="00FB1440">
            <w:pPr>
              <w:pStyle w:val="Odstavecseseznamem"/>
              <w:numPr>
                <w:ilvl w:val="0"/>
                <w:numId w:val="14"/>
              </w:numPr>
              <w:jc w:val="both"/>
            </w:pPr>
            <w:r>
              <w:t>Působení biotických činitelů na člověka.</w:t>
            </w:r>
          </w:p>
          <w:p w14:paraId="032FD601" w14:textId="72F62C19" w:rsidR="0015305F" w:rsidRDefault="0015305F" w:rsidP="00FB1440">
            <w:pPr>
              <w:pStyle w:val="Odstavecseseznamem"/>
              <w:numPr>
                <w:ilvl w:val="0"/>
                <w:numId w:val="14"/>
              </w:numPr>
              <w:jc w:val="both"/>
            </w:pPr>
            <w:r>
              <w:t>Pracovní prostředí a zdraví.</w:t>
            </w:r>
          </w:p>
          <w:p w14:paraId="5D319A16" w14:textId="1D628EDB" w:rsidR="0015305F" w:rsidRDefault="0015305F" w:rsidP="00FB1440">
            <w:pPr>
              <w:pStyle w:val="Odstavecseseznamem"/>
              <w:numPr>
                <w:ilvl w:val="0"/>
                <w:numId w:val="14"/>
              </w:numPr>
              <w:jc w:val="both"/>
            </w:pPr>
            <w:r>
              <w:t>Nejčastější choroby z povolání.</w:t>
            </w:r>
          </w:p>
          <w:p w14:paraId="52F120E6" w14:textId="1F2225FF" w:rsidR="0015305F" w:rsidRDefault="0015305F" w:rsidP="00FB1440">
            <w:pPr>
              <w:pStyle w:val="Odstavecseseznamem"/>
              <w:numPr>
                <w:ilvl w:val="0"/>
                <w:numId w:val="14"/>
              </w:numPr>
              <w:jc w:val="both"/>
            </w:pPr>
            <w:r>
              <w:t>Zvládání stresu a připravenost na krizové situace.</w:t>
            </w:r>
          </w:p>
          <w:p w14:paraId="0787FF69" w14:textId="477A5024" w:rsidR="0015305F" w:rsidRDefault="0015305F" w:rsidP="00FB1440">
            <w:pPr>
              <w:pStyle w:val="Odstavecseseznamem"/>
              <w:numPr>
                <w:ilvl w:val="0"/>
                <w:numId w:val="14"/>
              </w:numPr>
              <w:jc w:val="both"/>
            </w:pPr>
            <w:r>
              <w:t>Rizikové faktory životního stylu.</w:t>
            </w:r>
          </w:p>
          <w:p w14:paraId="075E092F" w14:textId="35F6165C" w:rsidR="0015305F" w:rsidRDefault="0015305F" w:rsidP="00FB1440">
            <w:pPr>
              <w:pStyle w:val="Odstavecseseznamem"/>
              <w:numPr>
                <w:ilvl w:val="0"/>
                <w:numId w:val="14"/>
              </w:numPr>
              <w:jc w:val="both"/>
            </w:pPr>
            <w:r>
              <w:t>Působení psychosociálních vlivů na zdraví člověka.</w:t>
            </w:r>
          </w:p>
          <w:p w14:paraId="2E46630D" w14:textId="77777777" w:rsidR="0015305F" w:rsidRDefault="0015305F" w:rsidP="00FB1440">
            <w:pPr>
              <w:pStyle w:val="Odstavecseseznamem"/>
              <w:numPr>
                <w:ilvl w:val="0"/>
                <w:numId w:val="14"/>
              </w:numPr>
              <w:jc w:val="both"/>
            </w:pPr>
            <w:r>
              <w:t>Urbanismus a bydlení - hygienické aspekty</w:t>
            </w:r>
          </w:p>
          <w:p w14:paraId="3D92FFBB" w14:textId="0D0FB2AE" w:rsidR="0006763B" w:rsidRDefault="0006763B" w:rsidP="0006763B">
            <w:pPr>
              <w:pStyle w:val="Odstavecseseznamem"/>
              <w:jc w:val="both"/>
            </w:pPr>
          </w:p>
        </w:tc>
      </w:tr>
      <w:tr w:rsidR="0015305F" w14:paraId="29DD07FE" w14:textId="77777777" w:rsidTr="008F0084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270D5729" w14:textId="77777777" w:rsidR="0015305F" w:rsidRDefault="0015305F" w:rsidP="008F0084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45D57B03" w14:textId="77777777" w:rsidR="0015305F" w:rsidRDefault="0015305F" w:rsidP="008F0084">
            <w:pPr>
              <w:jc w:val="both"/>
            </w:pPr>
          </w:p>
        </w:tc>
      </w:tr>
      <w:tr w:rsidR="0015305F" w14:paraId="5FDC9682" w14:textId="77777777" w:rsidTr="008F0084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512FA923" w14:textId="77777777" w:rsidR="0015305F" w:rsidRPr="00D610DF" w:rsidRDefault="0015305F" w:rsidP="008F0084">
            <w:pPr>
              <w:jc w:val="both"/>
              <w:rPr>
                <w:b/>
              </w:rPr>
            </w:pPr>
            <w:r w:rsidRPr="00D610DF">
              <w:rPr>
                <w:b/>
              </w:rPr>
              <w:t>Povinná literatura:</w:t>
            </w:r>
          </w:p>
          <w:p w14:paraId="2C7887E5" w14:textId="77777777" w:rsidR="0015305F" w:rsidRDefault="0015305F" w:rsidP="008F0084">
            <w:pPr>
              <w:jc w:val="both"/>
            </w:pPr>
            <w:r w:rsidRPr="00D610DF">
              <w:t>HÁK, Tomáš, Alena OULEHLOVÁ a Svatava JANOUŠKOVÁ</w:t>
            </w:r>
            <w:r w:rsidRPr="00A62B2D">
              <w:rPr>
                <w:i/>
              </w:rPr>
              <w:t>. Environmentální bezpečnost</w:t>
            </w:r>
            <w:r w:rsidRPr="00D610DF">
              <w:t>. Praha: Ekopress, 2015, 155 s. ISBN 9788087865194.</w:t>
            </w:r>
          </w:p>
          <w:p w14:paraId="2702306A" w14:textId="77777777" w:rsidR="0015305F" w:rsidRDefault="0015305F" w:rsidP="008F0084">
            <w:pPr>
              <w:jc w:val="both"/>
            </w:pPr>
            <w:r w:rsidRPr="00D610DF">
              <w:t xml:space="preserve">CÍLEK, Václav a Alexander AČ. </w:t>
            </w:r>
            <w:r w:rsidRPr="00A62B2D">
              <w:rPr>
                <w:i/>
              </w:rPr>
              <w:t>Věk nerovnováhy: klimatická změna, bezpečnost a cesty k národní resilienci.</w:t>
            </w:r>
            <w:r w:rsidRPr="00D610DF">
              <w:t xml:space="preserve"> Praha: Academia, 2019, 346 s. ISBN 978-80-200-2930-0.</w:t>
            </w:r>
          </w:p>
          <w:p w14:paraId="1A080C48" w14:textId="77777777" w:rsidR="0015305F" w:rsidRDefault="0015305F" w:rsidP="008F0084">
            <w:pPr>
              <w:jc w:val="both"/>
            </w:pPr>
            <w:r w:rsidRPr="00D610DF">
              <w:t xml:space="preserve">MARTINOVSKÝ, Petr. </w:t>
            </w:r>
            <w:r w:rsidRPr="00A62B2D">
              <w:rPr>
                <w:i/>
              </w:rPr>
              <w:t>Environmentální bezpečnost v České republice.</w:t>
            </w:r>
            <w:r w:rsidRPr="00D610DF">
              <w:t xml:space="preserve"> Brno: Masarykova univerzita, Fakulta sociálních studií, Mezinárodní politologický ústav, 2016, 215 s. Monografie. ISBN 9788021081918.</w:t>
            </w:r>
          </w:p>
          <w:p w14:paraId="41CBDB5B" w14:textId="77777777" w:rsidR="0015305F" w:rsidRDefault="0015305F" w:rsidP="008F0084">
            <w:pPr>
              <w:jc w:val="both"/>
              <w:rPr>
                <w:b/>
              </w:rPr>
            </w:pPr>
          </w:p>
          <w:p w14:paraId="44AB0A8D" w14:textId="77777777" w:rsidR="0015305F" w:rsidRDefault="0015305F" w:rsidP="008F0084">
            <w:pPr>
              <w:jc w:val="both"/>
              <w:rPr>
                <w:b/>
              </w:rPr>
            </w:pPr>
            <w:r w:rsidRPr="00D610DF">
              <w:rPr>
                <w:b/>
              </w:rPr>
              <w:t>Doporučená literatura:</w:t>
            </w:r>
          </w:p>
          <w:p w14:paraId="70C08A8D" w14:textId="77777777" w:rsidR="0015305F" w:rsidRPr="00D610DF" w:rsidRDefault="0015305F" w:rsidP="008F0084">
            <w:pPr>
              <w:jc w:val="both"/>
            </w:pPr>
            <w:r w:rsidRPr="00D610DF">
              <w:t xml:space="preserve">HOUGH, Peter. </w:t>
            </w:r>
            <w:r w:rsidRPr="00A62B2D">
              <w:rPr>
                <w:i/>
              </w:rPr>
              <w:t>Environmental security: an introduction.</w:t>
            </w:r>
            <w:r w:rsidRPr="00D610DF">
              <w:t xml:space="preserve"> London: Routledge, Taylor &amp; Francis Group, 2014, xv, 158 s. ISBN 978-0-415-51648-8.</w:t>
            </w:r>
          </w:p>
          <w:p w14:paraId="2590406E" w14:textId="77777777" w:rsidR="0015305F" w:rsidRDefault="0015305F" w:rsidP="008F0084">
            <w:pPr>
              <w:jc w:val="both"/>
              <w:rPr>
                <w:b/>
              </w:rPr>
            </w:pPr>
            <w:r w:rsidRPr="00D610DF">
              <w:lastRenderedPageBreak/>
              <w:t xml:space="preserve">SMITH, Keith. </w:t>
            </w:r>
            <w:r w:rsidRPr="00A62B2D">
              <w:rPr>
                <w:i/>
              </w:rPr>
              <w:t>Environmental hazards: assessing risk and reducing disaster.</w:t>
            </w:r>
            <w:r w:rsidRPr="00D610DF">
              <w:t xml:space="preserve"> Sixth edition. London: Routledge, Taylor &amp; Francis Group, 2013, xxvi, 478 s. ISBN 9780415681063</w:t>
            </w:r>
            <w:r w:rsidRPr="00D610DF">
              <w:rPr>
                <w:b/>
              </w:rPr>
              <w:t>.</w:t>
            </w:r>
          </w:p>
          <w:p w14:paraId="0A364AB4" w14:textId="167752BC" w:rsidR="0015305F" w:rsidRDefault="0015305F" w:rsidP="00646F1B">
            <w:pPr>
              <w:jc w:val="both"/>
            </w:pPr>
            <w:r w:rsidRPr="00D610DF">
              <w:t xml:space="preserve">LOBELL, David a Marshall BURKE, ed. </w:t>
            </w:r>
            <w:r w:rsidRPr="00A62B2D">
              <w:rPr>
                <w:i/>
              </w:rPr>
              <w:t>Climate change and food security: adapting agriculture to a warmer world.</w:t>
            </w:r>
            <w:r w:rsidRPr="00D610DF">
              <w:t xml:space="preserve"> Dordrecht: Springer, c2010, vi, 199 s. Advances in global change research. ISBN 9789048129522.</w:t>
            </w:r>
          </w:p>
        </w:tc>
      </w:tr>
      <w:tr w:rsidR="0015305F" w14:paraId="4D2AD007" w14:textId="77777777" w:rsidTr="008F0084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C86DF21" w14:textId="77777777" w:rsidR="0015305F" w:rsidRDefault="0015305F" w:rsidP="008F008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15305F" w14:paraId="680ECB8C" w14:textId="77777777" w:rsidTr="008F0084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7E7B6A9D" w14:textId="77777777" w:rsidR="0015305F" w:rsidRDefault="0015305F" w:rsidP="008F0084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5FB61393" w14:textId="7B91B19B" w:rsidR="0015305F" w:rsidRDefault="0015305F" w:rsidP="008F0084">
            <w:pPr>
              <w:jc w:val="both"/>
            </w:pPr>
            <w:r>
              <w:t>14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6719E90F" w14:textId="77777777" w:rsidR="0015305F" w:rsidRDefault="0015305F" w:rsidP="008F0084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15305F" w14:paraId="15C9CDA0" w14:textId="77777777" w:rsidTr="008F0084">
        <w:tc>
          <w:tcPr>
            <w:tcW w:w="9855" w:type="dxa"/>
            <w:gridSpan w:val="8"/>
            <w:shd w:val="clear" w:color="auto" w:fill="F7CAAC"/>
          </w:tcPr>
          <w:p w14:paraId="1AA3B7AB" w14:textId="77777777" w:rsidR="0015305F" w:rsidRDefault="0015305F" w:rsidP="008F0084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15305F" w14:paraId="7662576C" w14:textId="77777777" w:rsidTr="008F0084">
        <w:trPr>
          <w:trHeight w:val="1373"/>
        </w:trPr>
        <w:tc>
          <w:tcPr>
            <w:tcW w:w="9855" w:type="dxa"/>
            <w:gridSpan w:val="8"/>
          </w:tcPr>
          <w:p w14:paraId="79E236EF" w14:textId="77777777" w:rsidR="0015305F" w:rsidRDefault="0015305F" w:rsidP="008F0084">
            <w:pPr>
              <w:jc w:val="both"/>
            </w:pPr>
            <w:r>
              <w:t>Studenti se účastní výuky ve stanoveném počtu hodin, kde je jim redukovanou formou prezentována látka výše uvedeného rozsahu a jsou jim určeny části učiva k samostatnému nastudování. Hodnocení individuálních úkolů studentů a korekce informací získaných samostudiem probíhá na skupinových a individuálních konzultacích, prostřednictvím elektronické pošty, portálu UTB nebo v systému MOODLE. V </w:t>
            </w:r>
            <w:r w:rsidRPr="00F655FD">
              <w:t xml:space="preserve">souladu s vnitřními předpisy FLKŘ má každý akademický pracovník stanoveny konzultační hodiny v rozsahu minimálně 2 hodiny týdně. Dle </w:t>
            </w:r>
            <w:r>
              <w:t>potřeby jsou dále konzultace možné i po předchozí emailové či telefonické dohodě.</w:t>
            </w:r>
          </w:p>
        </w:tc>
      </w:tr>
    </w:tbl>
    <w:p w14:paraId="292340B0" w14:textId="0B4AE7A5" w:rsidR="000023AA" w:rsidRDefault="000023AA" w:rsidP="003E2075">
      <w:pPr>
        <w:spacing w:after="160" w:line="259" w:lineRule="auto"/>
      </w:pPr>
    </w:p>
    <w:p w14:paraId="53A54DED" w14:textId="77777777" w:rsidR="000023AA" w:rsidRDefault="000023AA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23AA" w14:paraId="35BAFCD2" w14:textId="77777777" w:rsidTr="008F0084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6A32B0F1" w14:textId="77777777" w:rsidR="000023AA" w:rsidRDefault="000023AA" w:rsidP="008F0084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0023AA" w14:paraId="7E477A8A" w14:textId="77777777" w:rsidTr="008F0084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6181D403" w14:textId="77777777" w:rsidR="000023AA" w:rsidRDefault="000023AA" w:rsidP="008F0084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4CAF5B1E" w14:textId="77777777" w:rsidR="000023AA" w:rsidRPr="009A1D87" w:rsidRDefault="000023AA" w:rsidP="008F0084">
            <w:pPr>
              <w:jc w:val="both"/>
              <w:rPr>
                <w:b/>
              </w:rPr>
            </w:pPr>
            <w:r w:rsidRPr="009A1D87">
              <w:rPr>
                <w:b/>
              </w:rPr>
              <w:t>Environmentální mapování</w:t>
            </w:r>
          </w:p>
        </w:tc>
      </w:tr>
      <w:tr w:rsidR="000023AA" w14:paraId="34ABB4B3" w14:textId="77777777" w:rsidTr="008F0084">
        <w:tc>
          <w:tcPr>
            <w:tcW w:w="3086" w:type="dxa"/>
            <w:shd w:val="clear" w:color="auto" w:fill="F7CAAC"/>
          </w:tcPr>
          <w:p w14:paraId="17350EE0" w14:textId="77777777" w:rsidR="000023AA" w:rsidRDefault="000023AA" w:rsidP="008F0084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69885BE6" w14:textId="43148B5A" w:rsidR="000023AA" w:rsidRDefault="000023AA" w:rsidP="008F0084">
            <w:pPr>
              <w:jc w:val="both"/>
            </w:pPr>
            <w:r>
              <w:t>povinný,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2F3A6D0F" w14:textId="77777777" w:rsidR="000023AA" w:rsidRDefault="000023AA" w:rsidP="008F0084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6F769E81" w14:textId="77777777" w:rsidR="000023AA" w:rsidRDefault="000023AA" w:rsidP="008F0084">
            <w:pPr>
              <w:jc w:val="both"/>
            </w:pPr>
            <w:r>
              <w:t>2/ZS</w:t>
            </w:r>
          </w:p>
        </w:tc>
      </w:tr>
      <w:tr w:rsidR="000023AA" w14:paraId="7635DAA4" w14:textId="77777777" w:rsidTr="008F0084">
        <w:tc>
          <w:tcPr>
            <w:tcW w:w="3086" w:type="dxa"/>
            <w:shd w:val="clear" w:color="auto" w:fill="F7CAAC"/>
          </w:tcPr>
          <w:p w14:paraId="3A3FF7FE" w14:textId="77777777" w:rsidR="000023AA" w:rsidRDefault="000023AA" w:rsidP="008F0084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43199142" w14:textId="078931D1" w:rsidR="000023AA" w:rsidRDefault="000023AA" w:rsidP="008F0084">
            <w:pPr>
              <w:jc w:val="both"/>
            </w:pPr>
            <w:r>
              <w:t>26s</w:t>
            </w:r>
          </w:p>
        </w:tc>
        <w:tc>
          <w:tcPr>
            <w:tcW w:w="889" w:type="dxa"/>
            <w:shd w:val="clear" w:color="auto" w:fill="F7CAAC"/>
          </w:tcPr>
          <w:p w14:paraId="46E65D7A" w14:textId="77777777" w:rsidR="000023AA" w:rsidRDefault="000023AA" w:rsidP="008F0084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0E9CFC9F" w14:textId="77777777" w:rsidR="000023AA" w:rsidRDefault="000023AA" w:rsidP="008F0084">
            <w:pPr>
              <w:jc w:val="both"/>
            </w:pPr>
            <w:r>
              <w:t>26</w:t>
            </w:r>
          </w:p>
        </w:tc>
        <w:tc>
          <w:tcPr>
            <w:tcW w:w="2156" w:type="dxa"/>
            <w:shd w:val="clear" w:color="auto" w:fill="F7CAAC"/>
          </w:tcPr>
          <w:p w14:paraId="3794176F" w14:textId="77777777" w:rsidR="000023AA" w:rsidRDefault="000023AA" w:rsidP="008F0084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4753D597" w14:textId="77777777" w:rsidR="000023AA" w:rsidRDefault="000023AA" w:rsidP="008F0084">
            <w:pPr>
              <w:jc w:val="both"/>
            </w:pPr>
            <w:r>
              <w:t>3</w:t>
            </w:r>
          </w:p>
        </w:tc>
      </w:tr>
      <w:tr w:rsidR="000023AA" w14:paraId="7667333C" w14:textId="77777777" w:rsidTr="008F0084">
        <w:tc>
          <w:tcPr>
            <w:tcW w:w="3086" w:type="dxa"/>
            <w:shd w:val="clear" w:color="auto" w:fill="F7CAAC"/>
          </w:tcPr>
          <w:p w14:paraId="0B11CF26" w14:textId="77777777" w:rsidR="000023AA" w:rsidRDefault="000023AA" w:rsidP="008F0084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4544AB2A" w14:textId="77777777" w:rsidR="000023AA" w:rsidRDefault="000023AA" w:rsidP="008F0084">
            <w:pPr>
              <w:jc w:val="both"/>
            </w:pPr>
            <w:r>
              <w:t>nejsou</w:t>
            </w:r>
          </w:p>
        </w:tc>
      </w:tr>
      <w:tr w:rsidR="000023AA" w14:paraId="42A8484B" w14:textId="77777777" w:rsidTr="008F0084">
        <w:tc>
          <w:tcPr>
            <w:tcW w:w="3086" w:type="dxa"/>
            <w:shd w:val="clear" w:color="auto" w:fill="F7CAAC"/>
          </w:tcPr>
          <w:p w14:paraId="702581D9" w14:textId="77777777" w:rsidR="000023AA" w:rsidRDefault="000023AA" w:rsidP="008F0084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69F3682D" w14:textId="6CFD5802" w:rsidR="000023AA" w:rsidRDefault="000023AA" w:rsidP="008F0084">
            <w:pPr>
              <w:jc w:val="both"/>
            </w:pPr>
            <w:r>
              <w:t>Klasifikovaný zápočet</w:t>
            </w:r>
            <w:r w:rsidR="000956B5">
              <w:t>.</w:t>
            </w:r>
          </w:p>
        </w:tc>
        <w:tc>
          <w:tcPr>
            <w:tcW w:w="2156" w:type="dxa"/>
            <w:shd w:val="clear" w:color="auto" w:fill="F7CAAC"/>
          </w:tcPr>
          <w:p w14:paraId="39F07A6A" w14:textId="77777777" w:rsidR="000023AA" w:rsidRDefault="000023AA" w:rsidP="008F0084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5994F5D8" w14:textId="4344F19F" w:rsidR="000023AA" w:rsidRDefault="000023AA" w:rsidP="008F0084">
            <w:pPr>
              <w:jc w:val="both"/>
            </w:pPr>
            <w:r>
              <w:t>semináře</w:t>
            </w:r>
          </w:p>
        </w:tc>
      </w:tr>
      <w:tr w:rsidR="000023AA" w14:paraId="13F7BAB3" w14:textId="77777777" w:rsidTr="008F0084">
        <w:tc>
          <w:tcPr>
            <w:tcW w:w="3086" w:type="dxa"/>
            <w:shd w:val="clear" w:color="auto" w:fill="F7CAAC"/>
          </w:tcPr>
          <w:p w14:paraId="4CEA4381" w14:textId="77777777" w:rsidR="000023AA" w:rsidRDefault="000023AA" w:rsidP="008F0084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22C9908" w14:textId="77777777" w:rsidR="000023AA" w:rsidRDefault="000023AA" w:rsidP="008F0084">
            <w:pPr>
              <w:jc w:val="both"/>
            </w:pPr>
            <w:r>
              <w:t>Studenti zpracovávají průběžné úkoly v rámci cvičení. Podmínkou pro řádné ukončení předmětu je kromě účasti na cvičeních (definováno SZŘ UTB) je také</w:t>
            </w:r>
            <w:r w:rsidRPr="004067A4">
              <w:t xml:space="preserve"> odevzdání výstupů z jednotlivých cvičení</w:t>
            </w:r>
            <w:r>
              <w:t>. Klasifikace probíhá na podkladě vyhodnocení odevzdaných výstupů a hodnoceno je ad hoc praktické řešení zadaného úkolu</w:t>
            </w:r>
            <w:r w:rsidRPr="004067A4">
              <w:t>.</w:t>
            </w:r>
          </w:p>
        </w:tc>
      </w:tr>
      <w:tr w:rsidR="000023AA" w14:paraId="2FC54C6E" w14:textId="77777777" w:rsidTr="008F0084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21C222FF" w14:textId="77777777" w:rsidR="000023AA" w:rsidRDefault="000023AA" w:rsidP="008F0084">
            <w:pPr>
              <w:jc w:val="both"/>
            </w:pPr>
          </w:p>
        </w:tc>
      </w:tr>
      <w:tr w:rsidR="000023AA" w14:paraId="503BFEAC" w14:textId="77777777" w:rsidTr="008F0084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F11EFDA" w14:textId="77777777" w:rsidR="000023AA" w:rsidRDefault="000023AA" w:rsidP="008F0084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2E2B5A82" w14:textId="77777777" w:rsidR="000023AA" w:rsidRDefault="000023AA" w:rsidP="008F0084">
            <w:pPr>
              <w:jc w:val="both"/>
            </w:pPr>
            <w:r>
              <w:t>RNDr. Jakub Trojan, MSc, MBA, Ph.D.</w:t>
            </w:r>
          </w:p>
        </w:tc>
      </w:tr>
      <w:tr w:rsidR="000023AA" w14:paraId="7A7E9038" w14:textId="77777777" w:rsidTr="008F0084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28A5F755" w14:textId="77777777" w:rsidR="000023AA" w:rsidRDefault="000023AA" w:rsidP="008F0084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020E5279" w14:textId="028841A4" w:rsidR="000023AA" w:rsidRDefault="000023AA" w:rsidP="000023AA">
            <w:pPr>
              <w:jc w:val="both"/>
            </w:pPr>
            <w:r>
              <w:t>Garant stanovuje obsah seminářů a vede je.</w:t>
            </w:r>
          </w:p>
        </w:tc>
      </w:tr>
      <w:tr w:rsidR="000023AA" w14:paraId="29A0EFE8" w14:textId="77777777" w:rsidTr="008F0084">
        <w:tc>
          <w:tcPr>
            <w:tcW w:w="3086" w:type="dxa"/>
            <w:shd w:val="clear" w:color="auto" w:fill="F7CAAC"/>
          </w:tcPr>
          <w:p w14:paraId="646FB140" w14:textId="77777777" w:rsidR="000023AA" w:rsidRDefault="000023AA" w:rsidP="008F0084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BEFCD3A" w14:textId="628E8DBC" w:rsidR="000023AA" w:rsidRDefault="009A1D87" w:rsidP="008F0084">
            <w:pPr>
              <w:jc w:val="both"/>
            </w:pPr>
            <w:r>
              <w:t>RNDr. Jakub Trojan, MSc, MBA, Ph.D. – semináře (100 %)</w:t>
            </w:r>
          </w:p>
        </w:tc>
      </w:tr>
      <w:tr w:rsidR="000023AA" w14:paraId="598A3302" w14:textId="77777777" w:rsidTr="008F0084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1E2055D9" w14:textId="6116F2C9" w:rsidR="000023AA" w:rsidRDefault="000023AA" w:rsidP="000023AA">
            <w:pPr>
              <w:jc w:val="both"/>
            </w:pPr>
          </w:p>
        </w:tc>
      </w:tr>
      <w:tr w:rsidR="000023AA" w14:paraId="7501E7B0" w14:textId="77777777" w:rsidTr="008F0084">
        <w:tc>
          <w:tcPr>
            <w:tcW w:w="3086" w:type="dxa"/>
            <w:shd w:val="clear" w:color="auto" w:fill="F7CAAC"/>
          </w:tcPr>
          <w:p w14:paraId="25D3B104" w14:textId="77777777" w:rsidR="000023AA" w:rsidRDefault="000023AA" w:rsidP="008F0084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53A9F66" w14:textId="77777777" w:rsidR="000023AA" w:rsidRDefault="000023AA" w:rsidP="008F0084">
            <w:pPr>
              <w:jc w:val="both"/>
            </w:pPr>
          </w:p>
        </w:tc>
      </w:tr>
      <w:tr w:rsidR="000023AA" w14:paraId="6A56568F" w14:textId="77777777" w:rsidTr="008F0084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652250C2" w14:textId="77777777" w:rsidR="000023AA" w:rsidRDefault="000023AA" w:rsidP="008F0084">
            <w:pPr>
              <w:jc w:val="both"/>
            </w:pPr>
            <w:r w:rsidRPr="004067A4">
              <w:t xml:space="preserve">Cílem předmětu je seznámit studenty s vybranými oblastmi environmentálního mapování prostřednictvím praktických cvičení, které jsou zaměřené na tvorbu tematických map. Reflektovány budou též některé další </w:t>
            </w:r>
            <w:r>
              <w:t xml:space="preserve">geoinformatické </w:t>
            </w:r>
            <w:r w:rsidRPr="004067A4">
              <w:t>problémy a kartografické databáze využitelné při řízení environmentálních rizik.</w:t>
            </w:r>
          </w:p>
          <w:p w14:paraId="70810C33" w14:textId="6FB7A6F5" w:rsidR="000023AA" w:rsidRDefault="000023AA" w:rsidP="008F0084">
            <w:pPr>
              <w:jc w:val="both"/>
            </w:pPr>
          </w:p>
          <w:p w14:paraId="738CEE33" w14:textId="6FEF063E" w:rsidR="000023AA" w:rsidRDefault="000023AA" w:rsidP="008F0084">
            <w:pPr>
              <w:jc w:val="both"/>
            </w:pPr>
            <w:r>
              <w:t>Vyučovaná témata:</w:t>
            </w:r>
          </w:p>
          <w:p w14:paraId="21BDE5AF" w14:textId="194136E9" w:rsidR="000023AA" w:rsidRDefault="000023AA" w:rsidP="00FB1440">
            <w:pPr>
              <w:pStyle w:val="Odstavecseseznamem"/>
              <w:numPr>
                <w:ilvl w:val="0"/>
                <w:numId w:val="15"/>
              </w:numPr>
              <w:jc w:val="both"/>
            </w:pPr>
            <w:r>
              <w:t>Environmentální mapovaní vs tematická kartografie</w:t>
            </w:r>
            <w:r w:rsidR="00DD758A">
              <w:t>.</w:t>
            </w:r>
            <w:r>
              <w:t xml:space="preserve"> </w:t>
            </w:r>
          </w:p>
          <w:p w14:paraId="0D212672" w14:textId="539C7EA4" w:rsidR="000023AA" w:rsidRDefault="000023AA" w:rsidP="00FB1440">
            <w:pPr>
              <w:pStyle w:val="Odstavecseseznamem"/>
              <w:numPr>
                <w:ilvl w:val="0"/>
                <w:numId w:val="15"/>
              </w:numPr>
              <w:jc w:val="both"/>
            </w:pPr>
            <w:r>
              <w:t>Mapy a jejich využití při řízení environmentálních rizik</w:t>
            </w:r>
            <w:r w:rsidR="00DD758A">
              <w:t>.</w:t>
            </w:r>
            <w:r>
              <w:t xml:space="preserve"> </w:t>
            </w:r>
          </w:p>
          <w:p w14:paraId="4BCC9BE9" w14:textId="181AED0F" w:rsidR="000023AA" w:rsidRDefault="00DD758A" w:rsidP="00FB1440">
            <w:pPr>
              <w:pStyle w:val="Odstavecseseznamem"/>
              <w:numPr>
                <w:ilvl w:val="0"/>
                <w:numId w:val="15"/>
              </w:numPr>
              <w:jc w:val="both"/>
            </w:pPr>
            <w:r>
              <w:t>Klad a značení mapových listů.</w:t>
            </w:r>
          </w:p>
          <w:p w14:paraId="038611D7" w14:textId="61461A1E" w:rsidR="000023AA" w:rsidRDefault="000023AA" w:rsidP="00FB1440">
            <w:pPr>
              <w:pStyle w:val="Odstavecseseznamem"/>
              <w:numPr>
                <w:ilvl w:val="0"/>
                <w:numId w:val="15"/>
              </w:numPr>
              <w:jc w:val="both"/>
            </w:pPr>
            <w:r>
              <w:t>Mapové znaky (kartografické značky)</w:t>
            </w:r>
            <w:r w:rsidR="00DD758A">
              <w:t>.</w:t>
            </w:r>
            <w:r>
              <w:t xml:space="preserve">  </w:t>
            </w:r>
          </w:p>
          <w:p w14:paraId="49671090" w14:textId="7FB23C57" w:rsidR="000023AA" w:rsidRDefault="000023AA" w:rsidP="00FB1440">
            <w:pPr>
              <w:pStyle w:val="Odstavecseseznamem"/>
              <w:numPr>
                <w:ilvl w:val="0"/>
                <w:numId w:val="15"/>
              </w:numPr>
              <w:jc w:val="both"/>
            </w:pPr>
            <w:r>
              <w:t>Metody bodových, liniových a plošných znaků I.</w:t>
            </w:r>
          </w:p>
          <w:p w14:paraId="11F34BA4" w14:textId="5E2D2163" w:rsidR="000023AA" w:rsidRDefault="000023AA" w:rsidP="00FB1440">
            <w:pPr>
              <w:pStyle w:val="Odstavecseseznamem"/>
              <w:numPr>
                <w:ilvl w:val="0"/>
                <w:numId w:val="15"/>
              </w:numPr>
              <w:jc w:val="both"/>
            </w:pPr>
            <w:r>
              <w:t xml:space="preserve">Metody bodových, liniových a plošných znaků II. </w:t>
            </w:r>
          </w:p>
          <w:p w14:paraId="3DA99890" w14:textId="698D9727" w:rsidR="000023AA" w:rsidRDefault="000023AA" w:rsidP="00FB1440">
            <w:pPr>
              <w:pStyle w:val="Odstavecseseznamem"/>
              <w:numPr>
                <w:ilvl w:val="0"/>
                <w:numId w:val="15"/>
              </w:numPr>
              <w:jc w:val="both"/>
            </w:pPr>
            <w:r>
              <w:t xml:space="preserve">Metoda </w:t>
            </w:r>
            <w:proofErr w:type="gramStart"/>
            <w:r>
              <w:t>karto(dia</w:t>
            </w:r>
            <w:proofErr w:type="gramEnd"/>
            <w:r>
              <w:t>)gramů</w:t>
            </w:r>
            <w:r w:rsidR="00DD758A">
              <w:t>.</w:t>
            </w:r>
            <w:r>
              <w:t xml:space="preserve"> </w:t>
            </w:r>
          </w:p>
          <w:p w14:paraId="2E4E98D1" w14:textId="6A7F897A" w:rsidR="000023AA" w:rsidRDefault="000023AA" w:rsidP="00FB1440">
            <w:pPr>
              <w:pStyle w:val="Odstavecseseznamem"/>
              <w:numPr>
                <w:ilvl w:val="0"/>
                <w:numId w:val="15"/>
              </w:numPr>
              <w:jc w:val="both"/>
            </w:pPr>
            <w:r>
              <w:t>Praktická práce s technologiemi GNSS I. (GPS – ovládání)</w:t>
            </w:r>
            <w:r w:rsidR="00DD758A">
              <w:t>.</w:t>
            </w:r>
            <w:r>
              <w:t xml:space="preserve"> </w:t>
            </w:r>
          </w:p>
          <w:p w14:paraId="18494EDD" w14:textId="75C05DC5" w:rsidR="000023AA" w:rsidRDefault="000023AA" w:rsidP="00FB1440">
            <w:pPr>
              <w:pStyle w:val="Odstavecseseznamem"/>
              <w:numPr>
                <w:ilvl w:val="0"/>
                <w:numId w:val="15"/>
              </w:numPr>
              <w:jc w:val="both"/>
            </w:pPr>
            <w:r>
              <w:t>Praktická práce s technologiemi GNSS II. (GPS – sběr dat v terénu)</w:t>
            </w:r>
            <w:r w:rsidR="00DD758A">
              <w:t>.</w:t>
            </w:r>
            <w:r>
              <w:t xml:space="preserve">  </w:t>
            </w:r>
          </w:p>
          <w:p w14:paraId="4F632BF5" w14:textId="3C4CAD0A" w:rsidR="000023AA" w:rsidRDefault="000023AA" w:rsidP="00FB1440">
            <w:pPr>
              <w:pStyle w:val="Odstavecseseznamem"/>
              <w:numPr>
                <w:ilvl w:val="0"/>
                <w:numId w:val="15"/>
              </w:numPr>
              <w:jc w:val="both"/>
            </w:pPr>
            <w:r>
              <w:t>Praktická práce s technologiemi GNSS II. (GPS – správa dat)</w:t>
            </w:r>
            <w:r w:rsidR="00DD758A">
              <w:t>.</w:t>
            </w:r>
            <w:r>
              <w:t xml:space="preserve">   </w:t>
            </w:r>
          </w:p>
          <w:p w14:paraId="2A9A2E45" w14:textId="426A2A42" w:rsidR="000023AA" w:rsidRDefault="000023AA" w:rsidP="00FB1440">
            <w:pPr>
              <w:pStyle w:val="Odstavecseseznamem"/>
              <w:numPr>
                <w:ilvl w:val="0"/>
                <w:numId w:val="15"/>
              </w:numPr>
              <w:jc w:val="both"/>
            </w:pPr>
            <w:r>
              <w:t>Tvorba tematických map z vlastních bodů zájmu (nasbírané prostřednictvím GPS)</w:t>
            </w:r>
            <w:r w:rsidR="00DD758A">
              <w:t>.</w:t>
            </w:r>
            <w:r>
              <w:t xml:space="preserve"> </w:t>
            </w:r>
          </w:p>
          <w:p w14:paraId="77EDE5DA" w14:textId="3D020DB8" w:rsidR="000023AA" w:rsidRDefault="000023AA" w:rsidP="00FB1440">
            <w:pPr>
              <w:pStyle w:val="Odstavecseseznamem"/>
              <w:numPr>
                <w:ilvl w:val="0"/>
                <w:numId w:val="15"/>
              </w:numPr>
              <w:jc w:val="both"/>
            </w:pPr>
            <w:r>
              <w:t>Pokročilé mapové analýzy v environmentálních vědách (map algebra)</w:t>
            </w:r>
            <w:r w:rsidR="00DD758A">
              <w:t>.</w:t>
            </w:r>
            <w:r>
              <w:t xml:space="preserve"> </w:t>
            </w:r>
          </w:p>
          <w:p w14:paraId="78DB8C5A" w14:textId="125A0549" w:rsidR="000023AA" w:rsidRDefault="000023AA" w:rsidP="00FB1440">
            <w:pPr>
              <w:pStyle w:val="Odstavecseseznamem"/>
              <w:numPr>
                <w:ilvl w:val="0"/>
                <w:numId w:val="15"/>
              </w:numPr>
              <w:jc w:val="both"/>
            </w:pPr>
            <w:r>
              <w:t>Pokročilé mapové analýzy v environmentálních vědách (overlay algebra)</w:t>
            </w:r>
            <w:r w:rsidR="00DD758A">
              <w:t>.</w:t>
            </w:r>
          </w:p>
          <w:p w14:paraId="7C97E5C3" w14:textId="282043F3" w:rsidR="00DD758A" w:rsidRDefault="00DD758A" w:rsidP="00DD758A">
            <w:pPr>
              <w:pStyle w:val="Odstavecseseznamem"/>
              <w:jc w:val="both"/>
            </w:pPr>
          </w:p>
        </w:tc>
      </w:tr>
      <w:tr w:rsidR="000023AA" w14:paraId="6C8BDAFC" w14:textId="77777777" w:rsidTr="008F0084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0D439B5F" w14:textId="77777777" w:rsidR="000023AA" w:rsidRDefault="000023AA" w:rsidP="008F0084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75AC42CE" w14:textId="77777777" w:rsidR="000023AA" w:rsidRDefault="000023AA" w:rsidP="008F0084">
            <w:pPr>
              <w:jc w:val="both"/>
            </w:pPr>
          </w:p>
        </w:tc>
      </w:tr>
      <w:tr w:rsidR="000023AA" w14:paraId="32C21D68" w14:textId="77777777" w:rsidTr="009A1D87">
        <w:trPr>
          <w:trHeight w:val="552"/>
        </w:trPr>
        <w:tc>
          <w:tcPr>
            <w:tcW w:w="9855" w:type="dxa"/>
            <w:gridSpan w:val="8"/>
            <w:tcBorders>
              <w:top w:val="nil"/>
            </w:tcBorders>
          </w:tcPr>
          <w:p w14:paraId="4C5CE304" w14:textId="77777777" w:rsidR="000023AA" w:rsidRPr="001D33DA" w:rsidRDefault="000023AA" w:rsidP="008F0084">
            <w:pPr>
              <w:jc w:val="both"/>
              <w:rPr>
                <w:b/>
                <w:bCs/>
              </w:rPr>
            </w:pPr>
            <w:r w:rsidRPr="001D33DA">
              <w:rPr>
                <w:b/>
                <w:bCs/>
              </w:rPr>
              <w:t>Povinná literatura:</w:t>
            </w:r>
          </w:p>
          <w:p w14:paraId="022B8215" w14:textId="77777777" w:rsidR="00E61284" w:rsidRDefault="00E61284" w:rsidP="00E61284">
            <w:pPr>
              <w:jc w:val="both"/>
            </w:pPr>
            <w:r w:rsidRPr="000F6286">
              <w:t xml:space="preserve">HIRTLE, Stephen C. </w:t>
            </w:r>
            <w:r w:rsidRPr="00E61284">
              <w:rPr>
                <w:i/>
              </w:rPr>
              <w:t>Geographical design: spatial cognition and geographical information science.</w:t>
            </w:r>
            <w:r w:rsidRPr="000F6286">
              <w:t xml:space="preserve"> Second edition. [San Rafael]: Morgan &amp; Claypool publishers, [2019], xv, 69 s. Synthesis lectures on human-centered informatics. ISBN 978-1-68173-573-3.</w:t>
            </w:r>
          </w:p>
          <w:p w14:paraId="5A2A1846" w14:textId="77777777" w:rsidR="00E61284" w:rsidRDefault="00E61284" w:rsidP="00E61284">
            <w:pPr>
              <w:jc w:val="both"/>
            </w:pPr>
            <w:r w:rsidRPr="000F6286">
              <w:t xml:space="preserve">SINGH, Suraj Kumar. </w:t>
            </w:r>
            <w:r w:rsidRPr="00E61284">
              <w:rPr>
                <w:i/>
              </w:rPr>
              <w:t>Geographic information science for land resource management.</w:t>
            </w:r>
            <w:r w:rsidRPr="000F6286">
              <w:t xml:space="preserve"> Hoboken, NJ: John Wiley &amp; Sons, 2021,</w:t>
            </w:r>
          </w:p>
          <w:p w14:paraId="1BF21B90" w14:textId="77777777" w:rsidR="00E61284" w:rsidRDefault="00E61284" w:rsidP="00E61284">
            <w:pPr>
              <w:jc w:val="both"/>
            </w:pPr>
            <w:r w:rsidRPr="000F6286">
              <w:t xml:space="preserve">THILL, Jean-Claude, ed. </w:t>
            </w:r>
            <w:r w:rsidRPr="00E61284">
              <w:rPr>
                <w:i/>
              </w:rPr>
              <w:t>Spatial analysis and location modeling in urban and regional systems.</w:t>
            </w:r>
            <w:r w:rsidRPr="000F6286">
              <w:t xml:space="preserve"> Berlin: Springer, [2018], vi, 387 s. Advances in geographic information science. ISBN 978-3-642-37895-9.</w:t>
            </w:r>
          </w:p>
          <w:p w14:paraId="01532E68" w14:textId="77777777" w:rsidR="000023AA" w:rsidRDefault="000023AA" w:rsidP="008F0084">
            <w:pPr>
              <w:jc w:val="both"/>
            </w:pPr>
          </w:p>
          <w:p w14:paraId="6F27F883" w14:textId="77777777" w:rsidR="000023AA" w:rsidRPr="001D33DA" w:rsidRDefault="000023AA" w:rsidP="008F0084">
            <w:pPr>
              <w:jc w:val="both"/>
              <w:rPr>
                <w:b/>
                <w:bCs/>
              </w:rPr>
            </w:pPr>
            <w:r w:rsidRPr="001D33DA">
              <w:rPr>
                <w:b/>
                <w:bCs/>
              </w:rPr>
              <w:t>Doporučená literatura:</w:t>
            </w:r>
          </w:p>
          <w:p w14:paraId="1FBF879C" w14:textId="77777777" w:rsidR="00E61284" w:rsidRDefault="00E61284" w:rsidP="00E61284">
            <w:pPr>
              <w:jc w:val="both"/>
            </w:pPr>
            <w:r w:rsidRPr="000F6286">
              <w:t xml:space="preserve">BORDOGNA, Gloria a Paola CARRARA, ed. </w:t>
            </w:r>
            <w:r w:rsidRPr="00E61284">
              <w:rPr>
                <w:i/>
              </w:rPr>
              <w:t xml:space="preserve">Mobile information systems leveraging volunteered geographic information for earth observation. </w:t>
            </w:r>
            <w:r w:rsidRPr="000F6286">
              <w:t>Cham: Springer, [2018], xi, 214 s. Earth systems data and models. ISBN 9783319708775.</w:t>
            </w:r>
          </w:p>
          <w:p w14:paraId="11C221C6" w14:textId="77777777" w:rsidR="00E61284" w:rsidRDefault="00E61284" w:rsidP="00E61284">
            <w:pPr>
              <w:jc w:val="both"/>
            </w:pPr>
            <w:r w:rsidRPr="000F6286">
              <w:t xml:space="preserve">LEITNER, Michael a Jamal Jokar ARSANJANI. </w:t>
            </w:r>
            <w:r w:rsidRPr="00E61284">
              <w:rPr>
                <w:i/>
              </w:rPr>
              <w:t>Citizen empowered mapping.</w:t>
            </w:r>
            <w:r w:rsidRPr="000F6286">
              <w:t xml:space="preserve"> Cham: Springer, 201</w:t>
            </w:r>
            <w:r>
              <w:t>7</w:t>
            </w:r>
            <w:r w:rsidRPr="000F6286">
              <w:t>, online resource. Geotechnologies and the environment. Dostupné z: doi:9783319516295</w:t>
            </w:r>
          </w:p>
          <w:p w14:paraId="5F9661F3" w14:textId="77777777" w:rsidR="00E61284" w:rsidRDefault="00E61284" w:rsidP="00E61284">
            <w:pPr>
              <w:jc w:val="both"/>
            </w:pPr>
            <w:r>
              <w:lastRenderedPageBreak/>
              <w:t xml:space="preserve">SLOCUM, Terry A. </w:t>
            </w:r>
            <w:r w:rsidRPr="00E61284">
              <w:rPr>
                <w:i/>
              </w:rPr>
              <w:t>Thematic cartography and geovisualization</w:t>
            </w:r>
            <w:r>
              <w:t xml:space="preserve">. Upper Saddle River: Pearson Prentice Hall, 2009. ISBN 9780132298346. </w:t>
            </w:r>
          </w:p>
          <w:p w14:paraId="15AD41CD" w14:textId="4BDE0701" w:rsidR="000023AA" w:rsidRDefault="000023AA" w:rsidP="008F0084">
            <w:pPr>
              <w:jc w:val="both"/>
            </w:pPr>
          </w:p>
        </w:tc>
      </w:tr>
      <w:tr w:rsidR="000023AA" w14:paraId="762CE6D1" w14:textId="77777777" w:rsidTr="008F0084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5BEEE0A4" w14:textId="77777777" w:rsidR="000023AA" w:rsidRDefault="000023AA" w:rsidP="008F008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0023AA" w14:paraId="41B1AC09" w14:textId="77777777" w:rsidTr="008F0084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339FC7B4" w14:textId="77777777" w:rsidR="000023AA" w:rsidRDefault="000023AA" w:rsidP="008F0084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13BD0DE6" w14:textId="77777777" w:rsidR="000023AA" w:rsidRDefault="000023AA" w:rsidP="008F0084">
            <w:pPr>
              <w:jc w:val="both"/>
            </w:pPr>
            <w:r>
              <w:t>10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56CAEB4C" w14:textId="77777777" w:rsidR="000023AA" w:rsidRDefault="000023AA" w:rsidP="008F0084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0023AA" w14:paraId="1CCC536D" w14:textId="77777777" w:rsidTr="008F0084">
        <w:tc>
          <w:tcPr>
            <w:tcW w:w="9855" w:type="dxa"/>
            <w:gridSpan w:val="8"/>
            <w:shd w:val="clear" w:color="auto" w:fill="F7CAAC"/>
          </w:tcPr>
          <w:p w14:paraId="58219E8C" w14:textId="77777777" w:rsidR="000023AA" w:rsidRDefault="000023AA" w:rsidP="008F0084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0023AA" w14:paraId="2AD64A56" w14:textId="77777777" w:rsidTr="008F0084">
        <w:trPr>
          <w:trHeight w:val="1373"/>
        </w:trPr>
        <w:tc>
          <w:tcPr>
            <w:tcW w:w="9855" w:type="dxa"/>
            <w:gridSpan w:val="8"/>
          </w:tcPr>
          <w:p w14:paraId="65A94C05" w14:textId="77777777" w:rsidR="000023AA" w:rsidRDefault="000023AA" w:rsidP="008F0084">
            <w:pPr>
              <w:jc w:val="both"/>
            </w:pPr>
            <w:r w:rsidRPr="000F6286">
              <w:t>Studenti se účastní výuky ve stanoveném počtu hodin, kde je jim redukovanou formou prezentována látka výše uvedeného rozsahu a jsou jim určeny části učiva k samostatnému nastudování. Hodnocení individuálních úkolů studentů a korekce informací získaných samostudiem probíhá na skupinových a individuálních konzultacích, prostřednictvím elektronické pošty, portálu UTB nebo v systému MOODLE. V souladu s vnitřními předpisy FLKŘ má každý akademický pracovník stanoveny konzultační hodiny v rozsahu minimálně 2 hodiny týdně. Dle potřeby jsou dále konzultace možné i po předchozí emailové či telefonické dohodě.</w:t>
            </w:r>
          </w:p>
        </w:tc>
      </w:tr>
    </w:tbl>
    <w:p w14:paraId="79EE9C02" w14:textId="77777777" w:rsidR="000023AA" w:rsidRDefault="000023AA" w:rsidP="000023AA"/>
    <w:p w14:paraId="51E3DF9A" w14:textId="77777777" w:rsidR="000023AA" w:rsidRDefault="000023AA" w:rsidP="000023AA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23AA" w14:paraId="73967612" w14:textId="77777777" w:rsidTr="008F0084">
        <w:tc>
          <w:tcPr>
            <w:tcW w:w="9854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08F67FEE" w14:textId="77777777" w:rsidR="000023AA" w:rsidRDefault="000023AA" w:rsidP="008F0084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0023AA" w14:paraId="5472B2D5" w14:textId="77777777" w:rsidTr="008F0084">
        <w:tc>
          <w:tcPr>
            <w:tcW w:w="3085" w:type="dxa"/>
            <w:tcBorders>
              <w:top w:val="double" w:sz="4" w:space="0" w:color="auto"/>
            </w:tcBorders>
            <w:shd w:val="clear" w:color="auto" w:fill="F7CAAC"/>
          </w:tcPr>
          <w:p w14:paraId="6E3C7B9C" w14:textId="77777777" w:rsidR="000023AA" w:rsidRDefault="000023AA" w:rsidP="008F0084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215EFF3E" w14:textId="77777777" w:rsidR="000023AA" w:rsidRPr="009A1D87" w:rsidRDefault="000023AA" w:rsidP="008F0084">
            <w:pPr>
              <w:jc w:val="both"/>
              <w:rPr>
                <w:b/>
              </w:rPr>
            </w:pPr>
            <w:r w:rsidRPr="009A1D87">
              <w:rPr>
                <w:b/>
              </w:rPr>
              <w:t>Environmentální zátěž ovzduší a vod</w:t>
            </w:r>
          </w:p>
        </w:tc>
      </w:tr>
      <w:tr w:rsidR="000023AA" w14:paraId="76C935BC" w14:textId="77777777" w:rsidTr="008F0084">
        <w:tc>
          <w:tcPr>
            <w:tcW w:w="3085" w:type="dxa"/>
            <w:shd w:val="clear" w:color="auto" w:fill="F7CAAC"/>
          </w:tcPr>
          <w:p w14:paraId="4F436FE4" w14:textId="77777777" w:rsidR="000023AA" w:rsidRDefault="000023AA" w:rsidP="008F0084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692867D9" w14:textId="7E3C21C0" w:rsidR="0085120C" w:rsidRDefault="000023AA" w:rsidP="0085120C">
            <w:pPr>
              <w:jc w:val="both"/>
            </w:pPr>
            <w:r>
              <w:t xml:space="preserve">povinný, </w:t>
            </w:r>
            <w:r w:rsidR="00A14CA4">
              <w:t>PZ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4E24F0DC" w14:textId="77777777" w:rsidR="000023AA" w:rsidRDefault="000023AA" w:rsidP="008F0084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7A38F984" w14:textId="2D3D1D72" w:rsidR="000023AA" w:rsidRDefault="000023AA" w:rsidP="008F0084">
            <w:pPr>
              <w:jc w:val="both"/>
            </w:pPr>
            <w:r>
              <w:t>2/ZS</w:t>
            </w:r>
          </w:p>
        </w:tc>
      </w:tr>
      <w:tr w:rsidR="000023AA" w14:paraId="76408D9C" w14:textId="77777777" w:rsidTr="008F0084">
        <w:tc>
          <w:tcPr>
            <w:tcW w:w="3085" w:type="dxa"/>
            <w:shd w:val="clear" w:color="auto" w:fill="F7CAAC"/>
          </w:tcPr>
          <w:p w14:paraId="201F6602" w14:textId="77777777" w:rsidR="000023AA" w:rsidRDefault="000023AA" w:rsidP="008F0084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6F99262D" w14:textId="64AAE962" w:rsidR="000023AA" w:rsidRDefault="000023AA" w:rsidP="000023AA">
            <w:pPr>
              <w:jc w:val="both"/>
            </w:pPr>
            <w:r>
              <w:t>13p + 26s</w:t>
            </w:r>
          </w:p>
        </w:tc>
        <w:tc>
          <w:tcPr>
            <w:tcW w:w="889" w:type="dxa"/>
            <w:shd w:val="clear" w:color="auto" w:fill="F7CAAC"/>
          </w:tcPr>
          <w:p w14:paraId="615A892D" w14:textId="77777777" w:rsidR="000023AA" w:rsidRDefault="000023AA" w:rsidP="008F0084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694D74DD" w14:textId="77777777" w:rsidR="000023AA" w:rsidRDefault="000023AA" w:rsidP="008F0084">
            <w:pPr>
              <w:jc w:val="both"/>
            </w:pPr>
            <w:r>
              <w:t>39</w:t>
            </w:r>
          </w:p>
        </w:tc>
        <w:tc>
          <w:tcPr>
            <w:tcW w:w="2156" w:type="dxa"/>
            <w:shd w:val="clear" w:color="auto" w:fill="F7CAAC"/>
          </w:tcPr>
          <w:p w14:paraId="5B89233E" w14:textId="77777777" w:rsidR="000023AA" w:rsidRDefault="000023AA" w:rsidP="008F0084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3719DD03" w14:textId="35A941B5" w:rsidR="000023AA" w:rsidRDefault="000023AA" w:rsidP="008F0084">
            <w:pPr>
              <w:jc w:val="both"/>
            </w:pPr>
            <w:r>
              <w:t>4</w:t>
            </w:r>
          </w:p>
        </w:tc>
      </w:tr>
      <w:tr w:rsidR="000023AA" w14:paraId="67A8329C" w14:textId="77777777" w:rsidTr="008F0084">
        <w:tc>
          <w:tcPr>
            <w:tcW w:w="3085" w:type="dxa"/>
            <w:shd w:val="clear" w:color="auto" w:fill="F7CAAC"/>
          </w:tcPr>
          <w:p w14:paraId="25858B7D" w14:textId="77777777" w:rsidR="000023AA" w:rsidRDefault="000023AA" w:rsidP="008F0084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0F4510F5" w14:textId="77777777" w:rsidR="000023AA" w:rsidRDefault="000023AA" w:rsidP="008F0084">
            <w:pPr>
              <w:jc w:val="both"/>
            </w:pPr>
          </w:p>
        </w:tc>
      </w:tr>
      <w:tr w:rsidR="000023AA" w14:paraId="6528DE0A" w14:textId="77777777" w:rsidTr="008F0084">
        <w:tc>
          <w:tcPr>
            <w:tcW w:w="3085" w:type="dxa"/>
            <w:shd w:val="clear" w:color="auto" w:fill="F7CAAC"/>
          </w:tcPr>
          <w:p w14:paraId="3AAA7FEF" w14:textId="77777777" w:rsidR="000023AA" w:rsidRDefault="000023AA" w:rsidP="008F0084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39FAD7EE" w14:textId="7E5FED2E" w:rsidR="000023AA" w:rsidRDefault="000956B5" w:rsidP="008F0084">
            <w:pPr>
              <w:jc w:val="both"/>
            </w:pPr>
            <w:r>
              <w:t>Zápočet, zkouška.</w:t>
            </w:r>
          </w:p>
        </w:tc>
        <w:tc>
          <w:tcPr>
            <w:tcW w:w="2156" w:type="dxa"/>
            <w:shd w:val="clear" w:color="auto" w:fill="F7CAAC"/>
          </w:tcPr>
          <w:p w14:paraId="673A92B6" w14:textId="77777777" w:rsidR="000023AA" w:rsidRDefault="000023AA" w:rsidP="008F0084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4D1B345F" w14:textId="77777777" w:rsidR="000023AA" w:rsidRDefault="000023AA" w:rsidP="008F0084">
            <w:pPr>
              <w:jc w:val="both"/>
            </w:pPr>
            <w:r>
              <w:t>přednášky</w:t>
            </w:r>
          </w:p>
          <w:p w14:paraId="27B4FBB4" w14:textId="77777777" w:rsidR="000023AA" w:rsidRDefault="000023AA" w:rsidP="008F0084">
            <w:pPr>
              <w:jc w:val="both"/>
            </w:pPr>
            <w:r>
              <w:t>semináře</w:t>
            </w:r>
          </w:p>
        </w:tc>
      </w:tr>
      <w:tr w:rsidR="000023AA" w14:paraId="64ACF198" w14:textId="77777777" w:rsidTr="008F0084">
        <w:tc>
          <w:tcPr>
            <w:tcW w:w="3085" w:type="dxa"/>
            <w:shd w:val="clear" w:color="auto" w:fill="F7CAAC"/>
          </w:tcPr>
          <w:p w14:paraId="6BDB0191" w14:textId="77777777" w:rsidR="000023AA" w:rsidRDefault="000023AA" w:rsidP="008F0084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BD81302" w14:textId="77777777" w:rsidR="000023AA" w:rsidRDefault="000023AA" w:rsidP="008F0084">
            <w:pPr>
              <w:jc w:val="both"/>
            </w:pPr>
            <w:r>
              <w:t>Zápočet: aktivní účast na nejméně 80 % seminářů, písemný test a seminární práce</w:t>
            </w:r>
          </w:p>
          <w:p w14:paraId="3B5E0CF7" w14:textId="77777777" w:rsidR="000023AA" w:rsidRDefault="000023AA" w:rsidP="008F0084">
            <w:pPr>
              <w:jc w:val="both"/>
            </w:pPr>
          </w:p>
          <w:p w14:paraId="22244662" w14:textId="77777777" w:rsidR="000023AA" w:rsidRDefault="000023AA" w:rsidP="008F0084">
            <w:pPr>
              <w:jc w:val="both"/>
            </w:pPr>
            <w:r>
              <w:t>Zkouška: ústní</w:t>
            </w:r>
          </w:p>
        </w:tc>
      </w:tr>
      <w:tr w:rsidR="000023AA" w14:paraId="4D2BFE20" w14:textId="77777777" w:rsidTr="008F0084">
        <w:trPr>
          <w:trHeight w:val="554"/>
        </w:trPr>
        <w:tc>
          <w:tcPr>
            <w:tcW w:w="9854" w:type="dxa"/>
            <w:gridSpan w:val="8"/>
            <w:tcBorders>
              <w:top w:val="nil"/>
            </w:tcBorders>
          </w:tcPr>
          <w:p w14:paraId="59BD45CF" w14:textId="77777777" w:rsidR="000023AA" w:rsidRDefault="000023AA" w:rsidP="008F0084">
            <w:pPr>
              <w:jc w:val="both"/>
            </w:pPr>
          </w:p>
        </w:tc>
      </w:tr>
      <w:tr w:rsidR="000023AA" w14:paraId="67D9A1EA" w14:textId="77777777" w:rsidTr="008F0084">
        <w:trPr>
          <w:trHeight w:val="197"/>
        </w:trPr>
        <w:tc>
          <w:tcPr>
            <w:tcW w:w="3085" w:type="dxa"/>
            <w:tcBorders>
              <w:top w:val="nil"/>
            </w:tcBorders>
            <w:shd w:val="clear" w:color="auto" w:fill="F7CAAC"/>
          </w:tcPr>
          <w:p w14:paraId="2BC0E8FE" w14:textId="77777777" w:rsidR="000023AA" w:rsidRDefault="000023AA" w:rsidP="008F0084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22B72A2C" w14:textId="77777777" w:rsidR="000023AA" w:rsidRDefault="00862263" w:rsidP="008F0084">
            <w:pPr>
              <w:jc w:val="both"/>
            </w:pPr>
            <w:hyperlink r:id="rId70" w:history="1">
              <w:r w:rsidR="000023AA" w:rsidRPr="00C4082B">
                <w:t>Mgr. Matyáš Adam, Ph.D.</w:t>
              </w:r>
            </w:hyperlink>
          </w:p>
        </w:tc>
      </w:tr>
      <w:tr w:rsidR="000023AA" w14:paraId="7C20F1D7" w14:textId="77777777" w:rsidTr="008F0084">
        <w:trPr>
          <w:trHeight w:val="243"/>
        </w:trPr>
        <w:tc>
          <w:tcPr>
            <w:tcW w:w="3085" w:type="dxa"/>
            <w:tcBorders>
              <w:top w:val="nil"/>
            </w:tcBorders>
            <w:shd w:val="clear" w:color="auto" w:fill="F7CAAC"/>
          </w:tcPr>
          <w:p w14:paraId="2325763C" w14:textId="77777777" w:rsidR="000023AA" w:rsidRDefault="000023AA" w:rsidP="008F0084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F35A8AC" w14:textId="77777777" w:rsidR="000023AA" w:rsidRDefault="000023AA" w:rsidP="008F0084">
            <w:pPr>
              <w:jc w:val="both"/>
            </w:pPr>
            <w:r>
              <w:t>Garant stanovuje obsah přednášek, seminářů a dohlíží na jejich jednotné vedení.</w:t>
            </w:r>
          </w:p>
          <w:p w14:paraId="7894B642" w14:textId="77777777" w:rsidR="000023AA" w:rsidRPr="00AF0233" w:rsidRDefault="000023AA" w:rsidP="008F0084">
            <w:pPr>
              <w:jc w:val="both"/>
              <w:rPr>
                <w:lang w:val="en-GB"/>
              </w:rPr>
            </w:pPr>
            <w:r>
              <w:t xml:space="preserve">Garant přímo vyučuje 100 % přednášek a vede 100 </w:t>
            </w:r>
            <w:r>
              <w:rPr>
                <w:lang w:val="en-GB"/>
              </w:rPr>
              <w:t>%</w:t>
            </w:r>
            <w:r>
              <w:t xml:space="preserve"> seminářů</w:t>
            </w:r>
          </w:p>
        </w:tc>
      </w:tr>
      <w:tr w:rsidR="000023AA" w14:paraId="1FBD340F" w14:textId="77777777" w:rsidTr="008F0084">
        <w:tc>
          <w:tcPr>
            <w:tcW w:w="3085" w:type="dxa"/>
            <w:shd w:val="clear" w:color="auto" w:fill="F7CAAC"/>
          </w:tcPr>
          <w:p w14:paraId="16EACCA7" w14:textId="77777777" w:rsidR="000023AA" w:rsidRDefault="000023AA" w:rsidP="008F0084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8B9ECC6" w14:textId="77777777" w:rsidR="000023AA" w:rsidRDefault="00862263" w:rsidP="008F0084">
            <w:pPr>
              <w:jc w:val="both"/>
            </w:pPr>
            <w:hyperlink r:id="rId71" w:history="1">
              <w:r w:rsidR="000023AA" w:rsidRPr="00C4082B">
                <w:t>Mgr. Matyáš Adam, Ph.D.</w:t>
              </w:r>
            </w:hyperlink>
            <w:r w:rsidR="000023AA">
              <w:t xml:space="preserve"> – přednášky (100 %), semináře (100 %)</w:t>
            </w:r>
          </w:p>
        </w:tc>
      </w:tr>
      <w:tr w:rsidR="000023AA" w14:paraId="11A0EF90" w14:textId="77777777" w:rsidTr="008F0084">
        <w:trPr>
          <w:trHeight w:val="554"/>
        </w:trPr>
        <w:tc>
          <w:tcPr>
            <w:tcW w:w="9854" w:type="dxa"/>
            <w:gridSpan w:val="8"/>
            <w:tcBorders>
              <w:top w:val="nil"/>
            </w:tcBorders>
          </w:tcPr>
          <w:p w14:paraId="3882EBE8" w14:textId="77777777" w:rsidR="000023AA" w:rsidRDefault="000023AA" w:rsidP="008F0084">
            <w:pPr>
              <w:jc w:val="both"/>
            </w:pPr>
          </w:p>
        </w:tc>
      </w:tr>
      <w:tr w:rsidR="000023AA" w14:paraId="33AAB082" w14:textId="77777777" w:rsidTr="008F0084">
        <w:tc>
          <w:tcPr>
            <w:tcW w:w="3085" w:type="dxa"/>
            <w:shd w:val="clear" w:color="auto" w:fill="F7CAAC"/>
          </w:tcPr>
          <w:p w14:paraId="66131757" w14:textId="77777777" w:rsidR="000023AA" w:rsidRDefault="000023AA" w:rsidP="008F0084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5734F02" w14:textId="77777777" w:rsidR="000023AA" w:rsidRDefault="000023AA" w:rsidP="008F0084">
            <w:pPr>
              <w:jc w:val="both"/>
            </w:pPr>
          </w:p>
        </w:tc>
      </w:tr>
      <w:tr w:rsidR="000023AA" w14:paraId="7DBD6912" w14:textId="77777777" w:rsidTr="008F0084">
        <w:trPr>
          <w:trHeight w:val="3938"/>
        </w:trPr>
        <w:tc>
          <w:tcPr>
            <w:tcW w:w="9854" w:type="dxa"/>
            <w:gridSpan w:val="8"/>
            <w:tcBorders>
              <w:top w:val="nil"/>
              <w:bottom w:val="single" w:sz="12" w:space="0" w:color="auto"/>
            </w:tcBorders>
          </w:tcPr>
          <w:p w14:paraId="36422838" w14:textId="77777777" w:rsidR="000023AA" w:rsidRDefault="000023AA" w:rsidP="008F0084">
            <w:pPr>
              <w:jc w:val="both"/>
            </w:pPr>
            <w:r w:rsidRPr="00AE33F5">
              <w:t>Cílem předmětu je seznámit posluchače s problematikou zatížení vody a ovzduší v krajině. Během semestru bude pojednáno o pohybu vody v hydrosféře a atmosféře, významu v jednotlivých složkách krajinných sfér a možnostech adaptace a mitigace extrémních hydrologických a meteorologických jevů.</w:t>
            </w:r>
            <w:r>
              <w:t xml:space="preserve"> Součástí předmětu bude i představení případových studií a exkurze zapadající do kontextu předmětu.</w:t>
            </w:r>
          </w:p>
          <w:p w14:paraId="230DC0A4" w14:textId="77777777" w:rsidR="000023AA" w:rsidRDefault="000023AA" w:rsidP="008F0084">
            <w:pPr>
              <w:jc w:val="both"/>
            </w:pPr>
          </w:p>
          <w:p w14:paraId="61A41450" w14:textId="77777777" w:rsidR="000023AA" w:rsidRDefault="000023AA" w:rsidP="008F0084">
            <w:pPr>
              <w:jc w:val="both"/>
            </w:pPr>
            <w:r>
              <w:t>Vyučovaná témata:</w:t>
            </w:r>
          </w:p>
          <w:p w14:paraId="6EAC3EDD" w14:textId="77777777" w:rsidR="000023AA" w:rsidRPr="00AE33F5" w:rsidRDefault="000023AA" w:rsidP="00FB1440">
            <w:pPr>
              <w:pStyle w:val="Odstavecseseznamem"/>
              <w:numPr>
                <w:ilvl w:val="0"/>
                <w:numId w:val="17"/>
              </w:numPr>
              <w:jc w:val="both"/>
            </w:pPr>
            <w:r w:rsidRPr="00AE33F5">
              <w:rPr>
                <w:color w:val="000000"/>
                <w:shd w:val="clear" w:color="auto" w:fill="FFFFFF"/>
              </w:rPr>
              <w:t>Definice, historie oborů (hydrologie a ochrana ovzduší)</w:t>
            </w:r>
          </w:p>
          <w:p w14:paraId="60F4A383" w14:textId="77777777" w:rsidR="000023AA" w:rsidRPr="00AE33F5" w:rsidRDefault="000023AA" w:rsidP="00FB1440">
            <w:pPr>
              <w:pStyle w:val="Odstavecseseznamem"/>
              <w:numPr>
                <w:ilvl w:val="0"/>
                <w:numId w:val="17"/>
              </w:numPr>
            </w:pPr>
            <w:r w:rsidRPr="00AE33F5">
              <w:rPr>
                <w:color w:val="000000"/>
                <w:shd w:val="clear" w:color="auto" w:fill="FFFFFF"/>
              </w:rPr>
              <w:t>Povrchový odtok; intercepce, infiltrace, podpovrchová a podzemní voda.</w:t>
            </w:r>
          </w:p>
          <w:p w14:paraId="2431C2EA" w14:textId="77777777" w:rsidR="000023AA" w:rsidRPr="00AE33F5" w:rsidRDefault="000023AA" w:rsidP="00FB1440">
            <w:pPr>
              <w:pStyle w:val="Odstavecseseznamem"/>
              <w:numPr>
                <w:ilvl w:val="0"/>
                <w:numId w:val="17"/>
              </w:numPr>
            </w:pPr>
            <w:r w:rsidRPr="00AE33F5">
              <w:rPr>
                <w:color w:val="000000"/>
                <w:shd w:val="clear" w:color="auto" w:fill="FFFFFF"/>
              </w:rPr>
              <w:t>Řeky a jejich srážko-odtokové režimy</w:t>
            </w:r>
          </w:p>
          <w:p w14:paraId="240F5B2F" w14:textId="77777777" w:rsidR="000023AA" w:rsidRPr="00AE33F5" w:rsidRDefault="000023AA" w:rsidP="00FB1440">
            <w:pPr>
              <w:pStyle w:val="Odstavecseseznamem"/>
              <w:numPr>
                <w:ilvl w:val="0"/>
                <w:numId w:val="17"/>
              </w:numPr>
            </w:pPr>
            <w:r w:rsidRPr="00AE33F5">
              <w:rPr>
                <w:color w:val="000000"/>
                <w:shd w:val="clear" w:color="auto" w:fill="FFFFFF"/>
              </w:rPr>
              <w:t>Genetické typy jezer a úvod do limnologie.</w:t>
            </w:r>
          </w:p>
          <w:p w14:paraId="7C29DB2F" w14:textId="77777777" w:rsidR="000023AA" w:rsidRPr="00AE33F5" w:rsidRDefault="000023AA" w:rsidP="00FB1440">
            <w:pPr>
              <w:pStyle w:val="Odstavecseseznamem"/>
              <w:numPr>
                <w:ilvl w:val="0"/>
                <w:numId w:val="17"/>
              </w:numPr>
            </w:pPr>
            <w:r w:rsidRPr="00AE33F5">
              <w:rPr>
                <w:color w:val="000000"/>
                <w:shd w:val="clear" w:color="auto" w:fill="FFFFFF"/>
              </w:rPr>
              <w:t>Ledovce a mořské prostředí.</w:t>
            </w:r>
          </w:p>
          <w:p w14:paraId="6CCA945B" w14:textId="77777777" w:rsidR="000023AA" w:rsidRPr="00AE33F5" w:rsidRDefault="000023AA" w:rsidP="00FB1440">
            <w:pPr>
              <w:pStyle w:val="Odstavecseseznamem"/>
              <w:numPr>
                <w:ilvl w:val="0"/>
                <w:numId w:val="17"/>
              </w:numPr>
            </w:pPr>
            <w:r w:rsidRPr="00AE33F5">
              <w:rPr>
                <w:color w:val="000000"/>
                <w:shd w:val="clear" w:color="auto" w:fill="FFFFFF"/>
              </w:rPr>
              <w:t>Hydrografie a hydrometrie.</w:t>
            </w:r>
          </w:p>
          <w:p w14:paraId="32AA51AF" w14:textId="77777777" w:rsidR="000023AA" w:rsidRPr="00AE33F5" w:rsidRDefault="000023AA" w:rsidP="00FB1440">
            <w:pPr>
              <w:pStyle w:val="Odstavecseseznamem"/>
              <w:numPr>
                <w:ilvl w:val="0"/>
                <w:numId w:val="17"/>
              </w:numPr>
            </w:pPr>
            <w:r w:rsidRPr="00AE33F5">
              <w:rPr>
                <w:color w:val="000000"/>
                <w:shd w:val="clear" w:color="auto" w:fill="FFFFFF"/>
              </w:rPr>
              <w:t>Atmosférické jevy a cirkulace vzdušných mas.</w:t>
            </w:r>
          </w:p>
          <w:p w14:paraId="4B0C6C55" w14:textId="77777777" w:rsidR="000023AA" w:rsidRPr="00AE33F5" w:rsidRDefault="000023AA" w:rsidP="00FB1440">
            <w:pPr>
              <w:pStyle w:val="Odstavecseseznamem"/>
              <w:numPr>
                <w:ilvl w:val="0"/>
                <w:numId w:val="17"/>
              </w:numPr>
            </w:pPr>
            <w:r w:rsidRPr="00AE33F5">
              <w:rPr>
                <w:color w:val="000000"/>
                <w:shd w:val="clear" w:color="auto" w:fill="FFFFFF"/>
              </w:rPr>
              <w:t>Chemické vlastnosti vody, kvalita vodních zdrojů a ovzduší.</w:t>
            </w:r>
          </w:p>
          <w:p w14:paraId="36A4D6D7" w14:textId="77777777" w:rsidR="000023AA" w:rsidRPr="00AE33F5" w:rsidRDefault="000023AA" w:rsidP="00FB1440">
            <w:pPr>
              <w:pStyle w:val="Odstavecseseznamem"/>
              <w:numPr>
                <w:ilvl w:val="0"/>
                <w:numId w:val="17"/>
              </w:numPr>
            </w:pPr>
            <w:r w:rsidRPr="00AE33F5">
              <w:rPr>
                <w:color w:val="000000"/>
                <w:shd w:val="clear" w:color="auto" w:fill="FFFFFF"/>
              </w:rPr>
              <w:t>Zdroje znečištění vodních zdrojů a ovzduší a jejich ochrana.</w:t>
            </w:r>
          </w:p>
          <w:p w14:paraId="6CD2C766" w14:textId="77777777" w:rsidR="000023AA" w:rsidRPr="00AE33F5" w:rsidRDefault="000023AA" w:rsidP="00FB1440">
            <w:pPr>
              <w:pStyle w:val="Odstavecseseznamem"/>
              <w:numPr>
                <w:ilvl w:val="0"/>
                <w:numId w:val="17"/>
              </w:numPr>
            </w:pPr>
            <w:r w:rsidRPr="00AE33F5">
              <w:rPr>
                <w:color w:val="000000"/>
                <w:shd w:val="clear" w:color="auto" w:fill="FFFFFF"/>
              </w:rPr>
              <w:t>Povodně a záplavy coby reakce na extrémní synoptické podmínky v kontextu nevhodného land-use a land-cover.</w:t>
            </w:r>
          </w:p>
          <w:p w14:paraId="6D389754" w14:textId="77777777" w:rsidR="000023AA" w:rsidRPr="00AE33F5" w:rsidRDefault="000023AA" w:rsidP="00FB1440">
            <w:pPr>
              <w:pStyle w:val="Odstavecseseznamem"/>
              <w:numPr>
                <w:ilvl w:val="0"/>
                <w:numId w:val="17"/>
              </w:numPr>
            </w:pPr>
            <w:r w:rsidRPr="00AE33F5">
              <w:rPr>
                <w:color w:val="000000"/>
                <w:shd w:val="clear" w:color="auto" w:fill="FFFFFF"/>
              </w:rPr>
              <w:t>Přírodní a technogenní rizika vodních zdrojů.</w:t>
            </w:r>
          </w:p>
          <w:p w14:paraId="2F125459" w14:textId="77777777" w:rsidR="000023AA" w:rsidRPr="00AE33F5" w:rsidRDefault="000023AA" w:rsidP="00FB1440">
            <w:pPr>
              <w:pStyle w:val="Odstavecseseznamem"/>
              <w:numPr>
                <w:ilvl w:val="0"/>
                <w:numId w:val="17"/>
              </w:numPr>
            </w:pPr>
            <w:r w:rsidRPr="00AE33F5">
              <w:rPr>
                <w:color w:val="000000"/>
                <w:shd w:val="clear" w:color="auto" w:fill="FFFFFF"/>
              </w:rPr>
              <w:t>Management podzemních a podpovrchových vod, vodní hospodářství.</w:t>
            </w:r>
          </w:p>
          <w:p w14:paraId="0072E927" w14:textId="77777777" w:rsidR="000023AA" w:rsidRPr="00DD758A" w:rsidRDefault="000023AA" w:rsidP="00FB1440">
            <w:pPr>
              <w:pStyle w:val="Odstavecseseznamem"/>
              <w:numPr>
                <w:ilvl w:val="0"/>
                <w:numId w:val="17"/>
              </w:numPr>
            </w:pPr>
            <w:r w:rsidRPr="00AE33F5">
              <w:rPr>
                <w:color w:val="000000"/>
                <w:shd w:val="clear" w:color="auto" w:fill="FFFFFF"/>
              </w:rPr>
              <w:t>Tematická prezentace (exkurze).</w:t>
            </w:r>
          </w:p>
          <w:p w14:paraId="6D3AA449" w14:textId="2D325EFD" w:rsidR="00DD758A" w:rsidRDefault="00DD758A" w:rsidP="00DD758A">
            <w:pPr>
              <w:pStyle w:val="Odstavecseseznamem"/>
            </w:pPr>
          </w:p>
        </w:tc>
      </w:tr>
      <w:tr w:rsidR="000023AA" w14:paraId="069C740C" w14:textId="77777777" w:rsidTr="008F0084">
        <w:trPr>
          <w:trHeight w:val="265"/>
        </w:trPr>
        <w:tc>
          <w:tcPr>
            <w:tcW w:w="3652" w:type="dxa"/>
            <w:gridSpan w:val="2"/>
            <w:tcBorders>
              <w:top w:val="nil"/>
            </w:tcBorders>
            <w:shd w:val="clear" w:color="auto" w:fill="F7CAAC"/>
          </w:tcPr>
          <w:p w14:paraId="6674CEBF" w14:textId="77777777" w:rsidR="000023AA" w:rsidRDefault="000023AA" w:rsidP="008F0084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2A2C754A" w14:textId="77777777" w:rsidR="000023AA" w:rsidRDefault="000023AA" w:rsidP="008F0084">
            <w:pPr>
              <w:jc w:val="both"/>
            </w:pPr>
          </w:p>
        </w:tc>
      </w:tr>
      <w:tr w:rsidR="000023AA" w14:paraId="0F9A257D" w14:textId="77777777" w:rsidTr="008F0084">
        <w:trPr>
          <w:trHeight w:val="1497"/>
        </w:trPr>
        <w:tc>
          <w:tcPr>
            <w:tcW w:w="9854" w:type="dxa"/>
            <w:gridSpan w:val="8"/>
            <w:tcBorders>
              <w:top w:val="nil"/>
            </w:tcBorders>
          </w:tcPr>
          <w:p w14:paraId="3B1CB3DF" w14:textId="77777777" w:rsidR="000023AA" w:rsidRPr="001D33DA" w:rsidRDefault="000023AA" w:rsidP="008F0084">
            <w:pPr>
              <w:jc w:val="both"/>
              <w:rPr>
                <w:b/>
                <w:bCs/>
              </w:rPr>
            </w:pPr>
            <w:r w:rsidRPr="001D33DA">
              <w:rPr>
                <w:b/>
                <w:bCs/>
              </w:rPr>
              <w:t>Povinná literatura:</w:t>
            </w:r>
          </w:p>
          <w:p w14:paraId="0D0FFF8F" w14:textId="09CB1267" w:rsidR="00BF7FD3" w:rsidRDefault="00BF7FD3" w:rsidP="00BF7FD3">
            <w:pPr>
              <w:jc w:val="both"/>
            </w:pPr>
            <w:proofErr w:type="gramStart"/>
            <w:r w:rsidRPr="00AE33F5">
              <w:rPr>
                <w:caps/>
              </w:rPr>
              <w:t>Davis</w:t>
            </w:r>
            <w:r w:rsidRPr="00AE33F5">
              <w:t>, W.T.</w:t>
            </w:r>
            <w:proofErr w:type="gramEnd"/>
            <w:r w:rsidRPr="00AE33F5">
              <w:t xml:space="preserve">, </w:t>
            </w:r>
            <w:r w:rsidRPr="00AE33F5">
              <w:rPr>
                <w:caps/>
              </w:rPr>
              <w:t>Fu</w:t>
            </w:r>
            <w:r w:rsidRPr="00AE33F5">
              <w:t xml:space="preserve">, J.S. a </w:t>
            </w:r>
            <w:r w:rsidRPr="00AE33F5">
              <w:rPr>
                <w:caps/>
              </w:rPr>
              <w:t>Godish</w:t>
            </w:r>
            <w:r w:rsidRPr="00AE33F5">
              <w:t>, T. </w:t>
            </w:r>
            <w:r w:rsidRPr="00AE33F5">
              <w:rPr>
                <w:i/>
              </w:rPr>
              <w:t>Air Quality</w:t>
            </w:r>
            <w:r w:rsidRPr="00AE33F5">
              <w:t>. CRC Press</w:t>
            </w:r>
            <w:r>
              <w:t xml:space="preserve">, 2021. </w:t>
            </w:r>
            <w:r w:rsidRPr="00894D18">
              <w:t xml:space="preserve">ISBN </w:t>
            </w:r>
            <w:r w:rsidRPr="00AE33F5">
              <w:t>978-1466584440</w:t>
            </w:r>
            <w:r>
              <w:t>.</w:t>
            </w:r>
          </w:p>
          <w:p w14:paraId="39CBD4FC" w14:textId="46607F3B" w:rsidR="00BF7FD3" w:rsidRDefault="00BF7FD3" w:rsidP="00BF7FD3">
            <w:pPr>
              <w:jc w:val="both"/>
              <w:rPr>
                <w:color w:val="1A1A1A"/>
                <w:u w:val="single"/>
                <w:shd w:val="clear" w:color="auto" w:fill="FFFFFF"/>
              </w:rPr>
            </w:pPr>
            <w:r>
              <w:rPr>
                <w:color w:val="1A1A1A"/>
                <w:shd w:val="clear" w:color="auto" w:fill="FFFFFF"/>
              </w:rPr>
              <w:t xml:space="preserve">MELESSE, A., WOSSENU, A. a </w:t>
            </w:r>
            <w:proofErr w:type="gramStart"/>
            <w:r>
              <w:rPr>
                <w:color w:val="1A1A1A"/>
                <w:shd w:val="clear" w:color="auto" w:fill="FFFFFF"/>
              </w:rPr>
              <w:t xml:space="preserve">SENAY, G.. </w:t>
            </w:r>
            <w:r w:rsidRPr="00BF7FD3">
              <w:rPr>
                <w:i/>
                <w:color w:val="1A1A1A"/>
                <w:shd w:val="clear" w:color="auto" w:fill="FFFFFF"/>
              </w:rPr>
              <w:t>Extreme</w:t>
            </w:r>
            <w:proofErr w:type="gramEnd"/>
            <w:r w:rsidRPr="00BF7FD3">
              <w:rPr>
                <w:i/>
                <w:color w:val="1A1A1A"/>
                <w:shd w:val="clear" w:color="auto" w:fill="FFFFFF"/>
              </w:rPr>
              <w:t xml:space="preserve"> Hydrology and Climate Variability.</w:t>
            </w:r>
            <w:r>
              <w:rPr>
                <w:color w:val="1A1A1A"/>
                <w:shd w:val="clear" w:color="auto" w:fill="FFFFFF"/>
              </w:rPr>
              <w:t xml:space="preserve"> Elsevier, 2019. 580 s. </w:t>
            </w:r>
            <w:r>
              <w:rPr>
                <w:color w:val="1A1A1A"/>
                <w:u w:val="single"/>
                <w:shd w:val="clear" w:color="auto" w:fill="FFFFFF"/>
              </w:rPr>
              <w:t xml:space="preserve">ISBN </w:t>
            </w:r>
            <w:proofErr w:type="gramStart"/>
            <w:r>
              <w:rPr>
                <w:color w:val="1A1A1A"/>
                <w:u w:val="single"/>
                <w:shd w:val="clear" w:color="auto" w:fill="FFFFFF"/>
              </w:rPr>
              <w:t>9780128159989</w:t>
            </w:r>
            <w:r>
              <w:rPr>
                <w:color w:val="1A1A1A"/>
                <w:shd w:val="clear" w:color="auto" w:fill="FFFFFF"/>
              </w:rPr>
              <w:t> , eBook</w:t>
            </w:r>
            <w:proofErr w:type="gramEnd"/>
            <w:r>
              <w:rPr>
                <w:color w:val="1A1A1A"/>
                <w:shd w:val="clear" w:color="auto" w:fill="FFFFFF"/>
              </w:rPr>
              <w:t> </w:t>
            </w:r>
            <w:r w:rsidRPr="00BF7FD3">
              <w:rPr>
                <w:color w:val="1A1A1A"/>
                <w:shd w:val="clear" w:color="auto" w:fill="FFFFFF"/>
              </w:rPr>
              <w:t>ISBN 9780128159996</w:t>
            </w:r>
            <w:r>
              <w:rPr>
                <w:color w:val="1A1A1A"/>
                <w:shd w:val="clear" w:color="auto" w:fill="FFFFFF"/>
              </w:rPr>
              <w:t>.</w:t>
            </w:r>
          </w:p>
          <w:p w14:paraId="5BB69EB0" w14:textId="77777777" w:rsidR="00BF7FD3" w:rsidRPr="00D338B9" w:rsidRDefault="00BF7FD3" w:rsidP="00BF7FD3">
            <w:pPr>
              <w:jc w:val="both"/>
              <w:rPr>
                <w:color w:val="1A1A1A"/>
                <w:shd w:val="clear" w:color="auto" w:fill="FFFFFF"/>
              </w:rPr>
            </w:pPr>
            <w:r w:rsidRPr="00D338B9">
              <w:rPr>
                <w:caps/>
                <w:color w:val="1A1A1A"/>
                <w:shd w:val="clear" w:color="auto" w:fill="FFFFFF"/>
              </w:rPr>
              <w:t>Pennington</w:t>
            </w:r>
            <w:r w:rsidRPr="00D338B9">
              <w:rPr>
                <w:color w:val="1A1A1A"/>
                <w:shd w:val="clear" w:color="auto" w:fill="FFFFFF"/>
              </w:rPr>
              <w:t xml:space="preserve">, </w:t>
            </w:r>
            <w:proofErr w:type="gramStart"/>
            <w:r w:rsidRPr="00D338B9">
              <w:rPr>
                <w:color w:val="1A1A1A"/>
                <w:shd w:val="clear" w:color="auto" w:fill="FFFFFF"/>
              </w:rPr>
              <w:t>K.L.</w:t>
            </w:r>
            <w:proofErr w:type="gramEnd"/>
            <w:r w:rsidRPr="00D338B9">
              <w:rPr>
                <w:color w:val="1A1A1A"/>
                <w:shd w:val="clear" w:color="auto" w:fill="FFFFFF"/>
              </w:rPr>
              <w:t xml:space="preserve"> a </w:t>
            </w:r>
            <w:r w:rsidRPr="00D338B9">
              <w:rPr>
                <w:caps/>
                <w:color w:val="1A1A1A"/>
                <w:shd w:val="clear" w:color="auto" w:fill="FFFFFF"/>
              </w:rPr>
              <w:t>Cech</w:t>
            </w:r>
            <w:r w:rsidRPr="00D338B9">
              <w:rPr>
                <w:color w:val="1A1A1A"/>
                <w:shd w:val="clear" w:color="auto" w:fill="FFFFFF"/>
              </w:rPr>
              <w:t>, T.V.</w:t>
            </w:r>
            <w:r>
              <w:rPr>
                <w:color w:val="1A1A1A"/>
                <w:shd w:val="clear" w:color="auto" w:fill="FFFFFF"/>
              </w:rPr>
              <w:t xml:space="preserve"> </w:t>
            </w:r>
            <w:r w:rsidRPr="00BF7FD3">
              <w:rPr>
                <w:i/>
                <w:color w:val="1A1A1A"/>
                <w:shd w:val="clear" w:color="auto" w:fill="FFFFFF"/>
              </w:rPr>
              <w:t>Introduction to water resources and environmental issues.</w:t>
            </w:r>
            <w:r w:rsidRPr="00D338B9">
              <w:rPr>
                <w:color w:val="1A1A1A"/>
                <w:shd w:val="clear" w:color="auto" w:fill="FFFFFF"/>
              </w:rPr>
              <w:t xml:space="preserve"> Cambridge University Press</w:t>
            </w:r>
            <w:r>
              <w:rPr>
                <w:color w:val="1A1A1A"/>
                <w:shd w:val="clear" w:color="auto" w:fill="FFFFFF"/>
              </w:rPr>
              <w:t xml:space="preserve">, 2021. ISBN </w:t>
            </w:r>
            <w:r w:rsidRPr="006D1B64">
              <w:rPr>
                <w:color w:val="1A1A1A"/>
                <w:shd w:val="clear" w:color="auto" w:fill="FFFFFF"/>
              </w:rPr>
              <w:t>978-1108746847</w:t>
            </w:r>
            <w:r>
              <w:rPr>
                <w:color w:val="1A1A1A"/>
                <w:shd w:val="clear" w:color="auto" w:fill="FFFFFF"/>
              </w:rPr>
              <w:t>.</w:t>
            </w:r>
          </w:p>
          <w:p w14:paraId="07F2A94C" w14:textId="77777777" w:rsidR="00BF7FD3" w:rsidRDefault="00BF7FD3" w:rsidP="00BF7FD3">
            <w:pPr>
              <w:jc w:val="both"/>
            </w:pPr>
            <w:r w:rsidRPr="00AE33F5">
              <w:t xml:space="preserve">STRAHLER, </w:t>
            </w:r>
            <w:r>
              <w:t>A.</w:t>
            </w:r>
            <w:r w:rsidRPr="00AE33F5">
              <w:t xml:space="preserve"> H. </w:t>
            </w:r>
            <w:r w:rsidRPr="00AE33F5">
              <w:rPr>
                <w:i/>
              </w:rPr>
              <w:t>Introducing Physical Geography</w:t>
            </w:r>
            <w:r w:rsidRPr="00AE33F5">
              <w:t xml:space="preserve">. </w:t>
            </w:r>
            <w:r>
              <w:t xml:space="preserve">6. vyd. </w:t>
            </w:r>
            <w:r w:rsidRPr="00AE33F5">
              <w:t>Wiley, 201</w:t>
            </w:r>
            <w:r>
              <w:t>6</w:t>
            </w:r>
            <w:r w:rsidRPr="00AE33F5">
              <w:t xml:space="preserve">. </w:t>
            </w:r>
            <w:r w:rsidRPr="00894D18">
              <w:t xml:space="preserve">ISBN </w:t>
            </w:r>
            <w:r w:rsidRPr="00F36A12">
              <w:t>978-8126562251</w:t>
            </w:r>
            <w:r w:rsidRPr="00AE33F5">
              <w:t>.</w:t>
            </w:r>
          </w:p>
          <w:p w14:paraId="30E8AA2C" w14:textId="77777777" w:rsidR="000023AA" w:rsidRDefault="000023AA" w:rsidP="008F0084">
            <w:pPr>
              <w:jc w:val="both"/>
              <w:rPr>
                <w:b/>
                <w:bCs/>
              </w:rPr>
            </w:pPr>
          </w:p>
          <w:p w14:paraId="68D53386" w14:textId="77777777" w:rsidR="000023AA" w:rsidRPr="001D33DA" w:rsidRDefault="000023AA" w:rsidP="008F0084">
            <w:pPr>
              <w:jc w:val="both"/>
              <w:rPr>
                <w:b/>
                <w:bCs/>
              </w:rPr>
            </w:pPr>
            <w:r w:rsidRPr="001D33DA">
              <w:rPr>
                <w:b/>
                <w:bCs/>
              </w:rPr>
              <w:t>Doporučená literatura:</w:t>
            </w:r>
          </w:p>
          <w:p w14:paraId="43250A12" w14:textId="77777777" w:rsidR="00BF7FD3" w:rsidRPr="00F36A12" w:rsidRDefault="00BF7FD3" w:rsidP="00BF7FD3">
            <w:pPr>
              <w:jc w:val="both"/>
            </w:pPr>
            <w:r w:rsidRPr="00F36A12">
              <w:t>BEGON, M. a TOWNSEND </w:t>
            </w:r>
            <w:proofErr w:type="gramStart"/>
            <w:r w:rsidRPr="00F36A12">
              <w:t>C.R..</w:t>
            </w:r>
            <w:proofErr w:type="gramEnd"/>
            <w:r w:rsidRPr="00F36A12">
              <w:t> </w:t>
            </w:r>
            <w:r w:rsidRPr="00BF7FD3">
              <w:rPr>
                <w:i/>
              </w:rPr>
              <w:t>Ecology: from individuals to ecosystems.</w:t>
            </w:r>
            <w:r w:rsidRPr="00F36A12">
              <w:t xml:space="preserve"> John Wiley &amp; Sons, 2020. ISBN 978-1119279358.</w:t>
            </w:r>
          </w:p>
          <w:p w14:paraId="7F00265B" w14:textId="77777777" w:rsidR="00BF7FD3" w:rsidRPr="00F36A12" w:rsidRDefault="00BF7FD3" w:rsidP="00BF7FD3">
            <w:pPr>
              <w:jc w:val="both"/>
            </w:pPr>
            <w:r w:rsidRPr="00F36A12">
              <w:t>BREARS, R. C. </w:t>
            </w:r>
            <w:r w:rsidRPr="00BF7FD3">
              <w:rPr>
                <w:i/>
              </w:rPr>
              <w:t>Blue and Green Cities.</w:t>
            </w:r>
            <w:r w:rsidRPr="00F36A12">
              <w:t xml:space="preserve"> Palgrave Macmillan, 2018. ISBN: 1137592575.</w:t>
            </w:r>
          </w:p>
          <w:p w14:paraId="008BD5EA" w14:textId="357BD4B6" w:rsidR="000023AA" w:rsidRDefault="00BF7FD3" w:rsidP="00BF7FD3">
            <w:pPr>
              <w:jc w:val="both"/>
            </w:pPr>
            <w:r w:rsidRPr="004F18DD">
              <w:rPr>
                <w:caps/>
              </w:rPr>
              <w:t>Cajthaml</w:t>
            </w:r>
            <w:r w:rsidRPr="004F18DD">
              <w:t>, T</w:t>
            </w:r>
            <w:r>
              <w:t>.</w:t>
            </w:r>
            <w:r w:rsidRPr="004F18DD">
              <w:t xml:space="preserve">, </w:t>
            </w:r>
            <w:r w:rsidRPr="004F18DD">
              <w:rPr>
                <w:caps/>
              </w:rPr>
              <w:t>Frouz</w:t>
            </w:r>
            <w:r>
              <w:rPr>
                <w:caps/>
              </w:rPr>
              <w:t xml:space="preserve"> J.</w:t>
            </w:r>
            <w:r w:rsidRPr="004F18DD">
              <w:t>, a</w:t>
            </w:r>
            <w:r>
              <w:t xml:space="preserve"> </w:t>
            </w:r>
            <w:proofErr w:type="gramStart"/>
            <w:r w:rsidRPr="004F18DD">
              <w:rPr>
                <w:caps/>
              </w:rPr>
              <w:t>Moldan</w:t>
            </w:r>
            <w:r>
              <w:rPr>
                <w:caps/>
              </w:rPr>
              <w:t>, B.</w:t>
            </w:r>
            <w:r>
              <w:t xml:space="preserve">. </w:t>
            </w:r>
            <w:r w:rsidRPr="00BF7FD3">
              <w:rPr>
                <w:i/>
              </w:rPr>
              <w:t>Environmentální</w:t>
            </w:r>
            <w:proofErr w:type="gramEnd"/>
            <w:r w:rsidRPr="00BF7FD3">
              <w:rPr>
                <w:i/>
              </w:rPr>
              <w:t xml:space="preserve"> výzkum a hrozby 21. století.</w:t>
            </w:r>
            <w:r w:rsidRPr="004F18DD">
              <w:t xml:space="preserve"> Vol. 5. </w:t>
            </w:r>
            <w:r>
              <w:t>Karlova Univerzita v Praze</w:t>
            </w:r>
            <w:r w:rsidRPr="004F18DD">
              <w:t>, Karolinum Press, 2022.</w:t>
            </w:r>
          </w:p>
        </w:tc>
      </w:tr>
      <w:tr w:rsidR="000023AA" w14:paraId="470C92BC" w14:textId="77777777" w:rsidTr="008F0084">
        <w:tc>
          <w:tcPr>
            <w:tcW w:w="9854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79CD7B9" w14:textId="77777777" w:rsidR="000023AA" w:rsidRDefault="000023AA" w:rsidP="008F008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0023AA" w14:paraId="7C0F5F8C" w14:textId="77777777" w:rsidTr="008F0084">
        <w:tc>
          <w:tcPr>
            <w:tcW w:w="4786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4866132C" w14:textId="77777777" w:rsidR="000023AA" w:rsidRDefault="000023AA" w:rsidP="008F0084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0EFA4B1D" w14:textId="1A8CAF6F" w:rsidR="000023AA" w:rsidRDefault="000023AA" w:rsidP="008F0084">
            <w:pPr>
              <w:jc w:val="both"/>
            </w:pPr>
            <w:r>
              <w:t>14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33205FFE" w14:textId="77777777" w:rsidR="000023AA" w:rsidRDefault="000023AA" w:rsidP="008F0084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0023AA" w14:paraId="2359C383" w14:textId="77777777" w:rsidTr="008F0084">
        <w:tc>
          <w:tcPr>
            <w:tcW w:w="9854" w:type="dxa"/>
            <w:gridSpan w:val="8"/>
            <w:shd w:val="clear" w:color="auto" w:fill="F7CAAC"/>
          </w:tcPr>
          <w:p w14:paraId="74D17A9D" w14:textId="77777777" w:rsidR="000023AA" w:rsidRDefault="000023AA" w:rsidP="008F0084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0023AA" w14:paraId="46841259" w14:textId="77777777" w:rsidTr="008F0084">
        <w:trPr>
          <w:trHeight w:val="1373"/>
        </w:trPr>
        <w:tc>
          <w:tcPr>
            <w:tcW w:w="9854" w:type="dxa"/>
            <w:gridSpan w:val="8"/>
          </w:tcPr>
          <w:p w14:paraId="45AE3069" w14:textId="4284CCD4" w:rsidR="000023AA" w:rsidRDefault="000023AA" w:rsidP="008F0084">
            <w:pPr>
              <w:jc w:val="both"/>
            </w:pPr>
            <w:r w:rsidRPr="000F6286">
              <w:t>Studenti se účastní výuky ve stanoveném počtu hodin, kde je jim redukovanou formou prezentována látka výše uvedeného rozsahu a jsou jim určeny části učiva k samostatnému nastudování. Hodnocení individuálních úkolů studentů a korekce informací získaných samostudiem probíhá na skupinových a individuálních konzultacích, prostřednictvím elektronické pošty, portálu UTB nebo v systému MOODLE. V souladu s vnitřními předpisy FLKŘ má každý akademický pracovník stanoveny konzultační hodiny v rozsahu minimálně 2 hodiny týdně. Dle potřeby jsou dále konzultace možné i po předchozí emailové či telefonické dohodě.</w:t>
            </w:r>
          </w:p>
        </w:tc>
      </w:tr>
    </w:tbl>
    <w:p w14:paraId="53C0B0E1" w14:textId="77777777" w:rsidR="000023AA" w:rsidRDefault="000023AA" w:rsidP="000023AA">
      <w:pPr>
        <w:spacing w:after="160" w:line="259" w:lineRule="auto"/>
      </w:pPr>
    </w:p>
    <w:p w14:paraId="5059E62F" w14:textId="77777777" w:rsidR="000023AA" w:rsidRDefault="000023AA" w:rsidP="000023AA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714E5D" w14:paraId="3CBC9397" w14:textId="77777777" w:rsidTr="008F0084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1C7E84E2" w14:textId="77777777" w:rsidR="00714E5D" w:rsidRDefault="00714E5D" w:rsidP="008F0084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714E5D" w14:paraId="3FF20D69" w14:textId="77777777" w:rsidTr="008F0084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2976D841" w14:textId="77777777" w:rsidR="00714E5D" w:rsidRDefault="00714E5D" w:rsidP="008F0084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4F530BA1" w14:textId="77777777" w:rsidR="00714E5D" w:rsidRPr="009A1D87" w:rsidRDefault="00714E5D" w:rsidP="008F0084">
            <w:pPr>
              <w:rPr>
                <w:b/>
              </w:rPr>
            </w:pPr>
            <w:r w:rsidRPr="009A1D87">
              <w:rPr>
                <w:b/>
              </w:rPr>
              <w:t>Environmentální zátěž území a sanační technologie</w:t>
            </w:r>
          </w:p>
        </w:tc>
      </w:tr>
      <w:tr w:rsidR="00714E5D" w14:paraId="599F82B2" w14:textId="77777777" w:rsidTr="008F0084">
        <w:tc>
          <w:tcPr>
            <w:tcW w:w="3086" w:type="dxa"/>
            <w:shd w:val="clear" w:color="auto" w:fill="F7CAAC"/>
          </w:tcPr>
          <w:p w14:paraId="43F93A87" w14:textId="77777777" w:rsidR="00714E5D" w:rsidRDefault="00714E5D" w:rsidP="008F0084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4B472E86" w14:textId="59DA89AA" w:rsidR="00714E5D" w:rsidRDefault="00BD48AF" w:rsidP="008F0084">
            <w:pPr>
              <w:jc w:val="both"/>
            </w:pPr>
            <w:r>
              <w:t>povinný,</w:t>
            </w:r>
            <w:r w:rsidR="00714E5D">
              <w:t xml:space="preserve"> PZ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04D0B096" w14:textId="77777777" w:rsidR="00714E5D" w:rsidRDefault="00714E5D" w:rsidP="008F0084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55131F2A" w14:textId="77777777" w:rsidR="00714E5D" w:rsidRDefault="00714E5D" w:rsidP="008F0084">
            <w:pPr>
              <w:jc w:val="both"/>
            </w:pPr>
            <w:r>
              <w:t>2/ZS</w:t>
            </w:r>
          </w:p>
        </w:tc>
      </w:tr>
      <w:tr w:rsidR="00714E5D" w14:paraId="0CAC8A5D" w14:textId="77777777" w:rsidTr="008F0084">
        <w:tc>
          <w:tcPr>
            <w:tcW w:w="3086" w:type="dxa"/>
            <w:shd w:val="clear" w:color="auto" w:fill="F7CAAC"/>
          </w:tcPr>
          <w:p w14:paraId="5765CAD8" w14:textId="77777777" w:rsidR="00714E5D" w:rsidRDefault="00714E5D" w:rsidP="008F0084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772394AF" w14:textId="1151F956" w:rsidR="00714E5D" w:rsidRDefault="00714E5D" w:rsidP="009A1D87">
            <w:r>
              <w:t>26p</w:t>
            </w:r>
            <w:r w:rsidR="00BD48AF">
              <w:t xml:space="preserve"> + </w:t>
            </w:r>
            <w:r>
              <w:t>13s</w:t>
            </w:r>
          </w:p>
        </w:tc>
        <w:tc>
          <w:tcPr>
            <w:tcW w:w="889" w:type="dxa"/>
            <w:shd w:val="clear" w:color="auto" w:fill="F7CAAC"/>
          </w:tcPr>
          <w:p w14:paraId="2B0C0412" w14:textId="77777777" w:rsidR="00714E5D" w:rsidRDefault="00714E5D" w:rsidP="008F0084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0705022E" w14:textId="77777777" w:rsidR="00714E5D" w:rsidRDefault="00714E5D" w:rsidP="008F0084">
            <w:pPr>
              <w:jc w:val="both"/>
            </w:pPr>
            <w:r>
              <w:t>39</w:t>
            </w:r>
          </w:p>
        </w:tc>
        <w:tc>
          <w:tcPr>
            <w:tcW w:w="2156" w:type="dxa"/>
            <w:shd w:val="clear" w:color="auto" w:fill="F7CAAC"/>
          </w:tcPr>
          <w:p w14:paraId="663157CE" w14:textId="77777777" w:rsidR="00714E5D" w:rsidRDefault="00714E5D" w:rsidP="008F0084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0E02636A" w14:textId="77777777" w:rsidR="00714E5D" w:rsidRDefault="00714E5D" w:rsidP="008F0084">
            <w:pPr>
              <w:jc w:val="both"/>
            </w:pPr>
            <w:r>
              <w:t>4</w:t>
            </w:r>
          </w:p>
        </w:tc>
      </w:tr>
      <w:tr w:rsidR="00714E5D" w14:paraId="73F5E56C" w14:textId="77777777" w:rsidTr="008F0084">
        <w:tc>
          <w:tcPr>
            <w:tcW w:w="3086" w:type="dxa"/>
            <w:shd w:val="clear" w:color="auto" w:fill="F7CAAC"/>
          </w:tcPr>
          <w:p w14:paraId="5244D5BF" w14:textId="77777777" w:rsidR="00714E5D" w:rsidRDefault="00714E5D" w:rsidP="008F0084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35C8D090" w14:textId="77777777" w:rsidR="00714E5D" w:rsidRDefault="00714E5D" w:rsidP="008F0084">
            <w:pPr>
              <w:jc w:val="both"/>
            </w:pPr>
          </w:p>
        </w:tc>
      </w:tr>
      <w:tr w:rsidR="00714E5D" w14:paraId="52DBD715" w14:textId="77777777" w:rsidTr="008F0084">
        <w:tc>
          <w:tcPr>
            <w:tcW w:w="3086" w:type="dxa"/>
            <w:shd w:val="clear" w:color="auto" w:fill="F7CAAC"/>
          </w:tcPr>
          <w:p w14:paraId="3B6F5A85" w14:textId="77777777" w:rsidR="00714E5D" w:rsidRDefault="00714E5D" w:rsidP="008F0084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39F06494" w14:textId="081D2773" w:rsidR="00714E5D" w:rsidRDefault="000956B5" w:rsidP="008F0084">
            <w:pPr>
              <w:jc w:val="both"/>
            </w:pPr>
            <w:r>
              <w:t>Zápočet, zkouška.</w:t>
            </w:r>
          </w:p>
        </w:tc>
        <w:tc>
          <w:tcPr>
            <w:tcW w:w="2156" w:type="dxa"/>
            <w:shd w:val="clear" w:color="auto" w:fill="F7CAAC"/>
          </w:tcPr>
          <w:p w14:paraId="564F4773" w14:textId="77777777" w:rsidR="00714E5D" w:rsidRDefault="00714E5D" w:rsidP="008F0084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3A74DDC5" w14:textId="77777777" w:rsidR="00714E5D" w:rsidRDefault="00714E5D" w:rsidP="008F0084">
            <w:pPr>
              <w:jc w:val="both"/>
            </w:pPr>
            <w:r>
              <w:t>přednášky</w:t>
            </w:r>
          </w:p>
          <w:p w14:paraId="306CA3FC" w14:textId="77777777" w:rsidR="00714E5D" w:rsidRDefault="00714E5D" w:rsidP="008F0084">
            <w:pPr>
              <w:jc w:val="both"/>
            </w:pPr>
            <w:r>
              <w:t>semináře</w:t>
            </w:r>
          </w:p>
        </w:tc>
      </w:tr>
      <w:tr w:rsidR="00714E5D" w14:paraId="2CBED1CF" w14:textId="77777777" w:rsidTr="008F0084">
        <w:tc>
          <w:tcPr>
            <w:tcW w:w="3086" w:type="dxa"/>
            <w:shd w:val="clear" w:color="auto" w:fill="F7CAAC"/>
          </w:tcPr>
          <w:p w14:paraId="56D726FB" w14:textId="77777777" w:rsidR="00714E5D" w:rsidRDefault="00714E5D" w:rsidP="008F0084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6FF49AC" w14:textId="05110381" w:rsidR="00714E5D" w:rsidRDefault="00714E5D" w:rsidP="008F0084">
            <w:pPr>
              <w:jc w:val="both"/>
            </w:pPr>
            <w:r>
              <w:t>Zápočet: aktivní účast na nejméně 80 % seminářů, úspěšné splnění zápočtového testu</w:t>
            </w:r>
            <w:r w:rsidR="000956B5">
              <w:t>.</w:t>
            </w:r>
          </w:p>
          <w:p w14:paraId="5ABA00D5" w14:textId="547F53CD" w:rsidR="00714E5D" w:rsidRDefault="00714E5D" w:rsidP="008F0084">
            <w:pPr>
              <w:jc w:val="both"/>
            </w:pPr>
            <w:r>
              <w:t>Zkouška kombinovaná</w:t>
            </w:r>
            <w:r w:rsidR="000956B5">
              <w:t>.</w:t>
            </w:r>
          </w:p>
        </w:tc>
      </w:tr>
      <w:tr w:rsidR="00714E5D" w14:paraId="6A353B79" w14:textId="77777777" w:rsidTr="008F0084">
        <w:trPr>
          <w:trHeight w:val="406"/>
        </w:trPr>
        <w:tc>
          <w:tcPr>
            <w:tcW w:w="9855" w:type="dxa"/>
            <w:gridSpan w:val="8"/>
            <w:tcBorders>
              <w:top w:val="nil"/>
            </w:tcBorders>
          </w:tcPr>
          <w:p w14:paraId="2F83B14A" w14:textId="77777777" w:rsidR="00714E5D" w:rsidRDefault="00714E5D" w:rsidP="008F0084">
            <w:pPr>
              <w:jc w:val="both"/>
            </w:pPr>
          </w:p>
        </w:tc>
      </w:tr>
      <w:tr w:rsidR="00714E5D" w14:paraId="29F99222" w14:textId="77777777" w:rsidTr="008F0084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73777C3" w14:textId="77777777" w:rsidR="00714E5D" w:rsidRDefault="00714E5D" w:rsidP="008F0084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5FA2F68" w14:textId="77777777" w:rsidR="00714E5D" w:rsidRDefault="00714E5D" w:rsidP="008F0084">
            <w:pPr>
              <w:jc w:val="both"/>
            </w:pPr>
            <w:r>
              <w:t xml:space="preserve">doc. Ing. Pavel Valášek, CSc. </w:t>
            </w:r>
            <w:proofErr w:type="gramStart"/>
            <w:r>
              <w:t>LL.M.</w:t>
            </w:r>
            <w:proofErr w:type="gramEnd"/>
          </w:p>
        </w:tc>
      </w:tr>
      <w:tr w:rsidR="00714E5D" w14:paraId="300410E4" w14:textId="77777777" w:rsidTr="008F0084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667E4A9" w14:textId="77777777" w:rsidR="00714E5D" w:rsidRDefault="00714E5D" w:rsidP="008F0084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ABC1E15" w14:textId="77777777" w:rsidR="00714E5D" w:rsidRDefault="00714E5D" w:rsidP="008F0084">
            <w:pPr>
              <w:jc w:val="both"/>
            </w:pPr>
            <w:r>
              <w:t>Garant stanovuje obsah přednášek, seminářů a dohlíží na jejich jednotné vedení.</w:t>
            </w:r>
          </w:p>
          <w:p w14:paraId="5DDADAAD" w14:textId="02A434E0" w:rsidR="00714E5D" w:rsidRDefault="00714E5D" w:rsidP="00BD48AF">
            <w:pPr>
              <w:tabs>
                <w:tab w:val="left" w:pos="1665"/>
              </w:tabs>
              <w:jc w:val="both"/>
            </w:pPr>
            <w:r>
              <w:t xml:space="preserve">Garant přímo vyučuje 100 % přednášek a </w:t>
            </w:r>
            <w:r w:rsidR="00BD48AF">
              <w:t>100</w:t>
            </w:r>
            <w:r>
              <w:t xml:space="preserve"> % seminářů</w:t>
            </w:r>
          </w:p>
        </w:tc>
      </w:tr>
      <w:tr w:rsidR="00714E5D" w14:paraId="42E3C888" w14:textId="77777777" w:rsidTr="008F0084">
        <w:tc>
          <w:tcPr>
            <w:tcW w:w="3086" w:type="dxa"/>
            <w:shd w:val="clear" w:color="auto" w:fill="F7CAAC"/>
          </w:tcPr>
          <w:p w14:paraId="2708BFD7" w14:textId="77777777" w:rsidR="00714E5D" w:rsidRDefault="00714E5D" w:rsidP="008F0084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5B459C0" w14:textId="535794A5" w:rsidR="00714E5D" w:rsidRDefault="00714E5D" w:rsidP="00BD48AF">
            <w:pPr>
              <w:jc w:val="both"/>
            </w:pPr>
            <w:r>
              <w:t xml:space="preserve">doc. Ing. Pavel Valášek, CSc. </w:t>
            </w:r>
            <w:proofErr w:type="gramStart"/>
            <w:r>
              <w:t>LL.M.</w:t>
            </w:r>
            <w:proofErr w:type="gramEnd"/>
            <w:r>
              <w:t xml:space="preserve"> – přednášky (100 %), semináře </w:t>
            </w:r>
            <w:r w:rsidR="00BD48AF">
              <w:t>(100</w:t>
            </w:r>
            <w:r>
              <w:t xml:space="preserve"> %),</w:t>
            </w:r>
          </w:p>
        </w:tc>
      </w:tr>
      <w:tr w:rsidR="00714E5D" w14:paraId="4C50DAB9" w14:textId="77777777" w:rsidTr="008F0084">
        <w:trPr>
          <w:trHeight w:val="312"/>
        </w:trPr>
        <w:tc>
          <w:tcPr>
            <w:tcW w:w="9855" w:type="dxa"/>
            <w:gridSpan w:val="8"/>
            <w:tcBorders>
              <w:top w:val="nil"/>
            </w:tcBorders>
          </w:tcPr>
          <w:p w14:paraId="3790E292" w14:textId="77777777" w:rsidR="00714E5D" w:rsidRDefault="00714E5D" w:rsidP="008F0084">
            <w:pPr>
              <w:jc w:val="both"/>
            </w:pPr>
          </w:p>
        </w:tc>
      </w:tr>
      <w:tr w:rsidR="00714E5D" w14:paraId="7CC49BCF" w14:textId="77777777" w:rsidTr="008F0084">
        <w:tc>
          <w:tcPr>
            <w:tcW w:w="3086" w:type="dxa"/>
            <w:shd w:val="clear" w:color="auto" w:fill="F7CAAC"/>
          </w:tcPr>
          <w:p w14:paraId="54E3C352" w14:textId="77777777" w:rsidR="00714E5D" w:rsidRDefault="00714E5D" w:rsidP="008F0084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0C91202" w14:textId="77777777" w:rsidR="00714E5D" w:rsidRDefault="00714E5D" w:rsidP="008F0084">
            <w:pPr>
              <w:jc w:val="both"/>
            </w:pPr>
          </w:p>
        </w:tc>
      </w:tr>
      <w:tr w:rsidR="00714E5D" w14:paraId="3AC50819" w14:textId="77777777" w:rsidTr="008F0084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1D9A402C" w14:textId="77777777" w:rsidR="00714E5D" w:rsidRDefault="00714E5D" w:rsidP="008F0084">
            <w:pPr>
              <w:jc w:val="both"/>
            </w:pPr>
            <w:r>
              <w:t>Cílem předmětu je poskytnout studentům poznatky, které jim umožní přehlednou orientaci v oblasti e</w:t>
            </w:r>
            <w:r w:rsidRPr="00BA38F6">
              <w:t>nvironmentální</w:t>
            </w:r>
            <w:r>
              <w:t>ch</w:t>
            </w:r>
            <w:r w:rsidRPr="00BA38F6">
              <w:t xml:space="preserve"> zátěž</w:t>
            </w:r>
            <w:r>
              <w:t>í</w:t>
            </w:r>
            <w:r w:rsidRPr="00BA38F6">
              <w:t xml:space="preserve"> území a sanační</w:t>
            </w:r>
            <w:r>
              <w:t>ch</w:t>
            </w:r>
            <w:r w:rsidRPr="00BA38F6">
              <w:t xml:space="preserve"> technologi</w:t>
            </w:r>
            <w:r>
              <w:t>ích. Zároveň jim umožní získat přehled a základní informace v oblasti jejich řízení při mimořádných událostech a krizových situacích. Stejně tak budou seznámeni také se základní legislativou k probíraným tématům. V neposlední řadě bude položen důraz na fyzikální, chemické a biologické aspekty probíraných procesů a principy jejich bezpečného řízení a ovládání.</w:t>
            </w:r>
          </w:p>
          <w:p w14:paraId="419CA815" w14:textId="77777777" w:rsidR="00714E5D" w:rsidRDefault="00714E5D" w:rsidP="008F0084">
            <w:pPr>
              <w:jc w:val="both"/>
            </w:pPr>
          </w:p>
          <w:p w14:paraId="31E90E23" w14:textId="77777777" w:rsidR="00714E5D" w:rsidRDefault="00714E5D" w:rsidP="00FB1440">
            <w:pPr>
              <w:pStyle w:val="Odstavecseseznamem"/>
              <w:numPr>
                <w:ilvl w:val="0"/>
                <w:numId w:val="18"/>
              </w:numPr>
            </w:pPr>
            <w:r>
              <w:t xml:space="preserve">Environmentální rizika, jejich charakteristiky a rozdělení. </w:t>
            </w:r>
          </w:p>
          <w:p w14:paraId="54D02CC1" w14:textId="77777777" w:rsidR="00714E5D" w:rsidRDefault="00714E5D" w:rsidP="00FB1440">
            <w:pPr>
              <w:pStyle w:val="Odstavecseseznamem"/>
              <w:numPr>
                <w:ilvl w:val="0"/>
                <w:numId w:val="18"/>
              </w:numPr>
            </w:pPr>
            <w:r>
              <w:t xml:space="preserve">Antropogenní a přírodní faktory působící na environmentální události. </w:t>
            </w:r>
          </w:p>
          <w:p w14:paraId="5151D25C" w14:textId="77777777" w:rsidR="00714E5D" w:rsidRDefault="00714E5D" w:rsidP="00FB1440">
            <w:pPr>
              <w:pStyle w:val="Odstavecseseznamem"/>
              <w:numPr>
                <w:ilvl w:val="0"/>
                <w:numId w:val="18"/>
              </w:numPr>
            </w:pPr>
            <w:r>
              <w:t xml:space="preserve">Dělení a klasifikace environmentálních události. </w:t>
            </w:r>
          </w:p>
          <w:p w14:paraId="4B0002FD" w14:textId="77777777" w:rsidR="00714E5D" w:rsidRDefault="00714E5D" w:rsidP="00FB1440">
            <w:pPr>
              <w:pStyle w:val="Odstavecseseznamem"/>
              <w:numPr>
                <w:ilvl w:val="0"/>
                <w:numId w:val="18"/>
              </w:numPr>
            </w:pPr>
            <w:r>
              <w:t xml:space="preserve">Specifika průmyslových odvětví z environmentálních hledisek.  </w:t>
            </w:r>
          </w:p>
          <w:p w14:paraId="5A7F8F82" w14:textId="77777777" w:rsidR="00714E5D" w:rsidRDefault="00714E5D" w:rsidP="00FB1440">
            <w:pPr>
              <w:pStyle w:val="Odstavecseseznamem"/>
              <w:numPr>
                <w:ilvl w:val="0"/>
                <w:numId w:val="18"/>
              </w:numPr>
            </w:pPr>
            <w:r>
              <w:t xml:space="preserve">Průmyslová rizika a jejich dopady na životní prostředí. </w:t>
            </w:r>
          </w:p>
          <w:p w14:paraId="6AB141C5" w14:textId="77777777" w:rsidR="00714E5D" w:rsidRDefault="00714E5D" w:rsidP="00FB1440">
            <w:pPr>
              <w:pStyle w:val="Odstavecseseznamem"/>
              <w:numPr>
                <w:ilvl w:val="0"/>
                <w:numId w:val="18"/>
              </w:numPr>
            </w:pPr>
            <w:r>
              <w:t xml:space="preserve">Fyzikální, aspekty kontaminace vody, půdy a ovzduší. </w:t>
            </w:r>
          </w:p>
          <w:p w14:paraId="2D3510B6" w14:textId="77777777" w:rsidR="00714E5D" w:rsidRDefault="00714E5D" w:rsidP="00FB1440">
            <w:pPr>
              <w:pStyle w:val="Odstavecseseznamem"/>
              <w:numPr>
                <w:ilvl w:val="0"/>
                <w:numId w:val="18"/>
              </w:numPr>
            </w:pPr>
            <w:r>
              <w:t xml:space="preserve">Chemické aspekty kontaminace vody, půdy a ovzduší. </w:t>
            </w:r>
          </w:p>
          <w:p w14:paraId="67CEF067" w14:textId="77777777" w:rsidR="00714E5D" w:rsidRDefault="00714E5D" w:rsidP="00FB1440">
            <w:pPr>
              <w:pStyle w:val="Odstavecseseznamem"/>
              <w:numPr>
                <w:ilvl w:val="0"/>
                <w:numId w:val="18"/>
              </w:numPr>
            </w:pPr>
            <w:r>
              <w:t>Biologické aspekty kontaminace vody, půdy a ovzduší.</w:t>
            </w:r>
          </w:p>
          <w:p w14:paraId="08E99AE7" w14:textId="77777777" w:rsidR="00714E5D" w:rsidRDefault="00714E5D" w:rsidP="00FB1440">
            <w:pPr>
              <w:pStyle w:val="Odstavecseseznamem"/>
              <w:numPr>
                <w:ilvl w:val="0"/>
                <w:numId w:val="18"/>
              </w:numPr>
            </w:pPr>
            <w:r>
              <w:t>Technologie čištění a dekontaminace podzemní vody a průsakových vod.</w:t>
            </w:r>
          </w:p>
          <w:p w14:paraId="04E85096" w14:textId="77777777" w:rsidR="00714E5D" w:rsidRDefault="00714E5D" w:rsidP="00FB1440">
            <w:pPr>
              <w:pStyle w:val="Odstavecseseznamem"/>
              <w:numPr>
                <w:ilvl w:val="0"/>
                <w:numId w:val="18"/>
              </w:numPr>
            </w:pPr>
            <w:r>
              <w:t xml:space="preserve">Technologie dekontaminace a sanace půdy. </w:t>
            </w:r>
          </w:p>
          <w:p w14:paraId="5F68349A" w14:textId="77777777" w:rsidR="00714E5D" w:rsidRDefault="00714E5D" w:rsidP="00FB1440">
            <w:pPr>
              <w:pStyle w:val="Odstavecseseznamem"/>
              <w:numPr>
                <w:ilvl w:val="0"/>
                <w:numId w:val="18"/>
              </w:numPr>
            </w:pPr>
            <w:r>
              <w:t xml:space="preserve"> Možnosti dekontaminace, sanace a čištění ovzduší. </w:t>
            </w:r>
          </w:p>
          <w:p w14:paraId="3BB6D4EF" w14:textId="77777777" w:rsidR="00714E5D" w:rsidRDefault="00714E5D" w:rsidP="00FB1440">
            <w:pPr>
              <w:pStyle w:val="Odstavecseseznamem"/>
              <w:numPr>
                <w:ilvl w:val="0"/>
                <w:numId w:val="18"/>
              </w:numPr>
            </w:pPr>
            <w:r>
              <w:t xml:space="preserve">Základy aplikace přírodovědných principů do technické praxe. </w:t>
            </w:r>
          </w:p>
          <w:p w14:paraId="728D442C" w14:textId="77777777" w:rsidR="00714E5D" w:rsidRDefault="00714E5D" w:rsidP="00FB1440">
            <w:pPr>
              <w:pStyle w:val="Odstavecseseznamem"/>
              <w:numPr>
                <w:ilvl w:val="0"/>
                <w:numId w:val="18"/>
              </w:numPr>
            </w:pPr>
            <w:r>
              <w:t>Legislativní rámec řízení průmyslově-přírodních rizik.</w:t>
            </w:r>
          </w:p>
          <w:p w14:paraId="70139842" w14:textId="36122E76" w:rsidR="00DD758A" w:rsidRDefault="00DD758A" w:rsidP="00DD758A">
            <w:pPr>
              <w:pStyle w:val="Odstavecseseznamem"/>
            </w:pPr>
          </w:p>
        </w:tc>
      </w:tr>
      <w:tr w:rsidR="00714E5D" w14:paraId="56572C0C" w14:textId="77777777" w:rsidTr="008F0084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33D4851E" w14:textId="77777777" w:rsidR="00714E5D" w:rsidRDefault="00714E5D" w:rsidP="008F0084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7B03A829" w14:textId="77777777" w:rsidR="00714E5D" w:rsidRDefault="00714E5D" w:rsidP="008F0084">
            <w:pPr>
              <w:jc w:val="both"/>
            </w:pPr>
          </w:p>
        </w:tc>
      </w:tr>
      <w:tr w:rsidR="00714E5D" w14:paraId="2B18738E" w14:textId="77777777" w:rsidTr="00DD758A">
        <w:trPr>
          <w:trHeight w:val="992"/>
        </w:trPr>
        <w:tc>
          <w:tcPr>
            <w:tcW w:w="9855" w:type="dxa"/>
            <w:gridSpan w:val="8"/>
            <w:tcBorders>
              <w:top w:val="nil"/>
            </w:tcBorders>
          </w:tcPr>
          <w:p w14:paraId="6941ABA3" w14:textId="77777777" w:rsidR="00714E5D" w:rsidRPr="00C84545" w:rsidRDefault="00714E5D" w:rsidP="008F0084">
            <w:pPr>
              <w:jc w:val="both"/>
              <w:rPr>
                <w:b/>
                <w:bCs/>
              </w:rPr>
            </w:pPr>
            <w:r w:rsidRPr="00C84545">
              <w:rPr>
                <w:b/>
                <w:bCs/>
              </w:rPr>
              <w:t>Povinná literatura:</w:t>
            </w:r>
          </w:p>
          <w:p w14:paraId="1422936A" w14:textId="77777777" w:rsidR="00DA4268" w:rsidRPr="00C84545" w:rsidRDefault="00DA4268" w:rsidP="00DA4268">
            <w:pPr>
              <w:pStyle w:val="Normlnweb"/>
              <w:shd w:val="clear" w:color="auto" w:fill="FFFFFF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45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C84545">
              <w:rPr>
                <w:rFonts w:ascii="Times New Roman" w:hAnsi="Times New Roman" w:cs="Times New Roman"/>
                <w:sz w:val="20"/>
                <w:szCs w:val="20"/>
              </w:rPr>
              <w:t>ŽP ČR: </w:t>
            </w:r>
            <w:r w:rsidRPr="00C84545">
              <w:rPr>
                <w:rStyle w:val="contentpasted6"/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Koncepce environmentální bezpečnosti 2021-2030 s v</w:t>
            </w:r>
            <w:r w:rsidRPr="00C84545">
              <w:rPr>
                <w:rStyle w:val="contentpasted6"/>
                <w:rFonts w:ascii="Times New Roman" w:eastAsia="Malgun Gothic Semilight" w:hAnsi="Times New Roman" w:cs="Times New Roman"/>
                <w:i/>
                <w:sz w:val="20"/>
                <w:szCs w:val="20"/>
                <w:shd w:val="clear" w:color="auto" w:fill="FFFFFF"/>
              </w:rPr>
              <w:t>ý</w:t>
            </w:r>
            <w:r w:rsidRPr="00C84545">
              <w:rPr>
                <w:rStyle w:val="contentpasted6"/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hledem do roku 2050.</w:t>
            </w:r>
            <w:r w:rsidRPr="00C84545">
              <w:rPr>
                <w:rStyle w:val="contentpasted6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2020. Dostupn</w:t>
            </w:r>
            <w:r w:rsidRPr="00C84545">
              <w:rPr>
                <w:rStyle w:val="contentpasted6"/>
                <w:rFonts w:ascii="Times New Roman" w:eastAsia="Malgun Gothic Semilight" w:hAnsi="Times New Roman" w:cs="Times New Roman"/>
                <w:sz w:val="20"/>
                <w:szCs w:val="20"/>
                <w:shd w:val="clear" w:color="auto" w:fill="FFFFFF"/>
              </w:rPr>
              <w:t>é</w:t>
            </w:r>
            <w:r w:rsidRPr="00C84545">
              <w:rPr>
                <w:rStyle w:val="contentpasted6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online z:</w:t>
            </w:r>
            <w:r w:rsidRPr="00C84545">
              <w:rPr>
                <w:rStyle w:val="contentpasted6"/>
                <w:rFonts w:ascii="Times New Roman" w:eastAsia="Malgun Gothic Semilight" w:hAnsi="Times New Roman" w:cs="Times New Roman"/>
                <w:color w:val="454545"/>
                <w:sz w:val="20"/>
                <w:szCs w:val="20"/>
                <w:shd w:val="clear" w:color="auto" w:fill="FFFFFF"/>
              </w:rPr>
              <w:t> </w:t>
            </w:r>
            <w:hyperlink r:id="rId72" w:history="1">
              <w:r w:rsidRPr="00C84545">
                <w:rPr>
                  <w:rStyle w:val="Hypertextovodkaz"/>
                  <w:rFonts w:ascii="Times New Roman" w:hAnsi="Times New Roman"/>
                  <w:sz w:val="20"/>
                  <w:szCs w:val="20"/>
                </w:rPr>
                <w:t>https://www.mzp.cz/C1257458002F0DC7/cz/environmentalni_bezpecnost/$FILE/OBKR-koncepce_environmentalni_bezpecnosti%202021_2030_2050_cz-20210916.pdf</w:t>
              </w:r>
            </w:hyperlink>
          </w:p>
          <w:p w14:paraId="0D7E1065" w14:textId="77777777" w:rsidR="00DA4268" w:rsidRPr="00C84545" w:rsidRDefault="00DA4268" w:rsidP="00DA4268">
            <w:pPr>
              <w:pStyle w:val="Normlnweb"/>
              <w:shd w:val="clear" w:color="auto" w:fill="FFFFFF"/>
              <w:spacing w:before="0" w:beforeAutospacing="0" w:after="0" w:afterAutospacing="0"/>
              <w:jc w:val="both"/>
              <w:rPr>
                <w:rStyle w:val="contentpasted0"/>
                <w:rFonts w:ascii="Times New Roman" w:hAnsi="Times New Roman" w:cs="Times New Roman"/>
                <w:sz w:val="20"/>
                <w:szCs w:val="20"/>
              </w:rPr>
            </w:pPr>
            <w:r w:rsidRPr="00C84545">
              <w:rPr>
                <w:rStyle w:val="contentpasted0"/>
                <w:rFonts w:ascii="Times New Roman" w:hAnsi="Times New Roman" w:cs="Times New Roman"/>
                <w:smallCaps/>
                <w:color w:val="000000"/>
                <w:sz w:val="20"/>
                <w:szCs w:val="20"/>
              </w:rPr>
              <w:t>BEGON</w:t>
            </w:r>
            <w:r w:rsidRPr="00C84545">
              <w:rPr>
                <w:rStyle w:val="contentpasted0"/>
                <w:rFonts w:ascii="Times New Roman" w:hAnsi="Times New Roman" w:cs="Times New Roman"/>
                <w:color w:val="000000"/>
                <w:sz w:val="20"/>
                <w:szCs w:val="20"/>
              </w:rPr>
              <w:t>, M. a</w:t>
            </w:r>
            <w:r w:rsidRPr="00C84545">
              <w:rPr>
                <w:rStyle w:val="contentpasted7"/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C84545">
              <w:rPr>
                <w:rStyle w:val="contentpasted0"/>
                <w:rFonts w:ascii="Times New Roman" w:hAnsi="Times New Roman" w:cs="Times New Roman"/>
                <w:smallCaps/>
                <w:color w:val="000000"/>
                <w:sz w:val="20"/>
                <w:szCs w:val="20"/>
              </w:rPr>
              <w:t>TOWNSEND</w:t>
            </w:r>
            <w:r w:rsidRPr="00C84545">
              <w:rPr>
                <w:rStyle w:val="contentpasted0"/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proofErr w:type="gramStart"/>
            <w:r w:rsidRPr="00C84545">
              <w:rPr>
                <w:rStyle w:val="contentpasted0"/>
                <w:rFonts w:ascii="Times New Roman" w:hAnsi="Times New Roman" w:cs="Times New Roman"/>
                <w:color w:val="000000"/>
                <w:sz w:val="20"/>
                <w:szCs w:val="20"/>
              </w:rPr>
              <w:t>C.R..</w:t>
            </w:r>
            <w:proofErr w:type="gramEnd"/>
            <w:r w:rsidRPr="00C84545">
              <w:rPr>
                <w:rStyle w:val="contentpasted0"/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C84545">
              <w:rPr>
                <w:rStyle w:val="contentpasted0"/>
                <w:rFonts w:ascii="Times New Roman" w:hAnsi="Times New Roman" w:cs="Times New Roman"/>
                <w:i/>
                <w:iCs/>
                <w:sz w:val="20"/>
                <w:szCs w:val="20"/>
              </w:rPr>
              <w:t>Ecology: from individuals to ecosystems</w:t>
            </w:r>
            <w:r w:rsidRPr="00C84545">
              <w:rPr>
                <w:rStyle w:val="contentpasted0"/>
                <w:rFonts w:ascii="Times New Roman" w:hAnsi="Times New Roman" w:cs="Times New Roman"/>
                <w:sz w:val="20"/>
                <w:szCs w:val="20"/>
              </w:rPr>
              <w:t>. John Wiley &amp; Sons, 2020. ISBN 978-1119279358.</w:t>
            </w:r>
          </w:p>
          <w:p w14:paraId="38479FB9" w14:textId="77777777" w:rsidR="00DA4268" w:rsidRPr="00C84545" w:rsidRDefault="00DA4268" w:rsidP="00DA4268">
            <w:pPr>
              <w:pStyle w:val="Normlnweb"/>
              <w:shd w:val="clear" w:color="auto" w:fill="FFFFFF"/>
              <w:spacing w:before="0" w:beforeAutospacing="0" w:after="0" w:afterAutospacing="0"/>
              <w:jc w:val="both"/>
              <w:rPr>
                <w:rStyle w:val="contentpasted0"/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C84545">
              <w:rPr>
                <w:rStyle w:val="contentpasted0"/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MELESSE, Assefa, Abtew WOSSENU a Gabriel SENAY. </w:t>
            </w:r>
            <w:r w:rsidRPr="00C84545">
              <w:rPr>
                <w:rStyle w:val="contentpasted0"/>
                <w:rFonts w:ascii="Times New Roman" w:hAnsi="Times New Roman" w:cs="Times New Roman"/>
                <w:i/>
                <w:color w:val="1A1A1A"/>
                <w:sz w:val="20"/>
                <w:szCs w:val="20"/>
              </w:rPr>
              <w:t>Extreme Hydrology and Climate Variability.</w:t>
            </w:r>
            <w:r w:rsidRPr="00C84545">
              <w:rPr>
                <w:rStyle w:val="contentpasted0"/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 Elsevier, 2019. 580 s. </w:t>
            </w:r>
            <w:r w:rsidRPr="00C84545">
              <w:rPr>
                <w:rStyle w:val="contentpasted0"/>
                <w:rFonts w:ascii="Times New Roman" w:hAnsi="Times New Roman" w:cs="Times New Roman"/>
                <w:color w:val="1A1A1A"/>
                <w:sz w:val="20"/>
                <w:szCs w:val="20"/>
                <w:u w:val="single"/>
              </w:rPr>
              <w:t xml:space="preserve">ISBN </w:t>
            </w:r>
            <w:proofErr w:type="gramStart"/>
            <w:r w:rsidRPr="00C84545">
              <w:rPr>
                <w:rStyle w:val="contentpasted0"/>
                <w:rFonts w:ascii="Times New Roman" w:hAnsi="Times New Roman" w:cs="Times New Roman"/>
                <w:color w:val="1A1A1A"/>
                <w:sz w:val="20"/>
                <w:szCs w:val="20"/>
                <w:u w:val="single"/>
              </w:rPr>
              <w:t>9780128159989</w:t>
            </w:r>
            <w:r w:rsidRPr="00C84545">
              <w:rPr>
                <w:rStyle w:val="contentpasted0"/>
                <w:rFonts w:ascii="Times New Roman" w:hAnsi="Times New Roman" w:cs="Times New Roman"/>
                <w:color w:val="1A1A1A"/>
                <w:sz w:val="20"/>
                <w:szCs w:val="20"/>
              </w:rPr>
              <w:t> , eBook</w:t>
            </w:r>
            <w:proofErr w:type="gramEnd"/>
            <w:r w:rsidRPr="00C84545">
              <w:rPr>
                <w:rStyle w:val="contentpasted0"/>
                <w:rFonts w:ascii="Times New Roman" w:hAnsi="Times New Roman" w:cs="Times New Roman"/>
                <w:color w:val="1A1A1A"/>
                <w:sz w:val="20"/>
                <w:szCs w:val="20"/>
              </w:rPr>
              <w:t> </w:t>
            </w:r>
            <w:r w:rsidRPr="00C84545">
              <w:rPr>
                <w:rStyle w:val="contentpasted0"/>
                <w:rFonts w:ascii="Times New Roman" w:hAnsi="Times New Roman" w:cs="Times New Roman"/>
                <w:color w:val="1A1A1A"/>
                <w:sz w:val="20"/>
                <w:szCs w:val="20"/>
                <w:u w:val="single"/>
              </w:rPr>
              <w:t>ISBN 9780128159996</w:t>
            </w:r>
            <w:r w:rsidRPr="00C84545">
              <w:rPr>
                <w:rStyle w:val="contentpasted0"/>
                <w:rFonts w:ascii="Times New Roman" w:hAnsi="Times New Roman" w:cs="Times New Roman"/>
                <w:color w:val="1A1A1A"/>
                <w:sz w:val="20"/>
                <w:szCs w:val="20"/>
              </w:rPr>
              <w:t> </w:t>
            </w:r>
          </w:p>
          <w:p w14:paraId="62363FD4" w14:textId="1E99FA43" w:rsidR="00714E5D" w:rsidRPr="00C84545" w:rsidRDefault="00714E5D" w:rsidP="008F0084">
            <w:pPr>
              <w:jc w:val="both"/>
            </w:pPr>
          </w:p>
          <w:p w14:paraId="43BAE2B0" w14:textId="77777777" w:rsidR="00714E5D" w:rsidRPr="00C84545" w:rsidRDefault="00714E5D" w:rsidP="008F0084">
            <w:pPr>
              <w:jc w:val="both"/>
              <w:rPr>
                <w:b/>
                <w:bCs/>
              </w:rPr>
            </w:pPr>
            <w:r w:rsidRPr="00C84545">
              <w:rPr>
                <w:b/>
                <w:bCs/>
              </w:rPr>
              <w:t>Doporučená literatura:</w:t>
            </w:r>
          </w:p>
          <w:p w14:paraId="59A7A506" w14:textId="77777777" w:rsidR="00C84545" w:rsidRPr="00C84545" w:rsidRDefault="00C84545" w:rsidP="00C84545">
            <w:pPr>
              <w:jc w:val="both"/>
            </w:pPr>
            <w:r w:rsidRPr="00C84545">
              <w:t xml:space="preserve">MATĚJŮ, Vít. </w:t>
            </w:r>
            <w:r w:rsidRPr="00C84545">
              <w:rPr>
                <w:i/>
              </w:rPr>
              <w:t>Integrované sanační technologie.</w:t>
            </w:r>
            <w:r w:rsidRPr="00C84545">
              <w:t xml:space="preserve"> Chrudim: Vodní zdroje Ekomonitor spol. s r.o., 2016. </w:t>
            </w:r>
            <w:hyperlink r:id="rId73" w:tgtFrame="_blank" w:history="1">
              <w:r w:rsidRPr="00C84545">
                <w:rPr>
                  <w:rStyle w:val="Hypertextovodkaz"/>
                </w:rPr>
                <w:t>ISBN 978-80-86832-91-3</w:t>
              </w:r>
            </w:hyperlink>
            <w:r w:rsidRPr="00C84545">
              <w:t>.</w:t>
            </w:r>
          </w:p>
          <w:p w14:paraId="0F72BD4F" w14:textId="77777777" w:rsidR="00C84545" w:rsidRPr="00C84545" w:rsidRDefault="00C84545" w:rsidP="00C84545">
            <w:pPr>
              <w:pStyle w:val="text"/>
              <w:spacing w:after="0" w:line="240" w:lineRule="auto"/>
              <w:rPr>
                <w:i/>
                <w:sz w:val="20"/>
                <w:szCs w:val="20"/>
              </w:rPr>
            </w:pPr>
            <w:r w:rsidRPr="00C84545">
              <w:rPr>
                <w:sz w:val="20"/>
                <w:szCs w:val="20"/>
              </w:rPr>
              <w:t>ČR:</w:t>
            </w:r>
            <w:r w:rsidRPr="00C84545">
              <w:rPr>
                <w:i/>
                <w:sz w:val="20"/>
                <w:szCs w:val="20"/>
              </w:rPr>
              <w:t xml:space="preserve"> Zákon č. 184/2016 Sb., kterým se mění zákon č. 334/1992 Sb., o ochraně zemědělského půdního fondu, ve znění pozdějších předpisů </w:t>
            </w:r>
            <w:r w:rsidRPr="00C84545">
              <w:rPr>
                <w:sz w:val="20"/>
                <w:szCs w:val="20"/>
              </w:rPr>
              <w:t>(2016) Praha</w:t>
            </w:r>
          </w:p>
          <w:p w14:paraId="3FD54947" w14:textId="77777777" w:rsidR="00C84545" w:rsidRPr="00C84545" w:rsidRDefault="00C84545" w:rsidP="00C84545">
            <w:pPr>
              <w:pStyle w:val="Normlnweb"/>
              <w:shd w:val="clear" w:color="auto" w:fill="FFFFFF"/>
              <w:spacing w:before="0" w:beforeAutospacing="0" w:after="0" w:afterAutospacing="0"/>
              <w:rPr>
                <w:rStyle w:val="contentpasted0"/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</w:pPr>
            <w:r w:rsidRPr="00C84545">
              <w:rPr>
                <w:rStyle w:val="contentpasted0"/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BREARS, R. C.</w:t>
            </w:r>
            <w:r w:rsidRPr="00C84545">
              <w:rPr>
                <w:rStyle w:val="contentpasted1"/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 </w:t>
            </w:r>
            <w:r w:rsidRPr="00C84545">
              <w:rPr>
                <w:rStyle w:val="contentpasted0"/>
                <w:rFonts w:ascii="Times New Roman" w:hAnsi="Times New Roman" w:cs="Times New Roman"/>
                <w:i/>
                <w:iCs/>
                <w:color w:val="1A1A1A"/>
                <w:sz w:val="20"/>
                <w:szCs w:val="20"/>
                <w:shd w:val="clear" w:color="auto" w:fill="FFFFFF"/>
              </w:rPr>
              <w:t>Blue and Green Cities. Palgrave Macmillan,</w:t>
            </w:r>
            <w:r w:rsidRPr="00C84545">
              <w:rPr>
                <w:rStyle w:val="contentpasted1"/>
                <w:rFonts w:ascii="Times New Roman" w:hAnsi="Times New Roman" w:cs="Times New Roman"/>
                <w:i/>
                <w:iCs/>
                <w:color w:val="1A1A1A"/>
                <w:sz w:val="20"/>
                <w:szCs w:val="20"/>
                <w:shd w:val="clear" w:color="auto" w:fill="FFFFFF"/>
              </w:rPr>
              <w:t> </w:t>
            </w:r>
            <w:r w:rsidRPr="00C84545">
              <w:rPr>
                <w:rStyle w:val="contentpasted0"/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 xml:space="preserve">2018. ISBN: </w:t>
            </w:r>
            <w:proofErr w:type="gramStart"/>
            <w:r w:rsidRPr="00C84545">
              <w:rPr>
                <w:rStyle w:val="contentpasted0"/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1137592575 .</w:t>
            </w:r>
            <w:proofErr w:type="gramEnd"/>
          </w:p>
          <w:p w14:paraId="746910DE" w14:textId="77777777" w:rsidR="00C84545" w:rsidRPr="00C84545" w:rsidRDefault="00C84545" w:rsidP="00C84545">
            <w:pPr>
              <w:pStyle w:val="Normlnweb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C84545">
              <w:rPr>
                <w:rStyle w:val="contentpasted0"/>
                <w:rFonts w:ascii="Times New Roman" w:hAnsi="Times New Roman" w:cs="Times New Roman"/>
                <w:color w:val="1A1A1A"/>
                <w:sz w:val="20"/>
                <w:szCs w:val="20"/>
              </w:rPr>
              <w:lastRenderedPageBreak/>
              <w:t>MZeČR: Metodický pokyn r. 2015 Př</w:t>
            </w:r>
            <w:r w:rsidRPr="00C84545">
              <w:rPr>
                <w:rStyle w:val="contentpasted0"/>
                <w:rFonts w:ascii="Times New Roman" w:eastAsia="Malgun Gothic Semilight" w:hAnsi="Times New Roman" w:cs="Times New Roman"/>
                <w:color w:val="1A1A1A"/>
                <w:sz w:val="20"/>
                <w:szCs w:val="20"/>
              </w:rPr>
              <w:t>í</w:t>
            </w:r>
            <w:r w:rsidRPr="00C84545">
              <w:rPr>
                <w:rStyle w:val="contentpasted0"/>
                <w:rFonts w:ascii="Times New Roman" w:hAnsi="Times New Roman" w:cs="Times New Roman"/>
                <w:color w:val="1A1A1A"/>
                <w:sz w:val="20"/>
                <w:szCs w:val="20"/>
              </w:rPr>
              <w:t>prava a realizace opatřen</w:t>
            </w:r>
            <w:r w:rsidRPr="00C84545">
              <w:rPr>
                <w:rStyle w:val="contentpasted0"/>
                <w:rFonts w:ascii="Times New Roman" w:eastAsia="Malgun Gothic Semilight" w:hAnsi="Times New Roman" w:cs="Times New Roman"/>
                <w:color w:val="1A1A1A"/>
                <w:sz w:val="20"/>
                <w:szCs w:val="20"/>
              </w:rPr>
              <w:t>í</w:t>
            </w:r>
            <w:r w:rsidRPr="00C84545">
              <w:rPr>
                <w:rStyle w:val="contentpasted0"/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 pro zm</w:t>
            </w:r>
            <w:r w:rsidRPr="00C84545">
              <w:rPr>
                <w:rStyle w:val="contentpasted0"/>
                <w:rFonts w:ascii="Times New Roman" w:eastAsia="Malgun Gothic Semilight" w:hAnsi="Times New Roman" w:cs="Times New Roman"/>
                <w:color w:val="1A1A1A"/>
                <w:sz w:val="20"/>
                <w:szCs w:val="20"/>
              </w:rPr>
              <w:t>í</w:t>
            </w:r>
            <w:r w:rsidRPr="00C84545">
              <w:rPr>
                <w:rStyle w:val="contentpasted0"/>
                <w:rFonts w:ascii="Times New Roman" w:hAnsi="Times New Roman" w:cs="Times New Roman"/>
                <w:color w:val="1A1A1A"/>
                <w:sz w:val="20"/>
                <w:szCs w:val="20"/>
              </w:rPr>
              <w:t>rněn</w:t>
            </w:r>
            <w:r w:rsidRPr="00C84545">
              <w:rPr>
                <w:rStyle w:val="contentpasted0"/>
                <w:rFonts w:ascii="Times New Roman" w:eastAsia="Malgun Gothic Semilight" w:hAnsi="Times New Roman" w:cs="Times New Roman"/>
                <w:color w:val="1A1A1A"/>
                <w:sz w:val="20"/>
                <w:szCs w:val="20"/>
              </w:rPr>
              <w:t>í</w:t>
            </w:r>
            <w:r w:rsidRPr="00C84545">
              <w:rPr>
                <w:rStyle w:val="contentpasted0"/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 negativn</w:t>
            </w:r>
            <w:r w:rsidRPr="00C84545">
              <w:rPr>
                <w:rStyle w:val="contentpasted0"/>
                <w:rFonts w:ascii="Times New Roman" w:eastAsia="Malgun Gothic Semilight" w:hAnsi="Times New Roman" w:cs="Times New Roman"/>
                <w:color w:val="1A1A1A"/>
                <w:sz w:val="20"/>
                <w:szCs w:val="20"/>
              </w:rPr>
              <w:t>í</w:t>
            </w:r>
            <w:r w:rsidRPr="00C84545">
              <w:rPr>
                <w:rStyle w:val="contentpasted0"/>
                <w:rFonts w:ascii="Times New Roman" w:hAnsi="Times New Roman" w:cs="Times New Roman"/>
                <w:color w:val="1A1A1A"/>
                <w:sz w:val="20"/>
                <w:szCs w:val="20"/>
              </w:rPr>
              <w:t>ch dopadů sucha a nedostatku vody.</w:t>
            </w:r>
          </w:p>
          <w:p w14:paraId="0FA0E907" w14:textId="6D9E01A8" w:rsidR="00714E5D" w:rsidRPr="00C84545" w:rsidRDefault="00C84545" w:rsidP="00C84545">
            <w:pPr>
              <w:jc w:val="both"/>
            </w:pPr>
            <w:r w:rsidRPr="00C84545">
              <w:t>ČR: Zákon č.</w:t>
            </w:r>
            <w:r w:rsidRPr="00C84545">
              <w:rPr>
                <w:i/>
              </w:rPr>
              <w:t>183/2006 Sb. Zákon o územním plánování a stavebním řádu (stavební zákon)</w:t>
            </w:r>
            <w:r>
              <w:rPr>
                <w:i/>
              </w:rPr>
              <w:t>,</w:t>
            </w:r>
            <w:r w:rsidRPr="00C84545">
              <w:t xml:space="preserve"> Praha</w:t>
            </w:r>
          </w:p>
        </w:tc>
      </w:tr>
      <w:tr w:rsidR="00714E5D" w14:paraId="37A7CD97" w14:textId="77777777" w:rsidTr="008F0084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415E966" w14:textId="77777777" w:rsidR="00714E5D" w:rsidRDefault="00714E5D" w:rsidP="008F008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714E5D" w14:paraId="709B93B2" w14:textId="77777777" w:rsidTr="008F0084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3B86E409" w14:textId="77777777" w:rsidR="00714E5D" w:rsidRDefault="00714E5D" w:rsidP="008F0084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40E7005E" w14:textId="77777777" w:rsidR="00714E5D" w:rsidRDefault="00714E5D" w:rsidP="008F0084">
            <w:pPr>
              <w:jc w:val="both"/>
            </w:pPr>
            <w:r>
              <w:t>14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7905DA7B" w14:textId="77777777" w:rsidR="00714E5D" w:rsidRDefault="00714E5D" w:rsidP="008F0084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714E5D" w14:paraId="4DC4894B" w14:textId="77777777" w:rsidTr="008F0084">
        <w:tc>
          <w:tcPr>
            <w:tcW w:w="9855" w:type="dxa"/>
            <w:gridSpan w:val="8"/>
            <w:shd w:val="clear" w:color="auto" w:fill="F7CAAC"/>
          </w:tcPr>
          <w:p w14:paraId="1B7E0CFA" w14:textId="77777777" w:rsidR="00714E5D" w:rsidRDefault="00714E5D" w:rsidP="008F0084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714E5D" w14:paraId="48702D81" w14:textId="77777777" w:rsidTr="008F0084">
        <w:trPr>
          <w:trHeight w:val="1373"/>
        </w:trPr>
        <w:tc>
          <w:tcPr>
            <w:tcW w:w="9855" w:type="dxa"/>
            <w:gridSpan w:val="8"/>
          </w:tcPr>
          <w:p w14:paraId="287FC332" w14:textId="64472B8A" w:rsidR="00714E5D" w:rsidRDefault="00714E5D" w:rsidP="008F0084">
            <w:pPr>
              <w:jc w:val="both"/>
            </w:pPr>
            <w:r w:rsidRPr="000F6286">
              <w:t>Studenti se účastní výuky ve stanoveném počtu hodin, kde je jim redukovanou formou prezentována látka výše uvedeného rozsahu a jsou jim určeny části učiva k samostatnému nastudování. Hodnocení individuálních úkolů studentů a korekce informací získaných samostudiem probíhá na skupinových a individuálních konzultacích, prostřednictvím elektronické pošty, portálu UTB nebo v systému MOODLE. V souladu s vnitřními předpisy FLKŘ má každý akademický pracovník stanoveny konzultační hodiny v rozsahu minimálně 2 hodiny týdně. Dle potřeby jsou dále konzultace možné i po předchozí emailové či telefonické dohodě.</w:t>
            </w:r>
          </w:p>
        </w:tc>
      </w:tr>
    </w:tbl>
    <w:p w14:paraId="128E8DA0" w14:textId="2EE5863B" w:rsidR="009A1D87" w:rsidRDefault="009A1D87" w:rsidP="00714E5D">
      <w:pPr>
        <w:spacing w:after="160" w:line="259" w:lineRule="auto"/>
      </w:pPr>
    </w:p>
    <w:p w14:paraId="365B645E" w14:textId="77777777" w:rsidR="009A1D87" w:rsidRDefault="009A1D87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27131E" w14:paraId="3E5294D9" w14:textId="77777777" w:rsidTr="008F0084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710DED39" w14:textId="77777777" w:rsidR="0027131E" w:rsidRDefault="0027131E" w:rsidP="008F0084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27131E" w14:paraId="6885522D" w14:textId="77777777" w:rsidTr="008F0084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01252D77" w14:textId="77777777" w:rsidR="0027131E" w:rsidRDefault="0027131E" w:rsidP="008F0084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0A4DDF89" w14:textId="77777777" w:rsidR="0027131E" w:rsidRPr="009A1D87" w:rsidRDefault="0027131E" w:rsidP="008F0084">
            <w:pPr>
              <w:jc w:val="both"/>
              <w:rPr>
                <w:b/>
              </w:rPr>
            </w:pPr>
            <w:r w:rsidRPr="009A1D87">
              <w:rPr>
                <w:b/>
              </w:rPr>
              <w:t>Individuální a kolektivní ochrana</w:t>
            </w:r>
          </w:p>
        </w:tc>
      </w:tr>
      <w:tr w:rsidR="0027131E" w14:paraId="3A4B597B" w14:textId="77777777" w:rsidTr="008F0084">
        <w:tc>
          <w:tcPr>
            <w:tcW w:w="3086" w:type="dxa"/>
            <w:shd w:val="clear" w:color="auto" w:fill="F7CAAC"/>
          </w:tcPr>
          <w:p w14:paraId="5DAE71A8" w14:textId="77777777" w:rsidR="0027131E" w:rsidRDefault="0027131E" w:rsidP="008F0084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084B325F" w14:textId="77777777" w:rsidR="0027131E" w:rsidRDefault="0027131E" w:rsidP="008F0084">
            <w:pPr>
              <w:jc w:val="both"/>
            </w:pPr>
            <w:r>
              <w:t>p</w:t>
            </w:r>
            <w:r w:rsidRPr="00F9450B">
              <w:t>ovinný</w:t>
            </w:r>
            <w:r>
              <w:t>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47D80F0C" w14:textId="77777777" w:rsidR="0027131E" w:rsidRDefault="0027131E" w:rsidP="008F0084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46C62377" w14:textId="77777777" w:rsidR="0027131E" w:rsidRDefault="0027131E" w:rsidP="008F0084">
            <w:pPr>
              <w:jc w:val="both"/>
            </w:pPr>
            <w:r>
              <w:t>2/ZS</w:t>
            </w:r>
          </w:p>
        </w:tc>
      </w:tr>
      <w:tr w:rsidR="0027131E" w14:paraId="15F6772C" w14:textId="77777777" w:rsidTr="008F0084">
        <w:tc>
          <w:tcPr>
            <w:tcW w:w="3086" w:type="dxa"/>
            <w:shd w:val="clear" w:color="auto" w:fill="F7CAAC"/>
          </w:tcPr>
          <w:p w14:paraId="77B4A7EF" w14:textId="77777777" w:rsidR="0027131E" w:rsidRDefault="0027131E" w:rsidP="008F0084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689B7D60" w14:textId="2FFC3AD0" w:rsidR="0027131E" w:rsidRDefault="0027131E" w:rsidP="0027131E">
            <w:pPr>
              <w:jc w:val="both"/>
            </w:pPr>
            <w:r>
              <w:t>13p + 13s</w:t>
            </w:r>
          </w:p>
        </w:tc>
        <w:tc>
          <w:tcPr>
            <w:tcW w:w="889" w:type="dxa"/>
            <w:shd w:val="clear" w:color="auto" w:fill="F7CAAC"/>
          </w:tcPr>
          <w:p w14:paraId="3025A7F7" w14:textId="77777777" w:rsidR="0027131E" w:rsidRDefault="0027131E" w:rsidP="008F0084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2FA96B46" w14:textId="77777777" w:rsidR="0027131E" w:rsidRDefault="0027131E" w:rsidP="008F0084">
            <w:pPr>
              <w:jc w:val="both"/>
            </w:pPr>
            <w:r>
              <w:t>26</w:t>
            </w:r>
          </w:p>
        </w:tc>
        <w:tc>
          <w:tcPr>
            <w:tcW w:w="2156" w:type="dxa"/>
            <w:shd w:val="clear" w:color="auto" w:fill="F7CAAC"/>
          </w:tcPr>
          <w:p w14:paraId="11852D48" w14:textId="77777777" w:rsidR="0027131E" w:rsidRDefault="0027131E" w:rsidP="008F0084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3D26D642" w14:textId="2B65582A" w:rsidR="0027131E" w:rsidRDefault="0027131E" w:rsidP="008F0084">
            <w:pPr>
              <w:jc w:val="both"/>
            </w:pPr>
            <w:r>
              <w:t>3</w:t>
            </w:r>
          </w:p>
        </w:tc>
      </w:tr>
      <w:tr w:rsidR="0027131E" w14:paraId="6180821C" w14:textId="77777777" w:rsidTr="008F0084">
        <w:tc>
          <w:tcPr>
            <w:tcW w:w="3086" w:type="dxa"/>
            <w:shd w:val="clear" w:color="auto" w:fill="F7CAAC"/>
          </w:tcPr>
          <w:p w14:paraId="2B469A9E" w14:textId="77777777" w:rsidR="0027131E" w:rsidRDefault="0027131E" w:rsidP="008F0084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4EA66BC0" w14:textId="77777777" w:rsidR="0027131E" w:rsidRDefault="0027131E" w:rsidP="008F0084">
            <w:pPr>
              <w:jc w:val="both"/>
            </w:pPr>
          </w:p>
        </w:tc>
      </w:tr>
      <w:tr w:rsidR="0027131E" w14:paraId="497C5C53" w14:textId="77777777" w:rsidTr="008F0084">
        <w:tc>
          <w:tcPr>
            <w:tcW w:w="3086" w:type="dxa"/>
            <w:shd w:val="clear" w:color="auto" w:fill="F7CAAC"/>
          </w:tcPr>
          <w:p w14:paraId="1A0C5274" w14:textId="77777777" w:rsidR="0027131E" w:rsidRDefault="0027131E" w:rsidP="008F0084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65C3DD4B" w14:textId="77777777" w:rsidR="0027131E" w:rsidRDefault="0027131E" w:rsidP="008F0084">
            <w:pPr>
              <w:jc w:val="both"/>
            </w:pPr>
            <w:r>
              <w:t>Klasifikovaný zápočet.</w:t>
            </w:r>
          </w:p>
        </w:tc>
        <w:tc>
          <w:tcPr>
            <w:tcW w:w="2156" w:type="dxa"/>
            <w:shd w:val="clear" w:color="auto" w:fill="F7CAAC"/>
          </w:tcPr>
          <w:p w14:paraId="260D6615" w14:textId="77777777" w:rsidR="0027131E" w:rsidRDefault="0027131E" w:rsidP="008F0084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6B11F351" w14:textId="77777777" w:rsidR="0027131E" w:rsidRDefault="0027131E" w:rsidP="008F0084">
            <w:pPr>
              <w:jc w:val="both"/>
            </w:pPr>
            <w:r>
              <w:t>přednášky</w:t>
            </w:r>
          </w:p>
          <w:p w14:paraId="2AB05367" w14:textId="77777777" w:rsidR="0027131E" w:rsidRDefault="0027131E" w:rsidP="008F0084">
            <w:pPr>
              <w:jc w:val="both"/>
            </w:pPr>
            <w:r>
              <w:t>semináře</w:t>
            </w:r>
          </w:p>
        </w:tc>
      </w:tr>
      <w:tr w:rsidR="0027131E" w14:paraId="2E69A6F4" w14:textId="77777777" w:rsidTr="008F0084">
        <w:tc>
          <w:tcPr>
            <w:tcW w:w="3086" w:type="dxa"/>
            <w:shd w:val="clear" w:color="auto" w:fill="F7CAAC"/>
          </w:tcPr>
          <w:p w14:paraId="42EEC80D" w14:textId="77777777" w:rsidR="0027131E" w:rsidRDefault="0027131E" w:rsidP="008F0084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D7D63C7" w14:textId="7CED39E3" w:rsidR="0027131E" w:rsidRDefault="0027131E" w:rsidP="00DD758A">
            <w:pPr>
              <w:jc w:val="both"/>
            </w:pPr>
            <w:r>
              <w:t>Požadavkem pro úspěšné ukončení předmětu</w:t>
            </w:r>
            <w:r w:rsidRPr="00B82667">
              <w:t xml:space="preserve"> je aktivní účast a vystoupení na</w:t>
            </w:r>
            <w:r w:rsidR="00DD758A">
              <w:t> </w:t>
            </w:r>
            <w:r w:rsidRPr="00B82667">
              <w:t>sem</w:t>
            </w:r>
            <w:r>
              <w:t>inářích (přítomnost minimálně 8</w:t>
            </w:r>
            <w:r w:rsidRPr="00B82667">
              <w:t>0%</w:t>
            </w:r>
            <w:r>
              <w:t>, 2 prezentace</w:t>
            </w:r>
            <w:r w:rsidRPr="00B82667">
              <w:t>), průběžné plnění za</w:t>
            </w:r>
            <w:r>
              <w:t xml:space="preserve">daných úkolů (absolvování písemného testu s minimálně 60% úspěšností), odevzdání písemné zápočtové práce. </w:t>
            </w:r>
          </w:p>
        </w:tc>
      </w:tr>
      <w:tr w:rsidR="0027131E" w14:paraId="1C9AD4FF" w14:textId="77777777" w:rsidTr="008F0084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2636BA6E" w14:textId="77777777" w:rsidR="0027131E" w:rsidRDefault="0027131E" w:rsidP="008F0084">
            <w:pPr>
              <w:jc w:val="both"/>
            </w:pPr>
          </w:p>
        </w:tc>
      </w:tr>
      <w:tr w:rsidR="0027131E" w14:paraId="587047DC" w14:textId="77777777" w:rsidTr="008F0084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7AE9F59A" w14:textId="77777777" w:rsidR="0027131E" w:rsidRDefault="0027131E" w:rsidP="008F0084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C801345" w14:textId="77777777" w:rsidR="0027131E" w:rsidRDefault="0027131E" w:rsidP="008F0084">
            <w:pPr>
              <w:jc w:val="both"/>
            </w:pPr>
            <w:r>
              <w:t>prof</w:t>
            </w:r>
            <w:r w:rsidRPr="00F9450B">
              <w:t xml:space="preserve">. Ing. </w:t>
            </w:r>
            <w:r>
              <w:t>Dušan Vičar</w:t>
            </w:r>
            <w:r w:rsidRPr="00F9450B">
              <w:t xml:space="preserve">, </w:t>
            </w:r>
            <w:r>
              <w:t>CSc</w:t>
            </w:r>
            <w:r w:rsidRPr="00F9450B">
              <w:t>.</w:t>
            </w:r>
          </w:p>
        </w:tc>
      </w:tr>
      <w:tr w:rsidR="0027131E" w14:paraId="6451DECA" w14:textId="77777777" w:rsidTr="008F0084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6819E42" w14:textId="77777777" w:rsidR="0027131E" w:rsidRDefault="0027131E" w:rsidP="008F0084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15A133EE" w14:textId="6E61F5EC" w:rsidR="0027131E" w:rsidRDefault="0027131E" w:rsidP="00DD758A">
            <w:pPr>
              <w:jc w:val="both"/>
            </w:pPr>
            <w:r>
              <w:t>Garant stanovuje koncepci předmětu, podílí se na přednáškách v rozsahu 54 % a</w:t>
            </w:r>
            <w:r w:rsidR="00DD758A">
              <w:t> </w:t>
            </w:r>
            <w:r>
              <w:t>dále stanovuje koncepci seminářů a realizuje je, případně dohlíží na jejich jednotné vedení.</w:t>
            </w:r>
          </w:p>
        </w:tc>
      </w:tr>
      <w:tr w:rsidR="0027131E" w14:paraId="2A0083AA" w14:textId="77777777" w:rsidTr="008F0084">
        <w:tc>
          <w:tcPr>
            <w:tcW w:w="3086" w:type="dxa"/>
            <w:shd w:val="clear" w:color="auto" w:fill="F7CAAC"/>
          </w:tcPr>
          <w:p w14:paraId="33DCE777" w14:textId="77777777" w:rsidR="0027131E" w:rsidRDefault="0027131E" w:rsidP="008F0084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6EECFAD" w14:textId="6F1CFE10" w:rsidR="0027131E" w:rsidRDefault="0027131E" w:rsidP="008F0084">
            <w:pPr>
              <w:jc w:val="both"/>
            </w:pPr>
            <w:r>
              <w:t>prof</w:t>
            </w:r>
            <w:r w:rsidRPr="00F9450B">
              <w:t xml:space="preserve">. Ing. </w:t>
            </w:r>
            <w:r>
              <w:t>Dušan Vičar</w:t>
            </w:r>
            <w:r w:rsidRPr="00F9450B">
              <w:t xml:space="preserve">, </w:t>
            </w:r>
            <w:r>
              <w:t>CSc</w:t>
            </w:r>
            <w:r w:rsidRPr="00F9450B">
              <w:t>.</w:t>
            </w:r>
            <w:r>
              <w:t xml:space="preserve"> – přednášky (54 %), </w:t>
            </w:r>
          </w:p>
          <w:p w14:paraId="3CA89247" w14:textId="4E9F4B45" w:rsidR="0027131E" w:rsidRDefault="0027131E" w:rsidP="0027131E">
            <w:r w:rsidRPr="00F9450B">
              <w:t xml:space="preserve">Ing. </w:t>
            </w:r>
            <w:r>
              <w:t>Lukáš Pavlík, Ph.D. – přednášky (46 %), semináře (100 %)</w:t>
            </w:r>
          </w:p>
        </w:tc>
      </w:tr>
      <w:tr w:rsidR="0027131E" w14:paraId="3BABB8DD" w14:textId="77777777" w:rsidTr="008F0084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70C7CA60" w14:textId="77777777" w:rsidR="0027131E" w:rsidRDefault="0027131E" w:rsidP="008F0084">
            <w:pPr>
              <w:jc w:val="both"/>
            </w:pPr>
          </w:p>
        </w:tc>
      </w:tr>
      <w:tr w:rsidR="0027131E" w14:paraId="7864A3F0" w14:textId="77777777" w:rsidTr="008F0084">
        <w:tc>
          <w:tcPr>
            <w:tcW w:w="3086" w:type="dxa"/>
            <w:shd w:val="clear" w:color="auto" w:fill="F7CAAC"/>
          </w:tcPr>
          <w:p w14:paraId="45DFD704" w14:textId="77777777" w:rsidR="0027131E" w:rsidRDefault="0027131E" w:rsidP="008F0084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748A166" w14:textId="77777777" w:rsidR="0027131E" w:rsidRDefault="0027131E" w:rsidP="008F0084">
            <w:pPr>
              <w:jc w:val="both"/>
            </w:pPr>
          </w:p>
        </w:tc>
      </w:tr>
      <w:tr w:rsidR="0027131E" w14:paraId="5D98AE48" w14:textId="77777777" w:rsidTr="008F0084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47F21EE1" w14:textId="5852F52A" w:rsidR="0027131E" w:rsidRDefault="0027131E" w:rsidP="008F0084">
            <w:pPr>
              <w:autoSpaceDE w:val="0"/>
              <w:autoSpaceDN w:val="0"/>
              <w:adjustRightInd w:val="0"/>
              <w:jc w:val="both"/>
            </w:pPr>
            <w:r w:rsidRPr="00030839">
              <w:t>Cílem předmětu je seznámit studenty s principy, zásadami a prostředky individuální a kolektivní ochrany. Obsahem předmětu je historický exkurs do problematiky vývoje individuální a kolektivní ochrany, seznámení se základními prostředky ochrany dýchacích orgánů, povrchu těla, zdravotnickými prostředky a prostředky okamžité dekontaminace jednotlivce zavedenými v AČR a u HZS ČR v kontextu ochrany před chemickými, biologickými a radioaktivními látkami. Dále jsou studenti seznámeni s problematikou improvizované ochrany a osobními ochrannými pracovními prostředky v rámci problematiky BOZP. Pozornost je rovněž věnována improvizovaným a stálým úkrytům kolektivní ochrany a</w:t>
            </w:r>
            <w:r w:rsidR="00DD758A">
              <w:t> </w:t>
            </w:r>
            <w:r w:rsidRPr="00030839">
              <w:t>jednotlivým zařízením civilní ochrany za krizových stavů v souladu s platnou legislativou. Studenti se seznámí s</w:t>
            </w:r>
            <w:r w:rsidR="00DD758A">
              <w:t> </w:t>
            </w:r>
            <w:r w:rsidRPr="00030839">
              <w:t>organizací opatření ochrany osob jak po použití ZHN, tak i při likvidaci závažných ekologických havárií.</w:t>
            </w:r>
          </w:p>
          <w:p w14:paraId="2E977EC6" w14:textId="77777777" w:rsidR="0027131E" w:rsidRPr="00030839" w:rsidRDefault="0027131E" w:rsidP="008F0084">
            <w:pPr>
              <w:autoSpaceDE w:val="0"/>
              <w:autoSpaceDN w:val="0"/>
              <w:adjustRightInd w:val="0"/>
              <w:jc w:val="both"/>
            </w:pPr>
          </w:p>
          <w:p w14:paraId="04E72E07" w14:textId="77777777" w:rsidR="0027131E" w:rsidRDefault="0027131E" w:rsidP="008F0084">
            <w:pPr>
              <w:autoSpaceDE w:val="0"/>
              <w:autoSpaceDN w:val="0"/>
              <w:adjustRightInd w:val="0"/>
            </w:pPr>
            <w:r w:rsidRPr="008125B7">
              <w:t>Vyučovaná témata:</w:t>
            </w:r>
          </w:p>
          <w:p w14:paraId="502844F5" w14:textId="77777777" w:rsidR="0027131E" w:rsidRDefault="0027131E" w:rsidP="00FB1440">
            <w:pPr>
              <w:numPr>
                <w:ilvl w:val="0"/>
                <w:numId w:val="19"/>
              </w:numPr>
            </w:pPr>
            <w:r>
              <w:t>Úvod do problematiky individuální a kolektivní ochrany.</w:t>
            </w:r>
          </w:p>
          <w:p w14:paraId="33EA3DF3" w14:textId="77777777" w:rsidR="0027131E" w:rsidRPr="00030839" w:rsidRDefault="0027131E" w:rsidP="00FB1440">
            <w:pPr>
              <w:numPr>
                <w:ilvl w:val="0"/>
                <w:numId w:val="19"/>
              </w:numPr>
            </w:pPr>
            <w:r w:rsidRPr="00030839">
              <w:t>Historický vývoj individuální ochrany.</w:t>
            </w:r>
          </w:p>
          <w:p w14:paraId="3C57700A" w14:textId="2FF42F91" w:rsidR="0027131E" w:rsidRPr="00030839" w:rsidRDefault="0027131E" w:rsidP="00FB1440">
            <w:pPr>
              <w:numPr>
                <w:ilvl w:val="0"/>
                <w:numId w:val="19"/>
              </w:numPr>
            </w:pPr>
            <w:r w:rsidRPr="00030839">
              <w:t>Prostředky individuální ochrany dýchacích cest v</w:t>
            </w:r>
            <w:r w:rsidR="00DA3F1E">
              <w:t xml:space="preserve"> rámci </w:t>
            </w:r>
            <w:r w:rsidRPr="00030839">
              <w:t>A</w:t>
            </w:r>
            <w:r w:rsidR="00DA3F1E">
              <w:t xml:space="preserve">rmády </w:t>
            </w:r>
            <w:r w:rsidRPr="00030839">
              <w:t>ČR a H</w:t>
            </w:r>
            <w:r w:rsidR="00DA3F1E">
              <w:t>asičského záchranného sboru ČR</w:t>
            </w:r>
            <w:r w:rsidRPr="00030839">
              <w:t>.</w:t>
            </w:r>
          </w:p>
          <w:p w14:paraId="01720488" w14:textId="77777777" w:rsidR="0027131E" w:rsidRPr="00030839" w:rsidRDefault="0027131E" w:rsidP="00FB1440">
            <w:pPr>
              <w:numPr>
                <w:ilvl w:val="0"/>
                <w:numId w:val="19"/>
              </w:numPr>
            </w:pPr>
            <w:r w:rsidRPr="00030839">
              <w:t>Dýchací přístroje a technika.</w:t>
            </w:r>
          </w:p>
          <w:p w14:paraId="0E24812B" w14:textId="7B141C12" w:rsidR="0027131E" w:rsidRPr="00030839" w:rsidRDefault="0027131E" w:rsidP="00FB1440">
            <w:pPr>
              <w:numPr>
                <w:ilvl w:val="0"/>
                <w:numId w:val="19"/>
              </w:numPr>
            </w:pPr>
            <w:r w:rsidRPr="00030839">
              <w:t xml:space="preserve">Prostředky individuální ochrany kůže </w:t>
            </w:r>
            <w:r w:rsidR="00C419A6" w:rsidRPr="00030839">
              <w:t>v</w:t>
            </w:r>
            <w:r w:rsidR="00C419A6">
              <w:t xml:space="preserve"> rámci </w:t>
            </w:r>
            <w:r w:rsidR="00C419A6" w:rsidRPr="00030839">
              <w:t>A</w:t>
            </w:r>
            <w:r w:rsidR="00C419A6">
              <w:t xml:space="preserve">rmády </w:t>
            </w:r>
            <w:r w:rsidR="00C419A6" w:rsidRPr="00030839">
              <w:t>ČR a H</w:t>
            </w:r>
            <w:r w:rsidR="00C419A6">
              <w:t>asičského záchranného sboru ČR.</w:t>
            </w:r>
          </w:p>
          <w:p w14:paraId="297C0519" w14:textId="77777777" w:rsidR="0027131E" w:rsidRPr="00030839" w:rsidRDefault="0027131E" w:rsidP="00FB1440">
            <w:pPr>
              <w:numPr>
                <w:ilvl w:val="0"/>
                <w:numId w:val="19"/>
              </w:numPr>
            </w:pPr>
            <w:r w:rsidRPr="00030839">
              <w:t>Zdravotnické prostředky a prostředky okamžité dekontaminace jednotlivce.</w:t>
            </w:r>
          </w:p>
          <w:p w14:paraId="15DC5116" w14:textId="77777777" w:rsidR="0027131E" w:rsidRPr="00030839" w:rsidRDefault="0027131E" w:rsidP="00FB1440">
            <w:pPr>
              <w:numPr>
                <w:ilvl w:val="0"/>
                <w:numId w:val="19"/>
              </w:numPr>
            </w:pPr>
            <w:r w:rsidRPr="00030839">
              <w:t>Ochranné prostředky proti biologickým agens. HEPA filtry.</w:t>
            </w:r>
          </w:p>
          <w:p w14:paraId="401F6F47" w14:textId="77777777" w:rsidR="0027131E" w:rsidRPr="00030839" w:rsidRDefault="0027131E" w:rsidP="00FB1440">
            <w:pPr>
              <w:numPr>
                <w:ilvl w:val="0"/>
                <w:numId w:val="19"/>
              </w:numPr>
            </w:pPr>
            <w:r w:rsidRPr="00030839">
              <w:t xml:space="preserve">Improvizované prostředky individuální ochrany a ochranné pracovní pomůcky v rámci BOZP. </w:t>
            </w:r>
          </w:p>
          <w:p w14:paraId="10FCD46B" w14:textId="77777777" w:rsidR="0027131E" w:rsidRPr="00030839" w:rsidRDefault="0027131E" w:rsidP="00FB1440">
            <w:pPr>
              <w:numPr>
                <w:ilvl w:val="0"/>
                <w:numId w:val="19"/>
              </w:numPr>
            </w:pPr>
            <w:r w:rsidRPr="00030839">
              <w:t>Historický vývoj kolektivní ochrany. Improvizované a stálé úkryty.</w:t>
            </w:r>
          </w:p>
          <w:p w14:paraId="4E6DD1F4" w14:textId="77777777" w:rsidR="0027131E" w:rsidRPr="00030839" w:rsidRDefault="0027131E" w:rsidP="00FB1440">
            <w:pPr>
              <w:numPr>
                <w:ilvl w:val="0"/>
                <w:numId w:val="19"/>
              </w:numPr>
            </w:pPr>
            <w:r w:rsidRPr="00030839">
              <w:t>Zařízení civilní ochrany pro výdej prostředků individuální ochrany za vojenských krizových situací.</w:t>
            </w:r>
          </w:p>
          <w:p w14:paraId="661C699C" w14:textId="77777777" w:rsidR="0027131E" w:rsidRPr="00030839" w:rsidRDefault="0027131E" w:rsidP="00FB1440">
            <w:pPr>
              <w:numPr>
                <w:ilvl w:val="0"/>
                <w:numId w:val="19"/>
              </w:numPr>
            </w:pPr>
            <w:r w:rsidRPr="00030839">
              <w:t>Způsoby skladování prostředků individuální a kolektivní ochrany.</w:t>
            </w:r>
          </w:p>
          <w:p w14:paraId="6B0C7C0E" w14:textId="77777777" w:rsidR="0027131E" w:rsidRPr="00030839" w:rsidRDefault="0027131E" w:rsidP="00FB1440">
            <w:pPr>
              <w:numPr>
                <w:ilvl w:val="0"/>
                <w:numId w:val="19"/>
              </w:numPr>
            </w:pPr>
            <w:r w:rsidRPr="00030839">
              <w:t>Výroba a testování ochranných vlastností prostředků ochrany.</w:t>
            </w:r>
          </w:p>
          <w:p w14:paraId="590024FD" w14:textId="77777777" w:rsidR="0027131E" w:rsidRDefault="0027131E" w:rsidP="00FB1440">
            <w:pPr>
              <w:numPr>
                <w:ilvl w:val="0"/>
                <w:numId w:val="19"/>
              </w:numPr>
            </w:pPr>
            <w:r w:rsidRPr="00030839">
              <w:t>Perspektivní výhled v oblasti vývoje prostředků individuální a kolektivní ochrany.</w:t>
            </w:r>
          </w:p>
          <w:p w14:paraId="7597DA25" w14:textId="77777777" w:rsidR="0027131E" w:rsidRPr="00030839" w:rsidRDefault="0027131E" w:rsidP="008F0084">
            <w:pPr>
              <w:ind w:left="720"/>
            </w:pPr>
          </w:p>
        </w:tc>
      </w:tr>
      <w:tr w:rsidR="0027131E" w14:paraId="41C1720A" w14:textId="77777777" w:rsidTr="008F0084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4562EF46" w14:textId="77777777" w:rsidR="0027131E" w:rsidRDefault="0027131E" w:rsidP="008F0084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7F823894" w14:textId="77777777" w:rsidR="0027131E" w:rsidRPr="00030839" w:rsidRDefault="0027131E" w:rsidP="008F0084">
            <w:pPr>
              <w:jc w:val="both"/>
            </w:pPr>
          </w:p>
        </w:tc>
      </w:tr>
      <w:tr w:rsidR="0027131E" w14:paraId="06525850" w14:textId="77777777" w:rsidTr="008F0084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3540AF3E" w14:textId="77777777" w:rsidR="0027131E" w:rsidRPr="007C0376" w:rsidRDefault="0027131E" w:rsidP="008F0084">
            <w:pPr>
              <w:jc w:val="both"/>
              <w:rPr>
                <w:b/>
              </w:rPr>
            </w:pPr>
            <w:r w:rsidRPr="007C0376">
              <w:rPr>
                <w:b/>
              </w:rPr>
              <w:t>Povinná</w:t>
            </w:r>
            <w:r>
              <w:rPr>
                <w:b/>
              </w:rPr>
              <w:t xml:space="preserve"> literatura</w:t>
            </w:r>
            <w:r w:rsidRPr="007C0376">
              <w:rPr>
                <w:b/>
              </w:rPr>
              <w:t>:</w:t>
            </w:r>
          </w:p>
          <w:p w14:paraId="735F014C" w14:textId="77777777" w:rsidR="00C84545" w:rsidRPr="009B2F99" w:rsidRDefault="00C84545" w:rsidP="00C84545">
            <w:pPr>
              <w:jc w:val="both"/>
              <w:rPr>
                <w:bCs/>
              </w:rPr>
            </w:pPr>
            <w:r>
              <w:rPr>
                <w:bCs/>
              </w:rPr>
              <w:t xml:space="preserve">PRINC, Ivan a Dušan VIČAR, 2023. </w:t>
            </w:r>
            <w:r>
              <w:rPr>
                <w:bCs/>
                <w:i/>
                <w:iCs/>
              </w:rPr>
              <w:t>Individuální a kolektivní ochrana.</w:t>
            </w:r>
            <w:r>
              <w:rPr>
                <w:bCs/>
              </w:rPr>
              <w:t xml:space="preserve"> Zlín: Univerzita Tomáše Bati ve Zlíně, Fakulta logistiky a krizového řízení. Monografie. DOI: </w:t>
            </w:r>
            <w:r w:rsidRPr="009B2F99">
              <w:rPr>
                <w:bCs/>
              </w:rPr>
              <w:t>10.7441/978-80-7678-147-4.</w:t>
            </w:r>
            <w:r>
              <w:rPr>
                <w:bCs/>
              </w:rPr>
              <w:t xml:space="preserve"> Pořadí vydání: První ISBN 978-80-7678-147-4. 648 s. URI: </w:t>
            </w:r>
            <w:r w:rsidRPr="009B2F99">
              <w:rPr>
                <w:bCs/>
              </w:rPr>
              <w:t xml:space="preserve">https://digilib.k.utb.cz/handle/10563/52418. </w:t>
            </w:r>
          </w:p>
          <w:p w14:paraId="1EC1B74C" w14:textId="77777777" w:rsidR="00C84545" w:rsidRDefault="00C84545" w:rsidP="00C84545">
            <w:pPr>
              <w:jc w:val="both"/>
            </w:pPr>
            <w:r w:rsidRPr="00707DD4">
              <w:t xml:space="preserve">VIČAR, Dušan, PRINC Ivan, MAŠEK Ivan a Otakar Jiří MIKA, 2020. </w:t>
            </w:r>
            <w:r w:rsidRPr="008D159A">
              <w:rPr>
                <w:i/>
              </w:rPr>
              <w:t>Jaderné, radiologické a chemické zbraně, radiační a chemické havárie.</w:t>
            </w:r>
            <w:r w:rsidRPr="00707DD4">
              <w:t xml:space="preserve"> Zlín: Univerzita Tomáše Bati ve Zlíně, Fakulta logistiky a krizového řízení. Monografie. DOI:</w:t>
            </w:r>
            <w:r w:rsidRPr="002E3D98">
              <w:rPr>
                <w:color w:val="FF0000"/>
              </w:rPr>
              <w:t xml:space="preserve"> </w:t>
            </w:r>
            <w:r w:rsidRPr="00D815CF">
              <w:t>https://doi.org/10.7441/978-80-7454-947-2</w:t>
            </w:r>
            <w:r w:rsidRPr="00707DD4">
              <w:t>, ISBN 978-80-7454-947-2, 334 s.</w:t>
            </w:r>
            <w:r w:rsidRPr="002E3D98">
              <w:t xml:space="preserve"> </w:t>
            </w:r>
          </w:p>
          <w:p w14:paraId="08A1ADAA" w14:textId="77777777" w:rsidR="00C84545" w:rsidRPr="002E3D98" w:rsidRDefault="00C84545" w:rsidP="00C84545">
            <w:pPr>
              <w:jc w:val="both"/>
            </w:pPr>
            <w:r w:rsidRPr="001B5128">
              <w:lastRenderedPageBreak/>
              <w:t xml:space="preserve">SÝKORA, Vlastimil a Čestmír HYLÁK. </w:t>
            </w:r>
            <w:r w:rsidRPr="001B5128">
              <w:rPr>
                <w:i/>
              </w:rPr>
              <w:t>Vlastnosti ochranných prostředků používaných v civilní ochraně České republiky.</w:t>
            </w:r>
            <w:r w:rsidRPr="001B5128">
              <w:t xml:space="preserve"> MV – generální ředitelství Hasičského záchranného sboru ČR, Institut ochrany obyvatelstva Lázně Bohdaneč, 2020. THE SCIENCE FOR POPULATION PROTECTION 1/2020, s. 17, ISSN 1803-635X.</w:t>
            </w:r>
          </w:p>
          <w:p w14:paraId="3D8FF813" w14:textId="77777777" w:rsidR="00C84545" w:rsidRPr="005D30C1" w:rsidRDefault="00C84545" w:rsidP="00C84545">
            <w:pPr>
              <w:jc w:val="both"/>
            </w:pPr>
            <w:r w:rsidRPr="005D30C1">
              <w:t>Zákon č. 350/2011 Sb., o chemických látkách a chemických přípravcích v souladu s</w:t>
            </w:r>
            <w:r>
              <w:t xml:space="preserve"> Nařízeními </w:t>
            </w:r>
            <w:r w:rsidRPr="008E254B">
              <w:t xml:space="preserve">Evropského parlamentu a Rady </w:t>
            </w:r>
            <w:r>
              <w:t>(</w:t>
            </w:r>
            <w:r w:rsidRPr="005D30C1">
              <w:t>E</w:t>
            </w:r>
            <w:r>
              <w:t>S)</w:t>
            </w:r>
            <w:r w:rsidRPr="005D30C1">
              <w:t xml:space="preserve"> </w:t>
            </w:r>
            <w:r>
              <w:t>2006/</w:t>
            </w:r>
            <w:r w:rsidRPr="005D30C1">
              <w:t>1907/ES (REACH) a 1272/2008/ES (CLP).</w:t>
            </w:r>
          </w:p>
          <w:p w14:paraId="572CB5E9" w14:textId="77777777" w:rsidR="00C84545" w:rsidRDefault="00C84545" w:rsidP="00C84545">
            <w:pPr>
              <w:jc w:val="both"/>
              <w:rPr>
                <w:bCs/>
              </w:rPr>
            </w:pPr>
            <w:r w:rsidRPr="008D159A">
              <w:rPr>
                <w:bCs/>
              </w:rPr>
              <w:t>Nařízení vlády č. 390/2021 Sb., o bližších podmínkách poskytování osobních ochranných pracovních prostředků, mycích, čisticích a dezinfekčních prostředků.</w:t>
            </w:r>
          </w:p>
          <w:p w14:paraId="6BDC2780" w14:textId="77777777" w:rsidR="0027131E" w:rsidRPr="007C0376" w:rsidRDefault="0027131E" w:rsidP="008F0084">
            <w:pPr>
              <w:tabs>
                <w:tab w:val="left" w:pos="1553"/>
              </w:tabs>
              <w:spacing w:before="60"/>
              <w:jc w:val="both"/>
              <w:rPr>
                <w:b/>
              </w:rPr>
            </w:pPr>
            <w:r w:rsidRPr="007C0376">
              <w:rPr>
                <w:b/>
              </w:rPr>
              <w:t>Doporučená</w:t>
            </w:r>
            <w:r>
              <w:rPr>
                <w:b/>
              </w:rPr>
              <w:t xml:space="preserve"> literatura</w:t>
            </w:r>
            <w:r w:rsidRPr="007C0376">
              <w:rPr>
                <w:b/>
              </w:rPr>
              <w:t>:</w:t>
            </w:r>
            <w:r>
              <w:rPr>
                <w:b/>
              </w:rPr>
              <w:tab/>
            </w:r>
          </w:p>
          <w:p w14:paraId="594646C7" w14:textId="77777777" w:rsidR="00C84545" w:rsidRDefault="00C84545" w:rsidP="00C84545">
            <w:pPr>
              <w:jc w:val="both"/>
            </w:pPr>
            <w:r w:rsidRPr="005D30C1">
              <w:t>Zákon č. 222/1999 Sb., o zajišťování obrany České republiky.</w:t>
            </w:r>
          </w:p>
          <w:p w14:paraId="781628D1" w14:textId="77777777" w:rsidR="00C84545" w:rsidRPr="005D30C1" w:rsidRDefault="00C84545" w:rsidP="00C84545">
            <w:pPr>
              <w:jc w:val="both"/>
            </w:pPr>
            <w:r w:rsidRPr="005D30C1">
              <w:t>Zákon č. 585/2004 Sb., o branné povinnosti a jejím zajišťování (branný zákon).</w:t>
            </w:r>
          </w:p>
          <w:p w14:paraId="0528C2AE" w14:textId="77777777" w:rsidR="00C84545" w:rsidRPr="005D30C1" w:rsidRDefault="00862263" w:rsidP="00C84545">
            <w:pPr>
              <w:jc w:val="both"/>
            </w:pPr>
            <w:hyperlink r:id="rId74" w:tgtFrame="_blank" w:history="1">
              <w:r w:rsidR="00C84545" w:rsidRPr="005D30C1">
                <w:t>Zákon č. 239/2000 Sb., o integrovaném záchranném systém</w:t>
              </w:r>
            </w:hyperlink>
            <w:r w:rsidR="00C84545" w:rsidRPr="005D30C1">
              <w:t xml:space="preserve">u. </w:t>
            </w:r>
          </w:p>
          <w:p w14:paraId="07C13E4B" w14:textId="77777777" w:rsidR="00C84545" w:rsidRPr="005D30C1" w:rsidRDefault="00C84545" w:rsidP="00C84545">
            <w:pPr>
              <w:jc w:val="both"/>
              <w:rPr>
                <w:bCs/>
              </w:rPr>
            </w:pPr>
            <w:r w:rsidRPr="005D30C1">
              <w:rPr>
                <w:bCs/>
              </w:rPr>
              <w:t xml:space="preserve">Zákon č. 224/2015 Sb., o prevenci závažných havárií v souladu se Směrnici </w:t>
            </w:r>
            <w:r w:rsidRPr="008E254B">
              <w:t xml:space="preserve">Evropského parlamentu a Rady </w:t>
            </w:r>
            <w:r>
              <w:t>(</w:t>
            </w:r>
            <w:r w:rsidRPr="005D30C1">
              <w:t>E</w:t>
            </w:r>
            <w:r>
              <w:t>U)</w:t>
            </w:r>
            <w:r w:rsidRPr="005D30C1">
              <w:t xml:space="preserve"> </w:t>
            </w:r>
            <w:r w:rsidRPr="005D30C1">
              <w:rPr>
                <w:bCs/>
              </w:rPr>
              <w:t xml:space="preserve"> 2012/18/EU (SEVESO III).</w:t>
            </w:r>
          </w:p>
          <w:p w14:paraId="1B7F75C0" w14:textId="77777777" w:rsidR="00C84545" w:rsidRPr="005D30C1" w:rsidRDefault="00C84545" w:rsidP="00C84545">
            <w:pPr>
              <w:jc w:val="both"/>
              <w:rPr>
                <w:bCs/>
              </w:rPr>
            </w:pPr>
            <w:r w:rsidRPr="005D30C1">
              <w:rPr>
                <w:bCs/>
              </w:rPr>
              <w:t>Zákon č. 263/2016 Sb., atomový zákon.</w:t>
            </w:r>
          </w:p>
          <w:p w14:paraId="03D50A90" w14:textId="77777777" w:rsidR="00C84545" w:rsidRPr="005D30C1" w:rsidRDefault="00C84545" w:rsidP="00C84545">
            <w:pPr>
              <w:jc w:val="both"/>
              <w:rPr>
                <w:bCs/>
              </w:rPr>
            </w:pPr>
            <w:r w:rsidRPr="005D30C1">
              <w:rPr>
                <w:bCs/>
              </w:rPr>
              <w:t>Zákon č. 19/1997 Sb., o některých opatřeních souvisejících se zákazem chemických zbraní. </w:t>
            </w:r>
          </w:p>
          <w:p w14:paraId="1F02F88D" w14:textId="77777777" w:rsidR="00C84545" w:rsidRPr="005D30C1" w:rsidRDefault="00C84545" w:rsidP="00C84545">
            <w:pPr>
              <w:jc w:val="both"/>
              <w:rPr>
                <w:bCs/>
              </w:rPr>
            </w:pPr>
            <w:r w:rsidRPr="005D30C1">
              <w:rPr>
                <w:bCs/>
              </w:rPr>
              <w:t>Zákon č. 281/2002 Sb., o některých opatřeních souvisejících se zákazem bakteriologických a toxinových zbraní.</w:t>
            </w:r>
          </w:p>
          <w:p w14:paraId="50060294" w14:textId="77777777" w:rsidR="00C84545" w:rsidRPr="005D30C1" w:rsidRDefault="00C84545" w:rsidP="00C84545">
            <w:pPr>
              <w:jc w:val="both"/>
            </w:pPr>
            <w:r w:rsidRPr="005D30C1">
              <w:t xml:space="preserve">Zákon č. 309/2006 Sb., o zajištění dalších podmínek bezpečnosti a ochrany zdraví při práci. </w:t>
            </w:r>
          </w:p>
          <w:p w14:paraId="119DBAF0" w14:textId="77777777" w:rsidR="00C84545" w:rsidRPr="005D30C1" w:rsidRDefault="00C84545" w:rsidP="00C84545">
            <w:pPr>
              <w:jc w:val="both"/>
            </w:pPr>
            <w:r w:rsidRPr="005D30C1">
              <w:t>Zákon č. 283/2021 Sb., stavební zákon (do 1. 7. 2023 platí Zákon č. 183/2006 Sb., stavební zákon).</w:t>
            </w:r>
          </w:p>
          <w:p w14:paraId="6B19547D" w14:textId="77777777" w:rsidR="00C84545" w:rsidRPr="005D30C1" w:rsidRDefault="00C84545" w:rsidP="00C84545">
            <w:pPr>
              <w:jc w:val="both"/>
              <w:rPr>
                <w:bCs/>
              </w:rPr>
            </w:pPr>
            <w:r w:rsidRPr="005D30C1">
              <w:rPr>
                <w:bCs/>
              </w:rPr>
              <w:t>Vyhláška Ministerstva vnitra č. 380/2002 Sb., k přípravě a provádění úkolů ochrany obyvatelstva.</w:t>
            </w:r>
          </w:p>
          <w:p w14:paraId="45CB2E4E" w14:textId="77777777" w:rsidR="00C84545" w:rsidRDefault="00C84545" w:rsidP="00C84545">
            <w:pPr>
              <w:jc w:val="both"/>
            </w:pPr>
            <w:r w:rsidRPr="008D159A">
              <w:t>Vyhláška Státního úřadu pro jadernou bezpečnost č. 359/2016 Sb.,</w:t>
            </w:r>
            <w:r w:rsidRPr="006E6450">
              <w:rPr>
                <w:i/>
              </w:rPr>
              <w:t xml:space="preserve"> o podrobnostech k zajištění zvládání radiační mimořádné události.</w:t>
            </w:r>
            <w:r w:rsidRPr="006E6450">
              <w:t xml:space="preserve"> </w:t>
            </w:r>
          </w:p>
          <w:p w14:paraId="1EBC3995" w14:textId="77777777" w:rsidR="00C84545" w:rsidRPr="008E254B" w:rsidRDefault="00C84545" w:rsidP="00C84545">
            <w:pPr>
              <w:jc w:val="both"/>
              <w:rPr>
                <w:bCs/>
              </w:rPr>
            </w:pPr>
            <w:r w:rsidRPr="008E254B">
              <w:t>Nařízení Evropského parlamentu a Rady (EU) 2016/425</w:t>
            </w:r>
            <w:r>
              <w:t xml:space="preserve">/EU </w:t>
            </w:r>
            <w:r w:rsidRPr="008E254B">
              <w:t>o osobních ochranných prostředcích.</w:t>
            </w:r>
          </w:p>
          <w:p w14:paraId="35F9DB67" w14:textId="77777777" w:rsidR="00C84545" w:rsidRDefault="00C84545" w:rsidP="00C84545">
            <w:pPr>
              <w:jc w:val="both"/>
              <w:rPr>
                <w:bCs/>
              </w:rPr>
            </w:pPr>
            <w:r w:rsidRPr="009146D8">
              <w:rPr>
                <w:bCs/>
              </w:rPr>
              <w:t xml:space="preserve">HYLÁK, Čestmír a Ján PIVOVARNÍK. </w:t>
            </w:r>
            <w:r w:rsidRPr="00CB4AB2">
              <w:rPr>
                <w:bCs/>
                <w:i/>
              </w:rPr>
              <w:t>Individuální a kolektivní ochrana obyvatelstva ČR.</w:t>
            </w:r>
            <w:r w:rsidRPr="009146D8">
              <w:rPr>
                <w:bCs/>
              </w:rPr>
              <w:t xml:space="preserve"> </w:t>
            </w:r>
            <w:r>
              <w:rPr>
                <w:bCs/>
              </w:rPr>
              <w:t xml:space="preserve">Vyd. </w:t>
            </w:r>
            <w:r w:rsidRPr="009146D8">
              <w:rPr>
                <w:bCs/>
              </w:rPr>
              <w:t>1. Praha: MV-generální ředitelství Hasičského záchranného sboru ČR, 2016. ISBN 978-80-87544-18-1.</w:t>
            </w:r>
          </w:p>
          <w:p w14:paraId="4D62C2D4" w14:textId="77777777" w:rsidR="00C84545" w:rsidRPr="00707DD4" w:rsidRDefault="00C84545" w:rsidP="00C84545">
            <w:pPr>
              <w:jc w:val="both"/>
            </w:pPr>
            <w:r w:rsidRPr="00707DD4">
              <w:t>PACINDA, Štefan a PIVOVARNÍK, Ján. </w:t>
            </w:r>
            <w:r w:rsidRPr="008D159A">
              <w:rPr>
                <w:i/>
              </w:rPr>
              <w:t>Kolektivní ochrana obyvatelstva.</w:t>
            </w:r>
            <w:r w:rsidRPr="00707DD4">
              <w:t xml:space="preserve"> Vyd. 1. Praha: MV - generální ředitelství Hasičského záchranného sboru ČR, 2010. 118 s. ISBN 978-80-86640-44-0. </w:t>
            </w:r>
          </w:p>
          <w:p w14:paraId="60D912A2" w14:textId="77777777" w:rsidR="00C84545" w:rsidRPr="00707DD4" w:rsidRDefault="00C84545" w:rsidP="00C84545">
            <w:pPr>
              <w:jc w:val="both"/>
            </w:pPr>
            <w:r w:rsidRPr="00707DD4">
              <w:t>ŘEHÁK, David a PUPÍKOVÁ, Jana. </w:t>
            </w:r>
            <w:r w:rsidRPr="008D159A">
              <w:rPr>
                <w:i/>
              </w:rPr>
              <w:t>Ukrytí obyvatelstva v České republice.</w:t>
            </w:r>
            <w:r w:rsidRPr="00707DD4">
              <w:t xml:space="preserve"> </w:t>
            </w:r>
            <w:r>
              <w:t xml:space="preserve">Vyd. </w:t>
            </w:r>
            <w:r w:rsidRPr="00707DD4">
              <w:t>1. vydání. V Ostravě: Sdružení požárního a bezpečnostního inženýrství, 2015. 79 stran. SPBI Spektrum. ISBN 978-80-7385-152-1.</w:t>
            </w:r>
          </w:p>
          <w:p w14:paraId="02ACC5F8" w14:textId="77777777" w:rsidR="00C84545" w:rsidRPr="009146D8" w:rsidRDefault="00C84545" w:rsidP="00C84545">
            <w:pPr>
              <w:jc w:val="both"/>
            </w:pPr>
            <w:r w:rsidRPr="009146D8">
              <w:t xml:space="preserve">SLABOTINSKÝ, J. a S. BRÁDKA. </w:t>
            </w:r>
            <w:r w:rsidRPr="00DD6E35">
              <w:rPr>
                <w:i/>
              </w:rPr>
              <w:t>Ochrana osob při chemickém a biologickém nebezpečí</w:t>
            </w:r>
            <w:r w:rsidRPr="009146D8">
              <w:t>. SPBI, Ostrava, 2006, 109 s., ISBN 80-86634-93-0.</w:t>
            </w:r>
          </w:p>
          <w:p w14:paraId="39336AE6" w14:textId="77777777" w:rsidR="00C84545" w:rsidRPr="009146D8" w:rsidRDefault="00C84545" w:rsidP="00C84545">
            <w:pPr>
              <w:pStyle w:val="Default"/>
              <w:rPr>
                <w:sz w:val="20"/>
                <w:szCs w:val="20"/>
              </w:rPr>
            </w:pPr>
            <w:r w:rsidRPr="009146D8">
              <w:rPr>
                <w:bCs/>
                <w:sz w:val="20"/>
                <w:szCs w:val="20"/>
              </w:rPr>
              <w:t>SÝKORA V.</w:t>
            </w:r>
            <w:r w:rsidRPr="009146D8">
              <w:rPr>
                <w:sz w:val="20"/>
                <w:szCs w:val="20"/>
              </w:rPr>
              <w:t xml:space="preserve"> </w:t>
            </w:r>
            <w:r w:rsidRPr="009146D8">
              <w:rPr>
                <w:i/>
                <w:iCs/>
                <w:sz w:val="20"/>
                <w:szCs w:val="20"/>
              </w:rPr>
              <w:t>Prostředky pro ochranu dýchacích cest</w:t>
            </w:r>
            <w:r w:rsidRPr="009146D8">
              <w:rPr>
                <w:sz w:val="20"/>
                <w:szCs w:val="20"/>
              </w:rPr>
              <w:t xml:space="preserve">, Ministerstvo vnitra generální ředitelství Hasičského záchranného sboru České republiky, Praha 2008. </w:t>
            </w:r>
          </w:p>
          <w:p w14:paraId="0498CF0E" w14:textId="77777777" w:rsidR="00C84545" w:rsidRPr="008D26C8" w:rsidRDefault="00C84545" w:rsidP="00C84545">
            <w:pPr>
              <w:jc w:val="both"/>
            </w:pPr>
            <w:r w:rsidRPr="009146D8">
              <w:t xml:space="preserve">ŠTĚTINA, J. a kol.  </w:t>
            </w:r>
            <w:r w:rsidRPr="00DD6E35">
              <w:rPr>
                <w:i/>
              </w:rPr>
              <w:t>Medicína katastrof a hromadných neštěstí</w:t>
            </w:r>
            <w:r w:rsidRPr="007C0376">
              <w:t>. Praha</w:t>
            </w:r>
            <w:r>
              <w:t>:</w:t>
            </w:r>
            <w:r w:rsidRPr="007C0376">
              <w:t xml:space="preserve"> Grada, 20</w:t>
            </w:r>
            <w:r>
              <w:t>01, 436 s., ISBN 80-7169-688-9.</w:t>
            </w:r>
          </w:p>
          <w:p w14:paraId="754BF9DD" w14:textId="77777777" w:rsidR="00C84545" w:rsidRPr="006E6450" w:rsidRDefault="00C84545" w:rsidP="00C84545">
            <w:r w:rsidRPr="008D159A">
              <w:t xml:space="preserve">Technická norma </w:t>
            </w:r>
            <w:r w:rsidRPr="008D159A">
              <w:rPr>
                <w:i/>
              </w:rPr>
              <w:t>ČSN EN 1</w:t>
            </w:r>
            <w:r w:rsidRPr="008D159A">
              <w:rPr>
                <w:i/>
                <w:iCs/>
              </w:rPr>
              <w:t>49:2001</w:t>
            </w:r>
            <w:r w:rsidRPr="008D159A">
              <w:rPr>
                <w:i/>
              </w:rPr>
              <w:t>+</w:t>
            </w:r>
            <w:r w:rsidRPr="008D159A">
              <w:rPr>
                <w:i/>
                <w:iCs/>
              </w:rPr>
              <w:t>A1</w:t>
            </w:r>
            <w:r w:rsidRPr="008D159A">
              <w:rPr>
                <w:i/>
              </w:rPr>
              <w:t>:</w:t>
            </w:r>
            <w:r w:rsidRPr="008D159A">
              <w:rPr>
                <w:i/>
                <w:iCs/>
              </w:rPr>
              <w:t>2009</w:t>
            </w:r>
            <w:r w:rsidRPr="008D159A">
              <w:rPr>
                <w:i/>
              </w:rPr>
              <w:t xml:space="preserve"> 83 222 Ochranné prostředky dýchacích orgánů – Filtrační polomasky k ochraně proti částicím – Požadavky, zkoušení a značení.</w:t>
            </w:r>
            <w:r w:rsidRPr="006E6450">
              <w:t xml:space="preserve">   </w:t>
            </w:r>
          </w:p>
          <w:p w14:paraId="7EBD92CF" w14:textId="77777777" w:rsidR="00C84545" w:rsidRPr="006E6450" w:rsidRDefault="00C84545" w:rsidP="00C84545">
            <w:r w:rsidRPr="008D159A">
              <w:t xml:space="preserve">Technická norma </w:t>
            </w:r>
            <w:r w:rsidRPr="008D159A">
              <w:rPr>
                <w:i/>
              </w:rPr>
              <w:t>ČSN EN 14387+A1 Ochranné prostředky dýchacích orgánů – protiplynové a kombinované filtry.</w:t>
            </w:r>
            <w:r w:rsidRPr="006E6450">
              <w:t xml:space="preserve"> </w:t>
            </w:r>
          </w:p>
          <w:p w14:paraId="49B61565" w14:textId="77777777" w:rsidR="00C84545" w:rsidRDefault="00C84545" w:rsidP="00C84545">
            <w:r w:rsidRPr="001B5128">
              <w:t xml:space="preserve">ČAPOUN Tomáš a Jana KRYKORKOVÁ. </w:t>
            </w:r>
            <w:r w:rsidRPr="001B5128">
              <w:rPr>
                <w:i/>
              </w:rPr>
              <w:t>Zabezpečení individuální dekontaminace nebezpečných chemických látek v HZS ČR část 1: Význam a prostředky individuální dekontaminace</w:t>
            </w:r>
            <w:r w:rsidRPr="001B5128">
              <w:t xml:space="preserve">. Institut ochrany obyvatelstva Lázně Bohdaneč: The Science for Population Protection 3/2013, Volume 5, 2013, str. 5-20. ISSN 1803-635X. </w:t>
            </w:r>
          </w:p>
          <w:p w14:paraId="695FA9D1" w14:textId="77777777" w:rsidR="00C84545" w:rsidRPr="0094209A" w:rsidRDefault="00C84545" w:rsidP="00C84545">
            <w:r w:rsidRPr="0094209A">
              <w:t xml:space="preserve">KOHOUTEK, J. </w:t>
            </w:r>
            <w:r w:rsidRPr="0094209A">
              <w:rPr>
                <w:i/>
              </w:rPr>
              <w:t>Prostředky pro ochranu proti zbraním hromadného ničení a chem</w:t>
            </w:r>
            <w:r>
              <w:rPr>
                <w:i/>
              </w:rPr>
              <w:t>ického</w:t>
            </w:r>
            <w:r w:rsidRPr="0094209A">
              <w:rPr>
                <w:i/>
              </w:rPr>
              <w:t xml:space="preserve"> nebezpečí</w:t>
            </w:r>
            <w:r w:rsidRPr="0094209A">
              <w:t>. Praha: AVIS, 2005, ISBN 80-7278-249-5</w:t>
            </w:r>
            <w:r>
              <w:t>.</w:t>
            </w:r>
          </w:p>
          <w:p w14:paraId="1602A6DF" w14:textId="77777777" w:rsidR="00C84545" w:rsidRDefault="00C84545" w:rsidP="00C84545">
            <w:r w:rsidRPr="001B5128">
              <w:t>Kolektiv</w:t>
            </w:r>
            <w:r>
              <w:t xml:space="preserve"> autorů</w:t>
            </w:r>
            <w:r w:rsidRPr="001B5128">
              <w:t xml:space="preserve">. </w:t>
            </w:r>
            <w:r w:rsidRPr="001B5128">
              <w:rPr>
                <w:i/>
              </w:rPr>
              <w:t>Chemická služba – učební skripta.</w:t>
            </w:r>
            <w:r w:rsidRPr="001B5128">
              <w:t xml:space="preserve"> Praha: 2012, tiskárna Ministerstva vnitra ČR, </w:t>
            </w:r>
            <w:proofErr w:type="gramStart"/>
            <w:r w:rsidRPr="001B5128">
              <w:t>p.o.</w:t>
            </w:r>
            <w:proofErr w:type="gramEnd"/>
            <w:r w:rsidRPr="001B5128">
              <w:t>, © MV-generální ředitelství Hasičského záchranného sboru ČR, 313 s., ISBN 978-80-87544-09-9</w:t>
            </w:r>
            <w:r>
              <w:t>.</w:t>
            </w:r>
            <w:r w:rsidRPr="001B5128">
              <w:t xml:space="preserve"> </w:t>
            </w:r>
          </w:p>
          <w:p w14:paraId="7EC87AB8" w14:textId="77777777" w:rsidR="00C84545" w:rsidRDefault="00C84545" w:rsidP="00C84545">
            <w:r>
              <w:t xml:space="preserve">Kolektiv autorů. </w:t>
            </w:r>
            <w:r w:rsidRPr="00802A4C">
              <w:rPr>
                <w:i/>
              </w:rPr>
              <w:t>Metodická pomůcka údržby stálých úkrytů CO a Zpohotovení technických zařízení při přechodu na ochranný provoz na území Hlavního města Prahy.</w:t>
            </w:r>
            <w:r w:rsidRPr="00802A4C">
              <w:t xml:space="preserve"> PRAHA: Magistrát hl. m. Prahy, Odbor Kancelář ředitele Magistrátu, Oddělení krizového managementu, 103 s., rok vydání neznámý, bez ISBN</w:t>
            </w:r>
            <w:r>
              <w:t>.</w:t>
            </w:r>
          </w:p>
          <w:p w14:paraId="6C18F082" w14:textId="77777777" w:rsidR="00C84545" w:rsidRDefault="00C84545" w:rsidP="00C84545">
            <w:r>
              <w:t xml:space="preserve">Kolektiv autorů. </w:t>
            </w:r>
            <w:r w:rsidRPr="00F55F71">
              <w:rPr>
                <w:i/>
                <w:iCs/>
              </w:rPr>
              <w:t>Sebeochrana obyvatelstva ukrytím – Metodická pomůcka pro orgány státní správy, územní samosprávy, právnické osoby a podnikající fyzické osoby.</w:t>
            </w:r>
            <w:r w:rsidRPr="00F55F71">
              <w:rPr>
                <w:iCs/>
              </w:rPr>
              <w:t xml:space="preserve"> Praha: 2001, </w:t>
            </w:r>
            <w:proofErr w:type="gramStart"/>
            <w:r w:rsidRPr="00F55F71">
              <w:rPr>
                <w:iCs/>
              </w:rPr>
              <w:t>M</w:t>
            </w:r>
            <w:r>
              <w:rPr>
                <w:iCs/>
              </w:rPr>
              <w:t>V</w:t>
            </w:r>
            <w:proofErr w:type="gramEnd"/>
            <w:r w:rsidRPr="00F55F71">
              <w:rPr>
                <w:iCs/>
              </w:rPr>
              <w:t xml:space="preserve">– </w:t>
            </w:r>
            <w:proofErr w:type="gramStart"/>
            <w:r w:rsidRPr="00F55F71">
              <w:rPr>
                <w:iCs/>
              </w:rPr>
              <w:t>generální</w:t>
            </w:r>
            <w:proofErr w:type="gramEnd"/>
            <w:r w:rsidRPr="00F55F71">
              <w:rPr>
                <w:iCs/>
              </w:rPr>
              <w:t xml:space="preserve"> ředitelství H</w:t>
            </w:r>
            <w:r>
              <w:rPr>
                <w:iCs/>
              </w:rPr>
              <w:t>ZS</w:t>
            </w:r>
            <w:r w:rsidRPr="00F55F71">
              <w:rPr>
                <w:iCs/>
              </w:rPr>
              <w:t xml:space="preserve"> ČR, 28. s,</w:t>
            </w:r>
          </w:p>
          <w:p w14:paraId="13CF9B3F" w14:textId="77777777" w:rsidR="00C84545" w:rsidRPr="0094209A" w:rsidRDefault="00C84545" w:rsidP="00C84545">
            <w:pPr>
              <w:pStyle w:val="Default"/>
              <w:rPr>
                <w:sz w:val="20"/>
                <w:szCs w:val="20"/>
              </w:rPr>
            </w:pPr>
            <w:r w:rsidRPr="0094209A">
              <w:rPr>
                <w:bCs/>
                <w:sz w:val="20"/>
                <w:szCs w:val="20"/>
              </w:rPr>
              <w:t>Kolektiv autorů</w:t>
            </w:r>
            <w:r w:rsidRPr="0094209A">
              <w:rPr>
                <w:sz w:val="20"/>
                <w:szCs w:val="20"/>
              </w:rPr>
              <w:t xml:space="preserve">: </w:t>
            </w:r>
            <w:r w:rsidRPr="0094209A">
              <w:rPr>
                <w:i/>
                <w:iCs/>
                <w:sz w:val="20"/>
                <w:szCs w:val="20"/>
              </w:rPr>
              <w:t>Vysoce riziková biologická agens, úvod do managementu biologický událostí</w:t>
            </w:r>
            <w:r w:rsidRPr="0094209A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SUJB</w:t>
            </w:r>
            <w:r w:rsidRPr="0094209A">
              <w:rPr>
                <w:sz w:val="20"/>
                <w:szCs w:val="20"/>
              </w:rPr>
              <w:t xml:space="preserve">, Praha 2002. </w:t>
            </w:r>
          </w:p>
          <w:p w14:paraId="1E8388A5" w14:textId="77777777" w:rsidR="00C84545" w:rsidRPr="0094209A" w:rsidRDefault="00C84545" w:rsidP="00C84545">
            <w:r w:rsidRPr="0094209A">
              <w:t xml:space="preserve">MATOUŠEK, Jiří. </w:t>
            </w:r>
            <w:r w:rsidRPr="0094209A">
              <w:rPr>
                <w:i/>
                <w:iCs/>
              </w:rPr>
              <w:t>Health and environmental threats associated with the destruction of chemical weapons</w:t>
            </w:r>
            <w:r w:rsidRPr="0094209A">
              <w:t>. In: Annals of the New York Academy of Sciences, vol. 1076, 2006, pp 549 – 558.</w:t>
            </w:r>
          </w:p>
          <w:p w14:paraId="371DE3BB" w14:textId="77777777" w:rsidR="00C84545" w:rsidRPr="0094209A" w:rsidRDefault="00C84545" w:rsidP="00C84545">
            <w:pPr>
              <w:jc w:val="both"/>
            </w:pPr>
            <w:r w:rsidRPr="0094209A">
              <w:t xml:space="preserve">MATOUŠEK, Jiří. </w:t>
            </w:r>
            <w:r w:rsidRPr="0094209A">
              <w:rPr>
                <w:i/>
                <w:iCs/>
              </w:rPr>
              <w:t>Ochrana proti válečným a mírovým škodlivinám X. Ochranné oděvy pro nejtěžší podmínky</w:t>
            </w:r>
            <w:r w:rsidRPr="0094209A">
              <w:t>. Rescue Report, 6, 4s. 11-11. ISSN 1212-0456. 2003.</w:t>
            </w:r>
          </w:p>
          <w:p w14:paraId="10B642D8" w14:textId="77777777" w:rsidR="00C84545" w:rsidRDefault="00C84545" w:rsidP="00C84545">
            <w:pPr>
              <w:jc w:val="both"/>
            </w:pPr>
            <w:r w:rsidRPr="001B5128">
              <w:t xml:space="preserve">PIVOVARNÍK, Ján. </w:t>
            </w:r>
            <w:r w:rsidRPr="001B5128">
              <w:rPr>
                <w:i/>
              </w:rPr>
              <w:t>Metodika výběru a úprav vhodných prostorů k vybudování improvizovaných úkrytů k ochraně obyvatelstva před průmyslovými škodlivinami a látkami CBRN.</w:t>
            </w:r>
            <w:r w:rsidRPr="001B5128">
              <w:t xml:space="preserve"> MV – generální ředitelství Hasičského záchranného sboru ČR, Oddělení výzkumu a vzdělávání. Praha: 2006, 31 s., bez ISBN</w:t>
            </w:r>
            <w:r>
              <w:t>.</w:t>
            </w:r>
            <w:r w:rsidRPr="001B5128">
              <w:t xml:space="preserve"> </w:t>
            </w:r>
          </w:p>
          <w:p w14:paraId="508E835D" w14:textId="6DB92C20" w:rsidR="0027131E" w:rsidRDefault="00C84545" w:rsidP="00C84545">
            <w:pPr>
              <w:jc w:val="both"/>
            </w:pPr>
            <w:r w:rsidRPr="0094209A">
              <w:rPr>
                <w:bCs/>
              </w:rPr>
              <w:t>PITCHMANN, V., HALÁMEK, E. A Z. KOBLIHA.</w:t>
            </w:r>
            <w:r w:rsidRPr="0094209A">
              <w:t xml:space="preserve"> </w:t>
            </w:r>
            <w:r w:rsidRPr="0094209A">
              <w:rPr>
                <w:i/>
                <w:iCs/>
              </w:rPr>
              <w:t>Boj ohněm, dýmem a jedy – nejstarší historie vojenského použití chemických a zápalných látek a vznik moderní chemické války</w:t>
            </w:r>
            <w:r w:rsidRPr="0094209A">
              <w:t>. Military System Line, s.r.o., Praha 2001.</w:t>
            </w:r>
          </w:p>
        </w:tc>
      </w:tr>
      <w:tr w:rsidR="0027131E" w14:paraId="04B0A0A4" w14:textId="77777777" w:rsidTr="008F0084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0129A27" w14:textId="77777777" w:rsidR="0027131E" w:rsidRDefault="0027131E" w:rsidP="008F008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27131E" w14:paraId="0D8126CE" w14:textId="77777777" w:rsidTr="008F0084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070F5839" w14:textId="77777777" w:rsidR="0027131E" w:rsidRDefault="0027131E" w:rsidP="008F0084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72B82F5D" w14:textId="496CA0C6" w:rsidR="0027131E" w:rsidRDefault="0027131E" w:rsidP="008F0084">
            <w:pPr>
              <w:jc w:val="both"/>
            </w:pPr>
            <w:r>
              <w:t>10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1EFDE684" w14:textId="77777777" w:rsidR="0027131E" w:rsidRDefault="0027131E" w:rsidP="008F0084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27131E" w14:paraId="3EFF4F62" w14:textId="77777777" w:rsidTr="008F0084">
        <w:tc>
          <w:tcPr>
            <w:tcW w:w="9855" w:type="dxa"/>
            <w:gridSpan w:val="8"/>
            <w:shd w:val="clear" w:color="auto" w:fill="F7CAAC"/>
          </w:tcPr>
          <w:p w14:paraId="2EBA5FF0" w14:textId="77777777" w:rsidR="0027131E" w:rsidRDefault="0027131E" w:rsidP="008F0084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27131E" w14:paraId="5418EB2A" w14:textId="77777777" w:rsidTr="008F0084">
        <w:trPr>
          <w:trHeight w:val="1373"/>
        </w:trPr>
        <w:tc>
          <w:tcPr>
            <w:tcW w:w="9855" w:type="dxa"/>
            <w:gridSpan w:val="8"/>
          </w:tcPr>
          <w:p w14:paraId="63952A3B" w14:textId="1C9CD86F" w:rsidR="0027131E" w:rsidRPr="00CC048D" w:rsidRDefault="0027131E" w:rsidP="008F0084">
            <w:pPr>
              <w:jc w:val="both"/>
            </w:pPr>
            <w:r w:rsidRPr="00CC048D">
              <w:t>Studenti se účastní výuky</w:t>
            </w:r>
            <w:r>
              <w:t xml:space="preserve"> ve stanoveném počtu hodin</w:t>
            </w:r>
            <w:r w:rsidRPr="00CC048D">
              <w:t xml:space="preserve">, </w:t>
            </w:r>
            <w:r>
              <w:t>kde</w:t>
            </w:r>
            <w:r w:rsidRPr="00CC048D">
              <w:t xml:space="preserve"> je jim redukovanou formou prezentována látka výše uvedeného rozsahu a jsou jim určeny části učiva k samostatnému nastudování. Úkoly studentů k individuálnímu řešení či zpracování, hodnocení individuálních úkolů studentů a korekce informací získaných samostudiem probíhá na skupinových a</w:t>
            </w:r>
            <w:r w:rsidR="00DD758A">
              <w:t> </w:t>
            </w:r>
            <w:r w:rsidRPr="00CC048D">
              <w:t xml:space="preserve">individuálních konzultacích, prostřednictvím elektronické pošty, portálu UTB nebo v systému MOODLE. </w:t>
            </w:r>
          </w:p>
          <w:p w14:paraId="6C820C25" w14:textId="77777777" w:rsidR="0027131E" w:rsidRDefault="0027131E" w:rsidP="008F0084">
            <w:pPr>
              <w:jc w:val="both"/>
            </w:pPr>
            <w:r w:rsidRPr="00CC048D">
              <w:t xml:space="preserve">Podle Vnitřního předpisu FLKŘ má každý akademický pracovník stanoveny konzultační hodiny v rozsahu </w:t>
            </w:r>
            <w:r>
              <w:t xml:space="preserve">nejméně </w:t>
            </w:r>
            <w:r w:rsidRPr="00CC048D">
              <w:t>2h týdně. Dle potřeby jsou dále konzultace možné i po předchozí emailové či telefonické dohodě.</w:t>
            </w:r>
          </w:p>
        </w:tc>
      </w:tr>
    </w:tbl>
    <w:p w14:paraId="5B0290AF" w14:textId="77777777" w:rsidR="0027131E" w:rsidRDefault="0027131E" w:rsidP="0027131E">
      <w:pPr>
        <w:spacing w:after="160" w:line="259" w:lineRule="auto"/>
      </w:pPr>
    </w:p>
    <w:p w14:paraId="53660140" w14:textId="7CFB9BCC" w:rsidR="0008403D" w:rsidRDefault="0008403D" w:rsidP="003E2075">
      <w:pPr>
        <w:spacing w:after="160" w:line="259" w:lineRule="auto"/>
      </w:pPr>
    </w:p>
    <w:p w14:paraId="5B94E043" w14:textId="77777777" w:rsidR="0008403D" w:rsidRDefault="0008403D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8403D" w14:paraId="2C575046" w14:textId="77777777" w:rsidTr="008F0084">
        <w:tc>
          <w:tcPr>
            <w:tcW w:w="9854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179E3B58" w14:textId="77777777" w:rsidR="0008403D" w:rsidRDefault="0008403D" w:rsidP="008F0084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08403D" w14:paraId="589BD1F2" w14:textId="77777777" w:rsidTr="008F0084">
        <w:tc>
          <w:tcPr>
            <w:tcW w:w="3085" w:type="dxa"/>
            <w:tcBorders>
              <w:top w:val="double" w:sz="4" w:space="0" w:color="auto"/>
            </w:tcBorders>
            <w:shd w:val="clear" w:color="auto" w:fill="F7CAAC"/>
          </w:tcPr>
          <w:p w14:paraId="2CAF54D6" w14:textId="77777777" w:rsidR="0008403D" w:rsidRDefault="0008403D" w:rsidP="008F0084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5D56738D" w14:textId="5A709FDB" w:rsidR="0008403D" w:rsidRPr="00A938C8" w:rsidRDefault="0008403D" w:rsidP="00772894">
            <w:pPr>
              <w:jc w:val="both"/>
              <w:rPr>
                <w:b/>
              </w:rPr>
            </w:pPr>
            <w:r w:rsidRPr="00A938C8">
              <w:rPr>
                <w:b/>
              </w:rPr>
              <w:t xml:space="preserve">Informační a komunikační technologie </w:t>
            </w:r>
            <w:del w:id="76" w:author="Eva Skýbová" w:date="2023-06-06T15:01:00Z">
              <w:r w:rsidRPr="00A938C8" w:rsidDel="00772894">
                <w:rPr>
                  <w:b/>
                </w:rPr>
                <w:delText>v oblasti řízení bezpečnosti</w:delText>
              </w:r>
            </w:del>
            <w:ins w:id="77" w:author="Eva Skýbová" w:date="2023-06-06T15:01:00Z">
              <w:r w:rsidR="00772894">
                <w:rPr>
                  <w:b/>
                </w:rPr>
                <w:t>v krizovém řízení</w:t>
              </w:r>
            </w:ins>
          </w:p>
        </w:tc>
      </w:tr>
      <w:tr w:rsidR="0008403D" w14:paraId="21E82FE0" w14:textId="77777777" w:rsidTr="008F0084">
        <w:tc>
          <w:tcPr>
            <w:tcW w:w="3085" w:type="dxa"/>
            <w:shd w:val="clear" w:color="auto" w:fill="F7CAAC"/>
          </w:tcPr>
          <w:p w14:paraId="6CD21611" w14:textId="77777777" w:rsidR="0008403D" w:rsidRDefault="0008403D" w:rsidP="008F0084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52A56C42" w14:textId="77777777" w:rsidR="0008403D" w:rsidRDefault="0008403D" w:rsidP="008F0084">
            <w:pPr>
              <w:jc w:val="both"/>
            </w:pPr>
            <w:r>
              <w:t>povinný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2F36F0FA" w14:textId="77777777" w:rsidR="0008403D" w:rsidRDefault="0008403D" w:rsidP="008F0084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69C767DB" w14:textId="77777777" w:rsidR="0008403D" w:rsidRDefault="0008403D" w:rsidP="008F0084">
            <w:pPr>
              <w:jc w:val="both"/>
            </w:pPr>
            <w:r>
              <w:t>1/ZS</w:t>
            </w:r>
          </w:p>
        </w:tc>
      </w:tr>
      <w:tr w:rsidR="0008403D" w14:paraId="68FB91AB" w14:textId="77777777" w:rsidTr="008F0084">
        <w:tc>
          <w:tcPr>
            <w:tcW w:w="3085" w:type="dxa"/>
            <w:shd w:val="clear" w:color="auto" w:fill="F7CAAC"/>
          </w:tcPr>
          <w:p w14:paraId="63816CC1" w14:textId="77777777" w:rsidR="0008403D" w:rsidRDefault="0008403D" w:rsidP="008F0084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773613C8" w14:textId="352424C2" w:rsidR="0008403D" w:rsidRDefault="0008403D" w:rsidP="0008403D">
            <w:pPr>
              <w:jc w:val="both"/>
            </w:pPr>
            <w:r>
              <w:t>26p + 26c</w:t>
            </w:r>
          </w:p>
        </w:tc>
        <w:tc>
          <w:tcPr>
            <w:tcW w:w="889" w:type="dxa"/>
            <w:shd w:val="clear" w:color="auto" w:fill="F7CAAC"/>
          </w:tcPr>
          <w:p w14:paraId="70A1E088" w14:textId="77777777" w:rsidR="0008403D" w:rsidRDefault="0008403D" w:rsidP="008F0084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0D2FAB6F" w14:textId="77777777" w:rsidR="0008403D" w:rsidRDefault="0008403D" w:rsidP="008F0084">
            <w:pPr>
              <w:jc w:val="both"/>
            </w:pPr>
            <w:r>
              <w:t>52</w:t>
            </w:r>
          </w:p>
        </w:tc>
        <w:tc>
          <w:tcPr>
            <w:tcW w:w="2156" w:type="dxa"/>
            <w:shd w:val="clear" w:color="auto" w:fill="F7CAAC"/>
          </w:tcPr>
          <w:p w14:paraId="78D075B2" w14:textId="77777777" w:rsidR="0008403D" w:rsidRDefault="0008403D" w:rsidP="008F0084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70402C97" w14:textId="77777777" w:rsidR="0008403D" w:rsidRDefault="0008403D" w:rsidP="008F0084">
            <w:pPr>
              <w:jc w:val="both"/>
            </w:pPr>
            <w:r>
              <w:t>5</w:t>
            </w:r>
          </w:p>
        </w:tc>
      </w:tr>
      <w:tr w:rsidR="0008403D" w14:paraId="161ECFF7" w14:textId="77777777" w:rsidTr="008F0084">
        <w:tc>
          <w:tcPr>
            <w:tcW w:w="3085" w:type="dxa"/>
            <w:shd w:val="clear" w:color="auto" w:fill="F7CAAC"/>
          </w:tcPr>
          <w:p w14:paraId="16102DDB" w14:textId="77777777" w:rsidR="0008403D" w:rsidRDefault="0008403D" w:rsidP="008F0084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05BBF125" w14:textId="77777777" w:rsidR="0008403D" w:rsidRDefault="0008403D" w:rsidP="008F0084">
            <w:pPr>
              <w:jc w:val="both"/>
            </w:pPr>
          </w:p>
        </w:tc>
      </w:tr>
      <w:tr w:rsidR="0008403D" w14:paraId="62883E77" w14:textId="77777777" w:rsidTr="008F0084">
        <w:tc>
          <w:tcPr>
            <w:tcW w:w="3085" w:type="dxa"/>
            <w:shd w:val="clear" w:color="auto" w:fill="F7CAAC"/>
          </w:tcPr>
          <w:p w14:paraId="371D010F" w14:textId="77777777" w:rsidR="0008403D" w:rsidRDefault="0008403D" w:rsidP="008F0084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6EBE7D7B" w14:textId="62E7C0CC" w:rsidR="0008403D" w:rsidRDefault="000956B5" w:rsidP="008F0084">
            <w:pPr>
              <w:jc w:val="both"/>
            </w:pPr>
            <w:r>
              <w:t>Zápočet, zkouška.</w:t>
            </w:r>
          </w:p>
        </w:tc>
        <w:tc>
          <w:tcPr>
            <w:tcW w:w="2156" w:type="dxa"/>
            <w:shd w:val="clear" w:color="auto" w:fill="F7CAAC"/>
          </w:tcPr>
          <w:p w14:paraId="1CE0BA24" w14:textId="77777777" w:rsidR="0008403D" w:rsidRDefault="0008403D" w:rsidP="008F0084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7451C4A0" w14:textId="77777777" w:rsidR="0008403D" w:rsidRDefault="0008403D" w:rsidP="008F0084">
            <w:pPr>
              <w:jc w:val="both"/>
            </w:pPr>
            <w:r>
              <w:t>přednášky</w:t>
            </w:r>
          </w:p>
          <w:p w14:paraId="7FF12E40" w14:textId="07E4CFC4" w:rsidR="0008403D" w:rsidRDefault="0008403D" w:rsidP="0008403D">
            <w:pPr>
              <w:jc w:val="both"/>
            </w:pPr>
            <w:r>
              <w:t>cvičení</w:t>
            </w:r>
          </w:p>
        </w:tc>
      </w:tr>
      <w:tr w:rsidR="0008403D" w14:paraId="3E016B7A" w14:textId="77777777" w:rsidTr="008F0084">
        <w:tc>
          <w:tcPr>
            <w:tcW w:w="3085" w:type="dxa"/>
            <w:shd w:val="clear" w:color="auto" w:fill="F7CAAC"/>
          </w:tcPr>
          <w:p w14:paraId="1FD146C1" w14:textId="77777777" w:rsidR="0008403D" w:rsidRDefault="0008403D" w:rsidP="008F0084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A9426B1" w14:textId="4FDDBE50" w:rsidR="0008403D" w:rsidRDefault="0008403D" w:rsidP="008F0084">
            <w:pPr>
              <w:jc w:val="both"/>
            </w:pPr>
            <w:r>
              <w:t>Zápočet: aktivní účast na nejméně 80 % cvičení, průběžné zpracovávání úloh</w:t>
            </w:r>
            <w:r w:rsidR="000956B5">
              <w:t>.</w:t>
            </w:r>
          </w:p>
          <w:p w14:paraId="609D2034" w14:textId="77777777" w:rsidR="0008403D" w:rsidRDefault="0008403D" w:rsidP="008F0084">
            <w:pPr>
              <w:jc w:val="both"/>
            </w:pPr>
          </w:p>
          <w:p w14:paraId="06E944CF" w14:textId="36233014" w:rsidR="0008403D" w:rsidRDefault="0008403D" w:rsidP="008F0084">
            <w:pPr>
              <w:jc w:val="both"/>
            </w:pPr>
            <w:r>
              <w:t>Zkouška: kombinovaná</w:t>
            </w:r>
            <w:r w:rsidR="000956B5">
              <w:t>.</w:t>
            </w:r>
          </w:p>
        </w:tc>
      </w:tr>
      <w:tr w:rsidR="0008403D" w14:paraId="23DAFB75" w14:textId="77777777" w:rsidTr="008F0084">
        <w:trPr>
          <w:trHeight w:val="554"/>
        </w:trPr>
        <w:tc>
          <w:tcPr>
            <w:tcW w:w="9854" w:type="dxa"/>
            <w:gridSpan w:val="8"/>
            <w:tcBorders>
              <w:top w:val="nil"/>
            </w:tcBorders>
          </w:tcPr>
          <w:p w14:paraId="5784FC96" w14:textId="77777777" w:rsidR="0008403D" w:rsidRDefault="0008403D" w:rsidP="008F0084">
            <w:pPr>
              <w:jc w:val="both"/>
            </w:pPr>
          </w:p>
        </w:tc>
      </w:tr>
      <w:tr w:rsidR="0008403D" w14:paraId="14AE6EAA" w14:textId="77777777" w:rsidTr="008F0084">
        <w:trPr>
          <w:trHeight w:val="197"/>
        </w:trPr>
        <w:tc>
          <w:tcPr>
            <w:tcW w:w="3085" w:type="dxa"/>
            <w:tcBorders>
              <w:top w:val="nil"/>
            </w:tcBorders>
            <w:shd w:val="clear" w:color="auto" w:fill="F7CAAC"/>
          </w:tcPr>
          <w:p w14:paraId="22ED7FBD" w14:textId="77777777" w:rsidR="0008403D" w:rsidRDefault="0008403D" w:rsidP="008F0084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0C4A2D09" w14:textId="77777777" w:rsidR="0008403D" w:rsidRDefault="0008403D" w:rsidP="008F0084">
            <w:pPr>
              <w:jc w:val="both"/>
            </w:pPr>
            <w:r>
              <w:t>Ing. Petr Svoboda, Ph.D.</w:t>
            </w:r>
          </w:p>
        </w:tc>
      </w:tr>
      <w:tr w:rsidR="0008403D" w14:paraId="41C96C8C" w14:textId="77777777" w:rsidTr="008F0084">
        <w:trPr>
          <w:trHeight w:val="243"/>
        </w:trPr>
        <w:tc>
          <w:tcPr>
            <w:tcW w:w="3085" w:type="dxa"/>
            <w:tcBorders>
              <w:top w:val="nil"/>
            </w:tcBorders>
            <w:shd w:val="clear" w:color="auto" w:fill="F7CAAC"/>
          </w:tcPr>
          <w:p w14:paraId="02D832AC" w14:textId="77777777" w:rsidR="0008403D" w:rsidRDefault="0008403D" w:rsidP="008F0084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B1CABD4" w14:textId="6B88A72A" w:rsidR="0008403D" w:rsidRDefault="0008403D" w:rsidP="008F0084">
            <w:pPr>
              <w:jc w:val="both"/>
            </w:pPr>
            <w:r>
              <w:t>Garant stanovuje obsah přednášek, cvičení a dohlíží na jejich jednotné vedení.</w:t>
            </w:r>
          </w:p>
          <w:p w14:paraId="55F8B876" w14:textId="77777777" w:rsidR="0008403D" w:rsidRDefault="0008403D" w:rsidP="008F0084">
            <w:pPr>
              <w:jc w:val="both"/>
            </w:pPr>
            <w:r>
              <w:t>Garant přímo vyučuje 100 % přednášek.</w:t>
            </w:r>
          </w:p>
        </w:tc>
      </w:tr>
      <w:tr w:rsidR="0008403D" w14:paraId="2CF2072D" w14:textId="77777777" w:rsidTr="008F0084">
        <w:tc>
          <w:tcPr>
            <w:tcW w:w="3085" w:type="dxa"/>
            <w:shd w:val="clear" w:color="auto" w:fill="F7CAAC"/>
          </w:tcPr>
          <w:p w14:paraId="6755FCFD" w14:textId="77777777" w:rsidR="0008403D" w:rsidRDefault="0008403D" w:rsidP="008F0084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8D776B6" w14:textId="0AEB4F72" w:rsidR="0008403D" w:rsidRDefault="00A938C8" w:rsidP="008F0084">
            <w:pPr>
              <w:jc w:val="both"/>
            </w:pPr>
            <w:r>
              <w:t>Ing. Petr Svoboda, Ph.D. – přednášky (100 %), cvičení (100 %)</w:t>
            </w:r>
          </w:p>
        </w:tc>
      </w:tr>
      <w:tr w:rsidR="0008403D" w14:paraId="06F2B3CB" w14:textId="77777777" w:rsidTr="008F0084">
        <w:trPr>
          <w:trHeight w:val="554"/>
        </w:trPr>
        <w:tc>
          <w:tcPr>
            <w:tcW w:w="9854" w:type="dxa"/>
            <w:gridSpan w:val="8"/>
            <w:tcBorders>
              <w:top w:val="nil"/>
            </w:tcBorders>
          </w:tcPr>
          <w:p w14:paraId="5C0A01C4" w14:textId="7791B45D" w:rsidR="0008403D" w:rsidRDefault="0008403D" w:rsidP="0008403D">
            <w:pPr>
              <w:jc w:val="both"/>
            </w:pPr>
          </w:p>
        </w:tc>
      </w:tr>
      <w:tr w:rsidR="0008403D" w14:paraId="4A8C2250" w14:textId="77777777" w:rsidTr="008F0084">
        <w:tc>
          <w:tcPr>
            <w:tcW w:w="3085" w:type="dxa"/>
            <w:shd w:val="clear" w:color="auto" w:fill="F7CAAC"/>
          </w:tcPr>
          <w:p w14:paraId="27E82254" w14:textId="77777777" w:rsidR="0008403D" w:rsidRDefault="0008403D" w:rsidP="008F0084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F79B11B" w14:textId="77777777" w:rsidR="0008403D" w:rsidRDefault="0008403D" w:rsidP="008F0084">
            <w:pPr>
              <w:jc w:val="both"/>
            </w:pPr>
          </w:p>
        </w:tc>
      </w:tr>
      <w:tr w:rsidR="0008403D" w14:paraId="650C278E" w14:textId="77777777" w:rsidTr="008F0084">
        <w:trPr>
          <w:trHeight w:val="3938"/>
        </w:trPr>
        <w:tc>
          <w:tcPr>
            <w:tcW w:w="9854" w:type="dxa"/>
            <w:gridSpan w:val="8"/>
            <w:tcBorders>
              <w:top w:val="nil"/>
              <w:bottom w:val="single" w:sz="12" w:space="0" w:color="auto"/>
            </w:tcBorders>
          </w:tcPr>
          <w:p w14:paraId="7D0D382B" w14:textId="4A415232" w:rsidR="0008403D" w:rsidRDefault="0008403D" w:rsidP="008F0084">
            <w:pPr>
              <w:jc w:val="both"/>
            </w:pPr>
            <w:r w:rsidRPr="00D4322B">
              <w:t xml:space="preserve">Cílem předmětu je osvojení základních </w:t>
            </w:r>
            <w:r>
              <w:t>znalostí z oblasti informačních a komunikačních technologií v kontextu řízení bezpečnosti. Zaměřuje se na pochopení principů funkcionality těchto technologií od úrovně pracovních stanic až po</w:t>
            </w:r>
            <w:r w:rsidR="00DD758A">
              <w:t> </w:t>
            </w:r>
            <w:r>
              <w:t xml:space="preserve">rozsáhlé počítačové sítě. </w:t>
            </w:r>
          </w:p>
          <w:p w14:paraId="7F30B30B" w14:textId="77777777" w:rsidR="0008403D" w:rsidRDefault="0008403D" w:rsidP="008F0084">
            <w:pPr>
              <w:jc w:val="both"/>
            </w:pPr>
          </w:p>
          <w:p w14:paraId="0A519CB8" w14:textId="6F866798" w:rsidR="0008403D" w:rsidRDefault="0008403D" w:rsidP="008F0084">
            <w:pPr>
              <w:jc w:val="both"/>
            </w:pPr>
            <w:r>
              <w:t>Vyučovaná témata:</w:t>
            </w:r>
          </w:p>
          <w:p w14:paraId="77F5EBB9" w14:textId="7735C045" w:rsidR="0008403D" w:rsidRDefault="0008403D" w:rsidP="00FB1440">
            <w:pPr>
              <w:pStyle w:val="Odstavecseseznamem"/>
              <w:numPr>
                <w:ilvl w:val="0"/>
                <w:numId w:val="20"/>
              </w:numPr>
              <w:jc w:val="both"/>
            </w:pPr>
            <w:r>
              <w:t>Základní pojmový aparát oblasti informačních a komunikačních technologií.</w:t>
            </w:r>
          </w:p>
          <w:p w14:paraId="306110D8" w14:textId="6C569220" w:rsidR="0008403D" w:rsidRDefault="0008403D" w:rsidP="00FB1440">
            <w:pPr>
              <w:pStyle w:val="Odstavecseseznamem"/>
              <w:numPr>
                <w:ilvl w:val="0"/>
                <w:numId w:val="20"/>
              </w:numPr>
              <w:jc w:val="both"/>
            </w:pPr>
            <w:r>
              <w:t>Základy počítačových sítí v kontextu řízení bezpečnosti.</w:t>
            </w:r>
          </w:p>
          <w:p w14:paraId="16CFF308" w14:textId="3CB5AB61" w:rsidR="0008403D" w:rsidRDefault="0008403D" w:rsidP="00FB1440">
            <w:pPr>
              <w:pStyle w:val="Odstavecseseznamem"/>
              <w:numPr>
                <w:ilvl w:val="0"/>
                <w:numId w:val="20"/>
              </w:numPr>
              <w:jc w:val="both"/>
            </w:pPr>
            <w:r>
              <w:t>Informační systémy, jejich struktura a komponenty.</w:t>
            </w:r>
          </w:p>
          <w:p w14:paraId="42AB351A" w14:textId="117FE64C" w:rsidR="0008403D" w:rsidRDefault="0008403D" w:rsidP="00FB1440">
            <w:pPr>
              <w:pStyle w:val="Odstavecseseznamem"/>
              <w:numPr>
                <w:ilvl w:val="0"/>
                <w:numId w:val="20"/>
              </w:numPr>
              <w:jc w:val="both"/>
            </w:pPr>
            <w:del w:id="78" w:author="Eva Skýbová" w:date="2023-06-06T15:02:00Z">
              <w:r w:rsidDel="00772894">
                <w:delText>Systémový software v kontextu řízení bezpečnosti.</w:delText>
              </w:r>
            </w:del>
            <w:ins w:id="79" w:author="Eva Skýbová" w:date="2023-06-06T15:02:00Z">
              <w:r w:rsidR="00772894">
                <w:t>Informační systémy krizového řízení, jejich určení a principy.</w:t>
              </w:r>
            </w:ins>
          </w:p>
          <w:p w14:paraId="3D20ECF4" w14:textId="58BDCDFA" w:rsidR="0008403D" w:rsidRDefault="0008403D" w:rsidP="00FB1440">
            <w:pPr>
              <w:pStyle w:val="Odstavecseseznamem"/>
              <w:numPr>
                <w:ilvl w:val="0"/>
                <w:numId w:val="20"/>
              </w:numPr>
              <w:jc w:val="both"/>
            </w:pPr>
            <w:del w:id="80" w:author="Eva Skýbová" w:date="2023-06-06T15:04:00Z">
              <w:r w:rsidDel="00772894">
                <w:delText>Diagramy struktury v oblasti informačních a komunikačních technologií.</w:delText>
              </w:r>
            </w:del>
            <w:ins w:id="81" w:author="Eva Skýbová" w:date="2023-06-06T15:04:00Z">
              <w:r w:rsidR="00772894">
                <w:t>Systémový software v kontextu řízení bezpečnosti</w:t>
              </w:r>
            </w:ins>
          </w:p>
          <w:p w14:paraId="332F238F" w14:textId="1ED5C2DA" w:rsidR="0008403D" w:rsidRDefault="0008403D" w:rsidP="00FB1440">
            <w:pPr>
              <w:pStyle w:val="Odstavecseseznamem"/>
              <w:numPr>
                <w:ilvl w:val="0"/>
                <w:numId w:val="20"/>
              </w:numPr>
              <w:jc w:val="both"/>
            </w:pPr>
            <w:r>
              <w:t xml:space="preserve">Diagramy </w:t>
            </w:r>
            <w:ins w:id="82" w:author="Eva Skýbová" w:date="2023-06-06T15:05:00Z">
              <w:r w:rsidR="00772894">
                <w:t xml:space="preserve">struktury a diagramy </w:t>
              </w:r>
            </w:ins>
            <w:r>
              <w:t>procesů</w:t>
            </w:r>
            <w:del w:id="83" w:author="Eva Skýbová" w:date="2023-06-06T15:05:00Z">
              <w:r w:rsidDel="00772894">
                <w:delText>, swimlane diagramy</w:delText>
              </w:r>
            </w:del>
            <w:r>
              <w:t xml:space="preserve"> v oblasti informačních a komunikačních technologií.</w:t>
            </w:r>
          </w:p>
          <w:p w14:paraId="3273F366" w14:textId="1010A695" w:rsidR="0008403D" w:rsidDel="00772894" w:rsidRDefault="0008403D" w:rsidP="00FB1440">
            <w:pPr>
              <w:pStyle w:val="Odstavecseseznamem"/>
              <w:numPr>
                <w:ilvl w:val="0"/>
                <w:numId w:val="20"/>
              </w:numPr>
              <w:jc w:val="both"/>
              <w:rPr>
                <w:del w:id="84" w:author="Eva Skýbová" w:date="2023-06-06T15:05:00Z"/>
              </w:rPr>
            </w:pPr>
            <w:del w:id="85" w:author="Eva Skýbová" w:date="2023-06-06T15:05:00Z">
              <w:r w:rsidDel="00772894">
                <w:delText>Modelování procesů v rámci reálného aplikačního softwaru.</w:delText>
              </w:r>
            </w:del>
          </w:p>
          <w:p w14:paraId="254D70B7" w14:textId="62C7C1CC" w:rsidR="0008403D" w:rsidRDefault="0008403D" w:rsidP="00FB1440">
            <w:pPr>
              <w:pStyle w:val="Odstavecseseznamem"/>
              <w:numPr>
                <w:ilvl w:val="0"/>
                <w:numId w:val="20"/>
              </w:numPr>
              <w:jc w:val="both"/>
            </w:pPr>
            <w:r>
              <w:t>Problematika elektromagnetické kompatibility.</w:t>
            </w:r>
          </w:p>
          <w:p w14:paraId="26E9DC19" w14:textId="3ACC78FC" w:rsidR="0008403D" w:rsidRDefault="0008403D" w:rsidP="00FB1440">
            <w:pPr>
              <w:pStyle w:val="Odstavecseseznamem"/>
              <w:numPr>
                <w:ilvl w:val="0"/>
                <w:numId w:val="20"/>
              </w:numPr>
              <w:jc w:val="both"/>
            </w:pPr>
            <w:r>
              <w:t>Správa a zabezpečení koncových stanic v kontextu síťového provozu.</w:t>
            </w:r>
          </w:p>
          <w:p w14:paraId="74AD66B9" w14:textId="32438D9D" w:rsidR="0008403D" w:rsidRDefault="0008403D" w:rsidP="00FB1440">
            <w:pPr>
              <w:pStyle w:val="Odstavecseseznamem"/>
              <w:numPr>
                <w:ilvl w:val="0"/>
                <w:numId w:val="20"/>
              </w:numPr>
              <w:jc w:val="both"/>
            </w:pPr>
            <w:r>
              <w:t>Správa síťových zařízení, řízení a zabezpečení síťového provozu.</w:t>
            </w:r>
          </w:p>
          <w:p w14:paraId="3B4AB786" w14:textId="509FDD24" w:rsidR="0008403D" w:rsidRDefault="0008403D" w:rsidP="00FB1440">
            <w:pPr>
              <w:pStyle w:val="Odstavecseseznamem"/>
              <w:numPr>
                <w:ilvl w:val="0"/>
                <w:numId w:val="20"/>
              </w:numPr>
              <w:jc w:val="both"/>
              <w:rPr>
                <w:ins w:id="86" w:author="Eva Skýbová" w:date="2023-06-06T15:06:00Z"/>
              </w:rPr>
            </w:pPr>
            <w:r>
              <w:t>Modelování struktury sítě s vysokou mírou zabezpečení.</w:t>
            </w:r>
          </w:p>
          <w:p w14:paraId="1FF392DC" w14:textId="0911A668" w:rsidR="00772894" w:rsidRDefault="00772894" w:rsidP="00FB1440">
            <w:pPr>
              <w:pStyle w:val="Odstavecseseznamem"/>
              <w:numPr>
                <w:ilvl w:val="0"/>
                <w:numId w:val="20"/>
              </w:numPr>
              <w:jc w:val="both"/>
            </w:pPr>
            <w:ins w:id="87" w:author="Eva Skýbová" w:date="2023-06-06T15:06:00Z">
              <w:r>
                <w:t>Zajištění provozu datových center z hlediska fyzické bezpečnosti.</w:t>
              </w:r>
            </w:ins>
          </w:p>
          <w:p w14:paraId="3C6F744F" w14:textId="7A9C13AC" w:rsidR="0008403D" w:rsidRDefault="0008403D" w:rsidP="00FB1440">
            <w:pPr>
              <w:pStyle w:val="Odstavecseseznamem"/>
              <w:numPr>
                <w:ilvl w:val="0"/>
                <w:numId w:val="20"/>
              </w:numPr>
              <w:jc w:val="both"/>
            </w:pPr>
            <w:del w:id="88" w:author="Eva Skýbová" w:date="2023-06-06T15:03:00Z">
              <w:r w:rsidDel="00772894">
                <w:delText>Zajištění provozu datových center z hlediska fyzické bezpečnosti.</w:delText>
              </w:r>
            </w:del>
            <w:ins w:id="89" w:author="Eva Skýbová" w:date="2023-06-06T15:03:00Z">
              <w:r w:rsidR="00772894">
                <w:t>Specifika zajištění provozu datových center pro účely krizového řízení.</w:t>
              </w:r>
            </w:ins>
          </w:p>
          <w:p w14:paraId="0C89E033" w14:textId="77777777" w:rsidR="0008403D" w:rsidRDefault="0008403D" w:rsidP="00FB1440">
            <w:pPr>
              <w:pStyle w:val="Odstavecseseznamem"/>
              <w:numPr>
                <w:ilvl w:val="0"/>
                <w:numId w:val="20"/>
              </w:numPr>
              <w:jc w:val="both"/>
            </w:pPr>
            <w:del w:id="90" w:author="Eva Skýbová" w:date="2023-06-06T13:16:00Z">
              <w:r w:rsidDel="00BB2812">
                <w:delText xml:space="preserve">- </w:delText>
              </w:r>
            </w:del>
            <w:r>
              <w:t>Problematika ověřování přístupů vůči informačním a komunikačním systémům.</w:t>
            </w:r>
          </w:p>
          <w:p w14:paraId="1ACDD25E" w14:textId="221EA418" w:rsidR="00DD758A" w:rsidRDefault="00DD758A" w:rsidP="00DD758A">
            <w:pPr>
              <w:pStyle w:val="Odstavecseseznamem"/>
              <w:jc w:val="both"/>
            </w:pPr>
          </w:p>
        </w:tc>
      </w:tr>
      <w:tr w:rsidR="0008403D" w14:paraId="58E9F3A9" w14:textId="77777777" w:rsidTr="008F0084">
        <w:trPr>
          <w:trHeight w:val="265"/>
        </w:trPr>
        <w:tc>
          <w:tcPr>
            <w:tcW w:w="3652" w:type="dxa"/>
            <w:gridSpan w:val="2"/>
            <w:tcBorders>
              <w:top w:val="nil"/>
            </w:tcBorders>
            <w:shd w:val="clear" w:color="auto" w:fill="F7CAAC"/>
          </w:tcPr>
          <w:p w14:paraId="1E565066" w14:textId="77777777" w:rsidR="0008403D" w:rsidRDefault="0008403D" w:rsidP="008F0084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70571C6A" w14:textId="77777777" w:rsidR="0008403D" w:rsidRDefault="0008403D" w:rsidP="008F0084">
            <w:pPr>
              <w:jc w:val="both"/>
            </w:pPr>
          </w:p>
        </w:tc>
      </w:tr>
      <w:tr w:rsidR="0008403D" w14:paraId="7BCFB2F4" w14:textId="77777777" w:rsidTr="00A938C8">
        <w:trPr>
          <w:trHeight w:val="411"/>
        </w:trPr>
        <w:tc>
          <w:tcPr>
            <w:tcW w:w="9854" w:type="dxa"/>
            <w:gridSpan w:val="8"/>
            <w:tcBorders>
              <w:top w:val="nil"/>
            </w:tcBorders>
          </w:tcPr>
          <w:p w14:paraId="22357CA1" w14:textId="77777777" w:rsidR="0008403D" w:rsidRPr="00F55273" w:rsidRDefault="0008403D" w:rsidP="008F0084">
            <w:pPr>
              <w:jc w:val="both"/>
              <w:rPr>
                <w:b/>
                <w:bCs/>
              </w:rPr>
            </w:pPr>
            <w:r w:rsidRPr="00F55273">
              <w:rPr>
                <w:b/>
                <w:bCs/>
              </w:rPr>
              <w:t>Povinná literatura:</w:t>
            </w:r>
          </w:p>
          <w:p w14:paraId="73C2F370" w14:textId="77777777" w:rsidR="00C84545" w:rsidRDefault="00C84545" w:rsidP="00C84545">
            <w:pPr>
              <w:jc w:val="both"/>
            </w:pPr>
            <w:r w:rsidRPr="00E14269">
              <w:t>MAREŠ, Martin a Tomáš VALLA. </w:t>
            </w:r>
            <w:r w:rsidRPr="00E14269">
              <w:rPr>
                <w:i/>
                <w:iCs/>
              </w:rPr>
              <w:t>Průvodce labyrintem algoritmů</w:t>
            </w:r>
            <w:r w:rsidRPr="00E14269">
              <w:t xml:space="preserve">. Druhé vydání. Praha: </w:t>
            </w:r>
            <w:proofErr w:type="gramStart"/>
            <w:r w:rsidRPr="00E14269">
              <w:t>CZ.NIC</w:t>
            </w:r>
            <w:proofErr w:type="gramEnd"/>
            <w:r w:rsidRPr="00E14269">
              <w:t xml:space="preserve">, z.s.p.o., 2022, 538 s. </w:t>
            </w:r>
            <w:proofErr w:type="gramStart"/>
            <w:r w:rsidRPr="00E14269">
              <w:t>CZ.NIC</w:t>
            </w:r>
            <w:proofErr w:type="gramEnd"/>
            <w:r w:rsidRPr="00E14269">
              <w:t>. ISBN 978-80-88168-63-8.</w:t>
            </w:r>
          </w:p>
          <w:p w14:paraId="1901F8E4" w14:textId="77777777" w:rsidR="00C84545" w:rsidRDefault="00C84545" w:rsidP="00C84545">
            <w:pPr>
              <w:jc w:val="both"/>
            </w:pPr>
            <w:r w:rsidRPr="00E14269">
              <w:t>PAVLÍČEK, Antonín a Jana SYROVÁTKOVÁ. </w:t>
            </w:r>
            <w:r w:rsidRPr="00E14269">
              <w:rPr>
                <w:i/>
                <w:iCs/>
              </w:rPr>
              <w:t>Základy moderní informatiky</w:t>
            </w:r>
            <w:r w:rsidRPr="00E14269">
              <w:t>. [Průhonice]: Professional Publishing, 2022, 200 s. ISBN 978-80-88260-59-2.</w:t>
            </w:r>
          </w:p>
          <w:p w14:paraId="7BB5F733" w14:textId="77777777" w:rsidR="00C84545" w:rsidRDefault="00C84545" w:rsidP="00C84545">
            <w:pPr>
              <w:jc w:val="both"/>
            </w:pPr>
            <w:r w:rsidRPr="00E14269">
              <w:t>SCHAFFERS, Hans, Matti VARTIAINEN a Jacques BUS, ed. </w:t>
            </w:r>
            <w:r w:rsidRPr="00E14269">
              <w:rPr>
                <w:i/>
                <w:iCs/>
              </w:rPr>
              <w:t>Digital innovation and the future of work</w:t>
            </w:r>
            <w:r w:rsidRPr="00E14269">
              <w:t>. Gistrup: River Publishers, [2020], xxi, 353 s. River Publishers series in information science and technology. ISBN 978-87-7022-220-4.</w:t>
            </w:r>
          </w:p>
          <w:p w14:paraId="616600E7" w14:textId="77777777" w:rsidR="00A938C8" w:rsidRDefault="00A938C8" w:rsidP="008F0084">
            <w:pPr>
              <w:jc w:val="both"/>
            </w:pPr>
          </w:p>
          <w:p w14:paraId="3B9D70E2" w14:textId="77777777" w:rsidR="0008403D" w:rsidRDefault="0008403D" w:rsidP="008F0084">
            <w:pPr>
              <w:jc w:val="both"/>
              <w:rPr>
                <w:b/>
                <w:bCs/>
              </w:rPr>
            </w:pPr>
            <w:r w:rsidRPr="00F55273">
              <w:rPr>
                <w:b/>
                <w:bCs/>
              </w:rPr>
              <w:t>Doporučená literatura:</w:t>
            </w:r>
          </w:p>
          <w:p w14:paraId="17C56ED6" w14:textId="77777777" w:rsidR="00C84545" w:rsidRPr="00DD16BA" w:rsidRDefault="00C84545" w:rsidP="00C84545">
            <w:pPr>
              <w:jc w:val="both"/>
            </w:pPr>
            <w:r w:rsidRPr="00DD16BA">
              <w:t xml:space="preserve">BAWDEN, David a Lyn ROBINSON. </w:t>
            </w:r>
            <w:r w:rsidRPr="00DD16BA">
              <w:rPr>
                <w:i/>
                <w:iCs/>
              </w:rPr>
              <w:t>Úvod do informační vědy</w:t>
            </w:r>
            <w:r w:rsidRPr="00DD16BA">
              <w:t>. Doubravník, 2017. ISBN 978-80-88123-10-1.</w:t>
            </w:r>
          </w:p>
          <w:p w14:paraId="0C39D5BF" w14:textId="77777777" w:rsidR="00C84545" w:rsidRDefault="00C84545" w:rsidP="00C84545">
            <w:pPr>
              <w:jc w:val="both"/>
            </w:pPr>
            <w:r w:rsidRPr="0063609A">
              <w:t xml:space="preserve">BROOKSHEAR, J. Glenn, David T. SMITH a Dennis BRYLOW. </w:t>
            </w:r>
            <w:r w:rsidRPr="0063609A">
              <w:rPr>
                <w:i/>
                <w:iCs/>
              </w:rPr>
              <w:t>Informatika</w:t>
            </w:r>
            <w:r w:rsidRPr="0063609A">
              <w:t>. Brno: Computer Press, 2013, 608 s. ISBN 9788025138052.</w:t>
            </w:r>
          </w:p>
          <w:p w14:paraId="21C9B73D" w14:textId="77777777" w:rsidR="00C84545" w:rsidRDefault="00C84545" w:rsidP="00C84545">
            <w:pPr>
              <w:jc w:val="both"/>
            </w:pPr>
            <w:r w:rsidRPr="0063609A">
              <w:lastRenderedPageBreak/>
              <w:t xml:space="preserve">HYLMAR, Radek. </w:t>
            </w:r>
            <w:r w:rsidRPr="0063609A">
              <w:rPr>
                <w:i/>
                <w:iCs/>
              </w:rPr>
              <w:t>Programování pro úplné začátečníky</w:t>
            </w:r>
            <w:r w:rsidRPr="0063609A">
              <w:t>. Brno: Computer Press, 2009, 248 s. ISBN 9788025121290.</w:t>
            </w:r>
          </w:p>
          <w:p w14:paraId="52875123" w14:textId="77777777" w:rsidR="00C84545" w:rsidRDefault="00C84545" w:rsidP="00C84545">
            <w:pPr>
              <w:jc w:val="both"/>
            </w:pPr>
            <w:r w:rsidRPr="00DD16BA">
              <w:t xml:space="preserve">NAVRÁTIL, Pavel. </w:t>
            </w:r>
            <w:r w:rsidRPr="00DD16BA">
              <w:rPr>
                <w:i/>
                <w:iCs/>
              </w:rPr>
              <w:t>Příklady a cvičení z informatiky: zadání. 3. vydání</w:t>
            </w:r>
            <w:r w:rsidRPr="00DD16BA">
              <w:t>. Prostějov: Computer Media, 2015, 112 s. ISBN 9788074021602.</w:t>
            </w:r>
          </w:p>
          <w:p w14:paraId="2C408B7A" w14:textId="77777777" w:rsidR="00C84545" w:rsidRDefault="00C84545" w:rsidP="00C84545">
            <w:pPr>
              <w:jc w:val="both"/>
            </w:pPr>
            <w:r w:rsidRPr="0063609A">
              <w:t xml:space="preserve">PAVLÍČEK, Antonín, Alexander GALBA a Michal HORA. </w:t>
            </w:r>
            <w:r w:rsidRPr="0063609A">
              <w:rPr>
                <w:i/>
                <w:iCs/>
              </w:rPr>
              <w:t>Moderní informatika</w:t>
            </w:r>
            <w:r w:rsidRPr="0063609A">
              <w:t>. Druhé, rozšířené vydání. [Praha]: Professional Publishing, 2017, 199 s. ISBN 978-80-906594-6-9.</w:t>
            </w:r>
          </w:p>
          <w:p w14:paraId="4333800B" w14:textId="77777777" w:rsidR="00C84545" w:rsidRDefault="00C84545" w:rsidP="00C84545">
            <w:pPr>
              <w:jc w:val="both"/>
            </w:pPr>
            <w:r w:rsidRPr="00DD16BA">
              <w:t xml:space="preserve">WALLACE, Patricia. </w:t>
            </w:r>
            <w:r w:rsidRPr="00DD16BA">
              <w:rPr>
                <w:i/>
                <w:iCs/>
              </w:rPr>
              <w:t>Introduction to information systems</w:t>
            </w:r>
            <w:r w:rsidRPr="00DD16BA">
              <w:t>. Boston: Pearson, 2015. ISBN 978-1-292-07110-7.</w:t>
            </w:r>
          </w:p>
          <w:p w14:paraId="29C3ECBB" w14:textId="77777777" w:rsidR="00C84545" w:rsidRDefault="00C84545" w:rsidP="00C84545">
            <w:pPr>
              <w:jc w:val="both"/>
            </w:pPr>
            <w:r w:rsidRPr="0063609A">
              <w:t xml:space="preserve">WRÓBLEWSKI, Piotr. </w:t>
            </w:r>
            <w:r w:rsidRPr="0063609A">
              <w:rPr>
                <w:i/>
                <w:iCs/>
              </w:rPr>
              <w:t>Algoritmy</w:t>
            </w:r>
            <w:r w:rsidRPr="0063609A">
              <w:t>. Brno: Computer Press, 2015, 367 s. ISBN 9788025141267.</w:t>
            </w:r>
          </w:p>
          <w:p w14:paraId="7A8FDAF4" w14:textId="1B5E9D4E" w:rsidR="0008403D" w:rsidRDefault="0008403D" w:rsidP="00A938C8">
            <w:pPr>
              <w:jc w:val="both"/>
            </w:pPr>
          </w:p>
        </w:tc>
      </w:tr>
      <w:tr w:rsidR="0008403D" w14:paraId="33A92F98" w14:textId="77777777" w:rsidTr="008F0084">
        <w:tc>
          <w:tcPr>
            <w:tcW w:w="9854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A1145A1" w14:textId="77777777" w:rsidR="0008403D" w:rsidRDefault="0008403D" w:rsidP="008F008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08403D" w14:paraId="4D7F68BD" w14:textId="77777777" w:rsidTr="008F0084">
        <w:tc>
          <w:tcPr>
            <w:tcW w:w="4786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7C93A897" w14:textId="77777777" w:rsidR="0008403D" w:rsidRDefault="0008403D" w:rsidP="008F0084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47B7A8E8" w14:textId="12D857BF" w:rsidR="0008403D" w:rsidRDefault="0008403D" w:rsidP="008F0084">
            <w:pPr>
              <w:jc w:val="both"/>
            </w:pPr>
            <w:r>
              <w:t>18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6BD7B674" w14:textId="77777777" w:rsidR="0008403D" w:rsidRDefault="0008403D" w:rsidP="008F0084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08403D" w14:paraId="19B4FE69" w14:textId="77777777" w:rsidTr="008F0084">
        <w:tc>
          <w:tcPr>
            <w:tcW w:w="9854" w:type="dxa"/>
            <w:gridSpan w:val="8"/>
            <w:shd w:val="clear" w:color="auto" w:fill="F7CAAC"/>
          </w:tcPr>
          <w:p w14:paraId="2BE20A61" w14:textId="77777777" w:rsidR="0008403D" w:rsidRDefault="0008403D" w:rsidP="008F0084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08403D" w14:paraId="01267D50" w14:textId="77777777" w:rsidTr="008F0084">
        <w:trPr>
          <w:trHeight w:val="1373"/>
        </w:trPr>
        <w:tc>
          <w:tcPr>
            <w:tcW w:w="9854" w:type="dxa"/>
            <w:gridSpan w:val="8"/>
          </w:tcPr>
          <w:p w14:paraId="4F90CD72" w14:textId="77777777" w:rsidR="0008403D" w:rsidRDefault="0008403D" w:rsidP="008F0084">
            <w:pPr>
              <w:jc w:val="both"/>
            </w:pPr>
            <w:r>
              <w:t>Studenti se účastní výuky ve stanoveném počtu hodin, kde je jim redukovanou formou prezentována látka výše uvedeného rozsahu a jsou jim určeny části učiva k samostatnému nastudování. Hodnocení individuálních úkolů studentů a korekce informací získaných samostudiem probíhá na skupinových a individuálních konzultacích, prostřednictvím elektronické pošty, portálu UTB nebo v systému MOODLE. V </w:t>
            </w:r>
            <w:r w:rsidRPr="00F655FD">
              <w:t xml:space="preserve">souladu s vnitřními předpisy FLKŘ má každý akademický pracovník stanoveny konzultační hodiny v rozsahu minimálně 2 hodiny týdně. Dle </w:t>
            </w:r>
            <w:r>
              <w:t>potřeby jsou dále konzultace možné i po předchozí emailové či telefonické dohodě.</w:t>
            </w:r>
          </w:p>
        </w:tc>
      </w:tr>
    </w:tbl>
    <w:p w14:paraId="7B8D762D" w14:textId="77777777" w:rsidR="003E2075" w:rsidRDefault="003E2075" w:rsidP="003E2075">
      <w:pPr>
        <w:spacing w:after="160" w:line="259" w:lineRule="auto"/>
      </w:pPr>
    </w:p>
    <w:p w14:paraId="7B6C7D39" w14:textId="03A87C2F" w:rsidR="003C4AF5" w:rsidRDefault="003C4AF5" w:rsidP="007D16DF"/>
    <w:p w14:paraId="71B0C3F4" w14:textId="6F150388" w:rsidR="008F0084" w:rsidRDefault="008F0084" w:rsidP="007D16DF"/>
    <w:p w14:paraId="143568BA" w14:textId="1EA4C2D0" w:rsidR="008F0084" w:rsidRDefault="008F0084" w:rsidP="007D16DF"/>
    <w:p w14:paraId="31D25E22" w14:textId="6F76575D" w:rsidR="008F0084" w:rsidRDefault="008F0084" w:rsidP="007D16DF"/>
    <w:p w14:paraId="2A0280E0" w14:textId="65491A97" w:rsidR="008F0084" w:rsidRDefault="008F0084" w:rsidP="007D16DF"/>
    <w:p w14:paraId="408E0DE3" w14:textId="30BFC2F2" w:rsidR="008F0084" w:rsidRDefault="008F0084" w:rsidP="007D16DF"/>
    <w:p w14:paraId="47A678CF" w14:textId="54A535FF" w:rsidR="008F0084" w:rsidRDefault="008F0084" w:rsidP="007D16DF"/>
    <w:p w14:paraId="6115524C" w14:textId="6580F091" w:rsidR="008F0084" w:rsidRDefault="008F0084" w:rsidP="007D16DF"/>
    <w:p w14:paraId="1E99D1EE" w14:textId="3227F178" w:rsidR="008F0084" w:rsidRDefault="008F0084" w:rsidP="007D16DF"/>
    <w:p w14:paraId="41676954" w14:textId="16F36642" w:rsidR="008F0084" w:rsidRDefault="008F0084" w:rsidP="007D16DF"/>
    <w:p w14:paraId="12A69D4A" w14:textId="26FDEB4E" w:rsidR="008F0084" w:rsidRDefault="008F0084" w:rsidP="007D16DF"/>
    <w:p w14:paraId="7638DA69" w14:textId="74073985" w:rsidR="008F0084" w:rsidRDefault="008F0084" w:rsidP="007D16DF"/>
    <w:p w14:paraId="54368E9D" w14:textId="604C2CEB" w:rsidR="008F0084" w:rsidRDefault="008F0084" w:rsidP="007D16DF"/>
    <w:p w14:paraId="65642137" w14:textId="7352019D" w:rsidR="008F0084" w:rsidRDefault="008F0084" w:rsidP="007D16DF"/>
    <w:p w14:paraId="2C14DDF2" w14:textId="2785BC06" w:rsidR="008F0084" w:rsidRDefault="008F0084" w:rsidP="007D16DF"/>
    <w:p w14:paraId="508B0CB1" w14:textId="5439AB4D" w:rsidR="008F0084" w:rsidRDefault="008F0084" w:rsidP="007D16DF"/>
    <w:p w14:paraId="436D9ACA" w14:textId="38E23FF0" w:rsidR="008F0084" w:rsidRDefault="008F0084" w:rsidP="007D16DF"/>
    <w:p w14:paraId="5ABBA869" w14:textId="51B4EA6B" w:rsidR="008F0084" w:rsidRDefault="008F0084" w:rsidP="007D16DF"/>
    <w:p w14:paraId="2491E862" w14:textId="3E7F1370" w:rsidR="008F0084" w:rsidRDefault="008F0084" w:rsidP="007D16DF"/>
    <w:p w14:paraId="2C1990DF" w14:textId="7E9A284F" w:rsidR="008F0084" w:rsidRDefault="008F0084" w:rsidP="007D16DF"/>
    <w:p w14:paraId="7B09656B" w14:textId="0961C6F5" w:rsidR="008F0084" w:rsidRDefault="008F0084" w:rsidP="007D16DF"/>
    <w:p w14:paraId="071A6DFD" w14:textId="04071536" w:rsidR="008F0084" w:rsidRDefault="008F0084" w:rsidP="007D16DF"/>
    <w:p w14:paraId="1EC5722A" w14:textId="70732A25" w:rsidR="008F0084" w:rsidRDefault="008F0084" w:rsidP="007D16DF"/>
    <w:p w14:paraId="0D24B525" w14:textId="27E51517" w:rsidR="008F0084" w:rsidRDefault="008F0084" w:rsidP="007D16DF"/>
    <w:p w14:paraId="1A66C962" w14:textId="06B7C22F" w:rsidR="008F0084" w:rsidRDefault="008F0084" w:rsidP="007D16DF"/>
    <w:p w14:paraId="52A13746" w14:textId="4112D848" w:rsidR="008F0084" w:rsidRDefault="008F0084" w:rsidP="007D16DF"/>
    <w:p w14:paraId="0B000A8A" w14:textId="4ED1C73E" w:rsidR="008F0084" w:rsidRDefault="008F0084" w:rsidP="007D16DF"/>
    <w:p w14:paraId="60D577E7" w14:textId="39634BC2" w:rsidR="008F0084" w:rsidRDefault="008F0084" w:rsidP="007D16DF"/>
    <w:p w14:paraId="315E1ECE" w14:textId="0B415D7F" w:rsidR="008F0084" w:rsidRDefault="008F0084" w:rsidP="007D16DF"/>
    <w:p w14:paraId="65AC77F3" w14:textId="542A5948" w:rsidR="008F0084" w:rsidRDefault="008F0084" w:rsidP="007D16DF"/>
    <w:p w14:paraId="77AFEF54" w14:textId="6F585FC0" w:rsidR="008F0084" w:rsidRDefault="008F0084" w:rsidP="007D16DF"/>
    <w:p w14:paraId="2C5E4941" w14:textId="4B82E945" w:rsidR="008F0084" w:rsidRDefault="008F0084" w:rsidP="007D16DF"/>
    <w:p w14:paraId="783BC9FD" w14:textId="73852DA4" w:rsidR="008F0084" w:rsidRDefault="008F0084" w:rsidP="007D16DF"/>
    <w:p w14:paraId="5734F180" w14:textId="27C71F8A" w:rsidR="008F0084" w:rsidRDefault="008F0084" w:rsidP="007D16DF"/>
    <w:p w14:paraId="1D11C847" w14:textId="0954599B" w:rsidR="008F0084" w:rsidRDefault="008F0084" w:rsidP="007D16DF"/>
    <w:p w14:paraId="03FE324E" w14:textId="386F13E3" w:rsidR="008F0084" w:rsidRDefault="008F0084" w:rsidP="007D16DF"/>
    <w:p w14:paraId="185AC130" w14:textId="2C99F335" w:rsidR="008F0084" w:rsidRDefault="008F0084" w:rsidP="007D16DF"/>
    <w:p w14:paraId="2913FFAA" w14:textId="30274444" w:rsidR="008F0084" w:rsidRDefault="008F0084" w:rsidP="007D16DF"/>
    <w:p w14:paraId="6D72A763" w14:textId="33BE9D88" w:rsidR="008F0084" w:rsidRDefault="008F0084" w:rsidP="007D16DF"/>
    <w:p w14:paraId="32AE400D" w14:textId="09A77736" w:rsidR="008F0084" w:rsidRDefault="008F0084" w:rsidP="007D16DF"/>
    <w:p w14:paraId="789500C5" w14:textId="5979BB8B" w:rsidR="008F0084" w:rsidRDefault="008F0084" w:rsidP="007D16DF"/>
    <w:p w14:paraId="2E1C9F23" w14:textId="1CB10326" w:rsidR="008F0084" w:rsidRDefault="008F0084" w:rsidP="007D16DF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8F0084" w14:paraId="53B16D12" w14:textId="77777777" w:rsidTr="00A938C8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02B77934" w14:textId="77777777" w:rsidR="008F0084" w:rsidRDefault="008F0084" w:rsidP="008F0084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8F0084" w14:paraId="07A813B4" w14:textId="77777777" w:rsidTr="00A938C8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58B239AF" w14:textId="77777777" w:rsidR="008F0084" w:rsidRDefault="008F0084" w:rsidP="008F0084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485BDFDE" w14:textId="07F0E92D" w:rsidR="008F0084" w:rsidRPr="00A938C8" w:rsidRDefault="00BF7E45" w:rsidP="008F0084">
            <w:pPr>
              <w:jc w:val="both"/>
              <w:rPr>
                <w:b/>
              </w:rPr>
            </w:pPr>
            <w:r>
              <w:rPr>
                <w:b/>
              </w:rPr>
              <w:t>Management kvality a integrované systémy managementu</w:t>
            </w:r>
          </w:p>
        </w:tc>
      </w:tr>
      <w:tr w:rsidR="008F0084" w14:paraId="6310AB04" w14:textId="77777777" w:rsidTr="00A938C8">
        <w:tc>
          <w:tcPr>
            <w:tcW w:w="3086" w:type="dxa"/>
            <w:shd w:val="clear" w:color="auto" w:fill="F7CAAC"/>
          </w:tcPr>
          <w:p w14:paraId="5608A1E0" w14:textId="77777777" w:rsidR="008F0084" w:rsidRDefault="008F0084" w:rsidP="008F0084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24370523" w14:textId="6313F628" w:rsidR="008F0084" w:rsidRDefault="008F0084" w:rsidP="008F0084">
            <w:pPr>
              <w:jc w:val="both"/>
            </w:pPr>
            <w:r>
              <w:t>povinný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6DCCE5BB" w14:textId="77777777" w:rsidR="008F0084" w:rsidRDefault="008F0084" w:rsidP="008F0084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689624DA" w14:textId="77777777" w:rsidR="008F0084" w:rsidRDefault="008F0084" w:rsidP="008F0084">
            <w:pPr>
              <w:jc w:val="both"/>
            </w:pPr>
            <w:r>
              <w:t>2/ZS</w:t>
            </w:r>
          </w:p>
        </w:tc>
      </w:tr>
      <w:tr w:rsidR="008F0084" w14:paraId="6DB89FC3" w14:textId="77777777" w:rsidTr="00A938C8">
        <w:tc>
          <w:tcPr>
            <w:tcW w:w="3086" w:type="dxa"/>
            <w:shd w:val="clear" w:color="auto" w:fill="F7CAAC"/>
          </w:tcPr>
          <w:p w14:paraId="117DA0E8" w14:textId="77777777" w:rsidR="008F0084" w:rsidRDefault="008F0084" w:rsidP="008F0084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1B929FB4" w14:textId="47E9C491" w:rsidR="008F0084" w:rsidRDefault="008F0084" w:rsidP="008F0084">
            <w:pPr>
              <w:jc w:val="both"/>
            </w:pPr>
            <w:r>
              <w:t>13p + 13s</w:t>
            </w:r>
          </w:p>
        </w:tc>
        <w:tc>
          <w:tcPr>
            <w:tcW w:w="889" w:type="dxa"/>
            <w:shd w:val="clear" w:color="auto" w:fill="F7CAAC"/>
          </w:tcPr>
          <w:p w14:paraId="63057170" w14:textId="77777777" w:rsidR="008F0084" w:rsidRDefault="008F0084" w:rsidP="008F0084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62DDC69A" w14:textId="77777777" w:rsidR="008F0084" w:rsidRDefault="008F0084" w:rsidP="008F0084">
            <w:pPr>
              <w:jc w:val="both"/>
            </w:pPr>
            <w:r>
              <w:t>26</w:t>
            </w:r>
          </w:p>
        </w:tc>
        <w:tc>
          <w:tcPr>
            <w:tcW w:w="2156" w:type="dxa"/>
            <w:shd w:val="clear" w:color="auto" w:fill="F7CAAC"/>
          </w:tcPr>
          <w:p w14:paraId="7118F7E1" w14:textId="77777777" w:rsidR="008F0084" w:rsidRDefault="008F0084" w:rsidP="008F0084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65EA6F31" w14:textId="645ABBA8" w:rsidR="008F0084" w:rsidRDefault="008F0084" w:rsidP="008F0084">
            <w:pPr>
              <w:jc w:val="both"/>
            </w:pPr>
            <w:r>
              <w:t>3</w:t>
            </w:r>
          </w:p>
        </w:tc>
      </w:tr>
      <w:tr w:rsidR="008F0084" w14:paraId="4F7D5C34" w14:textId="77777777" w:rsidTr="00A938C8">
        <w:tc>
          <w:tcPr>
            <w:tcW w:w="3086" w:type="dxa"/>
            <w:shd w:val="clear" w:color="auto" w:fill="F7CAAC"/>
          </w:tcPr>
          <w:p w14:paraId="5ED5EA6F" w14:textId="77777777" w:rsidR="008F0084" w:rsidRDefault="008F0084" w:rsidP="008F0084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4F8F820F" w14:textId="77777777" w:rsidR="008F0084" w:rsidRDefault="008F0084" w:rsidP="008F0084">
            <w:pPr>
              <w:jc w:val="both"/>
            </w:pPr>
          </w:p>
        </w:tc>
      </w:tr>
      <w:tr w:rsidR="008F0084" w14:paraId="36D95C98" w14:textId="77777777" w:rsidTr="00A938C8">
        <w:tc>
          <w:tcPr>
            <w:tcW w:w="3086" w:type="dxa"/>
            <w:shd w:val="clear" w:color="auto" w:fill="F7CAAC"/>
          </w:tcPr>
          <w:p w14:paraId="1747202B" w14:textId="77777777" w:rsidR="008F0084" w:rsidRDefault="008F0084" w:rsidP="008F0084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1EA9CCF7" w14:textId="424056D3" w:rsidR="008F0084" w:rsidRDefault="000956B5" w:rsidP="008F0084">
            <w:pPr>
              <w:jc w:val="both"/>
            </w:pPr>
            <w:r>
              <w:t>Zápočet, zkouška.</w:t>
            </w:r>
          </w:p>
        </w:tc>
        <w:tc>
          <w:tcPr>
            <w:tcW w:w="2156" w:type="dxa"/>
            <w:shd w:val="clear" w:color="auto" w:fill="F7CAAC"/>
          </w:tcPr>
          <w:p w14:paraId="7328F42C" w14:textId="77777777" w:rsidR="008F0084" w:rsidRDefault="008F0084" w:rsidP="008F0084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052C3107" w14:textId="77777777" w:rsidR="008F0084" w:rsidRDefault="008F0084" w:rsidP="008F0084">
            <w:pPr>
              <w:jc w:val="both"/>
            </w:pPr>
            <w:r>
              <w:t>přednášky</w:t>
            </w:r>
          </w:p>
          <w:p w14:paraId="0B618288" w14:textId="77777777" w:rsidR="008F0084" w:rsidRDefault="008F0084" w:rsidP="008F0084">
            <w:pPr>
              <w:jc w:val="both"/>
            </w:pPr>
            <w:r>
              <w:t>semináře</w:t>
            </w:r>
          </w:p>
        </w:tc>
      </w:tr>
      <w:tr w:rsidR="008F0084" w14:paraId="7B30A7FA" w14:textId="77777777" w:rsidTr="00A938C8">
        <w:tc>
          <w:tcPr>
            <w:tcW w:w="3086" w:type="dxa"/>
            <w:shd w:val="clear" w:color="auto" w:fill="F7CAAC"/>
          </w:tcPr>
          <w:p w14:paraId="4BC20E1B" w14:textId="77777777" w:rsidR="008F0084" w:rsidRDefault="008F0084" w:rsidP="008F0084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EA4084F" w14:textId="2BEACC7B" w:rsidR="008F0084" w:rsidRDefault="008F0084" w:rsidP="008F0084">
            <w:pPr>
              <w:jc w:val="both"/>
            </w:pPr>
            <w:r>
              <w:t>Zápočet: aktivní účast na nejméně 80 % seminářů, písemný test</w:t>
            </w:r>
            <w:r w:rsidR="000956B5">
              <w:t>.</w:t>
            </w:r>
          </w:p>
          <w:p w14:paraId="25DFAB1F" w14:textId="77777777" w:rsidR="008F0084" w:rsidRDefault="008F0084" w:rsidP="008F0084">
            <w:pPr>
              <w:jc w:val="both"/>
            </w:pPr>
          </w:p>
          <w:p w14:paraId="10B497CF" w14:textId="10E34B16" w:rsidR="008F0084" w:rsidRDefault="008F0084" w:rsidP="008F0084">
            <w:pPr>
              <w:jc w:val="both"/>
            </w:pPr>
            <w:r>
              <w:t>Zkouška: písemný test a ústní</w:t>
            </w:r>
            <w:r w:rsidR="000956B5">
              <w:t>.</w:t>
            </w:r>
          </w:p>
        </w:tc>
      </w:tr>
      <w:tr w:rsidR="008F0084" w14:paraId="379C5127" w14:textId="77777777" w:rsidTr="00DD758A">
        <w:trPr>
          <w:trHeight w:val="123"/>
        </w:trPr>
        <w:tc>
          <w:tcPr>
            <w:tcW w:w="9855" w:type="dxa"/>
            <w:gridSpan w:val="8"/>
            <w:tcBorders>
              <w:top w:val="nil"/>
            </w:tcBorders>
          </w:tcPr>
          <w:p w14:paraId="259650C1" w14:textId="77777777" w:rsidR="008F0084" w:rsidRDefault="008F0084" w:rsidP="008F0084">
            <w:pPr>
              <w:jc w:val="both"/>
            </w:pPr>
          </w:p>
          <w:p w14:paraId="0629CFAC" w14:textId="77777777" w:rsidR="00DD758A" w:rsidRDefault="00DD758A" w:rsidP="008F0084">
            <w:pPr>
              <w:jc w:val="both"/>
            </w:pPr>
          </w:p>
          <w:p w14:paraId="153B9BD8" w14:textId="77777777" w:rsidR="00DD758A" w:rsidRDefault="00DD758A" w:rsidP="008F0084">
            <w:pPr>
              <w:jc w:val="both"/>
            </w:pPr>
          </w:p>
          <w:p w14:paraId="2F080FAA" w14:textId="77777777" w:rsidR="00DD758A" w:rsidRDefault="00DD758A" w:rsidP="008F0084">
            <w:pPr>
              <w:jc w:val="both"/>
            </w:pPr>
          </w:p>
          <w:p w14:paraId="14A9227A" w14:textId="5A63502F" w:rsidR="00DD758A" w:rsidRDefault="00DD758A" w:rsidP="008F0084">
            <w:pPr>
              <w:jc w:val="both"/>
            </w:pPr>
          </w:p>
        </w:tc>
      </w:tr>
      <w:tr w:rsidR="008F0084" w14:paraId="09EADC05" w14:textId="77777777" w:rsidTr="00A938C8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2E20CCE" w14:textId="77777777" w:rsidR="008F0084" w:rsidRDefault="008F0084" w:rsidP="008F0084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511E0D3" w14:textId="77777777" w:rsidR="008F0084" w:rsidRDefault="008F0084" w:rsidP="008F0084">
            <w:pPr>
              <w:jc w:val="both"/>
            </w:pPr>
            <w:r>
              <w:t>Mgr. Marek Tomaštík, Ph.D.</w:t>
            </w:r>
          </w:p>
        </w:tc>
      </w:tr>
      <w:tr w:rsidR="008F0084" w14:paraId="00F57829" w14:textId="77777777" w:rsidTr="00A938C8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2075C60" w14:textId="77777777" w:rsidR="008F0084" w:rsidRDefault="008F0084" w:rsidP="008F0084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F6F76F6" w14:textId="77777777" w:rsidR="008F0084" w:rsidRDefault="008F0084" w:rsidP="008F0084">
            <w:pPr>
              <w:jc w:val="both"/>
            </w:pPr>
            <w:r>
              <w:t>Garant stanovuje obsah přednášek, seminářů a dohlíží na jejich jednotné vedení.</w:t>
            </w:r>
          </w:p>
          <w:p w14:paraId="32339C07" w14:textId="77777777" w:rsidR="008F0084" w:rsidRDefault="008F0084" w:rsidP="008F0084">
            <w:pPr>
              <w:jc w:val="both"/>
            </w:pPr>
            <w:r>
              <w:t>Garant přímo vyučuje 100 % přednášek a seminářů.</w:t>
            </w:r>
          </w:p>
        </w:tc>
      </w:tr>
      <w:tr w:rsidR="008F0084" w14:paraId="71C60C02" w14:textId="77777777" w:rsidTr="00A938C8">
        <w:tc>
          <w:tcPr>
            <w:tcW w:w="3086" w:type="dxa"/>
            <w:shd w:val="clear" w:color="auto" w:fill="F7CAAC"/>
          </w:tcPr>
          <w:p w14:paraId="640F7889" w14:textId="77777777" w:rsidR="008F0084" w:rsidRDefault="008F0084" w:rsidP="008F0084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0901017" w14:textId="77777777" w:rsidR="008F0084" w:rsidRDefault="008F0084" w:rsidP="008F0084">
            <w:pPr>
              <w:jc w:val="both"/>
            </w:pPr>
            <w:r>
              <w:t xml:space="preserve">Mgr. Marek Tomaštík, Ph.D. – přednášky (100 %), semináře (100 %) </w:t>
            </w:r>
          </w:p>
        </w:tc>
      </w:tr>
      <w:tr w:rsidR="008F0084" w14:paraId="651641E5" w14:textId="77777777" w:rsidTr="00DD758A">
        <w:trPr>
          <w:trHeight w:val="182"/>
        </w:trPr>
        <w:tc>
          <w:tcPr>
            <w:tcW w:w="9855" w:type="dxa"/>
            <w:gridSpan w:val="8"/>
            <w:tcBorders>
              <w:top w:val="nil"/>
            </w:tcBorders>
          </w:tcPr>
          <w:p w14:paraId="55E874AB" w14:textId="77777777" w:rsidR="008F0084" w:rsidRDefault="008F0084" w:rsidP="008F0084">
            <w:pPr>
              <w:jc w:val="both"/>
            </w:pPr>
          </w:p>
          <w:p w14:paraId="075AAF80" w14:textId="77777777" w:rsidR="00DD758A" w:rsidRDefault="00DD758A" w:rsidP="008F0084">
            <w:pPr>
              <w:jc w:val="both"/>
            </w:pPr>
          </w:p>
          <w:p w14:paraId="6F014C9F" w14:textId="77777777" w:rsidR="00DD758A" w:rsidRDefault="00DD758A" w:rsidP="008F0084">
            <w:pPr>
              <w:jc w:val="both"/>
            </w:pPr>
          </w:p>
          <w:p w14:paraId="55C797C5" w14:textId="6F0D5EF8" w:rsidR="00DD758A" w:rsidRDefault="00DD758A" w:rsidP="008F0084">
            <w:pPr>
              <w:jc w:val="both"/>
            </w:pPr>
          </w:p>
        </w:tc>
      </w:tr>
      <w:tr w:rsidR="008F0084" w14:paraId="7AC4F3E8" w14:textId="77777777" w:rsidTr="00A938C8">
        <w:tc>
          <w:tcPr>
            <w:tcW w:w="3086" w:type="dxa"/>
            <w:shd w:val="clear" w:color="auto" w:fill="F7CAAC"/>
          </w:tcPr>
          <w:p w14:paraId="21EAEC86" w14:textId="77777777" w:rsidR="008F0084" w:rsidRDefault="008F0084" w:rsidP="008F0084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C808D99" w14:textId="77777777" w:rsidR="008F0084" w:rsidRDefault="008F0084" w:rsidP="008F0084">
            <w:pPr>
              <w:jc w:val="both"/>
            </w:pPr>
          </w:p>
        </w:tc>
      </w:tr>
      <w:tr w:rsidR="000E5856" w14:paraId="353E74AD" w14:textId="77777777" w:rsidTr="00A938C8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4BAA90AC" w14:textId="792C5651" w:rsidR="000E5856" w:rsidRDefault="000E5856" w:rsidP="000E5856">
            <w:pPr>
              <w:jc w:val="both"/>
            </w:pPr>
            <w:r w:rsidRPr="00CD4230">
              <w:t>Cílem předmětu je seznámit studenty s filozofií řízení organizací</w:t>
            </w:r>
            <w:r>
              <w:t xml:space="preserve"> managementu kvality v organizacích. </w:t>
            </w:r>
            <w:r w:rsidRPr="00417427">
              <w:t>Jedním z těchto standardů je generická norma ISO 9001. Znalost požadavků normy ISO 9001 a schopnost jejich naplnění v praktických podmínkách organizací je jednou z klíčových dovedností manažerů kvality. Studenti budou mít možnost se v tomto předmětu podrobně s požadavky ISO 9001 seznámit, na vzorových příkladech pochopit jejich podstatu a formou případové studie získat dovednost jejich aplikace.</w:t>
            </w:r>
            <w:r>
              <w:t xml:space="preserve"> Dále se studenti seznámí s integrací rodiny norem ISO 14000, ISO 45000, ISO 27000, ISO 50000 v integrovaném </w:t>
            </w:r>
            <w:r w:rsidRPr="00CD4230">
              <w:t>systém</w:t>
            </w:r>
            <w:r>
              <w:t>u managementu</w:t>
            </w:r>
            <w:r w:rsidRPr="00CD4230">
              <w:t xml:space="preserve"> a jeho složkami. Dále představit koncept a účel manažerských systémů, uvést širší souvislosti managementu jakosti s důrazem na předvýrobní a povýrobní fázi, roli managementu vztahu k</w:t>
            </w:r>
            <w:r>
              <w:t xml:space="preserve"> životnímu </w:t>
            </w:r>
            <w:r w:rsidRPr="00CD4230">
              <w:t>prostředí, managementu pracovního prostředí, informační bezpečnosti, sociální odpovědnosti, jakož i</w:t>
            </w:r>
            <w:r w:rsidR="00DD758A">
              <w:t> </w:t>
            </w:r>
            <w:r w:rsidRPr="00CD4230">
              <w:t>ekonomické a marketingové aspekty manažerských systémů. Absolvent předmětu porozumí rozsahu problematice řízení kvality, přičemž tyto poznatky dokáže aplikovat v kon</w:t>
            </w:r>
            <w:r>
              <w:t>krétních praktických podmínkách.</w:t>
            </w:r>
          </w:p>
          <w:p w14:paraId="7A66A2BC" w14:textId="474CA289" w:rsidR="000E5856" w:rsidRDefault="000E5856" w:rsidP="000E5856">
            <w:pPr>
              <w:jc w:val="both"/>
            </w:pPr>
          </w:p>
          <w:p w14:paraId="697D01EE" w14:textId="64801042" w:rsidR="000E5856" w:rsidRDefault="000E5856" w:rsidP="000E5856">
            <w:pPr>
              <w:jc w:val="both"/>
            </w:pPr>
            <w:r>
              <w:t>Vyučovaná témata:</w:t>
            </w:r>
          </w:p>
          <w:p w14:paraId="7BBFF36E" w14:textId="77777777" w:rsidR="000E5856" w:rsidRDefault="000E5856" w:rsidP="000E5856">
            <w:pPr>
              <w:numPr>
                <w:ilvl w:val="0"/>
                <w:numId w:val="21"/>
              </w:numPr>
              <w:jc w:val="both"/>
            </w:pPr>
            <w:r>
              <w:t xml:space="preserve">Úvod do studia, podnikové procesy a jejich funkce. Koncepce systémů managementu kvality. </w:t>
            </w:r>
          </w:p>
          <w:p w14:paraId="0DEAB95A" w14:textId="77777777" w:rsidR="000E5856" w:rsidRDefault="000E5856" w:rsidP="000E5856">
            <w:pPr>
              <w:numPr>
                <w:ilvl w:val="0"/>
                <w:numId w:val="21"/>
              </w:numPr>
              <w:jc w:val="both"/>
            </w:pPr>
            <w:r>
              <w:t>Systémy managementu kvality – charakteristika základního souboru norem ISO řady 9000, požadavky normy ISO 9001.</w:t>
            </w:r>
          </w:p>
          <w:p w14:paraId="00D564E0" w14:textId="77777777" w:rsidR="000E5856" w:rsidRDefault="000E5856" w:rsidP="000E5856">
            <w:pPr>
              <w:numPr>
                <w:ilvl w:val="0"/>
                <w:numId w:val="21"/>
              </w:numPr>
              <w:jc w:val="both"/>
            </w:pPr>
            <w:r>
              <w:t xml:space="preserve">Procesní řízení v systémech managementu kvality dle ISO 9001, základní charakteristiky, principy, definování kritérií procesního řízení a tvorba procesní mapy. </w:t>
            </w:r>
          </w:p>
          <w:p w14:paraId="158B9B2D" w14:textId="77777777" w:rsidR="000E5856" w:rsidRDefault="000E5856" w:rsidP="000E5856">
            <w:pPr>
              <w:numPr>
                <w:ilvl w:val="0"/>
                <w:numId w:val="21"/>
              </w:numPr>
              <w:jc w:val="both"/>
            </w:pPr>
            <w:r w:rsidRPr="003869B9">
              <w:t>Management kvality v etapách návrhu a vývoje. Základní metody a nástroje plánování kvality.</w:t>
            </w:r>
          </w:p>
          <w:p w14:paraId="27CCD0DC" w14:textId="2BEEDFC0" w:rsidR="000E5856" w:rsidRDefault="000E5856" w:rsidP="000E5856">
            <w:pPr>
              <w:numPr>
                <w:ilvl w:val="0"/>
                <w:numId w:val="21"/>
              </w:numPr>
              <w:jc w:val="both"/>
            </w:pPr>
            <w:r w:rsidRPr="003869B9">
              <w:t xml:space="preserve">Procesy managementu kvality v nakupování. </w:t>
            </w:r>
            <w:r>
              <w:t>Hodnocení spokojenosti zákazníků a zaměstnanců, postupy a</w:t>
            </w:r>
            <w:r w:rsidR="00DD758A">
              <w:t> </w:t>
            </w:r>
            <w:r>
              <w:t xml:space="preserve">metodiky. Proces vyřizování stížností a reklamací (ISO 10002 a 10003). </w:t>
            </w:r>
          </w:p>
          <w:p w14:paraId="77756026" w14:textId="2809A426" w:rsidR="000E5856" w:rsidRDefault="000E5856" w:rsidP="000E5856">
            <w:pPr>
              <w:numPr>
                <w:ilvl w:val="0"/>
                <w:numId w:val="21"/>
              </w:numPr>
              <w:jc w:val="both"/>
            </w:pPr>
            <w:r>
              <w:t>Norma ISO 9004 – Řízení udržitelného úspěchu organizace. Rozdíly v pož</w:t>
            </w:r>
            <w:r w:rsidR="00DD758A">
              <w:t xml:space="preserve">adavcích ISO 9001 a IATF 16 949 </w:t>
            </w:r>
            <w:r>
              <w:t>a</w:t>
            </w:r>
            <w:r w:rsidR="00DD758A">
              <w:t> </w:t>
            </w:r>
            <w:r>
              <w:t>procesní přístup.</w:t>
            </w:r>
          </w:p>
          <w:p w14:paraId="6CF67A4A" w14:textId="77777777" w:rsidR="000E5856" w:rsidRDefault="000E5856" w:rsidP="000E5856">
            <w:pPr>
              <w:numPr>
                <w:ilvl w:val="0"/>
                <w:numId w:val="21"/>
              </w:numPr>
              <w:jc w:val="both"/>
            </w:pPr>
            <w:r w:rsidRPr="003869B9">
              <w:t>Metodologie zlepšování. Základní metody a nástroje zlepšování kvality.</w:t>
            </w:r>
          </w:p>
          <w:p w14:paraId="46BE6171" w14:textId="77777777" w:rsidR="000E5856" w:rsidRDefault="000E5856" w:rsidP="000E5856">
            <w:pPr>
              <w:numPr>
                <w:ilvl w:val="0"/>
                <w:numId w:val="21"/>
              </w:numPr>
              <w:jc w:val="both"/>
            </w:pPr>
            <w:r>
              <w:t>Společenská odpovědnost firem ISO 26000. Manažer CSR.</w:t>
            </w:r>
          </w:p>
          <w:p w14:paraId="10AD0FEF" w14:textId="77777777" w:rsidR="000E5856" w:rsidRDefault="000E5856" w:rsidP="000E5856">
            <w:pPr>
              <w:numPr>
                <w:ilvl w:val="0"/>
                <w:numId w:val="21"/>
              </w:numPr>
              <w:jc w:val="both"/>
            </w:pPr>
            <w:r>
              <w:t xml:space="preserve">Systém managementu kvality ve veřejné správě, manažer CAF. Management kvality ve zdravotnictví. </w:t>
            </w:r>
          </w:p>
          <w:p w14:paraId="5A48FC2B" w14:textId="77777777" w:rsidR="000E5856" w:rsidRDefault="000E5856" w:rsidP="000E5856">
            <w:pPr>
              <w:numPr>
                <w:ilvl w:val="0"/>
                <w:numId w:val="21"/>
              </w:numPr>
              <w:jc w:val="both"/>
            </w:pPr>
            <w:r>
              <w:t xml:space="preserve">Integrovaný systém managementu (ISM) v organizaci, struktura IMS.  </w:t>
            </w:r>
          </w:p>
          <w:p w14:paraId="3CFEEE3D" w14:textId="77777777" w:rsidR="000E5856" w:rsidRDefault="000E5856" w:rsidP="000E5856">
            <w:pPr>
              <w:numPr>
                <w:ilvl w:val="0"/>
                <w:numId w:val="21"/>
              </w:numPr>
              <w:jc w:val="both"/>
            </w:pPr>
            <w:r>
              <w:t xml:space="preserve">Zavádění Integrovaného systému řízení, dokumentace, požadavky na IMS, plánování, podpora ISM, požadavky na ISM provoz.   </w:t>
            </w:r>
          </w:p>
          <w:p w14:paraId="1B06743A" w14:textId="77777777" w:rsidR="000E5856" w:rsidRDefault="000E5856" w:rsidP="000E5856">
            <w:pPr>
              <w:numPr>
                <w:ilvl w:val="0"/>
                <w:numId w:val="21"/>
              </w:numPr>
              <w:jc w:val="both"/>
            </w:pPr>
            <w:r>
              <w:t>Hodnocení výkonnosti, zlepšování. Oborové standardy a náklady na zavedení ISM.</w:t>
            </w:r>
          </w:p>
          <w:p w14:paraId="61A59548" w14:textId="77777777" w:rsidR="000E5856" w:rsidRDefault="000E5856" w:rsidP="000E5856">
            <w:pPr>
              <w:numPr>
                <w:ilvl w:val="0"/>
                <w:numId w:val="21"/>
              </w:numPr>
              <w:jc w:val="both"/>
            </w:pPr>
            <w:r w:rsidRPr="003C2F21">
              <w:lastRenderedPageBreak/>
              <w:t>Interní audit integrovaného systému managementu kvality, environmentu a BOZP: podle ISO 9001, 14000, 45000.</w:t>
            </w:r>
            <w:r>
              <w:t xml:space="preserve"> (Význam, zásady, komunikace, průběh výkonu interního auditu.)</w:t>
            </w:r>
          </w:p>
          <w:p w14:paraId="65E5A02B" w14:textId="77777777" w:rsidR="000E5856" w:rsidRDefault="000E5856" w:rsidP="000E5856">
            <w:pPr>
              <w:ind w:left="720"/>
              <w:jc w:val="both"/>
            </w:pPr>
          </w:p>
        </w:tc>
      </w:tr>
      <w:tr w:rsidR="008F0084" w14:paraId="54460DD8" w14:textId="77777777" w:rsidTr="00A938C8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380EEFA2" w14:textId="77777777" w:rsidR="008F0084" w:rsidRDefault="008F0084" w:rsidP="008F0084">
            <w:pPr>
              <w:jc w:val="both"/>
            </w:pPr>
            <w:r>
              <w:rPr>
                <w:b/>
              </w:rPr>
              <w:lastRenderedPageBreak/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300BEB13" w14:textId="77777777" w:rsidR="008F0084" w:rsidRDefault="008F0084" w:rsidP="008F0084">
            <w:pPr>
              <w:jc w:val="both"/>
            </w:pPr>
          </w:p>
        </w:tc>
      </w:tr>
      <w:tr w:rsidR="000E5856" w14:paraId="673D16A5" w14:textId="77777777" w:rsidTr="00A938C8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3B54703E" w14:textId="77777777" w:rsidR="000E5856" w:rsidRPr="001D33DA" w:rsidRDefault="000E5856" w:rsidP="000E5856">
            <w:pPr>
              <w:jc w:val="both"/>
              <w:rPr>
                <w:b/>
                <w:bCs/>
              </w:rPr>
            </w:pPr>
            <w:r w:rsidRPr="001D33DA">
              <w:rPr>
                <w:b/>
                <w:bCs/>
              </w:rPr>
              <w:t>Povinná literatura:</w:t>
            </w:r>
          </w:p>
          <w:p w14:paraId="3162C8E6" w14:textId="77777777" w:rsidR="000E5856" w:rsidRDefault="000E5856" w:rsidP="000E5856">
            <w:pPr>
              <w:jc w:val="both"/>
            </w:pPr>
            <w:r w:rsidRPr="002D4181">
              <w:t xml:space="preserve">TILHON, Jan, SKŘEHOT, Petr A. a Jiří VALA. </w:t>
            </w:r>
            <w:r w:rsidRPr="002D4181">
              <w:rPr>
                <w:i/>
              </w:rPr>
              <w:t>Komentované vydání ČSN ISO 45001. Systémy managementu bezpečnosti a ochrany zdraví při práci</w:t>
            </w:r>
            <w:r>
              <w:rPr>
                <w:i/>
              </w:rPr>
              <w:t>.</w:t>
            </w:r>
            <w:r w:rsidRPr="002D4181">
              <w:rPr>
                <w:i/>
              </w:rPr>
              <w:t xml:space="preserve"> Požadavky s návodem k použití.</w:t>
            </w:r>
            <w:r w:rsidRPr="002D4181">
              <w:t xml:space="preserve"> 1. vyd. Praha: Česká společnost pro jakost, 2018. EAN: 9788002028406.</w:t>
            </w:r>
          </w:p>
          <w:p w14:paraId="35C1F93F" w14:textId="77777777" w:rsidR="000E5856" w:rsidRDefault="000E5856" w:rsidP="000E5856">
            <w:pPr>
              <w:jc w:val="both"/>
            </w:pPr>
            <w:r>
              <w:t xml:space="preserve">HNÁTEK, Jan; HRUDKA, Otakar a Ondřej HYKŠ. </w:t>
            </w:r>
            <w:r w:rsidRPr="002D4181">
              <w:rPr>
                <w:i/>
              </w:rPr>
              <w:t>Komentované vydání ČSN EN ISO 9001:2016. Systémy managementu kvality.</w:t>
            </w:r>
            <w:r>
              <w:t xml:space="preserve"> </w:t>
            </w:r>
            <w:r w:rsidRPr="005C1C30">
              <w:rPr>
                <w:i/>
              </w:rPr>
              <w:t>Požadavky</w:t>
            </w:r>
            <w:r>
              <w:t>. 1. vyd. Praha: Česká společnost pro jakost, 2016. EAN: 9788002026426.</w:t>
            </w:r>
          </w:p>
          <w:p w14:paraId="6D83A99F" w14:textId="77777777" w:rsidR="000E5856" w:rsidRDefault="000E5856" w:rsidP="000E5856">
            <w:pPr>
              <w:jc w:val="both"/>
            </w:pPr>
            <w:r>
              <w:t xml:space="preserve">kolektiv. </w:t>
            </w:r>
            <w:r w:rsidRPr="002D4181">
              <w:rPr>
                <w:i/>
              </w:rPr>
              <w:t>Komentované vydání ČSN EN ISO 14001:2016.</w:t>
            </w:r>
            <w:r>
              <w:t xml:space="preserve"> 1. vyd. Praha: Česká společnost pro jakost, 2016. EAN: 9788002026433.</w:t>
            </w:r>
          </w:p>
          <w:p w14:paraId="6F0F1A64" w14:textId="77777777" w:rsidR="000E5856" w:rsidRDefault="000E5856" w:rsidP="000E5856">
            <w:pPr>
              <w:jc w:val="both"/>
            </w:pPr>
            <w:r>
              <w:t xml:space="preserve">GAŠPARÍK, Jozef a GAŠPARÍK, Marián. </w:t>
            </w:r>
            <w:r w:rsidRPr="001315E1">
              <w:rPr>
                <w:i/>
              </w:rPr>
              <w:t>Integrovaný systém manažérstva kvality, environmentu a BOZP.</w:t>
            </w:r>
            <w:r>
              <w:t xml:space="preserve"> Brno: Tribun EU, 2018. 144 stran. Librix.eu. ISBN 978-80-263-1516-2.</w:t>
            </w:r>
          </w:p>
          <w:p w14:paraId="3174623E" w14:textId="77777777" w:rsidR="000E5856" w:rsidRDefault="000E5856" w:rsidP="000E5856">
            <w:pPr>
              <w:jc w:val="both"/>
            </w:pPr>
            <w:r w:rsidRPr="00190D2D">
              <w:t xml:space="preserve">TEPLICKÁ, Katarína. </w:t>
            </w:r>
            <w:r w:rsidRPr="00190D2D">
              <w:rPr>
                <w:i/>
              </w:rPr>
              <w:t>Manažérstvo kvality.</w:t>
            </w:r>
            <w:r w:rsidRPr="00190D2D">
              <w:t xml:space="preserve"> 1. vydání. Ostrava: VŠB - Technická univerzita Ostrava, 2019. 66 stran. Vedecká monografia. ISBN 978-80-248-4315-5.</w:t>
            </w:r>
          </w:p>
          <w:p w14:paraId="58E9BE5C" w14:textId="77777777" w:rsidR="000E5856" w:rsidRDefault="000E5856" w:rsidP="000E5856">
            <w:pPr>
              <w:jc w:val="both"/>
            </w:pPr>
            <w:r w:rsidRPr="00190D2D">
              <w:t xml:space="preserve">PAVLÍK, Marek a kol. </w:t>
            </w:r>
            <w:r w:rsidRPr="006E6919">
              <w:rPr>
                <w:i/>
              </w:rPr>
              <w:t>Moderní veřejná správa: zvyšování kvality veřejné správy, dobrá praxe a trendy.</w:t>
            </w:r>
            <w:r w:rsidRPr="00190D2D">
              <w:t xml:space="preserve"> Vydání první. Praha: Wolters Kluwer, 2020. 162 stran. ISBN 978-80-7598-048-9.</w:t>
            </w:r>
          </w:p>
          <w:p w14:paraId="1A38C776" w14:textId="77777777" w:rsidR="000E5856" w:rsidRDefault="000E5856" w:rsidP="000E5856">
            <w:pPr>
              <w:jc w:val="both"/>
            </w:pPr>
            <w:r w:rsidRPr="00190D2D">
              <w:t xml:space="preserve">KOVAŘÍK, Pavel. </w:t>
            </w:r>
            <w:r w:rsidRPr="006E6919">
              <w:rPr>
                <w:i/>
              </w:rPr>
              <w:t>Systémy řízení.</w:t>
            </w:r>
            <w:r w:rsidRPr="00190D2D">
              <w:t xml:space="preserve"> Vydání druhé. Praha: Vysoká škola ekonomie a managementu, 2021. 177 stran. Edice učebních textů. ISBN 978-80-88330-22-6.</w:t>
            </w:r>
          </w:p>
          <w:p w14:paraId="0F48ACE6" w14:textId="77777777" w:rsidR="000E5856" w:rsidRDefault="000E5856" w:rsidP="000E5856">
            <w:pPr>
              <w:jc w:val="both"/>
            </w:pPr>
            <w:r>
              <w:t xml:space="preserve">FILIP, Ludvík. </w:t>
            </w:r>
            <w:r w:rsidRPr="006E6919">
              <w:rPr>
                <w:i/>
              </w:rPr>
              <w:t>Efektivní řízení kvality.</w:t>
            </w:r>
            <w:r>
              <w:t xml:space="preserve"> První vydání. Praha: Pointa, 2019. 238 stran. ISBN 978-80-907530-5-1.</w:t>
            </w:r>
          </w:p>
          <w:p w14:paraId="721D9B6A" w14:textId="77777777" w:rsidR="000E5856" w:rsidRDefault="000E5856" w:rsidP="000E5856">
            <w:pPr>
              <w:jc w:val="both"/>
            </w:pPr>
          </w:p>
          <w:p w14:paraId="74E0239F" w14:textId="77777777" w:rsidR="000E5856" w:rsidRPr="001D33DA" w:rsidRDefault="000E5856" w:rsidP="000E5856">
            <w:pPr>
              <w:jc w:val="both"/>
              <w:rPr>
                <w:b/>
                <w:bCs/>
              </w:rPr>
            </w:pPr>
            <w:r w:rsidRPr="001D33DA">
              <w:rPr>
                <w:b/>
                <w:bCs/>
              </w:rPr>
              <w:t>Doporučená literatura:</w:t>
            </w:r>
          </w:p>
          <w:p w14:paraId="55C37D2D" w14:textId="0EE7F159" w:rsidR="000E5856" w:rsidRDefault="000E5856" w:rsidP="000E5856">
            <w:pPr>
              <w:jc w:val="both"/>
            </w:pPr>
            <w:r>
              <w:t xml:space="preserve">GAŠPARÍK, Jozef a GAŠPARÍK, Marián. </w:t>
            </w:r>
            <w:r w:rsidRPr="001315E1">
              <w:rPr>
                <w:i/>
              </w:rPr>
              <w:t>Interný audit integrovaného systému manažérstva kvality, environmentu a</w:t>
            </w:r>
            <w:r w:rsidR="00DD758A">
              <w:rPr>
                <w:i/>
              </w:rPr>
              <w:t> </w:t>
            </w:r>
            <w:r w:rsidRPr="001315E1">
              <w:rPr>
                <w:i/>
              </w:rPr>
              <w:t>BOZP: podľa STN EN ISO 9001:2016, STN EN ISO 14001:2016, STN OHSAS 18001:2009 a STN EN ISO 19011:2012.</w:t>
            </w:r>
            <w:r>
              <w:t xml:space="preserve"> Brno: Tribun EU, 2018. 73 stran. Librix.eu. ISBN 978-80-263-1515-5.</w:t>
            </w:r>
          </w:p>
          <w:p w14:paraId="47A60F46" w14:textId="77777777" w:rsidR="000E5856" w:rsidRDefault="000E5856" w:rsidP="000E5856">
            <w:pPr>
              <w:jc w:val="both"/>
            </w:pPr>
            <w:r>
              <w:t xml:space="preserve">SZALAYOVÁ, Sylvia. </w:t>
            </w:r>
            <w:r w:rsidRPr="001315E1">
              <w:rPr>
                <w:i/>
              </w:rPr>
              <w:t xml:space="preserve">Základy manažérstva kvality v stavebníctve v zmysle ISO 9001 </w:t>
            </w:r>
            <w:r w:rsidRPr="001315E1">
              <w:t>[CD-ROM]</w:t>
            </w:r>
            <w:r w:rsidRPr="001315E1">
              <w:rPr>
                <w:i/>
              </w:rPr>
              <w:t>.</w:t>
            </w:r>
            <w:r>
              <w:t xml:space="preserve"> [Brno]: Tribun EU, 2021. Libris.eu. ISBN 978-80-263-1668-8.</w:t>
            </w:r>
          </w:p>
          <w:p w14:paraId="48A4C7CC" w14:textId="6BD06C7E" w:rsidR="000E5856" w:rsidRDefault="000E5856" w:rsidP="000E5856">
            <w:pPr>
              <w:jc w:val="both"/>
            </w:pPr>
            <w:r w:rsidRPr="001315E1">
              <w:rPr>
                <w:i/>
              </w:rPr>
              <w:t>Audit produktu: návod</w:t>
            </w:r>
            <w:r>
              <w:t xml:space="preserve">. 3. české vydání. Praha: Česká společnost pro </w:t>
            </w:r>
            <w:proofErr w:type="gramStart"/>
            <w:r>
              <w:t>jakost, z.s.</w:t>
            </w:r>
            <w:proofErr w:type="gramEnd"/>
            <w:r>
              <w:t>, 2020. 38 stran. Management kvality v</w:t>
            </w:r>
            <w:r w:rsidR="00DD758A">
              <w:t> </w:t>
            </w:r>
            <w:r>
              <w:t>automobilovém průmyslu; 6, díl 5. ISBN 978-80-02-02910-6.</w:t>
            </w:r>
          </w:p>
          <w:p w14:paraId="7491AF01" w14:textId="77777777" w:rsidR="000E5856" w:rsidRDefault="000E5856" w:rsidP="000E5856">
            <w:pPr>
              <w:jc w:val="both"/>
            </w:pPr>
            <w:r>
              <w:t xml:space="preserve">PETŘÍKOVÁ, Růžena, JANKŮ, Šárka a HOFBRUCKEROVÁ, Zdenka. </w:t>
            </w:r>
            <w:r w:rsidRPr="001315E1">
              <w:rPr>
                <w:i/>
              </w:rPr>
              <w:t>Lidé v procesech řízení: (o kvalitě, znalostech, odpovědnosti a udržitelném rozvoji).</w:t>
            </w:r>
            <w:r>
              <w:t xml:space="preserve"> První vydání. [Průhonice]: Professional Publishing, 2020. 190 stran. ISBN 978-80-88260-43-1.</w:t>
            </w:r>
          </w:p>
          <w:p w14:paraId="13F3A7A9" w14:textId="77777777" w:rsidR="000E5856" w:rsidRDefault="000E5856" w:rsidP="000E5856">
            <w:pPr>
              <w:jc w:val="both"/>
            </w:pPr>
            <w:r>
              <w:t xml:space="preserve">PAVLÍK, Marek a kol. </w:t>
            </w:r>
            <w:r w:rsidRPr="001315E1">
              <w:rPr>
                <w:i/>
              </w:rPr>
              <w:t>Moderní veřejná správa: zvyšování kvality veřejné správy, dobrá praxe a trendy.</w:t>
            </w:r>
            <w:r>
              <w:t xml:space="preserve"> Vydání první. Praha: Wolters Kluwer, 2020. 162 stran. ISBN 978-80-7598-048-9.</w:t>
            </w:r>
          </w:p>
          <w:p w14:paraId="0573C043" w14:textId="77777777" w:rsidR="000E5856" w:rsidRDefault="000E5856" w:rsidP="000E5856">
            <w:pPr>
              <w:jc w:val="both"/>
            </w:pPr>
            <w:r w:rsidRPr="000F6C6F">
              <w:t xml:space="preserve">GROVER, Sachin and Ramesh C. GROVER. Implementing Integrated Management System </w:t>
            </w:r>
            <w:r>
              <w:t>f</w:t>
            </w:r>
            <w:r w:rsidRPr="000F6C6F">
              <w:t xml:space="preserve">or Quality, Environment, Occupational Health &amp; Safety </w:t>
            </w:r>
            <w:r>
              <w:t>a</w:t>
            </w:r>
            <w:r w:rsidRPr="000F6C6F">
              <w:t>nd Energy: ISO 9001:2015/ISO14001:2015/ISO45001:2018/ISO50001:2018.</w:t>
            </w:r>
            <w:r>
              <w:t xml:space="preserve"> 1st ed.</w:t>
            </w:r>
            <w:r w:rsidRPr="000F6C6F">
              <w:t xml:space="preserve"> Notion Press,</w:t>
            </w:r>
            <w:r>
              <w:t xml:space="preserve"> 2021.</w:t>
            </w:r>
            <w:r w:rsidRPr="000F6C6F">
              <w:t xml:space="preserve"> ISBN: 978-1638735113</w:t>
            </w:r>
            <w:r>
              <w:t>.</w:t>
            </w:r>
          </w:p>
          <w:p w14:paraId="44A370DA" w14:textId="77777777" w:rsidR="000E5856" w:rsidRDefault="000E5856" w:rsidP="000E5856">
            <w:pPr>
              <w:jc w:val="both"/>
            </w:pPr>
            <w:r w:rsidRPr="005C1C30">
              <w:t xml:space="preserve">ATENCIO, Gabriel. </w:t>
            </w:r>
            <w:r w:rsidRPr="00275205">
              <w:rPr>
                <w:i/>
              </w:rPr>
              <w:t>Integrated management system (ISO 45001, 14001 and 9001): a practical case study for occupational health and safety, environmental protection, and quality.</w:t>
            </w:r>
            <w:r w:rsidRPr="005C1C30">
              <w:t xml:space="preserve"> 1st ed. Amazon Digital Services LLC - KDP Print US, 2021. ISBN 9798714190384.</w:t>
            </w:r>
          </w:p>
          <w:p w14:paraId="4D2D42F8" w14:textId="77777777" w:rsidR="000E5856" w:rsidRDefault="000E5856" w:rsidP="000E5856">
            <w:pPr>
              <w:jc w:val="both"/>
            </w:pPr>
            <w:r>
              <w:lastRenderedPageBreak/>
              <w:t xml:space="preserve">PETŘÍKOVÁ, Růžena, JANKŮ, Šárka a HOFBRUCKEROVÁ, Zdenka. </w:t>
            </w:r>
            <w:r w:rsidRPr="006E6919">
              <w:rPr>
                <w:i/>
              </w:rPr>
              <w:t>Lidé v procesech řízení: (o kvalitě, znalostech, odpovědnosti a udržitelném rozvoji).</w:t>
            </w:r>
            <w:r>
              <w:t xml:space="preserve"> První vydání. Průhonice: Professional Publishing, 2020. 190 stran. ISBN 978-80-88260-43-1.</w:t>
            </w:r>
          </w:p>
          <w:p w14:paraId="5C6F13E3" w14:textId="617B3A50" w:rsidR="000E5856" w:rsidRDefault="000E5856" w:rsidP="000E5856">
            <w:pPr>
              <w:jc w:val="both"/>
            </w:pPr>
            <w:r w:rsidRPr="006E6919">
              <w:rPr>
                <w:i/>
              </w:rPr>
              <w:t>Audit produktu: návod.</w:t>
            </w:r>
            <w:r>
              <w:t xml:space="preserve"> 3. české vydání. Praha: Česká společnost pro </w:t>
            </w:r>
            <w:proofErr w:type="gramStart"/>
            <w:r>
              <w:t>jakost, z.s.</w:t>
            </w:r>
            <w:proofErr w:type="gramEnd"/>
            <w:r>
              <w:t>, 2020. 38 stran. Management kvality v</w:t>
            </w:r>
            <w:r w:rsidR="00DD758A">
              <w:t> </w:t>
            </w:r>
            <w:r>
              <w:t>automobilovém průmyslu; 6, díl 5. ISBN 978-80-02-02910-6.</w:t>
            </w:r>
          </w:p>
          <w:p w14:paraId="2C5AC59B" w14:textId="77777777" w:rsidR="000E5856" w:rsidRDefault="000E5856" w:rsidP="000E5856">
            <w:pPr>
              <w:jc w:val="both"/>
            </w:pPr>
            <w:r>
              <w:t xml:space="preserve">GAŠPARÍK, Jozef. </w:t>
            </w:r>
            <w:r w:rsidRPr="006E6919">
              <w:rPr>
                <w:i/>
              </w:rPr>
              <w:t>Systém manažérstva bezpečnosti a ochrany zdravia pri práci.</w:t>
            </w:r>
            <w:r>
              <w:t xml:space="preserve"> Prvé vydanie. Brno: Tribun EU, 2020. 100 stran. ISBN 978-80-263-1623-7.</w:t>
            </w:r>
          </w:p>
          <w:p w14:paraId="315B927E" w14:textId="77777777" w:rsidR="000E5856" w:rsidRDefault="000E5856" w:rsidP="000E5856">
            <w:pPr>
              <w:jc w:val="both"/>
            </w:pPr>
            <w:r>
              <w:t xml:space="preserve">KLAPALOVÁ, Alena, SUCHÁNEK, Petr a ŠKAPA, Radoslav. </w:t>
            </w:r>
            <w:r w:rsidRPr="006E6919">
              <w:rPr>
                <w:i/>
              </w:rPr>
              <w:t>Výkonnost podniku v kontextu spokojenosti zákazníka, zpětných toků, kvality, inovací a znalostí.</w:t>
            </w:r>
            <w:r>
              <w:t xml:space="preserve"> Vydání první. Brno: Masarykova univerzita, 2020. 136 stran. ISBN 978-80-210-9647-9.</w:t>
            </w:r>
          </w:p>
          <w:p w14:paraId="210FB4AE" w14:textId="77777777" w:rsidR="000E5856" w:rsidRDefault="000E5856" w:rsidP="000E5856">
            <w:pPr>
              <w:jc w:val="both"/>
            </w:pPr>
            <w:r w:rsidRPr="006E6919">
              <w:rPr>
                <w:i/>
              </w:rPr>
              <w:t>Zajišťování kvality před sériovou výrobou: uvolnění výrobního procesu a produktu (PPF).</w:t>
            </w:r>
            <w:r>
              <w:t xml:space="preserve"> Praha: Česká společnost pro </w:t>
            </w:r>
            <w:proofErr w:type="gramStart"/>
            <w:r>
              <w:t>jakost, z.s.</w:t>
            </w:r>
            <w:proofErr w:type="gramEnd"/>
            <w:r>
              <w:t>, 2020. 87 stran. Management kvality v automobilovém průmyslu; 2. ISBN 978-80-02-02909-0.</w:t>
            </w:r>
          </w:p>
          <w:p w14:paraId="729346EF" w14:textId="77777777" w:rsidR="000E5856" w:rsidRDefault="000E5856" w:rsidP="000E5856">
            <w:pPr>
              <w:jc w:val="both"/>
            </w:pPr>
            <w:r w:rsidRPr="006E6919">
              <w:rPr>
                <w:i/>
              </w:rPr>
              <w:t>Dokumentované informace a jejich uchovávání: návod na řízení a uchovávání dokumentace v rámci životního cyklu produktu - zvláště jejich případná klasifikace.</w:t>
            </w:r>
            <w:r>
              <w:t xml:space="preserve"> Praha: Česká společnost pro </w:t>
            </w:r>
            <w:proofErr w:type="gramStart"/>
            <w:r>
              <w:t>jakost, z.s.</w:t>
            </w:r>
            <w:proofErr w:type="gramEnd"/>
            <w:r>
              <w:t>, 2019. 39 stran. Management kvality v automobilovém průmyslu. ISBN 978-80-02-02848-2.</w:t>
            </w:r>
          </w:p>
          <w:p w14:paraId="70C240CE" w14:textId="3BAB7280" w:rsidR="000E5856" w:rsidRDefault="000E5856" w:rsidP="000E5856">
            <w:pPr>
              <w:jc w:val="both"/>
            </w:pPr>
          </w:p>
        </w:tc>
      </w:tr>
      <w:tr w:rsidR="000E5856" w14:paraId="2066D9D8" w14:textId="77777777" w:rsidTr="00A938C8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D9AA2DE" w14:textId="77777777" w:rsidR="000E5856" w:rsidRDefault="000E5856" w:rsidP="000E585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0E5856" w14:paraId="718761E7" w14:textId="77777777" w:rsidTr="00A938C8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24BFF9FA" w14:textId="77777777" w:rsidR="000E5856" w:rsidRDefault="000E5856" w:rsidP="000E5856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73E5C2BC" w14:textId="77777777" w:rsidR="000E5856" w:rsidRDefault="000E5856" w:rsidP="000E5856">
            <w:pPr>
              <w:jc w:val="both"/>
            </w:pPr>
            <w:r>
              <w:t>10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506C9B1C" w14:textId="77777777" w:rsidR="000E5856" w:rsidRDefault="000E5856" w:rsidP="000E5856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0E5856" w14:paraId="7ED74751" w14:textId="77777777" w:rsidTr="00A938C8">
        <w:tc>
          <w:tcPr>
            <w:tcW w:w="9855" w:type="dxa"/>
            <w:gridSpan w:val="8"/>
            <w:shd w:val="clear" w:color="auto" w:fill="F7CAAC"/>
          </w:tcPr>
          <w:p w14:paraId="71C3C7DC" w14:textId="77777777" w:rsidR="000E5856" w:rsidRDefault="000E5856" w:rsidP="000E5856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 vyučujícím</w:t>
            </w:r>
          </w:p>
        </w:tc>
      </w:tr>
      <w:tr w:rsidR="000E5856" w14:paraId="2DB0EAD3" w14:textId="77777777" w:rsidTr="00A938C8">
        <w:trPr>
          <w:trHeight w:val="1373"/>
        </w:trPr>
        <w:tc>
          <w:tcPr>
            <w:tcW w:w="9855" w:type="dxa"/>
            <w:gridSpan w:val="8"/>
          </w:tcPr>
          <w:p w14:paraId="23D7ED22" w14:textId="77777777" w:rsidR="000E5856" w:rsidRDefault="000E5856" w:rsidP="000E5856">
            <w:pPr>
              <w:jc w:val="both"/>
            </w:pPr>
            <w:r>
              <w:t>Studenti se účastní výuky ve stanoveném počtu hodin, kde je jim redukovanou formou prezentována látka výše uvedeného rozsahu a jsou jim určeny části učiva k samostatnému nastudování. Hodnocení individuálních úkolů studentů a korekce informací získaných samostudiem probíhá na skupinových a individuálních konzultacích, prostřednictvím elektronické pošty, portálu UTB nebo v systému MOODLE. V </w:t>
            </w:r>
            <w:r w:rsidRPr="00F655FD">
              <w:t xml:space="preserve">souladu s vnitřními předpisy FLKŘ má každý akademický pracovník stanoveny konzultační hodiny v rozsahu minimálně 2 hodiny týdně. Dle </w:t>
            </w:r>
            <w:r>
              <w:t>potřeby jsou dále konzultace možné i po předchozí emailové či telefonické dohodě.</w:t>
            </w:r>
          </w:p>
        </w:tc>
      </w:tr>
    </w:tbl>
    <w:p w14:paraId="772D6057" w14:textId="09646CDE" w:rsidR="008F0084" w:rsidRDefault="008F0084" w:rsidP="008F0084">
      <w:pPr>
        <w:spacing w:after="160" w:line="259" w:lineRule="auto"/>
      </w:pPr>
    </w:p>
    <w:p w14:paraId="6CB143C8" w14:textId="77777777" w:rsidR="008F0084" w:rsidRDefault="008F0084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8F0084" w14:paraId="4C10DF40" w14:textId="77777777" w:rsidTr="008F0084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26D81E58" w14:textId="77777777" w:rsidR="008F0084" w:rsidRDefault="008F0084" w:rsidP="008F0084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8F0084" w14:paraId="109765D6" w14:textId="77777777" w:rsidTr="008F0084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3E516674" w14:textId="77777777" w:rsidR="008F0084" w:rsidRDefault="008F0084" w:rsidP="008F0084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53D43F90" w14:textId="77777777" w:rsidR="008F0084" w:rsidRPr="00A938C8" w:rsidRDefault="008F0084" w:rsidP="008F0084">
            <w:pPr>
              <w:jc w:val="both"/>
              <w:rPr>
                <w:b/>
              </w:rPr>
            </w:pPr>
            <w:r w:rsidRPr="00A938C8">
              <w:rPr>
                <w:b/>
              </w:rPr>
              <w:t>Krizové, havarijní a obranné plánování</w:t>
            </w:r>
          </w:p>
        </w:tc>
      </w:tr>
      <w:tr w:rsidR="008F0084" w14:paraId="76CCDC49" w14:textId="77777777" w:rsidTr="008F0084">
        <w:tc>
          <w:tcPr>
            <w:tcW w:w="3086" w:type="dxa"/>
            <w:shd w:val="clear" w:color="auto" w:fill="F7CAAC"/>
          </w:tcPr>
          <w:p w14:paraId="1B2A7326" w14:textId="77777777" w:rsidR="008F0084" w:rsidRDefault="008F0084" w:rsidP="008F0084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46903951" w14:textId="77777777" w:rsidR="008F0084" w:rsidRDefault="008F0084" w:rsidP="008F0084">
            <w:pPr>
              <w:jc w:val="both"/>
            </w:pPr>
            <w:r>
              <w:t>povinný,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25F3C154" w14:textId="77777777" w:rsidR="008F0084" w:rsidRDefault="008F0084" w:rsidP="008F0084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134C7262" w14:textId="77777777" w:rsidR="008F0084" w:rsidRDefault="008F0084" w:rsidP="008F0084">
            <w:pPr>
              <w:jc w:val="both"/>
            </w:pPr>
            <w:r>
              <w:t>1/LS</w:t>
            </w:r>
          </w:p>
        </w:tc>
      </w:tr>
      <w:tr w:rsidR="008F0084" w14:paraId="57DA8E57" w14:textId="77777777" w:rsidTr="008F0084">
        <w:tc>
          <w:tcPr>
            <w:tcW w:w="3086" w:type="dxa"/>
            <w:shd w:val="clear" w:color="auto" w:fill="F7CAAC"/>
          </w:tcPr>
          <w:p w14:paraId="2C2BCFB0" w14:textId="77777777" w:rsidR="008F0084" w:rsidRDefault="008F0084" w:rsidP="008F0084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27CB4D75" w14:textId="77777777" w:rsidR="008F0084" w:rsidRDefault="008F0084" w:rsidP="008F0084">
            <w:pPr>
              <w:jc w:val="both"/>
            </w:pPr>
            <w:r>
              <w:t>13p + 26s</w:t>
            </w:r>
          </w:p>
        </w:tc>
        <w:tc>
          <w:tcPr>
            <w:tcW w:w="889" w:type="dxa"/>
            <w:shd w:val="clear" w:color="auto" w:fill="F7CAAC"/>
          </w:tcPr>
          <w:p w14:paraId="3D675606" w14:textId="77777777" w:rsidR="008F0084" w:rsidRDefault="008F0084" w:rsidP="008F0084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405BF9D3" w14:textId="77777777" w:rsidR="008F0084" w:rsidRDefault="008F0084" w:rsidP="008F0084">
            <w:pPr>
              <w:jc w:val="both"/>
            </w:pPr>
            <w:r>
              <w:t>39</w:t>
            </w:r>
          </w:p>
        </w:tc>
        <w:tc>
          <w:tcPr>
            <w:tcW w:w="2156" w:type="dxa"/>
            <w:shd w:val="clear" w:color="auto" w:fill="F7CAAC"/>
          </w:tcPr>
          <w:p w14:paraId="238BDEBC" w14:textId="77777777" w:rsidR="008F0084" w:rsidRDefault="008F0084" w:rsidP="008F0084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47EC85EC" w14:textId="77777777" w:rsidR="008F0084" w:rsidRDefault="008F0084" w:rsidP="008F0084">
            <w:pPr>
              <w:jc w:val="both"/>
            </w:pPr>
            <w:r>
              <w:t>5</w:t>
            </w:r>
          </w:p>
        </w:tc>
      </w:tr>
      <w:tr w:rsidR="008F0084" w14:paraId="3B41DE3C" w14:textId="77777777" w:rsidTr="008F0084">
        <w:tc>
          <w:tcPr>
            <w:tcW w:w="3086" w:type="dxa"/>
            <w:shd w:val="clear" w:color="auto" w:fill="F7CAAC"/>
          </w:tcPr>
          <w:p w14:paraId="7693971D" w14:textId="77777777" w:rsidR="008F0084" w:rsidRDefault="008F0084" w:rsidP="008F0084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171928E0" w14:textId="77777777" w:rsidR="008F0084" w:rsidRDefault="008F0084" w:rsidP="008F0084">
            <w:pPr>
              <w:jc w:val="both"/>
            </w:pPr>
          </w:p>
        </w:tc>
      </w:tr>
      <w:tr w:rsidR="008F0084" w14:paraId="1BC42D51" w14:textId="77777777" w:rsidTr="008F0084">
        <w:tc>
          <w:tcPr>
            <w:tcW w:w="3086" w:type="dxa"/>
            <w:shd w:val="clear" w:color="auto" w:fill="F7CAAC"/>
          </w:tcPr>
          <w:p w14:paraId="68F77ADD" w14:textId="77777777" w:rsidR="008F0084" w:rsidRDefault="008F0084" w:rsidP="008F0084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79314CAB" w14:textId="133EEB5F" w:rsidR="008F0084" w:rsidRDefault="000956B5" w:rsidP="008F0084">
            <w:pPr>
              <w:jc w:val="both"/>
            </w:pPr>
            <w:r>
              <w:t>Zápočet, zkouška.</w:t>
            </w:r>
          </w:p>
        </w:tc>
        <w:tc>
          <w:tcPr>
            <w:tcW w:w="2156" w:type="dxa"/>
            <w:shd w:val="clear" w:color="auto" w:fill="F7CAAC"/>
          </w:tcPr>
          <w:p w14:paraId="73573AE6" w14:textId="77777777" w:rsidR="008F0084" w:rsidRDefault="008F0084" w:rsidP="008F0084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747B7047" w14:textId="77777777" w:rsidR="008F0084" w:rsidRDefault="008F0084" w:rsidP="008F0084">
            <w:pPr>
              <w:jc w:val="both"/>
            </w:pPr>
            <w:r>
              <w:t>přednášky</w:t>
            </w:r>
          </w:p>
          <w:p w14:paraId="3E8F5532" w14:textId="77777777" w:rsidR="008F0084" w:rsidRDefault="008F0084" w:rsidP="008F0084">
            <w:pPr>
              <w:jc w:val="both"/>
            </w:pPr>
            <w:r>
              <w:t>semináře</w:t>
            </w:r>
          </w:p>
        </w:tc>
      </w:tr>
      <w:tr w:rsidR="008F0084" w14:paraId="0D3EB187" w14:textId="77777777" w:rsidTr="008F0084">
        <w:tc>
          <w:tcPr>
            <w:tcW w:w="3086" w:type="dxa"/>
            <w:shd w:val="clear" w:color="auto" w:fill="F7CAAC"/>
          </w:tcPr>
          <w:p w14:paraId="500B4136" w14:textId="77777777" w:rsidR="008F0084" w:rsidRDefault="008F0084" w:rsidP="008F0084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AD184B7" w14:textId="0CDBB62B" w:rsidR="008F0084" w:rsidRDefault="008F0084" w:rsidP="008F0084">
            <w:pPr>
              <w:jc w:val="both"/>
            </w:pPr>
            <w:r>
              <w:t>Zápočet: aktivní účast na nejméně 80 % seminářů, písemný test</w:t>
            </w:r>
            <w:r w:rsidR="000956B5">
              <w:t>.</w:t>
            </w:r>
          </w:p>
          <w:p w14:paraId="32DD40FD" w14:textId="77777777" w:rsidR="008F0084" w:rsidRDefault="008F0084" w:rsidP="008F0084">
            <w:pPr>
              <w:jc w:val="both"/>
            </w:pPr>
          </w:p>
          <w:p w14:paraId="6D1301F3" w14:textId="560E3509" w:rsidR="008F0084" w:rsidRDefault="008F0084" w:rsidP="008F0084">
            <w:pPr>
              <w:jc w:val="both"/>
            </w:pPr>
            <w:r>
              <w:t>Zkouška: kombinovaná</w:t>
            </w:r>
            <w:r w:rsidR="000956B5">
              <w:t>.</w:t>
            </w:r>
          </w:p>
        </w:tc>
      </w:tr>
      <w:tr w:rsidR="008F0084" w14:paraId="1A98893A" w14:textId="77777777" w:rsidTr="008F0084">
        <w:trPr>
          <w:trHeight w:val="392"/>
        </w:trPr>
        <w:tc>
          <w:tcPr>
            <w:tcW w:w="9855" w:type="dxa"/>
            <w:gridSpan w:val="8"/>
            <w:tcBorders>
              <w:top w:val="nil"/>
            </w:tcBorders>
          </w:tcPr>
          <w:p w14:paraId="392D5166" w14:textId="77777777" w:rsidR="008F0084" w:rsidRDefault="008F0084" w:rsidP="008F0084">
            <w:pPr>
              <w:jc w:val="both"/>
            </w:pPr>
          </w:p>
        </w:tc>
      </w:tr>
      <w:tr w:rsidR="008F0084" w14:paraId="3BCA1107" w14:textId="77777777" w:rsidTr="008F0084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8D5415F" w14:textId="77777777" w:rsidR="008F0084" w:rsidRDefault="008F0084" w:rsidP="008F0084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839C868" w14:textId="77777777" w:rsidR="008F0084" w:rsidRDefault="008F0084" w:rsidP="008F0084">
            <w:pPr>
              <w:jc w:val="both"/>
            </w:pPr>
            <w:r>
              <w:t>Ing. Jan Strohmandl, Ph.D.</w:t>
            </w:r>
          </w:p>
        </w:tc>
      </w:tr>
      <w:tr w:rsidR="008F0084" w14:paraId="23E88809" w14:textId="77777777" w:rsidTr="008F0084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51FC0BD0" w14:textId="77777777" w:rsidR="008F0084" w:rsidRDefault="008F0084" w:rsidP="008F0084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D5E1556" w14:textId="77777777" w:rsidR="008F0084" w:rsidRDefault="008F0084" w:rsidP="008F0084">
            <w:pPr>
              <w:jc w:val="both"/>
            </w:pPr>
            <w:r>
              <w:t>Garant stanovuje obsah přednášek, seminářů a dohlíží na jejich jednotné vedení.</w:t>
            </w:r>
          </w:p>
          <w:p w14:paraId="2D6557DD" w14:textId="77777777" w:rsidR="008F0084" w:rsidRDefault="008F0084" w:rsidP="008F0084">
            <w:pPr>
              <w:jc w:val="both"/>
            </w:pPr>
            <w:r>
              <w:t>Garant přímo vyučuje 100 % přednášek a seminářů</w:t>
            </w:r>
          </w:p>
        </w:tc>
      </w:tr>
      <w:tr w:rsidR="008F0084" w14:paraId="2369C937" w14:textId="77777777" w:rsidTr="008F0084">
        <w:tc>
          <w:tcPr>
            <w:tcW w:w="3086" w:type="dxa"/>
            <w:shd w:val="clear" w:color="auto" w:fill="F7CAAC"/>
          </w:tcPr>
          <w:p w14:paraId="2AB79770" w14:textId="77777777" w:rsidR="008F0084" w:rsidRDefault="008F0084" w:rsidP="008F0084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039792E" w14:textId="77777777" w:rsidR="008F0084" w:rsidRDefault="008F0084" w:rsidP="008F0084">
            <w:pPr>
              <w:jc w:val="both"/>
            </w:pPr>
            <w:r>
              <w:t>Ing. Jan Strohmandl, Ph.D. – 100 % přednášky, 100 % semináře</w:t>
            </w:r>
          </w:p>
          <w:p w14:paraId="17EABD38" w14:textId="77777777" w:rsidR="008F0084" w:rsidRDefault="008F0084" w:rsidP="008F0084">
            <w:pPr>
              <w:jc w:val="both"/>
            </w:pPr>
          </w:p>
        </w:tc>
      </w:tr>
      <w:tr w:rsidR="008F0084" w14:paraId="6CB44F82" w14:textId="77777777" w:rsidTr="008F0084">
        <w:trPr>
          <w:trHeight w:val="335"/>
        </w:trPr>
        <w:tc>
          <w:tcPr>
            <w:tcW w:w="9855" w:type="dxa"/>
            <w:gridSpan w:val="8"/>
            <w:tcBorders>
              <w:top w:val="nil"/>
            </w:tcBorders>
          </w:tcPr>
          <w:p w14:paraId="2C58FB7A" w14:textId="77777777" w:rsidR="008F0084" w:rsidRDefault="008F0084" w:rsidP="008F0084">
            <w:pPr>
              <w:jc w:val="both"/>
            </w:pPr>
          </w:p>
        </w:tc>
      </w:tr>
      <w:tr w:rsidR="008F0084" w14:paraId="5D56F4F0" w14:textId="77777777" w:rsidTr="008F0084">
        <w:tc>
          <w:tcPr>
            <w:tcW w:w="3086" w:type="dxa"/>
            <w:shd w:val="clear" w:color="auto" w:fill="F7CAAC"/>
          </w:tcPr>
          <w:p w14:paraId="5C5B2669" w14:textId="77777777" w:rsidR="008F0084" w:rsidRDefault="008F0084" w:rsidP="008F0084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FDD7179" w14:textId="77777777" w:rsidR="008F0084" w:rsidRDefault="008F0084" w:rsidP="008F0084">
            <w:pPr>
              <w:jc w:val="both"/>
            </w:pPr>
          </w:p>
        </w:tc>
      </w:tr>
      <w:tr w:rsidR="008F0084" w:rsidRPr="006B6015" w14:paraId="50EC6405" w14:textId="77777777" w:rsidTr="008F0084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6BFF8E0D" w14:textId="77777777" w:rsidR="008F0084" w:rsidRDefault="008F0084" w:rsidP="008F0084">
            <w:pPr>
              <w:jc w:val="both"/>
            </w:pPr>
            <w:r w:rsidRPr="00B27415">
              <w:rPr>
                <w:color w:val="000000"/>
                <w:shd w:val="clear" w:color="auto" w:fill="FFFFFF"/>
              </w:rPr>
              <w:t>Cílem předmětu je poskytnout studentům komplexní soubor informací o problematice krizového</w:t>
            </w:r>
            <w:r>
              <w:rPr>
                <w:color w:val="000000"/>
                <w:shd w:val="clear" w:color="auto" w:fill="FFFFFF"/>
              </w:rPr>
              <w:t xml:space="preserve">, </w:t>
            </w:r>
            <w:r w:rsidRPr="00B27415">
              <w:rPr>
                <w:color w:val="000000"/>
                <w:shd w:val="clear" w:color="auto" w:fill="FFFFFF"/>
              </w:rPr>
              <w:t>havarijního</w:t>
            </w:r>
            <w:r>
              <w:rPr>
                <w:color w:val="000000"/>
                <w:shd w:val="clear" w:color="auto" w:fill="FFFFFF"/>
              </w:rPr>
              <w:t xml:space="preserve"> a obranného</w:t>
            </w:r>
            <w:r w:rsidRPr="00B27415">
              <w:rPr>
                <w:color w:val="000000"/>
                <w:shd w:val="clear" w:color="auto" w:fill="FFFFFF"/>
              </w:rPr>
              <w:t xml:space="preserve"> plánování, jeho teoretických a metodologických základech, interdisciplinárních vazbách a právním ukotvení. Následně bude pozornost zaměřena na problematiku tvorby, identifikaci předmětných plánů, jejich strukturu, administraci a vazby mezi nimi, jakož i na zajištění jejich interoperability a standardizaci. V teoreticko-praktických výstupech bude pozornost zaměřena na problematiku využití krizových a havarijních plánů v subjektech bezpečnostního systému a systému krizového řízení. Průběžně budou u studentů posilovány komunikativní schopnosti, rozvíjeno tvůrčí a analytické myšlení a formován tak profil budoucího pracovníka v předmětné oblasti společenského zájmu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14:paraId="45F97405" w14:textId="77777777" w:rsidR="008F0084" w:rsidRDefault="008F0084" w:rsidP="008F0084">
            <w:pPr>
              <w:jc w:val="both"/>
            </w:pPr>
          </w:p>
          <w:p w14:paraId="0DE4C1DB" w14:textId="77777777" w:rsidR="008F0084" w:rsidRDefault="008F0084" w:rsidP="008F0084">
            <w:pPr>
              <w:jc w:val="both"/>
            </w:pPr>
            <w:r>
              <w:t>Vyučovaná témata:</w:t>
            </w:r>
          </w:p>
          <w:p w14:paraId="1BEDA077" w14:textId="77777777" w:rsidR="008F0084" w:rsidRPr="00B27415" w:rsidRDefault="008F0084" w:rsidP="00FB1440">
            <w:pPr>
              <w:pStyle w:val="Odstavecseseznamem"/>
              <w:numPr>
                <w:ilvl w:val="0"/>
                <w:numId w:val="22"/>
              </w:numPr>
              <w:shd w:val="clear" w:color="auto" w:fill="FFFFFF"/>
              <w:rPr>
                <w:color w:val="000000"/>
                <w:shd w:val="clear" w:color="auto" w:fill="FFFFFF"/>
              </w:rPr>
            </w:pPr>
            <w:r w:rsidRPr="00B27415">
              <w:rPr>
                <w:color w:val="000000"/>
                <w:shd w:val="clear" w:color="auto" w:fill="FFFFFF"/>
              </w:rPr>
              <w:t>Úvod do studia předmětu, cíle, struktura. Pojmový a kategoriální aparát. Plánování jako manažerská funkce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14:paraId="0631A7A9" w14:textId="77777777" w:rsidR="008F0084" w:rsidRPr="00B27415" w:rsidRDefault="008F0084" w:rsidP="00FB1440">
            <w:pPr>
              <w:pStyle w:val="Odstavecseseznamem"/>
              <w:numPr>
                <w:ilvl w:val="0"/>
                <w:numId w:val="22"/>
              </w:numPr>
              <w:shd w:val="clear" w:color="auto" w:fill="FFFFFF"/>
              <w:rPr>
                <w:color w:val="000000"/>
                <w:shd w:val="clear" w:color="auto" w:fill="FFFFFF"/>
              </w:rPr>
            </w:pPr>
            <w:r w:rsidRPr="00B27415">
              <w:rPr>
                <w:color w:val="000000"/>
                <w:shd w:val="clear" w:color="auto" w:fill="FFFFFF"/>
              </w:rPr>
              <w:t>Plánování v systému krizového řízení, dokumentace krizového plánování.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B27415">
              <w:rPr>
                <w:color w:val="000000"/>
                <w:shd w:val="clear" w:color="auto" w:fill="FFFFFF"/>
              </w:rPr>
              <w:t xml:space="preserve">Krizové plánování v </w:t>
            </w:r>
            <w:r>
              <w:rPr>
                <w:color w:val="000000"/>
                <w:shd w:val="clear" w:color="auto" w:fill="FFFFFF"/>
              </w:rPr>
              <w:t>dokumentech.</w:t>
            </w:r>
          </w:p>
          <w:p w14:paraId="39F9BB3D" w14:textId="77777777" w:rsidR="008F0084" w:rsidRPr="00B27415" w:rsidRDefault="008F0084" w:rsidP="00FB1440">
            <w:pPr>
              <w:pStyle w:val="Odstavecseseznamem"/>
              <w:numPr>
                <w:ilvl w:val="0"/>
                <w:numId w:val="22"/>
              </w:numPr>
              <w:shd w:val="clear" w:color="auto" w:fill="FFFFFF"/>
              <w:rPr>
                <w:color w:val="000000"/>
                <w:shd w:val="clear" w:color="auto" w:fill="FFFFFF"/>
              </w:rPr>
            </w:pPr>
            <w:r w:rsidRPr="00B27415">
              <w:rPr>
                <w:color w:val="000000"/>
                <w:shd w:val="clear" w:color="auto" w:fill="FFFFFF"/>
              </w:rPr>
              <w:t>Krizové plánování v koncepčních a strategických dokumentech orgánů státní správy.</w:t>
            </w:r>
            <w:r>
              <w:rPr>
                <w:color w:val="000000"/>
              </w:rPr>
              <w:t xml:space="preserve"> </w:t>
            </w:r>
            <w:r w:rsidRPr="00B27415">
              <w:rPr>
                <w:color w:val="000000"/>
                <w:shd w:val="clear" w:color="auto" w:fill="FFFFFF"/>
              </w:rPr>
              <w:t>Vojenská strategie ČR, obranné plánování, orgány obranného plánování. Obranné plánování v NATO a EU.</w:t>
            </w:r>
          </w:p>
          <w:p w14:paraId="3C90D985" w14:textId="77777777" w:rsidR="008F0084" w:rsidRPr="00B27415" w:rsidRDefault="008F0084" w:rsidP="00FB1440">
            <w:pPr>
              <w:pStyle w:val="Odstavecseseznamem"/>
              <w:numPr>
                <w:ilvl w:val="0"/>
                <w:numId w:val="22"/>
              </w:numPr>
              <w:shd w:val="clear" w:color="auto" w:fill="FFFFFF"/>
              <w:rPr>
                <w:color w:val="000000"/>
                <w:shd w:val="clear" w:color="auto" w:fill="FFFFFF"/>
              </w:rPr>
            </w:pPr>
            <w:r w:rsidRPr="00B27415">
              <w:rPr>
                <w:color w:val="000000"/>
                <w:shd w:val="clear" w:color="auto" w:fill="FFFFFF"/>
              </w:rPr>
              <w:t>Globální strategie pro zahraniční a bezpečnostní politiku EU</w:t>
            </w:r>
            <w:r>
              <w:rPr>
                <w:color w:val="000000"/>
                <w:shd w:val="clear" w:color="auto" w:fill="FFFFFF"/>
              </w:rPr>
              <w:t>.</w:t>
            </w:r>
            <w:r w:rsidRPr="00B27415">
              <w:rPr>
                <w:color w:val="000000"/>
                <w:shd w:val="clear" w:color="auto" w:fill="FFFFFF"/>
              </w:rPr>
              <w:t xml:space="preserve"> </w:t>
            </w:r>
            <w:r w:rsidRPr="00B27415">
              <w:rPr>
                <w:color w:val="000000"/>
              </w:rPr>
              <w:br/>
            </w:r>
            <w:r w:rsidRPr="00B27415">
              <w:rPr>
                <w:color w:val="000000"/>
                <w:shd w:val="clear" w:color="auto" w:fill="FFFFFF"/>
              </w:rPr>
              <w:t xml:space="preserve">Civilní nouzové plánování v NATO a České republice. </w:t>
            </w:r>
          </w:p>
          <w:p w14:paraId="1BF58C4D" w14:textId="77777777" w:rsidR="008F0084" w:rsidRPr="00B27415" w:rsidRDefault="008F0084" w:rsidP="00FB1440">
            <w:pPr>
              <w:pStyle w:val="Odstavecseseznamem"/>
              <w:numPr>
                <w:ilvl w:val="0"/>
                <w:numId w:val="22"/>
              </w:numPr>
              <w:shd w:val="clear" w:color="auto" w:fill="FFFFFF"/>
              <w:rPr>
                <w:color w:val="000000"/>
                <w:shd w:val="clear" w:color="auto" w:fill="FFFFFF"/>
              </w:rPr>
            </w:pPr>
            <w:r w:rsidRPr="00B27415">
              <w:rPr>
                <w:color w:val="000000"/>
                <w:shd w:val="clear" w:color="auto" w:fill="FFFFFF"/>
              </w:rPr>
              <w:t xml:space="preserve">Civilní nouzová připravenost a odolnost členských států </w:t>
            </w:r>
            <w:r>
              <w:rPr>
                <w:color w:val="000000"/>
                <w:shd w:val="clear" w:color="auto" w:fill="FFFFFF"/>
              </w:rPr>
              <w:t>NATO</w:t>
            </w:r>
            <w:r w:rsidRPr="00B27415">
              <w:rPr>
                <w:color w:val="000000"/>
                <w:shd w:val="clear" w:color="auto" w:fill="FFFFFF"/>
              </w:rPr>
              <w:t xml:space="preserve"> a směrnice pro civilní nouzové plánování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14:paraId="3614164D" w14:textId="77777777" w:rsidR="008F0084" w:rsidRPr="00B27415" w:rsidRDefault="008F0084" w:rsidP="00FB1440">
            <w:pPr>
              <w:pStyle w:val="Odstavecseseznamem"/>
              <w:numPr>
                <w:ilvl w:val="0"/>
                <w:numId w:val="22"/>
              </w:numPr>
              <w:shd w:val="clear" w:color="auto" w:fill="FFFFFF"/>
              <w:rPr>
                <w:color w:val="000000"/>
                <w:shd w:val="clear" w:color="auto" w:fill="FFFFFF"/>
              </w:rPr>
            </w:pPr>
            <w:r w:rsidRPr="00B27415">
              <w:rPr>
                <w:color w:val="000000"/>
                <w:shd w:val="clear" w:color="auto" w:fill="FFFFFF"/>
              </w:rPr>
              <w:t>Krizové plánování pro vojenské i nevojenské krizové situace. Krizový plán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14:paraId="3BA867E2" w14:textId="77777777" w:rsidR="008F0084" w:rsidRDefault="008F0084" w:rsidP="00FB1440">
            <w:pPr>
              <w:pStyle w:val="Odstavecseseznamem"/>
              <w:numPr>
                <w:ilvl w:val="0"/>
                <w:numId w:val="22"/>
              </w:numPr>
              <w:shd w:val="clear" w:color="auto" w:fill="FFFFFF"/>
              <w:rPr>
                <w:color w:val="000000"/>
                <w:shd w:val="clear" w:color="auto" w:fill="FFFFFF"/>
              </w:rPr>
            </w:pPr>
            <w:r w:rsidRPr="00B27415">
              <w:rPr>
                <w:color w:val="000000"/>
              </w:rPr>
              <w:t>Pandemické plány a typové plány</w:t>
            </w:r>
            <w:r>
              <w:rPr>
                <w:color w:val="000000"/>
              </w:rPr>
              <w:t>.</w:t>
            </w:r>
          </w:p>
          <w:p w14:paraId="46A60FC2" w14:textId="77777777" w:rsidR="008F0084" w:rsidRPr="00B27415" w:rsidRDefault="008F0084" w:rsidP="00FB1440">
            <w:pPr>
              <w:pStyle w:val="Odstavecseseznamem"/>
              <w:numPr>
                <w:ilvl w:val="0"/>
                <w:numId w:val="22"/>
              </w:numPr>
              <w:shd w:val="clear" w:color="auto" w:fill="FFFFFF"/>
              <w:rPr>
                <w:color w:val="000000"/>
                <w:shd w:val="clear" w:color="auto" w:fill="FFFFFF"/>
              </w:rPr>
            </w:pPr>
            <w:r w:rsidRPr="00B27415">
              <w:rPr>
                <w:color w:val="000000"/>
                <w:shd w:val="clear" w:color="auto" w:fill="FFFFFF"/>
              </w:rPr>
              <w:t>Metodika zpracování krizových plánů a plánů krizové připravenosti.</w:t>
            </w:r>
          </w:p>
          <w:p w14:paraId="6BB76A54" w14:textId="77777777" w:rsidR="008F0084" w:rsidRPr="00B27415" w:rsidRDefault="008F0084" w:rsidP="00FB1440">
            <w:pPr>
              <w:pStyle w:val="Odstavecseseznamem"/>
              <w:numPr>
                <w:ilvl w:val="0"/>
                <w:numId w:val="22"/>
              </w:numPr>
              <w:shd w:val="clear" w:color="auto" w:fill="FFFFFF"/>
              <w:rPr>
                <w:color w:val="000000"/>
                <w:shd w:val="clear" w:color="auto" w:fill="FFFFFF"/>
              </w:rPr>
            </w:pPr>
            <w:r w:rsidRPr="00B27415">
              <w:rPr>
                <w:color w:val="000000"/>
                <w:shd w:val="clear" w:color="auto" w:fill="FFFFFF"/>
              </w:rPr>
              <w:t>Plán krizové připravenosti</w:t>
            </w:r>
            <w:r>
              <w:rPr>
                <w:color w:val="000000"/>
                <w:shd w:val="clear" w:color="auto" w:fill="FFFFFF"/>
              </w:rPr>
              <w:t>,</w:t>
            </w:r>
            <w:r w:rsidRPr="00B27415"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n</w:t>
            </w:r>
            <w:r w:rsidRPr="00B27415">
              <w:rPr>
                <w:color w:val="000000"/>
                <w:shd w:val="clear" w:color="auto" w:fill="FFFFFF"/>
              </w:rPr>
              <w:t>áležitosti a způsob zpracování. Územní plánování, principy a pravidla. Plánování obnovy území.</w:t>
            </w:r>
          </w:p>
          <w:p w14:paraId="76770515" w14:textId="77777777" w:rsidR="008F0084" w:rsidRPr="006B6015" w:rsidRDefault="008F0084" w:rsidP="00FB1440">
            <w:pPr>
              <w:pStyle w:val="Odstavecseseznamem"/>
              <w:numPr>
                <w:ilvl w:val="0"/>
                <w:numId w:val="22"/>
              </w:numPr>
              <w:shd w:val="clear" w:color="auto" w:fill="FFFFFF"/>
              <w:rPr>
                <w:color w:val="000000"/>
              </w:rPr>
            </w:pPr>
            <w:r w:rsidRPr="00B27415">
              <w:rPr>
                <w:color w:val="000000"/>
                <w:shd w:val="clear" w:color="auto" w:fill="FFFFFF"/>
              </w:rPr>
              <w:t>Softwarová podpora krizového a havarijního plánování.</w:t>
            </w:r>
          </w:p>
          <w:p w14:paraId="4F0AFE79" w14:textId="77777777" w:rsidR="008F0084" w:rsidRPr="006B6015" w:rsidRDefault="008F0084" w:rsidP="00FB1440">
            <w:pPr>
              <w:pStyle w:val="Odstavecseseznamem"/>
              <w:numPr>
                <w:ilvl w:val="0"/>
                <w:numId w:val="22"/>
              </w:numPr>
              <w:shd w:val="clear" w:color="auto" w:fill="FFFFFF"/>
            </w:pPr>
            <w:r w:rsidRPr="006B6015">
              <w:t>Národní systém reakce na krize pro potřeby řízení obrany státu</w:t>
            </w:r>
            <w:r>
              <w:t>.</w:t>
            </w:r>
          </w:p>
          <w:p w14:paraId="73D14DEE" w14:textId="77777777" w:rsidR="008F0084" w:rsidRPr="006B6015" w:rsidRDefault="008F0084" w:rsidP="00FB1440">
            <w:pPr>
              <w:pStyle w:val="Odstavecseseznamem"/>
              <w:numPr>
                <w:ilvl w:val="0"/>
                <w:numId w:val="22"/>
              </w:numPr>
              <w:shd w:val="clear" w:color="auto" w:fill="FFFFFF"/>
            </w:pPr>
            <w:r w:rsidRPr="006B6015">
              <w:t>Operační příprava státního území</w:t>
            </w:r>
            <w:r>
              <w:t>.</w:t>
            </w:r>
          </w:p>
          <w:p w14:paraId="1E77D456" w14:textId="65817D51" w:rsidR="008F0084" w:rsidRPr="00DD758A" w:rsidRDefault="008F0084" w:rsidP="004A49C0">
            <w:pPr>
              <w:pStyle w:val="Odstavecseseznamem"/>
              <w:numPr>
                <w:ilvl w:val="0"/>
                <w:numId w:val="22"/>
              </w:numPr>
              <w:shd w:val="clear" w:color="auto" w:fill="FFFFFF"/>
              <w:rPr>
                <w:color w:val="000000"/>
              </w:rPr>
            </w:pPr>
            <w:r w:rsidRPr="00DD758A">
              <w:rPr>
                <w:shd w:val="clear" w:color="auto" w:fill="FFFFFF"/>
              </w:rPr>
              <w:t xml:space="preserve">Přednáška odborníka z praxe (Oddělení </w:t>
            </w:r>
            <w:r w:rsidRPr="00DD758A">
              <w:rPr>
                <w:color w:val="000000"/>
                <w:shd w:val="clear" w:color="auto" w:fill="FFFFFF"/>
              </w:rPr>
              <w:t>pro zvláštní úkoly pracoviště krizového řízení Zlínského kraje, Odbor prevence a CNP krajského ředitelství HZS Zlín).</w:t>
            </w:r>
            <w:r w:rsidRPr="00DD758A">
              <w:rPr>
                <w:color w:val="000000"/>
              </w:rPr>
              <w:t xml:space="preserve"> </w:t>
            </w:r>
          </w:p>
          <w:p w14:paraId="7619A56E" w14:textId="77777777" w:rsidR="008F0084" w:rsidRPr="006B6015" w:rsidRDefault="008F0084" w:rsidP="008F0084">
            <w:pPr>
              <w:shd w:val="clear" w:color="auto" w:fill="FFFFFF"/>
              <w:rPr>
                <w:color w:val="000000"/>
              </w:rPr>
            </w:pPr>
          </w:p>
        </w:tc>
      </w:tr>
      <w:tr w:rsidR="008F0084" w14:paraId="6D9A5E92" w14:textId="77777777" w:rsidTr="008F0084">
        <w:trPr>
          <w:trHeight w:val="265"/>
        </w:trPr>
        <w:tc>
          <w:tcPr>
            <w:tcW w:w="3653" w:type="dxa"/>
            <w:gridSpan w:val="2"/>
            <w:tcBorders>
              <w:top w:val="nil"/>
              <w:bottom w:val="single" w:sz="4" w:space="0" w:color="auto"/>
            </w:tcBorders>
            <w:shd w:val="clear" w:color="auto" w:fill="F7CAAC"/>
          </w:tcPr>
          <w:p w14:paraId="17C605C9" w14:textId="77777777" w:rsidR="008F0084" w:rsidRDefault="008F0084" w:rsidP="008F0084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single" w:sz="4" w:space="0" w:color="auto"/>
            </w:tcBorders>
          </w:tcPr>
          <w:p w14:paraId="22D8AE10" w14:textId="77777777" w:rsidR="008F0084" w:rsidRDefault="008F0084" w:rsidP="008F0084">
            <w:pPr>
              <w:jc w:val="both"/>
            </w:pPr>
          </w:p>
        </w:tc>
      </w:tr>
      <w:tr w:rsidR="008F0084" w:rsidRPr="00F23BFC" w14:paraId="1EE98D28" w14:textId="77777777" w:rsidTr="008F0084">
        <w:trPr>
          <w:trHeight w:val="1497"/>
        </w:trPr>
        <w:tc>
          <w:tcPr>
            <w:tcW w:w="9855" w:type="dxa"/>
            <w:gridSpan w:val="8"/>
            <w:tcBorders>
              <w:top w:val="single" w:sz="4" w:space="0" w:color="auto"/>
              <w:bottom w:val="single" w:sz="12" w:space="0" w:color="auto"/>
            </w:tcBorders>
          </w:tcPr>
          <w:p w14:paraId="562B012C" w14:textId="77777777" w:rsidR="008F0084" w:rsidRPr="00FB599D" w:rsidRDefault="008F0084" w:rsidP="008F0084">
            <w:pPr>
              <w:jc w:val="both"/>
              <w:rPr>
                <w:b/>
              </w:rPr>
            </w:pPr>
            <w:r w:rsidRPr="00FB599D">
              <w:rPr>
                <w:b/>
              </w:rPr>
              <w:t>Povinná literatura:</w:t>
            </w:r>
          </w:p>
          <w:p w14:paraId="041EB36C" w14:textId="77777777" w:rsidR="007C58EA" w:rsidRDefault="007C58EA" w:rsidP="007C58EA">
            <w:pPr>
              <w:jc w:val="both"/>
            </w:pPr>
            <w:r>
              <w:t xml:space="preserve">BAXA, Fabian, MELICHAR, Josef, PETRÁŠ, Zdeněk, PROCHÁZKA, Josef, PROCHÁZKA, Dalibor, MIČÁNEK, František. </w:t>
            </w:r>
            <w:r w:rsidRPr="001C3FAD">
              <w:rPr>
                <w:i/>
              </w:rPr>
              <w:t>Obranné plánování - plánování za nejistoty</w:t>
            </w:r>
            <w:r>
              <w:t xml:space="preserve">. Praha: Ministerstvo obrany ČR. 2018, 139 s. ISBN 978-80-7278-710- 4. </w:t>
            </w:r>
          </w:p>
          <w:p w14:paraId="28D5DB40" w14:textId="77777777" w:rsidR="007C58EA" w:rsidRDefault="007C58EA" w:rsidP="007C58EA">
            <w:pPr>
              <w:jc w:val="both"/>
              <w:rPr>
                <w:i/>
              </w:rPr>
            </w:pPr>
            <w:r w:rsidRPr="00F51ABE">
              <w:t>32019D0420</w:t>
            </w:r>
            <w:r>
              <w:t xml:space="preserve">. </w:t>
            </w:r>
            <w:r w:rsidRPr="001C3FAD">
              <w:rPr>
                <w:i/>
              </w:rPr>
              <w:t>Rozhodnutí Evropského parlamentu a Rady (EU) 2019/420 ze dne 13. března 2019, kterým se mění rozhodnutí č. 1313/2013/EU o mechanismu civilní ochrany Unie</w:t>
            </w:r>
            <w:r>
              <w:rPr>
                <w:i/>
              </w:rPr>
              <w:t>.</w:t>
            </w:r>
          </w:p>
          <w:p w14:paraId="2F48F5C0" w14:textId="1CC97E24" w:rsidR="007C58EA" w:rsidRDefault="007C58EA" w:rsidP="007C58EA">
            <w:pPr>
              <w:jc w:val="both"/>
            </w:pPr>
            <w:proofErr w:type="gramStart"/>
            <w:r>
              <w:t>BAXA F. a kol</w:t>
            </w:r>
            <w:proofErr w:type="gramEnd"/>
            <w:r>
              <w:t>.</w:t>
            </w:r>
            <w:r w:rsidRPr="001C3FAD">
              <w:rPr>
                <w:i/>
              </w:rPr>
              <w:t xml:space="preserve"> Obranné plánování při řízení obrany státu.</w:t>
            </w:r>
            <w:r>
              <w:t xml:space="preserve"> Brno: Univerzita obrany v Brně. 2020, ISBN 978-80-7582-124-9.</w:t>
            </w:r>
          </w:p>
          <w:p w14:paraId="1D0895E0" w14:textId="77777777" w:rsidR="007C58EA" w:rsidRPr="00767CC5" w:rsidRDefault="007C58EA" w:rsidP="007C58EA">
            <w:pPr>
              <w:jc w:val="both"/>
            </w:pPr>
            <w:r w:rsidRPr="00767CC5">
              <w:rPr>
                <w:i/>
              </w:rPr>
              <w:lastRenderedPageBreak/>
              <w:t>Havarijní plánování a havarijní plány. Druhy, povinnosti, obsah a schvalování.</w:t>
            </w:r>
            <w:r>
              <w:rPr>
                <w:i/>
              </w:rPr>
              <w:t xml:space="preserve"> </w:t>
            </w:r>
            <w:r>
              <w:t>(2020)</w:t>
            </w:r>
            <w:r w:rsidRPr="00767CC5">
              <w:t xml:space="preserve"> Do</w:t>
            </w:r>
            <w:r>
              <w:t>s</w:t>
            </w:r>
            <w:r w:rsidRPr="00767CC5">
              <w:t>tupné z: https://www.dokumentacebozp.cz/aktuality/havarijni-plan/</w:t>
            </w:r>
          </w:p>
          <w:p w14:paraId="6D6A8505" w14:textId="77777777" w:rsidR="007C58EA" w:rsidRDefault="007C58EA" w:rsidP="007C58EA">
            <w:r>
              <w:t xml:space="preserve">Pandemický plán České republiky. Dostupný z: </w:t>
            </w:r>
            <w:hyperlink r:id="rId75" w:history="1">
              <w:r w:rsidRPr="009C04C9">
                <w:rPr>
                  <w:rStyle w:val="Hypertextovodkaz"/>
                </w:rPr>
                <w:t>https://www.vlada.cz/assets/ppov/brs/dokumenty/Pandemicky_plan_CR.pdf</w:t>
              </w:r>
            </w:hyperlink>
          </w:p>
          <w:p w14:paraId="0B909498" w14:textId="77777777" w:rsidR="008F0084" w:rsidRDefault="008F0084" w:rsidP="008F0084">
            <w:pPr>
              <w:jc w:val="both"/>
            </w:pPr>
          </w:p>
          <w:p w14:paraId="44A1407E" w14:textId="77777777" w:rsidR="008F0084" w:rsidRDefault="008F0084" w:rsidP="008F0084">
            <w:pPr>
              <w:jc w:val="both"/>
              <w:rPr>
                <w:b/>
              </w:rPr>
            </w:pPr>
            <w:r w:rsidRPr="00FB599D">
              <w:rPr>
                <w:b/>
              </w:rPr>
              <w:t>Doporučená literatura:</w:t>
            </w:r>
          </w:p>
          <w:p w14:paraId="144F9E14" w14:textId="450D8B50" w:rsidR="007C58EA" w:rsidRPr="00242956" w:rsidRDefault="007C58EA" w:rsidP="007C58EA">
            <w:pPr>
              <w:jc w:val="both"/>
            </w:pPr>
            <w:r>
              <w:t xml:space="preserve">ANTUŠÁK </w:t>
            </w:r>
            <w:hyperlink r:id="rId76" w:history="1">
              <w:r w:rsidRPr="001C3FAD">
                <w:t>Emil</w:t>
              </w:r>
              <w:r>
                <w:t>, VILÁŠEK Josef.</w:t>
              </w:r>
            </w:hyperlink>
            <w:r>
              <w:t xml:space="preserve"> Zá</w:t>
            </w:r>
            <w:r w:rsidRPr="00767CC5">
              <w:rPr>
                <w:i/>
              </w:rPr>
              <w:t>klady teorie krizového managementu</w:t>
            </w:r>
            <w:r>
              <w:t xml:space="preserve">. Praha: Karolinum. 2016. </w:t>
            </w:r>
            <w:r w:rsidRPr="007C58EA">
              <w:rPr>
                <w:rStyle w:val="Siln"/>
                <w:rFonts w:eastAsia="Calibri"/>
                <w:b w:val="0"/>
                <w:color w:val="313131"/>
                <w:bdr w:val="none" w:sz="0" w:space="0" w:color="auto" w:frame="1"/>
                <w:shd w:val="clear" w:color="auto" w:fill="FFFFFF"/>
              </w:rPr>
              <w:t>ISBN:</w:t>
            </w:r>
            <w:r w:rsidRPr="00767CC5">
              <w:rPr>
                <w:b/>
                <w:color w:val="313131"/>
                <w:shd w:val="clear" w:color="auto" w:fill="FFFFFF"/>
              </w:rPr>
              <w:t> </w:t>
            </w:r>
            <w:r w:rsidRPr="00767CC5">
              <w:t>978-80-246-3443-2</w:t>
            </w:r>
            <w:r>
              <w:t>.</w:t>
            </w:r>
          </w:p>
          <w:p w14:paraId="4D70340D" w14:textId="77777777" w:rsidR="007C58EA" w:rsidRDefault="007C58EA" w:rsidP="007C58EA">
            <w:pPr>
              <w:jc w:val="both"/>
            </w:pPr>
            <w:r>
              <w:t xml:space="preserve">EVROPSKÁ BEZPEČNOSTNÍ STRATEGIE RADA EVROPSKÉ UNIE BEZPEČNÁ EVROPA V LEPŠÍM </w:t>
            </w:r>
            <w:proofErr w:type="gramStart"/>
            <w:r>
              <w:t>SVĚTĚ. , 2009</w:t>
            </w:r>
            <w:proofErr w:type="gramEnd"/>
            <w:r>
              <w:t>. Lucemburk: Úřad pro publikace Evropské unie. ISBN 978-92-824-2416-2 doi: 10.2860/12447</w:t>
            </w:r>
          </w:p>
          <w:p w14:paraId="6489C38E" w14:textId="77777777" w:rsidR="007C58EA" w:rsidRDefault="007C58EA" w:rsidP="007C58EA">
            <w:pPr>
              <w:jc w:val="both"/>
              <w:rPr>
                <w:b/>
              </w:rPr>
            </w:pPr>
            <w:r>
              <w:t xml:space="preserve">Plán opatření pro případ pandemie chřipky vyvolané novou variantou chřipkového viru. Pandemický plán ČR (2006). Dostupné z: </w:t>
            </w:r>
            <w:r w:rsidRPr="00767CC5">
              <w:t>https://www.vlada.cz/assets/ppov/brs/dokumenty/Pandemicky_plan.pdf</w:t>
            </w:r>
          </w:p>
          <w:p w14:paraId="1420053E" w14:textId="77777777" w:rsidR="007C58EA" w:rsidRDefault="007C58EA" w:rsidP="007C58EA">
            <w:pPr>
              <w:jc w:val="both"/>
            </w:pPr>
            <w:r w:rsidRPr="00DA3985">
              <w:t>Zákon č. 239/2000 Sb., o integrovaném záchranném systému a o změně některých zákonů.</w:t>
            </w:r>
          </w:p>
          <w:p w14:paraId="2B75C928" w14:textId="77777777" w:rsidR="007C58EA" w:rsidRDefault="007C58EA" w:rsidP="007C58EA">
            <w:pPr>
              <w:jc w:val="both"/>
            </w:pPr>
            <w:r w:rsidRPr="00DA3985">
              <w:t>Zákon č. 240/2000 Sb., o krizovém řízení a o změně některých zákonů (krizový zákon)</w:t>
            </w:r>
            <w:r>
              <w:t>.</w:t>
            </w:r>
          </w:p>
          <w:p w14:paraId="289C4D88" w14:textId="77777777" w:rsidR="008F0084" w:rsidRPr="00767CC5" w:rsidRDefault="008F0084" w:rsidP="008F0084">
            <w:pPr>
              <w:jc w:val="both"/>
            </w:pPr>
          </w:p>
          <w:p w14:paraId="0F57306D" w14:textId="77777777" w:rsidR="008F0084" w:rsidRPr="00F23BFC" w:rsidRDefault="008F0084" w:rsidP="008F0084"/>
        </w:tc>
      </w:tr>
      <w:tr w:rsidR="008F0084" w14:paraId="1F6B7E7E" w14:textId="77777777" w:rsidTr="008F0084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00D8FCEB" w14:textId="77777777" w:rsidR="008F0084" w:rsidRDefault="008F0084" w:rsidP="008F008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8F0084" w14:paraId="66D44284" w14:textId="77777777" w:rsidTr="008F0084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79E06750" w14:textId="77777777" w:rsidR="008F0084" w:rsidRDefault="008F0084" w:rsidP="008F0084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30E84E9A" w14:textId="77777777" w:rsidR="008F0084" w:rsidRDefault="008F0084" w:rsidP="008F0084">
            <w:pPr>
              <w:jc w:val="both"/>
            </w:pPr>
            <w:r>
              <w:t>14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5B1C46C8" w14:textId="77777777" w:rsidR="008F0084" w:rsidRDefault="008F0084" w:rsidP="008F0084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8F0084" w14:paraId="01471EA4" w14:textId="77777777" w:rsidTr="008F0084">
        <w:tc>
          <w:tcPr>
            <w:tcW w:w="9855" w:type="dxa"/>
            <w:gridSpan w:val="8"/>
            <w:shd w:val="clear" w:color="auto" w:fill="F7CAAC"/>
          </w:tcPr>
          <w:p w14:paraId="7808B650" w14:textId="77777777" w:rsidR="008F0084" w:rsidRDefault="008F0084" w:rsidP="008F0084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8F0084" w14:paraId="63E6C658" w14:textId="77777777" w:rsidTr="008F0084">
        <w:trPr>
          <w:trHeight w:val="1373"/>
        </w:trPr>
        <w:tc>
          <w:tcPr>
            <w:tcW w:w="9855" w:type="dxa"/>
            <w:gridSpan w:val="8"/>
          </w:tcPr>
          <w:p w14:paraId="206F2B8F" w14:textId="77777777" w:rsidR="008F0084" w:rsidRDefault="008F0084" w:rsidP="008F0084">
            <w:pPr>
              <w:jc w:val="both"/>
            </w:pPr>
            <w:r>
              <w:t>Studenti se účastní výuky ve stanoveném počtu hodin, kde je jim redukovanou formou prezentována látka výše uvedeného rozsahu a jsou jim určeny části učiva k samostatnému nastudování. Hodnocení individuálních úkolů studentů a korekce informací získaných samostudiem probíhá na skupinových a individuálních konzultacích, prostřednictvím elektronické pošty, portálu UTB nebo v systému MOODLE. V </w:t>
            </w:r>
            <w:r w:rsidRPr="00F655FD">
              <w:t xml:space="preserve">souladu s vnitřními předpisy FLKŘ má každý akademický pracovník stanoveny konzultační hodiny v rozsahu minimálně 2 hodiny týdně. Dle </w:t>
            </w:r>
            <w:r>
              <w:t>potřeby jsou dále konzultace možné i po předchozí emailové či telefonické dohodě.</w:t>
            </w:r>
          </w:p>
        </w:tc>
      </w:tr>
    </w:tbl>
    <w:p w14:paraId="0C1B2B9A" w14:textId="2159132E" w:rsidR="003627B6" w:rsidRDefault="003627B6" w:rsidP="008F0084">
      <w:pPr>
        <w:spacing w:after="160" w:line="259" w:lineRule="auto"/>
      </w:pPr>
    </w:p>
    <w:p w14:paraId="71417D03" w14:textId="77777777" w:rsidR="003627B6" w:rsidRDefault="003627B6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627B6" w14:paraId="4A76DAFE" w14:textId="77777777" w:rsidTr="003C3AF4">
        <w:tc>
          <w:tcPr>
            <w:tcW w:w="9854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3198B57A" w14:textId="77777777" w:rsidR="003627B6" w:rsidRDefault="003627B6" w:rsidP="003C3AF4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3627B6" w14:paraId="6B448D4C" w14:textId="77777777" w:rsidTr="003C3AF4">
        <w:tc>
          <w:tcPr>
            <w:tcW w:w="3085" w:type="dxa"/>
            <w:tcBorders>
              <w:top w:val="double" w:sz="4" w:space="0" w:color="auto"/>
            </w:tcBorders>
            <w:shd w:val="clear" w:color="auto" w:fill="F7CAAC"/>
          </w:tcPr>
          <w:p w14:paraId="4CBC1BAA" w14:textId="77777777" w:rsidR="003627B6" w:rsidRDefault="003627B6" w:rsidP="003C3AF4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677E16FB" w14:textId="77777777" w:rsidR="003627B6" w:rsidRPr="00A938C8" w:rsidRDefault="003627B6" w:rsidP="003C3AF4">
            <w:pPr>
              <w:jc w:val="both"/>
              <w:rPr>
                <w:b/>
              </w:rPr>
            </w:pPr>
            <w:r w:rsidRPr="00A938C8">
              <w:rPr>
                <w:b/>
              </w:rPr>
              <w:t>Krizové řízení a integrovaný záchranný systém</w:t>
            </w:r>
          </w:p>
        </w:tc>
      </w:tr>
      <w:tr w:rsidR="003627B6" w14:paraId="29C601A7" w14:textId="77777777" w:rsidTr="003C3AF4">
        <w:tc>
          <w:tcPr>
            <w:tcW w:w="3085" w:type="dxa"/>
            <w:shd w:val="clear" w:color="auto" w:fill="F7CAAC"/>
          </w:tcPr>
          <w:p w14:paraId="3FED8EF3" w14:textId="77777777" w:rsidR="003627B6" w:rsidRDefault="003627B6" w:rsidP="003C3AF4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1791E150" w14:textId="1DB9D752" w:rsidR="003627B6" w:rsidRDefault="003627B6" w:rsidP="003C3AF4">
            <w:pPr>
              <w:jc w:val="both"/>
            </w:pPr>
            <w:r>
              <w:t>povinný,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527D7627" w14:textId="77777777" w:rsidR="003627B6" w:rsidRDefault="003627B6" w:rsidP="003C3AF4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322AA9EF" w14:textId="77777777" w:rsidR="003627B6" w:rsidRDefault="003627B6" w:rsidP="003C3AF4">
            <w:pPr>
              <w:jc w:val="both"/>
            </w:pPr>
            <w:r>
              <w:t>1/ZS</w:t>
            </w:r>
          </w:p>
        </w:tc>
      </w:tr>
      <w:tr w:rsidR="003627B6" w14:paraId="20919BBC" w14:textId="77777777" w:rsidTr="003C3AF4">
        <w:tc>
          <w:tcPr>
            <w:tcW w:w="3085" w:type="dxa"/>
            <w:shd w:val="clear" w:color="auto" w:fill="F7CAAC"/>
          </w:tcPr>
          <w:p w14:paraId="2C3A369D" w14:textId="77777777" w:rsidR="003627B6" w:rsidRDefault="003627B6" w:rsidP="003C3AF4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504E01CC" w14:textId="13E53831" w:rsidR="003627B6" w:rsidRDefault="003627B6" w:rsidP="003627B6">
            <w:pPr>
              <w:jc w:val="both"/>
            </w:pPr>
            <w:r>
              <w:t>26p + 26s</w:t>
            </w:r>
          </w:p>
        </w:tc>
        <w:tc>
          <w:tcPr>
            <w:tcW w:w="889" w:type="dxa"/>
            <w:shd w:val="clear" w:color="auto" w:fill="F7CAAC"/>
          </w:tcPr>
          <w:p w14:paraId="5BA7C400" w14:textId="77777777" w:rsidR="003627B6" w:rsidRDefault="003627B6" w:rsidP="003C3AF4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4E172C7C" w14:textId="77777777" w:rsidR="003627B6" w:rsidRDefault="003627B6" w:rsidP="003C3AF4">
            <w:pPr>
              <w:jc w:val="both"/>
            </w:pPr>
            <w:r>
              <w:t>52</w:t>
            </w:r>
          </w:p>
        </w:tc>
        <w:tc>
          <w:tcPr>
            <w:tcW w:w="2156" w:type="dxa"/>
            <w:shd w:val="clear" w:color="auto" w:fill="F7CAAC"/>
          </w:tcPr>
          <w:p w14:paraId="6A126DE1" w14:textId="77777777" w:rsidR="003627B6" w:rsidRDefault="003627B6" w:rsidP="003C3AF4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600E52F6" w14:textId="77777777" w:rsidR="003627B6" w:rsidRDefault="003627B6" w:rsidP="003C3AF4">
            <w:pPr>
              <w:jc w:val="both"/>
            </w:pPr>
            <w:r>
              <w:t>6</w:t>
            </w:r>
          </w:p>
        </w:tc>
      </w:tr>
      <w:tr w:rsidR="003627B6" w14:paraId="302C116A" w14:textId="77777777" w:rsidTr="003C3AF4">
        <w:tc>
          <w:tcPr>
            <w:tcW w:w="3085" w:type="dxa"/>
            <w:shd w:val="clear" w:color="auto" w:fill="F7CAAC"/>
          </w:tcPr>
          <w:p w14:paraId="0D103226" w14:textId="77777777" w:rsidR="003627B6" w:rsidRDefault="003627B6" w:rsidP="003C3AF4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41608DC8" w14:textId="77777777" w:rsidR="003627B6" w:rsidRDefault="003627B6" w:rsidP="003C3AF4">
            <w:pPr>
              <w:jc w:val="both"/>
            </w:pPr>
          </w:p>
        </w:tc>
      </w:tr>
      <w:tr w:rsidR="003627B6" w14:paraId="51D9A3D9" w14:textId="77777777" w:rsidTr="003C3AF4">
        <w:tc>
          <w:tcPr>
            <w:tcW w:w="3085" w:type="dxa"/>
            <w:shd w:val="clear" w:color="auto" w:fill="F7CAAC"/>
          </w:tcPr>
          <w:p w14:paraId="25A4EE98" w14:textId="77777777" w:rsidR="003627B6" w:rsidRDefault="003627B6" w:rsidP="003C3AF4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436203F4" w14:textId="7497AA20" w:rsidR="003627B6" w:rsidRDefault="003627B6" w:rsidP="000956B5">
            <w:pPr>
              <w:jc w:val="both"/>
            </w:pPr>
            <w:r>
              <w:t>Zápočet</w:t>
            </w:r>
            <w:r w:rsidR="000956B5">
              <w:t>,</w:t>
            </w:r>
            <w:r>
              <w:t xml:space="preserve"> zkouška</w:t>
            </w:r>
            <w:r w:rsidR="000956B5">
              <w:t>.</w:t>
            </w:r>
          </w:p>
        </w:tc>
        <w:tc>
          <w:tcPr>
            <w:tcW w:w="2156" w:type="dxa"/>
            <w:shd w:val="clear" w:color="auto" w:fill="F7CAAC"/>
          </w:tcPr>
          <w:p w14:paraId="223E6D1A" w14:textId="77777777" w:rsidR="003627B6" w:rsidRDefault="003627B6" w:rsidP="003C3AF4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4FEC4088" w14:textId="77777777" w:rsidR="003627B6" w:rsidRDefault="003627B6" w:rsidP="003C3AF4">
            <w:pPr>
              <w:jc w:val="both"/>
            </w:pPr>
            <w:r>
              <w:t>přednášky</w:t>
            </w:r>
          </w:p>
          <w:p w14:paraId="35748330" w14:textId="77777777" w:rsidR="003627B6" w:rsidRDefault="003627B6" w:rsidP="003C3AF4">
            <w:pPr>
              <w:jc w:val="both"/>
            </w:pPr>
            <w:r>
              <w:t>semináře</w:t>
            </w:r>
          </w:p>
        </w:tc>
      </w:tr>
      <w:tr w:rsidR="003627B6" w14:paraId="3AA8D1C5" w14:textId="77777777" w:rsidTr="003C3AF4">
        <w:tc>
          <w:tcPr>
            <w:tcW w:w="3085" w:type="dxa"/>
            <w:shd w:val="clear" w:color="auto" w:fill="F7CAAC"/>
          </w:tcPr>
          <w:p w14:paraId="256FACC0" w14:textId="77777777" w:rsidR="003627B6" w:rsidRDefault="003627B6" w:rsidP="003C3AF4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8431153" w14:textId="61141EC9" w:rsidR="003627B6" w:rsidRDefault="003627B6" w:rsidP="003C3AF4">
            <w:pPr>
              <w:jc w:val="both"/>
            </w:pPr>
            <w:r>
              <w:t>Zápočet: seminární práce na zvolené téma, obhajoba seminární práce, aktivní účast na nejméně 80 % seminářů, písemný test 60 %</w:t>
            </w:r>
            <w:r w:rsidR="000956B5">
              <w:t>.</w:t>
            </w:r>
          </w:p>
          <w:p w14:paraId="4FFC733F" w14:textId="77777777" w:rsidR="003627B6" w:rsidRDefault="003627B6" w:rsidP="003C3AF4">
            <w:pPr>
              <w:jc w:val="both"/>
            </w:pPr>
          </w:p>
          <w:p w14:paraId="22DE066A" w14:textId="0734B042" w:rsidR="003627B6" w:rsidRDefault="003627B6" w:rsidP="003C3AF4">
            <w:pPr>
              <w:jc w:val="both"/>
            </w:pPr>
            <w:r>
              <w:t>Zkouška: ústní</w:t>
            </w:r>
            <w:r w:rsidR="000956B5">
              <w:t>.</w:t>
            </w:r>
          </w:p>
        </w:tc>
      </w:tr>
      <w:tr w:rsidR="003627B6" w14:paraId="64A7959D" w14:textId="77777777" w:rsidTr="00DD758A">
        <w:trPr>
          <w:trHeight w:val="749"/>
        </w:trPr>
        <w:tc>
          <w:tcPr>
            <w:tcW w:w="9854" w:type="dxa"/>
            <w:gridSpan w:val="8"/>
            <w:tcBorders>
              <w:top w:val="nil"/>
            </w:tcBorders>
          </w:tcPr>
          <w:p w14:paraId="7984546B" w14:textId="77777777" w:rsidR="003627B6" w:rsidRDefault="003627B6" w:rsidP="003C3AF4">
            <w:pPr>
              <w:jc w:val="both"/>
            </w:pPr>
          </w:p>
        </w:tc>
      </w:tr>
      <w:tr w:rsidR="003627B6" w14:paraId="4494F5FA" w14:textId="77777777" w:rsidTr="003C3AF4">
        <w:trPr>
          <w:trHeight w:val="197"/>
        </w:trPr>
        <w:tc>
          <w:tcPr>
            <w:tcW w:w="3085" w:type="dxa"/>
            <w:tcBorders>
              <w:top w:val="nil"/>
            </w:tcBorders>
            <w:shd w:val="clear" w:color="auto" w:fill="F7CAAC"/>
          </w:tcPr>
          <w:p w14:paraId="0C2394E9" w14:textId="77777777" w:rsidR="003627B6" w:rsidRDefault="003627B6" w:rsidP="003C3AF4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C145F33" w14:textId="77777777" w:rsidR="003627B6" w:rsidRDefault="003627B6" w:rsidP="003C3AF4">
            <w:pPr>
              <w:jc w:val="both"/>
            </w:pPr>
            <w:r>
              <w:t>Ing. Kateřina Víchová, Ph.D.</w:t>
            </w:r>
          </w:p>
        </w:tc>
      </w:tr>
      <w:tr w:rsidR="003627B6" w14:paraId="4CC75E5A" w14:textId="77777777" w:rsidTr="003C3AF4">
        <w:trPr>
          <w:trHeight w:val="243"/>
        </w:trPr>
        <w:tc>
          <w:tcPr>
            <w:tcW w:w="3085" w:type="dxa"/>
            <w:tcBorders>
              <w:top w:val="nil"/>
            </w:tcBorders>
            <w:shd w:val="clear" w:color="auto" w:fill="F7CAAC"/>
          </w:tcPr>
          <w:p w14:paraId="21AD587B" w14:textId="77777777" w:rsidR="003627B6" w:rsidRDefault="003627B6" w:rsidP="003C3AF4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1228264D" w14:textId="77777777" w:rsidR="003627B6" w:rsidRDefault="003627B6" w:rsidP="003C3AF4">
            <w:pPr>
              <w:jc w:val="both"/>
            </w:pPr>
            <w:r>
              <w:t>Garant stanovuje obsah přednášek, seminářů a dohlíží na jejich jednotné vedení.</w:t>
            </w:r>
          </w:p>
          <w:p w14:paraId="2952139E" w14:textId="546D0472" w:rsidR="003627B6" w:rsidRDefault="003627B6" w:rsidP="00C064FC">
            <w:pPr>
              <w:jc w:val="both"/>
            </w:pPr>
            <w:r>
              <w:t xml:space="preserve">Garant přímo vyučuje </w:t>
            </w:r>
            <w:proofErr w:type="gramStart"/>
            <w:r w:rsidR="00C064FC">
              <w:t xml:space="preserve">69 </w:t>
            </w:r>
            <w:r>
              <w:t xml:space="preserve"> % přednášek</w:t>
            </w:r>
            <w:proofErr w:type="gramEnd"/>
            <w:r>
              <w:t>.</w:t>
            </w:r>
          </w:p>
        </w:tc>
      </w:tr>
      <w:tr w:rsidR="003627B6" w14:paraId="2D6D7F46" w14:textId="77777777" w:rsidTr="003C3AF4">
        <w:tc>
          <w:tcPr>
            <w:tcW w:w="3085" w:type="dxa"/>
            <w:shd w:val="clear" w:color="auto" w:fill="F7CAAC"/>
          </w:tcPr>
          <w:p w14:paraId="177B8740" w14:textId="77777777" w:rsidR="003627B6" w:rsidRDefault="003627B6" w:rsidP="003C3AF4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90072F2" w14:textId="687FC218" w:rsidR="003627B6" w:rsidRDefault="003627B6" w:rsidP="003C3AF4">
            <w:pPr>
              <w:jc w:val="both"/>
            </w:pPr>
            <w:r>
              <w:t>Ing. Kateřina Víchová, Ph.D. – přednášky (</w:t>
            </w:r>
            <w:r w:rsidR="00DD758A">
              <w:t>69</w:t>
            </w:r>
            <w:r>
              <w:t xml:space="preserve"> %), semináře (2</w:t>
            </w:r>
            <w:r w:rsidR="00CE3E99">
              <w:t>3</w:t>
            </w:r>
            <w:r>
              <w:t xml:space="preserve"> %)</w:t>
            </w:r>
          </w:p>
          <w:p w14:paraId="21469FCF" w14:textId="5ADB7ED4" w:rsidR="003627B6" w:rsidRDefault="003627B6" w:rsidP="00DD758A">
            <w:pPr>
              <w:jc w:val="both"/>
            </w:pPr>
            <w:r>
              <w:t>Mgr. Marek Tomaštík, Ph.D. – přednášky (</w:t>
            </w:r>
            <w:r w:rsidR="00DD758A">
              <w:t>31</w:t>
            </w:r>
            <w:r>
              <w:t xml:space="preserve"> %), seminář (</w:t>
            </w:r>
            <w:r w:rsidR="00CE3E99">
              <w:t>77</w:t>
            </w:r>
            <w:r>
              <w:t xml:space="preserve"> %)</w:t>
            </w:r>
          </w:p>
        </w:tc>
      </w:tr>
      <w:tr w:rsidR="003627B6" w14:paraId="29603B76" w14:textId="77777777" w:rsidTr="00DD758A">
        <w:trPr>
          <w:trHeight w:val="650"/>
        </w:trPr>
        <w:tc>
          <w:tcPr>
            <w:tcW w:w="9854" w:type="dxa"/>
            <w:gridSpan w:val="8"/>
            <w:tcBorders>
              <w:top w:val="nil"/>
            </w:tcBorders>
          </w:tcPr>
          <w:p w14:paraId="5CB8674F" w14:textId="77777777" w:rsidR="003627B6" w:rsidRDefault="003627B6" w:rsidP="003C3AF4">
            <w:pPr>
              <w:jc w:val="both"/>
            </w:pPr>
          </w:p>
        </w:tc>
      </w:tr>
      <w:tr w:rsidR="003627B6" w14:paraId="624D0BBF" w14:textId="77777777" w:rsidTr="003C3AF4">
        <w:tc>
          <w:tcPr>
            <w:tcW w:w="3085" w:type="dxa"/>
            <w:shd w:val="clear" w:color="auto" w:fill="F7CAAC"/>
          </w:tcPr>
          <w:p w14:paraId="6BD5D7B6" w14:textId="77777777" w:rsidR="003627B6" w:rsidRDefault="003627B6" w:rsidP="003C3AF4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5C143A7" w14:textId="77777777" w:rsidR="003627B6" w:rsidRDefault="003627B6" w:rsidP="003C3AF4">
            <w:pPr>
              <w:jc w:val="both"/>
            </w:pPr>
          </w:p>
        </w:tc>
      </w:tr>
      <w:tr w:rsidR="003627B6" w14:paraId="748B206C" w14:textId="77777777" w:rsidTr="003C3AF4">
        <w:trPr>
          <w:trHeight w:val="3938"/>
        </w:trPr>
        <w:tc>
          <w:tcPr>
            <w:tcW w:w="9854" w:type="dxa"/>
            <w:gridSpan w:val="8"/>
            <w:tcBorders>
              <w:top w:val="nil"/>
              <w:bottom w:val="single" w:sz="4" w:space="0" w:color="auto"/>
            </w:tcBorders>
          </w:tcPr>
          <w:p w14:paraId="40C8936D" w14:textId="77777777" w:rsidR="003627B6" w:rsidRDefault="003627B6" w:rsidP="003C3AF4">
            <w:pPr>
              <w:jc w:val="both"/>
            </w:pPr>
          </w:p>
          <w:p w14:paraId="69CC8BCB" w14:textId="77777777" w:rsidR="003627B6" w:rsidRDefault="003627B6" w:rsidP="003C3AF4">
            <w:pPr>
              <w:jc w:val="both"/>
            </w:pPr>
            <w:r>
              <w:t>Předmět prohlubuje znalosti, dovednosti a způsobilosti studentů v oblasti krizového řízení a integrovaného záchranného systému. Cílem předmětu je poskytnout studentům komplexní soubor informací o způsobu zabezpečení integrovaného záchranného systému a krizového řízení v České republice. Studenti získají znalosti o náležitostech využití složek integrovaného záchranného systému při mezinárodní spolupráci a významu Armády České republiky a ozbrojených bezpečnostních sborů v rámci integrovaného systému. Zahrnuty jsou dále komplexní informace o významu ústředních správních úřadů a územních samosprávných celků v rámci krizového řízení, způsobu řešení krizových situací vojenského charakteru a krizovém řízení ve zdravotnictví. Studenti dále získají znalosti a dovednosti v oblasti krizového řízení v organizacích, krizové komunikace a psychosociální pomoci.</w:t>
            </w:r>
          </w:p>
          <w:p w14:paraId="671BEAB9" w14:textId="77777777" w:rsidR="003627B6" w:rsidRDefault="003627B6" w:rsidP="003C3AF4">
            <w:pPr>
              <w:jc w:val="both"/>
            </w:pPr>
          </w:p>
          <w:p w14:paraId="35089E57" w14:textId="77777777" w:rsidR="003627B6" w:rsidRDefault="003627B6" w:rsidP="003C3AF4">
            <w:pPr>
              <w:jc w:val="both"/>
            </w:pPr>
            <w:r>
              <w:t>Vyučovaná témata:</w:t>
            </w:r>
          </w:p>
          <w:p w14:paraId="26AF2EFF" w14:textId="77777777" w:rsidR="003627B6" w:rsidRDefault="003627B6" w:rsidP="00FB1440">
            <w:pPr>
              <w:pStyle w:val="Odstavecseseznamem"/>
              <w:numPr>
                <w:ilvl w:val="0"/>
                <w:numId w:val="23"/>
              </w:numPr>
              <w:spacing w:after="160" w:line="259" w:lineRule="auto"/>
            </w:pPr>
            <w:r>
              <w:t>Úvod do studia předmětu, terminologie krizového řízení, systém krizového řízení, orgány krizového řízení.</w:t>
            </w:r>
          </w:p>
          <w:p w14:paraId="29AAB9BD" w14:textId="77777777" w:rsidR="003627B6" w:rsidRDefault="003627B6" w:rsidP="00FB1440">
            <w:pPr>
              <w:pStyle w:val="Odstavecseseznamem"/>
              <w:numPr>
                <w:ilvl w:val="0"/>
                <w:numId w:val="23"/>
              </w:numPr>
              <w:spacing w:after="160" w:line="259" w:lineRule="auto"/>
            </w:pPr>
            <w:r>
              <w:t>Složky integrovaného záchranného systému, jejich koordinace a úrovně řízení. Dokumentace integrovaného záchranného systému. Komunikace v rámci integrovaného záchranném systému.</w:t>
            </w:r>
          </w:p>
          <w:p w14:paraId="15A45DFB" w14:textId="77777777" w:rsidR="003627B6" w:rsidRDefault="003627B6" w:rsidP="00FB1440">
            <w:pPr>
              <w:pStyle w:val="Odstavecseseznamem"/>
              <w:numPr>
                <w:ilvl w:val="0"/>
                <w:numId w:val="23"/>
              </w:numPr>
              <w:spacing w:after="160" w:line="259" w:lineRule="auto"/>
            </w:pPr>
            <w:r>
              <w:t>Využití složek integrovaného záchranného systému při mezinárodní spolupráci. Cvičení složek integrovaného záchranného systému a orgánů krizového řízení, logistické zabezpečení integrovaného záchranného systému.</w:t>
            </w:r>
          </w:p>
          <w:p w14:paraId="5DB62340" w14:textId="77777777" w:rsidR="003627B6" w:rsidRDefault="003627B6" w:rsidP="00FB1440">
            <w:pPr>
              <w:pStyle w:val="Odstavecseseznamem"/>
              <w:numPr>
                <w:ilvl w:val="0"/>
                <w:numId w:val="23"/>
              </w:numPr>
              <w:spacing w:after="160" w:line="259" w:lineRule="auto"/>
            </w:pPr>
            <w:r>
              <w:t>Organizace a činnost jednotek požární ochrany v České republice.</w:t>
            </w:r>
          </w:p>
          <w:p w14:paraId="2F732984" w14:textId="77777777" w:rsidR="003627B6" w:rsidRDefault="003627B6" w:rsidP="00FB1440">
            <w:pPr>
              <w:pStyle w:val="Odstavecseseznamem"/>
              <w:numPr>
                <w:ilvl w:val="0"/>
                <w:numId w:val="23"/>
              </w:numPr>
              <w:spacing w:after="160" w:line="259" w:lineRule="auto"/>
            </w:pPr>
            <w:r>
              <w:t>Medicína katastrof. Úkoly a činnosti zdravotnické složky v místě zásahu.</w:t>
            </w:r>
          </w:p>
          <w:p w14:paraId="700C6991" w14:textId="77777777" w:rsidR="003627B6" w:rsidRDefault="003627B6" w:rsidP="00FB1440">
            <w:pPr>
              <w:pStyle w:val="Odstavecseseznamem"/>
              <w:numPr>
                <w:ilvl w:val="0"/>
                <w:numId w:val="23"/>
              </w:numPr>
              <w:spacing w:after="160" w:line="259" w:lineRule="auto"/>
            </w:pPr>
            <w:r>
              <w:t>Význam Armády ČR v rámci IZS, použití armády při nevojenských krizových situacích. Význam ozbrojených bezpečnostních sborů v rámci IZS.</w:t>
            </w:r>
          </w:p>
          <w:p w14:paraId="273ADDDB" w14:textId="77777777" w:rsidR="003627B6" w:rsidRDefault="003627B6" w:rsidP="00FB1440">
            <w:pPr>
              <w:pStyle w:val="Odstavecseseznamem"/>
              <w:numPr>
                <w:ilvl w:val="0"/>
                <w:numId w:val="23"/>
              </w:numPr>
              <w:spacing w:after="160" w:line="259" w:lineRule="auto"/>
            </w:pPr>
            <w:r>
              <w:t>Role ústředních správních úřadů v rámci systému krizového řízení. Krizové řízení ve zdravotnictví.</w:t>
            </w:r>
          </w:p>
          <w:p w14:paraId="185DEFE8" w14:textId="77777777" w:rsidR="003627B6" w:rsidRDefault="003627B6" w:rsidP="00FB1440">
            <w:pPr>
              <w:pStyle w:val="Odstavecseseznamem"/>
              <w:numPr>
                <w:ilvl w:val="0"/>
                <w:numId w:val="23"/>
              </w:numPr>
              <w:spacing w:after="160" w:line="259" w:lineRule="auto"/>
            </w:pPr>
            <w:r>
              <w:t>Role územních samosprávných celků v systému krizového řízení. Význam nestátních neziskových organizací při řešení mimořádných událostí a krizových situací.</w:t>
            </w:r>
          </w:p>
          <w:p w14:paraId="66C9467C" w14:textId="77777777" w:rsidR="003627B6" w:rsidRDefault="003627B6" w:rsidP="00FB1440">
            <w:pPr>
              <w:pStyle w:val="Odstavecseseznamem"/>
              <w:numPr>
                <w:ilvl w:val="0"/>
                <w:numId w:val="23"/>
              </w:numPr>
              <w:spacing w:after="160" w:line="259" w:lineRule="auto"/>
            </w:pPr>
            <w:r>
              <w:t>Ekonomika krizových situací. Zdroje financování při řešení krizových situací. Ekonomické faktory hospodářských opatření pro krizové stavy. Ekonomické aspekty funkčnosti kritické infrastruktury.</w:t>
            </w:r>
          </w:p>
          <w:p w14:paraId="52A1ED85" w14:textId="77777777" w:rsidR="003627B6" w:rsidRDefault="003627B6" w:rsidP="00FB1440">
            <w:pPr>
              <w:pStyle w:val="Odstavecseseznamem"/>
              <w:numPr>
                <w:ilvl w:val="0"/>
                <w:numId w:val="23"/>
              </w:numPr>
              <w:spacing w:after="160" w:line="259" w:lineRule="auto"/>
            </w:pPr>
            <w:r>
              <w:t>Logistické zabezpečení hospodářských opatření pro krizové stavy. Logistické aspekty mobilizačních dodávek a státních hmotných rezerv.</w:t>
            </w:r>
          </w:p>
          <w:p w14:paraId="2921E56E" w14:textId="77777777" w:rsidR="003627B6" w:rsidRDefault="003627B6" w:rsidP="00FB1440">
            <w:pPr>
              <w:pStyle w:val="Odstavecseseznamem"/>
              <w:numPr>
                <w:ilvl w:val="0"/>
                <w:numId w:val="23"/>
              </w:numPr>
              <w:spacing w:after="160" w:line="259" w:lineRule="auto"/>
            </w:pPr>
            <w:r>
              <w:t>Řešení krizových situací vojenského charakteru.</w:t>
            </w:r>
          </w:p>
          <w:p w14:paraId="146B65D6" w14:textId="77777777" w:rsidR="003627B6" w:rsidRDefault="003627B6" w:rsidP="00FB1440">
            <w:pPr>
              <w:pStyle w:val="Odstavecseseznamem"/>
              <w:numPr>
                <w:ilvl w:val="0"/>
                <w:numId w:val="23"/>
              </w:numPr>
              <w:spacing w:after="160" w:line="259" w:lineRule="auto"/>
            </w:pPr>
            <w:r>
              <w:t xml:space="preserve">Krizové řízení v organizacích. </w:t>
            </w:r>
            <w:r w:rsidRPr="00E779A8">
              <w:rPr>
                <w:color w:val="000000" w:themeColor="text1"/>
              </w:rPr>
              <w:t>Business Continuity Management</w:t>
            </w:r>
            <w:r>
              <w:rPr>
                <w:color w:val="000000" w:themeColor="text1"/>
              </w:rPr>
              <w:t>.</w:t>
            </w:r>
          </w:p>
          <w:p w14:paraId="63FCCE81" w14:textId="74EC8DA3" w:rsidR="003627B6" w:rsidRDefault="003627B6" w:rsidP="00FB1440">
            <w:pPr>
              <w:pStyle w:val="Odstavecseseznamem"/>
              <w:numPr>
                <w:ilvl w:val="0"/>
                <w:numId w:val="23"/>
              </w:numPr>
              <w:spacing w:after="160" w:line="259" w:lineRule="auto"/>
              <w:jc w:val="both"/>
            </w:pPr>
            <w:r w:rsidRPr="00A938C8">
              <w:rPr>
                <w:color w:val="000000" w:themeColor="text1"/>
              </w:rPr>
              <w:t>Krizová komunikace. Psychosociální pomoc.</w:t>
            </w:r>
          </w:p>
        </w:tc>
      </w:tr>
      <w:tr w:rsidR="003627B6" w14:paraId="4D38DE24" w14:textId="77777777" w:rsidTr="003C3AF4">
        <w:trPr>
          <w:trHeight w:val="265"/>
        </w:trPr>
        <w:tc>
          <w:tcPr>
            <w:tcW w:w="3652" w:type="dxa"/>
            <w:gridSpan w:val="2"/>
            <w:tcBorders>
              <w:top w:val="single" w:sz="4" w:space="0" w:color="auto"/>
            </w:tcBorders>
            <w:shd w:val="clear" w:color="auto" w:fill="F7CAAC"/>
          </w:tcPr>
          <w:p w14:paraId="1867CF37" w14:textId="77777777" w:rsidR="003627B6" w:rsidRDefault="003627B6" w:rsidP="003C3AF4">
            <w:pPr>
              <w:jc w:val="both"/>
            </w:pPr>
            <w:r>
              <w:rPr>
                <w:b/>
              </w:rPr>
              <w:lastRenderedPageBreak/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single" w:sz="4" w:space="0" w:color="auto"/>
              <w:bottom w:val="nil"/>
            </w:tcBorders>
          </w:tcPr>
          <w:p w14:paraId="61852DBF" w14:textId="77777777" w:rsidR="003627B6" w:rsidRDefault="003627B6" w:rsidP="003C3AF4">
            <w:pPr>
              <w:jc w:val="both"/>
            </w:pPr>
          </w:p>
        </w:tc>
      </w:tr>
      <w:tr w:rsidR="003627B6" w14:paraId="579EB243" w14:textId="77777777" w:rsidTr="003C3AF4">
        <w:trPr>
          <w:trHeight w:val="1497"/>
        </w:trPr>
        <w:tc>
          <w:tcPr>
            <w:tcW w:w="9854" w:type="dxa"/>
            <w:gridSpan w:val="8"/>
            <w:tcBorders>
              <w:top w:val="nil"/>
            </w:tcBorders>
          </w:tcPr>
          <w:p w14:paraId="63A83307" w14:textId="77777777" w:rsidR="003627B6" w:rsidRPr="00E0624A" w:rsidRDefault="003627B6" w:rsidP="003C3AF4">
            <w:pPr>
              <w:jc w:val="both"/>
              <w:rPr>
                <w:b/>
              </w:rPr>
            </w:pPr>
            <w:r w:rsidRPr="00E0624A">
              <w:rPr>
                <w:b/>
              </w:rPr>
              <w:t>Povinná literatura:</w:t>
            </w:r>
          </w:p>
          <w:p w14:paraId="46BA76F9" w14:textId="77777777" w:rsidR="003627B6" w:rsidRDefault="003627B6" w:rsidP="003C3AF4">
            <w:pPr>
              <w:rPr>
                <w:szCs w:val="24"/>
                <w:shd w:val="clear" w:color="auto" w:fill="FFFFFF"/>
              </w:rPr>
            </w:pPr>
            <w:r w:rsidRPr="00F43359">
              <w:rPr>
                <w:szCs w:val="24"/>
                <w:shd w:val="clear" w:color="auto" w:fill="FFFFFF"/>
              </w:rPr>
              <w:t xml:space="preserve">ŠENOVSKÝ, Pavel, Michail ŠENOVSKÝ a Milan ORAVEC. </w:t>
            </w:r>
            <w:r w:rsidRPr="00F43359">
              <w:rPr>
                <w:i/>
                <w:szCs w:val="24"/>
                <w:shd w:val="clear" w:color="auto" w:fill="FFFFFF"/>
              </w:rPr>
              <w:t>Teorie krizového managementu</w:t>
            </w:r>
            <w:r w:rsidRPr="00F43359">
              <w:rPr>
                <w:szCs w:val="24"/>
                <w:shd w:val="clear" w:color="auto" w:fill="FFFFFF"/>
              </w:rPr>
              <w:t xml:space="preserve">. 2. rozšířené vydání. </w:t>
            </w:r>
            <w:r>
              <w:rPr>
                <w:szCs w:val="24"/>
                <w:shd w:val="clear" w:color="auto" w:fill="FFFFFF"/>
              </w:rPr>
              <w:t>O</w:t>
            </w:r>
            <w:r w:rsidRPr="00F43359">
              <w:rPr>
                <w:szCs w:val="24"/>
                <w:shd w:val="clear" w:color="auto" w:fill="FFFFFF"/>
              </w:rPr>
              <w:t>strav</w:t>
            </w:r>
            <w:r>
              <w:rPr>
                <w:szCs w:val="24"/>
                <w:shd w:val="clear" w:color="auto" w:fill="FFFFFF"/>
              </w:rPr>
              <w:t>a</w:t>
            </w:r>
            <w:r w:rsidRPr="00F43359">
              <w:rPr>
                <w:szCs w:val="24"/>
                <w:shd w:val="clear" w:color="auto" w:fill="FFFFFF"/>
              </w:rPr>
              <w:t>: Sdružení požárního a bezpečnostního inženýrství, 2020. ISBN 978</w:t>
            </w:r>
            <w:r>
              <w:rPr>
                <w:szCs w:val="24"/>
                <w:shd w:val="clear" w:color="auto" w:fill="FFFFFF"/>
              </w:rPr>
              <w:t>-</w:t>
            </w:r>
            <w:r w:rsidRPr="00F43359">
              <w:rPr>
                <w:szCs w:val="24"/>
                <w:shd w:val="clear" w:color="auto" w:fill="FFFFFF"/>
              </w:rPr>
              <w:t>80</w:t>
            </w:r>
            <w:r>
              <w:rPr>
                <w:szCs w:val="24"/>
                <w:shd w:val="clear" w:color="auto" w:fill="FFFFFF"/>
              </w:rPr>
              <w:t>-</w:t>
            </w:r>
            <w:r w:rsidRPr="00F43359">
              <w:rPr>
                <w:szCs w:val="24"/>
                <w:shd w:val="clear" w:color="auto" w:fill="FFFFFF"/>
              </w:rPr>
              <w:t>738</w:t>
            </w:r>
            <w:r>
              <w:rPr>
                <w:szCs w:val="24"/>
                <w:shd w:val="clear" w:color="auto" w:fill="FFFFFF"/>
              </w:rPr>
              <w:t>-</w:t>
            </w:r>
            <w:r w:rsidRPr="00F43359">
              <w:rPr>
                <w:szCs w:val="24"/>
                <w:shd w:val="clear" w:color="auto" w:fill="FFFFFF"/>
              </w:rPr>
              <w:t>5231</w:t>
            </w:r>
            <w:r>
              <w:rPr>
                <w:szCs w:val="24"/>
                <w:shd w:val="clear" w:color="auto" w:fill="FFFFFF"/>
              </w:rPr>
              <w:t>-</w:t>
            </w:r>
            <w:r w:rsidRPr="00F43359">
              <w:rPr>
                <w:szCs w:val="24"/>
                <w:shd w:val="clear" w:color="auto" w:fill="FFFFFF"/>
              </w:rPr>
              <w:t>3.</w:t>
            </w:r>
          </w:p>
          <w:p w14:paraId="7A7309B7" w14:textId="77777777" w:rsidR="003627B6" w:rsidRPr="00F43359" w:rsidRDefault="003627B6" w:rsidP="003C3AF4">
            <w:pPr>
              <w:rPr>
                <w:szCs w:val="24"/>
                <w:shd w:val="clear" w:color="auto" w:fill="FFFFFF"/>
              </w:rPr>
            </w:pPr>
            <w:r w:rsidRPr="004D1456">
              <w:rPr>
                <w:szCs w:val="24"/>
                <w:shd w:val="clear" w:color="auto" w:fill="FFFFFF"/>
              </w:rPr>
              <w:t xml:space="preserve">VANÍČEK, Jiří a Ondřej VODEHNAL. </w:t>
            </w:r>
            <w:r w:rsidRPr="004D1456">
              <w:rPr>
                <w:i/>
                <w:iCs/>
                <w:szCs w:val="24"/>
                <w:shd w:val="clear" w:color="auto" w:fill="FFFFFF"/>
              </w:rPr>
              <w:t>Krizový zákon: komentář</w:t>
            </w:r>
            <w:r w:rsidRPr="004D1456">
              <w:rPr>
                <w:szCs w:val="24"/>
                <w:shd w:val="clear" w:color="auto" w:fill="FFFFFF"/>
              </w:rPr>
              <w:t>. Praha: Wolters Kluwer, 2017. Komentáře Wolters Kluwer. ISBN 978-80-7552-787-5</w:t>
            </w:r>
            <w:r>
              <w:rPr>
                <w:szCs w:val="24"/>
                <w:shd w:val="clear" w:color="auto" w:fill="FFFFFF"/>
              </w:rPr>
              <w:t>.</w:t>
            </w:r>
          </w:p>
          <w:p w14:paraId="2A48BAD3" w14:textId="77777777" w:rsidR="003627B6" w:rsidRPr="00F43359" w:rsidRDefault="003627B6" w:rsidP="003C3AF4">
            <w:pPr>
              <w:rPr>
                <w:szCs w:val="24"/>
              </w:rPr>
            </w:pPr>
            <w:r w:rsidRPr="00F43359">
              <w:rPr>
                <w:szCs w:val="24"/>
              </w:rPr>
              <w:t xml:space="preserve">ŠÍN, Robin. </w:t>
            </w:r>
            <w:r w:rsidRPr="00F43359">
              <w:rPr>
                <w:i/>
                <w:szCs w:val="24"/>
              </w:rPr>
              <w:t>Medicína katastrof</w:t>
            </w:r>
            <w:r w:rsidRPr="00F43359">
              <w:rPr>
                <w:szCs w:val="24"/>
              </w:rPr>
              <w:t>. Praha: Galén, 2017. ISBN 978</w:t>
            </w:r>
            <w:r>
              <w:rPr>
                <w:szCs w:val="24"/>
              </w:rPr>
              <w:t>-</w:t>
            </w:r>
            <w:r w:rsidRPr="00F43359">
              <w:rPr>
                <w:szCs w:val="24"/>
              </w:rPr>
              <w:t>80</w:t>
            </w:r>
            <w:r>
              <w:rPr>
                <w:szCs w:val="24"/>
              </w:rPr>
              <w:t>-</w:t>
            </w:r>
            <w:r w:rsidRPr="00F43359">
              <w:rPr>
                <w:szCs w:val="24"/>
              </w:rPr>
              <w:t>749</w:t>
            </w:r>
            <w:r>
              <w:rPr>
                <w:szCs w:val="24"/>
              </w:rPr>
              <w:t>-</w:t>
            </w:r>
            <w:r w:rsidRPr="00F43359">
              <w:rPr>
                <w:szCs w:val="24"/>
              </w:rPr>
              <w:t>2295</w:t>
            </w:r>
            <w:r>
              <w:rPr>
                <w:szCs w:val="24"/>
              </w:rPr>
              <w:t>-</w:t>
            </w:r>
            <w:r w:rsidRPr="00F43359">
              <w:rPr>
                <w:szCs w:val="24"/>
              </w:rPr>
              <w:t>4.</w:t>
            </w:r>
          </w:p>
          <w:p w14:paraId="4334088B" w14:textId="77777777" w:rsidR="003627B6" w:rsidRDefault="003627B6" w:rsidP="003C3AF4">
            <w:pPr>
              <w:rPr>
                <w:szCs w:val="24"/>
                <w:shd w:val="clear" w:color="auto" w:fill="FFFFFF"/>
              </w:rPr>
            </w:pPr>
            <w:r w:rsidRPr="00F43359">
              <w:rPr>
                <w:i/>
                <w:iCs/>
                <w:szCs w:val="24"/>
                <w:shd w:val="clear" w:color="auto" w:fill="FFFFFF"/>
              </w:rPr>
              <w:t>Bojový řád jednotek požární ochrany</w:t>
            </w:r>
            <w:r w:rsidRPr="00F43359">
              <w:rPr>
                <w:szCs w:val="24"/>
                <w:shd w:val="clear" w:color="auto" w:fill="FFFFFF"/>
              </w:rPr>
              <w:t xml:space="preserve">. </w:t>
            </w:r>
            <w:r>
              <w:rPr>
                <w:szCs w:val="24"/>
                <w:shd w:val="clear" w:color="auto" w:fill="FFFFFF"/>
              </w:rPr>
              <w:t>O</w:t>
            </w:r>
            <w:r w:rsidRPr="00F43359">
              <w:rPr>
                <w:szCs w:val="24"/>
                <w:shd w:val="clear" w:color="auto" w:fill="FFFFFF"/>
              </w:rPr>
              <w:t>strav</w:t>
            </w:r>
            <w:r>
              <w:rPr>
                <w:szCs w:val="24"/>
                <w:shd w:val="clear" w:color="auto" w:fill="FFFFFF"/>
              </w:rPr>
              <w:t>a</w:t>
            </w:r>
            <w:r w:rsidRPr="00F43359">
              <w:rPr>
                <w:szCs w:val="24"/>
                <w:shd w:val="clear" w:color="auto" w:fill="FFFFFF"/>
              </w:rPr>
              <w:t>: Sdružení požárního a bezpečnostního inženýrství, 2017. ISBN 978-80-7385-197-2.</w:t>
            </w:r>
          </w:p>
          <w:p w14:paraId="3E3898CF" w14:textId="77777777" w:rsidR="003627B6" w:rsidRDefault="003627B6" w:rsidP="003C3AF4">
            <w:pPr>
              <w:rPr>
                <w:szCs w:val="24"/>
                <w:shd w:val="clear" w:color="auto" w:fill="FFFFFF"/>
              </w:rPr>
            </w:pPr>
            <w:r w:rsidRPr="00663399">
              <w:rPr>
                <w:szCs w:val="24"/>
                <w:shd w:val="clear" w:color="auto" w:fill="FFFFFF"/>
              </w:rPr>
              <w:t xml:space="preserve">ZEMAN, Tomáš, František PAULUS a Kamil BEDNÁŘ. </w:t>
            </w:r>
            <w:r w:rsidRPr="00663399">
              <w:rPr>
                <w:i/>
                <w:iCs/>
                <w:szCs w:val="24"/>
                <w:shd w:val="clear" w:color="auto" w:fill="FFFFFF"/>
              </w:rPr>
              <w:t>Ochrana obyvatelstva a integrovaný záchranný systém I</w:t>
            </w:r>
            <w:r w:rsidRPr="00663399">
              <w:rPr>
                <w:szCs w:val="24"/>
                <w:shd w:val="clear" w:color="auto" w:fill="FFFFFF"/>
              </w:rPr>
              <w:t>. Brno: Univerzita obrany, 2021. ISBN 978-80-7582-384-7</w:t>
            </w:r>
            <w:r>
              <w:rPr>
                <w:szCs w:val="24"/>
                <w:shd w:val="clear" w:color="auto" w:fill="FFFFFF"/>
              </w:rPr>
              <w:t>.</w:t>
            </w:r>
          </w:p>
          <w:p w14:paraId="1C4B0EA6" w14:textId="77777777" w:rsidR="003627B6" w:rsidRDefault="003627B6" w:rsidP="003C3AF4">
            <w:pPr>
              <w:rPr>
                <w:szCs w:val="24"/>
                <w:shd w:val="clear" w:color="auto" w:fill="FFFFFF"/>
              </w:rPr>
            </w:pPr>
            <w:r w:rsidRPr="001C3D26">
              <w:rPr>
                <w:szCs w:val="24"/>
                <w:shd w:val="clear" w:color="auto" w:fill="FFFFFF"/>
              </w:rPr>
              <w:t xml:space="preserve">TOMANDL, Jan, Jaroslav ČUŘÍK, Kristýna MARŠOVSKÁ a Tereza FOJTOVÁ. </w:t>
            </w:r>
            <w:r w:rsidRPr="00810998">
              <w:rPr>
                <w:i/>
                <w:iCs/>
                <w:szCs w:val="24"/>
                <w:shd w:val="clear" w:color="auto" w:fill="FFFFFF"/>
              </w:rPr>
              <w:t>Krizová komunikace: principy, zkušenosti, postupy</w:t>
            </w:r>
            <w:r w:rsidRPr="001C3D26">
              <w:rPr>
                <w:szCs w:val="24"/>
                <w:shd w:val="clear" w:color="auto" w:fill="FFFFFF"/>
              </w:rPr>
              <w:t>. Brno: Masarykova univerzita, 2020. ISBN 978-80-210-9636-3</w:t>
            </w:r>
            <w:r>
              <w:rPr>
                <w:szCs w:val="24"/>
                <w:shd w:val="clear" w:color="auto" w:fill="FFFFFF"/>
              </w:rPr>
              <w:t>.</w:t>
            </w:r>
          </w:p>
          <w:p w14:paraId="067DBACB" w14:textId="77777777" w:rsidR="003627B6" w:rsidRPr="00F43359" w:rsidRDefault="003627B6" w:rsidP="003C3AF4">
            <w:pPr>
              <w:rPr>
                <w:szCs w:val="24"/>
              </w:rPr>
            </w:pPr>
          </w:p>
          <w:p w14:paraId="2073B1F9" w14:textId="77777777" w:rsidR="003627B6" w:rsidRPr="00E0624A" w:rsidRDefault="003627B6" w:rsidP="003C3AF4">
            <w:pPr>
              <w:jc w:val="both"/>
              <w:rPr>
                <w:b/>
              </w:rPr>
            </w:pPr>
            <w:r w:rsidRPr="00E0624A">
              <w:rPr>
                <w:b/>
              </w:rPr>
              <w:t>Doporučená literatura:</w:t>
            </w:r>
          </w:p>
          <w:p w14:paraId="117F6817" w14:textId="77777777" w:rsidR="003627B6" w:rsidRDefault="003627B6" w:rsidP="003C3AF4">
            <w:pPr>
              <w:rPr>
                <w:szCs w:val="24"/>
                <w:shd w:val="clear" w:color="auto" w:fill="FFFFFF"/>
              </w:rPr>
            </w:pPr>
            <w:r w:rsidRPr="00F43359">
              <w:rPr>
                <w:szCs w:val="24"/>
                <w:shd w:val="clear" w:color="auto" w:fill="FFFFFF"/>
              </w:rPr>
              <w:t>RICHTER, Rostislav. </w:t>
            </w:r>
            <w:r w:rsidRPr="00F43359">
              <w:rPr>
                <w:i/>
                <w:iCs/>
                <w:szCs w:val="24"/>
                <w:shd w:val="clear" w:color="auto" w:fill="FFFFFF"/>
              </w:rPr>
              <w:t>Slovník pojmů krizového řízení</w:t>
            </w:r>
            <w:r w:rsidRPr="00F43359">
              <w:rPr>
                <w:szCs w:val="24"/>
                <w:shd w:val="clear" w:color="auto" w:fill="FFFFFF"/>
              </w:rPr>
              <w:t>. Praha: Ministerstvo vnitra, Generální ředitelství Hasičského záchranného sboru ČR, 2018. ISBN 978-80-8754491-4</w:t>
            </w:r>
            <w:r>
              <w:rPr>
                <w:szCs w:val="24"/>
                <w:shd w:val="clear" w:color="auto" w:fill="FFFFFF"/>
              </w:rPr>
              <w:t>.</w:t>
            </w:r>
          </w:p>
          <w:p w14:paraId="5FC8EA88" w14:textId="77777777" w:rsidR="003627B6" w:rsidRPr="00F43359" w:rsidRDefault="003627B6" w:rsidP="003C3AF4">
            <w:pPr>
              <w:rPr>
                <w:szCs w:val="24"/>
                <w:shd w:val="clear" w:color="auto" w:fill="FFFFFF"/>
              </w:rPr>
            </w:pPr>
            <w:r w:rsidRPr="00F43359">
              <w:rPr>
                <w:szCs w:val="24"/>
                <w:shd w:val="clear" w:color="auto" w:fill="FFFFFF"/>
              </w:rPr>
              <w:t>JONES, Harry. </w:t>
            </w:r>
            <w:r w:rsidRPr="008547CB">
              <w:rPr>
                <w:i/>
                <w:iCs/>
                <w:szCs w:val="24"/>
                <w:shd w:val="clear" w:color="auto" w:fill="FFFFFF"/>
                <w:lang w:val="en-GB"/>
              </w:rPr>
              <w:t>Disaster Management: Risk Reduction, Response Strategy and Recovery</w:t>
            </w:r>
            <w:r w:rsidRPr="008547CB">
              <w:rPr>
                <w:szCs w:val="24"/>
                <w:shd w:val="clear" w:color="auto" w:fill="FFFFFF"/>
                <w:lang w:val="en-GB"/>
              </w:rPr>
              <w:t>. Forest Hills, NY: Callisto Reference</w:t>
            </w:r>
            <w:r w:rsidRPr="00F43359">
              <w:rPr>
                <w:szCs w:val="24"/>
                <w:shd w:val="clear" w:color="auto" w:fill="FFFFFF"/>
              </w:rPr>
              <w:t>, 2020. ISBN 978-1-64116-276-0.</w:t>
            </w:r>
          </w:p>
          <w:p w14:paraId="39DA5BBE" w14:textId="77777777" w:rsidR="003627B6" w:rsidRDefault="003627B6" w:rsidP="003C3AF4">
            <w:pPr>
              <w:rPr>
                <w:szCs w:val="24"/>
                <w:shd w:val="clear" w:color="auto" w:fill="FFFFFF"/>
              </w:rPr>
            </w:pPr>
            <w:r w:rsidRPr="008547CB">
              <w:rPr>
                <w:szCs w:val="24"/>
                <w:shd w:val="clear" w:color="auto" w:fill="FFFFFF"/>
                <w:lang w:val="en-GB"/>
              </w:rPr>
              <w:t>COPPOLA, Damon. </w:t>
            </w:r>
            <w:r w:rsidRPr="008547CB">
              <w:rPr>
                <w:i/>
                <w:iCs/>
                <w:szCs w:val="24"/>
                <w:shd w:val="clear" w:color="auto" w:fill="FFFFFF"/>
                <w:lang w:val="en-GB"/>
              </w:rPr>
              <w:t>Introduction to International Disaster Management</w:t>
            </w:r>
            <w:r w:rsidRPr="00F43359">
              <w:rPr>
                <w:szCs w:val="24"/>
                <w:shd w:val="clear" w:color="auto" w:fill="FFFFFF"/>
              </w:rPr>
              <w:t>. Philadelphia: Elsevier, 2021. ISBN 978-0-12-817368-8</w:t>
            </w:r>
            <w:r>
              <w:rPr>
                <w:szCs w:val="24"/>
                <w:shd w:val="clear" w:color="auto" w:fill="FFFFFF"/>
              </w:rPr>
              <w:t>.</w:t>
            </w:r>
          </w:p>
          <w:p w14:paraId="08FE56ED" w14:textId="77777777" w:rsidR="003627B6" w:rsidRPr="00F43359" w:rsidRDefault="003627B6" w:rsidP="003C3AF4">
            <w:pPr>
              <w:rPr>
                <w:szCs w:val="24"/>
                <w:shd w:val="clear" w:color="auto" w:fill="FFFFFF"/>
              </w:rPr>
            </w:pPr>
            <w:r w:rsidRPr="00F43359">
              <w:rPr>
                <w:szCs w:val="24"/>
                <w:shd w:val="clear" w:color="auto" w:fill="FFFFFF"/>
              </w:rPr>
              <w:t xml:space="preserve">HOLLA, Katarina, TITKO Michal a Jozef RISTVEJ. </w:t>
            </w:r>
            <w:r w:rsidRPr="008547CB">
              <w:rPr>
                <w:i/>
                <w:szCs w:val="24"/>
                <w:shd w:val="clear" w:color="auto" w:fill="FFFFFF"/>
                <w:lang w:val="en-GB"/>
              </w:rPr>
              <w:t>Crisis Management – Theory and Practice</w:t>
            </w:r>
            <w:r w:rsidRPr="008547CB">
              <w:rPr>
                <w:szCs w:val="24"/>
                <w:shd w:val="clear" w:color="auto" w:fill="FFFFFF"/>
                <w:lang w:val="en-GB"/>
              </w:rPr>
              <w:t>. Intech Open</w:t>
            </w:r>
            <w:r w:rsidRPr="00F43359">
              <w:rPr>
                <w:szCs w:val="24"/>
                <w:shd w:val="clear" w:color="auto" w:fill="FFFFFF"/>
              </w:rPr>
              <w:t>, 2018. ISBN 978-1-78923-234-9.</w:t>
            </w:r>
          </w:p>
          <w:p w14:paraId="20597FD7" w14:textId="77777777" w:rsidR="003627B6" w:rsidRDefault="003627B6" w:rsidP="003C3AF4">
            <w:pPr>
              <w:rPr>
                <w:szCs w:val="24"/>
                <w:shd w:val="clear" w:color="auto" w:fill="FFFFFF"/>
              </w:rPr>
            </w:pPr>
            <w:r w:rsidRPr="008547CB">
              <w:rPr>
                <w:szCs w:val="24"/>
                <w:shd w:val="clear" w:color="auto" w:fill="FFFFFF"/>
                <w:lang w:val="en-GB"/>
              </w:rPr>
              <w:t xml:space="preserve">HADDOW, George D., Jane A. BULLOCK a Damon P. COPPOLA. </w:t>
            </w:r>
            <w:r w:rsidRPr="008547CB">
              <w:rPr>
                <w:i/>
                <w:iCs/>
                <w:szCs w:val="24"/>
                <w:shd w:val="clear" w:color="auto" w:fill="FFFFFF"/>
                <w:lang w:val="en-GB"/>
              </w:rPr>
              <w:t>Introduction to emergency management</w:t>
            </w:r>
            <w:r w:rsidRPr="008547CB">
              <w:rPr>
                <w:szCs w:val="24"/>
                <w:shd w:val="clear" w:color="auto" w:fill="FFFFFF"/>
              </w:rPr>
              <w:t>. 7. vyd. Amsterdam: Elsevier, 2021. ISBN 978-0-12-817139-4</w:t>
            </w:r>
            <w:r>
              <w:rPr>
                <w:szCs w:val="24"/>
                <w:shd w:val="clear" w:color="auto" w:fill="FFFFFF"/>
              </w:rPr>
              <w:t>.</w:t>
            </w:r>
          </w:p>
          <w:p w14:paraId="248A285C" w14:textId="77777777" w:rsidR="003627B6" w:rsidRDefault="003627B6" w:rsidP="003C3AF4">
            <w:pPr>
              <w:rPr>
                <w:szCs w:val="24"/>
                <w:shd w:val="clear" w:color="auto" w:fill="FFFFFF"/>
              </w:rPr>
            </w:pPr>
            <w:r w:rsidRPr="005621EE">
              <w:rPr>
                <w:szCs w:val="24"/>
                <w:shd w:val="clear" w:color="auto" w:fill="FFFFFF"/>
              </w:rPr>
              <w:t xml:space="preserve">ADAMEC, Vilém. </w:t>
            </w:r>
            <w:r w:rsidRPr="005621EE">
              <w:rPr>
                <w:i/>
                <w:iCs/>
                <w:szCs w:val="24"/>
                <w:shd w:val="clear" w:color="auto" w:fill="FFFFFF"/>
              </w:rPr>
              <w:t>Operační střediska v integrovaném záchranném systému</w:t>
            </w:r>
            <w:r w:rsidRPr="005621EE">
              <w:rPr>
                <w:szCs w:val="24"/>
                <w:shd w:val="clear" w:color="auto" w:fill="FFFFFF"/>
              </w:rPr>
              <w:t>. Ostrava: Sdružení požárního a bezpečnostního inženýrství, 2019, SPBI Spektrum. Červená řada. ISBN 978-80-7385-225-2</w:t>
            </w:r>
            <w:r>
              <w:rPr>
                <w:szCs w:val="24"/>
                <w:shd w:val="clear" w:color="auto" w:fill="FFFFFF"/>
              </w:rPr>
              <w:t>.</w:t>
            </w:r>
          </w:p>
          <w:p w14:paraId="633B0F50" w14:textId="77777777" w:rsidR="003627B6" w:rsidRPr="00F43359" w:rsidRDefault="003627B6" w:rsidP="003C3AF4">
            <w:pPr>
              <w:rPr>
                <w:szCs w:val="24"/>
                <w:shd w:val="clear" w:color="auto" w:fill="FFFFFF"/>
              </w:rPr>
            </w:pPr>
          </w:p>
          <w:p w14:paraId="6BC74B3F" w14:textId="77777777" w:rsidR="003627B6" w:rsidRDefault="003627B6" w:rsidP="003C3AF4">
            <w:pPr>
              <w:jc w:val="both"/>
            </w:pPr>
          </w:p>
        </w:tc>
      </w:tr>
      <w:tr w:rsidR="003627B6" w14:paraId="1B90C8C4" w14:textId="77777777" w:rsidTr="003C3AF4">
        <w:tc>
          <w:tcPr>
            <w:tcW w:w="9854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E299046" w14:textId="77777777" w:rsidR="003627B6" w:rsidRDefault="003627B6" w:rsidP="003C3AF4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627B6" w14:paraId="714A4F73" w14:textId="77777777" w:rsidTr="003C3AF4">
        <w:tc>
          <w:tcPr>
            <w:tcW w:w="4786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1C72BA15" w14:textId="77777777" w:rsidR="003627B6" w:rsidRDefault="003627B6" w:rsidP="003C3AF4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785977EA" w14:textId="77777777" w:rsidR="003627B6" w:rsidRDefault="003627B6" w:rsidP="003C3AF4">
            <w:pPr>
              <w:jc w:val="both"/>
            </w:pPr>
            <w:r>
              <w:t>20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1B5A465E" w14:textId="77777777" w:rsidR="003627B6" w:rsidRDefault="003627B6" w:rsidP="003C3AF4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627B6" w14:paraId="3002E2BB" w14:textId="77777777" w:rsidTr="003C3AF4">
        <w:tc>
          <w:tcPr>
            <w:tcW w:w="9854" w:type="dxa"/>
            <w:gridSpan w:val="8"/>
            <w:shd w:val="clear" w:color="auto" w:fill="F7CAAC"/>
          </w:tcPr>
          <w:p w14:paraId="4AD6DDAC" w14:textId="77777777" w:rsidR="003627B6" w:rsidRDefault="003627B6" w:rsidP="003C3AF4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627B6" w14:paraId="7A189FA9" w14:textId="77777777" w:rsidTr="003C3AF4">
        <w:trPr>
          <w:trHeight w:val="1373"/>
        </w:trPr>
        <w:tc>
          <w:tcPr>
            <w:tcW w:w="9854" w:type="dxa"/>
            <w:gridSpan w:val="8"/>
          </w:tcPr>
          <w:p w14:paraId="79C0F234" w14:textId="77777777" w:rsidR="003627B6" w:rsidRDefault="003627B6" w:rsidP="003C3AF4">
            <w:pPr>
              <w:jc w:val="both"/>
            </w:pPr>
            <w:r>
              <w:t>Studenti se účastní výuky ve stanoveném počtu hodin, kde je jim redukovanou formou prezentována látka výše uvedeného rozsahu a jsou jim určeny části učiva k samostatnému nastudování. Hodnocení individuálních úkolů studentů a korekce informací získaných samostudiem probíhá na skupinových a individuálních konzultacích, prostřednictvím elektronické pošty, portálu UTB nebo v systému MOODLE. V souladu s vnitřními předpisy FLKŘ má každý akademický pracovník stanoveny konzultační hodiny v rozsahu minimálně 2 hodiny týdně. Dle potřeby jsou dále konzultace možné i po předchozí emailové či telefonické dohodě.</w:t>
            </w:r>
          </w:p>
        </w:tc>
      </w:tr>
    </w:tbl>
    <w:p w14:paraId="1DB21075" w14:textId="77777777" w:rsidR="003627B6" w:rsidRDefault="003627B6" w:rsidP="003627B6">
      <w:pPr>
        <w:spacing w:after="160" w:line="259" w:lineRule="auto"/>
      </w:pPr>
    </w:p>
    <w:p w14:paraId="182367FD" w14:textId="02F7590E" w:rsidR="008F0084" w:rsidRDefault="008F0084" w:rsidP="008F0084">
      <w:pPr>
        <w:spacing w:after="160" w:line="259" w:lineRule="auto"/>
      </w:pPr>
    </w:p>
    <w:p w14:paraId="662014BF" w14:textId="681F8E53" w:rsidR="00F92E9A" w:rsidRDefault="00F92E9A" w:rsidP="008F0084">
      <w:pPr>
        <w:spacing w:after="160" w:line="259" w:lineRule="auto"/>
      </w:pPr>
    </w:p>
    <w:p w14:paraId="1DA3F546" w14:textId="20620526" w:rsidR="00F92E9A" w:rsidRDefault="00F92E9A" w:rsidP="008F0084">
      <w:pPr>
        <w:spacing w:after="160" w:line="259" w:lineRule="auto"/>
      </w:pPr>
    </w:p>
    <w:p w14:paraId="6B6C4BDC" w14:textId="0B58A1B6" w:rsidR="00F92E9A" w:rsidRDefault="00F92E9A" w:rsidP="008F0084">
      <w:pPr>
        <w:spacing w:after="160" w:line="259" w:lineRule="auto"/>
      </w:pPr>
    </w:p>
    <w:p w14:paraId="624079E3" w14:textId="0E7C157E" w:rsidR="00F92E9A" w:rsidRDefault="00F92E9A" w:rsidP="008F0084">
      <w:pPr>
        <w:spacing w:after="160" w:line="259" w:lineRule="auto"/>
      </w:pPr>
    </w:p>
    <w:p w14:paraId="49514D07" w14:textId="5884887D" w:rsidR="00F92E9A" w:rsidRDefault="00F92E9A" w:rsidP="008F0084">
      <w:pPr>
        <w:spacing w:after="160" w:line="259" w:lineRule="auto"/>
      </w:pPr>
    </w:p>
    <w:p w14:paraId="6F75191F" w14:textId="6FFA7918" w:rsidR="00F92E9A" w:rsidRDefault="00F92E9A" w:rsidP="008F0084">
      <w:pPr>
        <w:spacing w:after="160" w:line="259" w:lineRule="auto"/>
      </w:pPr>
    </w:p>
    <w:p w14:paraId="770478DD" w14:textId="7F740BE2" w:rsidR="00F92E9A" w:rsidRDefault="00F92E9A" w:rsidP="008F0084">
      <w:pPr>
        <w:spacing w:after="160" w:line="259" w:lineRule="auto"/>
      </w:pPr>
    </w:p>
    <w:p w14:paraId="21F8CF7B" w14:textId="01224F8E" w:rsidR="00F92E9A" w:rsidRDefault="00F92E9A" w:rsidP="008F0084">
      <w:pPr>
        <w:spacing w:after="160" w:line="259" w:lineRule="auto"/>
      </w:pPr>
    </w:p>
    <w:p w14:paraId="1C529E1B" w14:textId="1FDC4CC2" w:rsidR="00F92E9A" w:rsidRDefault="00F92E9A" w:rsidP="008F0084">
      <w:pPr>
        <w:spacing w:after="160" w:line="259" w:lineRule="auto"/>
      </w:pP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F92E9A" w14:paraId="07F7F6C4" w14:textId="77777777" w:rsidTr="003C3AF4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00DF0CBA" w14:textId="77777777" w:rsidR="00F92E9A" w:rsidRDefault="00F92E9A" w:rsidP="003C3AF4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F92E9A" w14:paraId="1D17C7D5" w14:textId="77777777" w:rsidTr="003C3AF4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4EC283B6" w14:textId="77777777" w:rsidR="00F92E9A" w:rsidRDefault="00F92E9A" w:rsidP="003C3AF4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1743BF8A" w14:textId="77777777" w:rsidR="00F92E9A" w:rsidRPr="00A938C8" w:rsidRDefault="00F92E9A" w:rsidP="003C3AF4">
            <w:pPr>
              <w:jc w:val="both"/>
              <w:rPr>
                <w:b/>
              </w:rPr>
            </w:pPr>
            <w:r w:rsidRPr="00A938C8">
              <w:rPr>
                <w:b/>
              </w:rPr>
              <w:t>Kvantitativní analýza rizik</w:t>
            </w:r>
          </w:p>
        </w:tc>
      </w:tr>
      <w:tr w:rsidR="00F92E9A" w14:paraId="27F7A647" w14:textId="77777777" w:rsidTr="003C3AF4">
        <w:tc>
          <w:tcPr>
            <w:tcW w:w="3086" w:type="dxa"/>
            <w:shd w:val="clear" w:color="auto" w:fill="F7CAAC"/>
          </w:tcPr>
          <w:p w14:paraId="345A00C9" w14:textId="77777777" w:rsidR="00F92E9A" w:rsidRDefault="00F92E9A" w:rsidP="003C3AF4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7BDCE0A7" w14:textId="77777777" w:rsidR="00F92E9A" w:rsidRDefault="00F92E9A" w:rsidP="003C3AF4">
            <w:pPr>
              <w:jc w:val="both"/>
            </w:pPr>
            <w:r>
              <w:t>povinný,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63A36B5D" w14:textId="77777777" w:rsidR="00F92E9A" w:rsidRDefault="00F92E9A" w:rsidP="003C3AF4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0F5AC301" w14:textId="77777777" w:rsidR="00F92E9A" w:rsidRDefault="00F92E9A" w:rsidP="003C3AF4">
            <w:pPr>
              <w:jc w:val="both"/>
            </w:pPr>
            <w:r>
              <w:t>2/ZS</w:t>
            </w:r>
          </w:p>
        </w:tc>
      </w:tr>
      <w:tr w:rsidR="00F92E9A" w14:paraId="1703D9D5" w14:textId="77777777" w:rsidTr="003C3AF4">
        <w:tc>
          <w:tcPr>
            <w:tcW w:w="3086" w:type="dxa"/>
            <w:shd w:val="clear" w:color="auto" w:fill="F7CAAC"/>
          </w:tcPr>
          <w:p w14:paraId="62B2AC03" w14:textId="77777777" w:rsidR="00F92E9A" w:rsidRDefault="00F92E9A" w:rsidP="003C3AF4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7B7DCE18" w14:textId="13B8AD4B" w:rsidR="00F92E9A" w:rsidRDefault="00F92E9A" w:rsidP="00F92E9A">
            <w:pPr>
              <w:jc w:val="both"/>
            </w:pPr>
            <w:r>
              <w:t>26p + 26s</w:t>
            </w:r>
          </w:p>
        </w:tc>
        <w:tc>
          <w:tcPr>
            <w:tcW w:w="889" w:type="dxa"/>
            <w:shd w:val="clear" w:color="auto" w:fill="F7CAAC"/>
          </w:tcPr>
          <w:p w14:paraId="24587B36" w14:textId="77777777" w:rsidR="00F92E9A" w:rsidRDefault="00F92E9A" w:rsidP="003C3AF4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717B9045" w14:textId="443D155B" w:rsidR="00F92E9A" w:rsidRDefault="00F92E9A" w:rsidP="003C3AF4">
            <w:pPr>
              <w:jc w:val="both"/>
            </w:pPr>
            <w:r>
              <w:t>52</w:t>
            </w:r>
          </w:p>
        </w:tc>
        <w:tc>
          <w:tcPr>
            <w:tcW w:w="2156" w:type="dxa"/>
            <w:shd w:val="clear" w:color="auto" w:fill="F7CAAC"/>
          </w:tcPr>
          <w:p w14:paraId="2C5A961D" w14:textId="77777777" w:rsidR="00F92E9A" w:rsidRDefault="00F92E9A" w:rsidP="003C3AF4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2A3D9181" w14:textId="77777777" w:rsidR="00F92E9A" w:rsidRDefault="00F92E9A" w:rsidP="003C3AF4">
            <w:pPr>
              <w:jc w:val="both"/>
            </w:pPr>
            <w:r>
              <w:t>4</w:t>
            </w:r>
          </w:p>
        </w:tc>
      </w:tr>
      <w:tr w:rsidR="00F92E9A" w14:paraId="7FCD510B" w14:textId="77777777" w:rsidTr="003C3AF4">
        <w:tc>
          <w:tcPr>
            <w:tcW w:w="3086" w:type="dxa"/>
            <w:shd w:val="clear" w:color="auto" w:fill="F7CAAC"/>
          </w:tcPr>
          <w:p w14:paraId="09C87D4D" w14:textId="77777777" w:rsidR="00F92E9A" w:rsidRDefault="00F92E9A" w:rsidP="003C3AF4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6B7B99EF" w14:textId="77777777" w:rsidR="00F92E9A" w:rsidRDefault="00F92E9A" w:rsidP="003C3AF4">
            <w:pPr>
              <w:jc w:val="both"/>
            </w:pPr>
          </w:p>
        </w:tc>
      </w:tr>
      <w:tr w:rsidR="00F92E9A" w14:paraId="7C770447" w14:textId="77777777" w:rsidTr="003C3AF4">
        <w:tc>
          <w:tcPr>
            <w:tcW w:w="3086" w:type="dxa"/>
            <w:shd w:val="clear" w:color="auto" w:fill="F7CAAC"/>
          </w:tcPr>
          <w:p w14:paraId="02AB1081" w14:textId="77777777" w:rsidR="00F92E9A" w:rsidRDefault="00F92E9A" w:rsidP="003C3AF4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77A4E1ED" w14:textId="2D4059B2" w:rsidR="00F92E9A" w:rsidRDefault="000956B5" w:rsidP="003C3AF4">
            <w:pPr>
              <w:jc w:val="both"/>
            </w:pPr>
            <w:r>
              <w:t>Zápočet, zkouška.</w:t>
            </w:r>
          </w:p>
        </w:tc>
        <w:tc>
          <w:tcPr>
            <w:tcW w:w="2156" w:type="dxa"/>
            <w:shd w:val="clear" w:color="auto" w:fill="F7CAAC"/>
          </w:tcPr>
          <w:p w14:paraId="0B7C42BB" w14:textId="77777777" w:rsidR="00F92E9A" w:rsidRDefault="00F92E9A" w:rsidP="003C3AF4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3918AD44" w14:textId="77777777" w:rsidR="00F92E9A" w:rsidRDefault="00F92E9A" w:rsidP="003C3AF4">
            <w:pPr>
              <w:jc w:val="both"/>
            </w:pPr>
            <w:r>
              <w:t>přednášky</w:t>
            </w:r>
          </w:p>
          <w:p w14:paraId="02BBDF6D" w14:textId="2EE662E0" w:rsidR="00F92E9A" w:rsidRDefault="00F92E9A" w:rsidP="003C3AF4">
            <w:pPr>
              <w:jc w:val="both"/>
            </w:pPr>
            <w:r>
              <w:t>semináře</w:t>
            </w:r>
          </w:p>
        </w:tc>
      </w:tr>
      <w:tr w:rsidR="00F92E9A" w14:paraId="08E5D0AC" w14:textId="77777777" w:rsidTr="003C3AF4">
        <w:tc>
          <w:tcPr>
            <w:tcW w:w="3086" w:type="dxa"/>
            <w:shd w:val="clear" w:color="auto" w:fill="F7CAAC"/>
          </w:tcPr>
          <w:p w14:paraId="7CEC1406" w14:textId="77777777" w:rsidR="00F92E9A" w:rsidRDefault="00F92E9A" w:rsidP="003C3AF4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5170447" w14:textId="3BC19DC2" w:rsidR="00AF10F1" w:rsidRDefault="00AF10F1" w:rsidP="00AF10F1">
            <w:pPr>
              <w:jc w:val="both"/>
            </w:pPr>
            <w:r>
              <w:t>Zápočet: aktivní účast na nejméně 80 % seminářů, zpracování a obhájení seminární práce zaměřené na aplikaci vyučovaných metod kvantitativní analýzy rizik</w:t>
            </w:r>
            <w:r w:rsidR="000956B5">
              <w:t>.</w:t>
            </w:r>
          </w:p>
          <w:p w14:paraId="4A0D1320" w14:textId="77777777" w:rsidR="00F92E9A" w:rsidRDefault="00F92E9A" w:rsidP="003C3AF4">
            <w:pPr>
              <w:jc w:val="both"/>
            </w:pPr>
          </w:p>
          <w:p w14:paraId="72A39707" w14:textId="47AA7FB0" w:rsidR="00F92E9A" w:rsidRDefault="00F92E9A" w:rsidP="003C3AF4">
            <w:pPr>
              <w:jc w:val="both"/>
            </w:pPr>
            <w:r>
              <w:t>Zkouška: kombinovaná písemná a ústní zkouška</w:t>
            </w:r>
            <w:r w:rsidR="000956B5">
              <w:t>.</w:t>
            </w:r>
          </w:p>
        </w:tc>
      </w:tr>
      <w:tr w:rsidR="00F92E9A" w14:paraId="043BFE64" w14:textId="77777777" w:rsidTr="003C3AF4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738303F7" w14:textId="77777777" w:rsidR="00F92E9A" w:rsidRDefault="00F92E9A" w:rsidP="003C3AF4">
            <w:pPr>
              <w:jc w:val="both"/>
            </w:pPr>
          </w:p>
        </w:tc>
      </w:tr>
      <w:tr w:rsidR="00F92E9A" w14:paraId="3B5AF0CC" w14:textId="77777777" w:rsidTr="003C3AF4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C9AE5EC" w14:textId="77777777" w:rsidR="00F92E9A" w:rsidRDefault="00F92E9A" w:rsidP="003C3AF4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2D734CED" w14:textId="77777777" w:rsidR="00F92E9A" w:rsidRDefault="00F92E9A" w:rsidP="003C3AF4">
            <w:pPr>
              <w:jc w:val="both"/>
            </w:pPr>
            <w:r>
              <w:t>Ing. Petr Veselík, Ph.D.</w:t>
            </w:r>
          </w:p>
        </w:tc>
      </w:tr>
      <w:tr w:rsidR="00F92E9A" w14:paraId="7085B59B" w14:textId="77777777" w:rsidTr="003C3AF4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2AD48DA4" w14:textId="77777777" w:rsidR="00F92E9A" w:rsidRDefault="00F92E9A" w:rsidP="003C3AF4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74A83A7" w14:textId="77777777" w:rsidR="00F92E9A" w:rsidRDefault="00F92E9A" w:rsidP="003C3AF4">
            <w:pPr>
              <w:jc w:val="both"/>
            </w:pPr>
            <w:r>
              <w:t>Garant stanovuje obsah a dohlíží na jednotné vedení přednášek a cvičení.</w:t>
            </w:r>
          </w:p>
          <w:p w14:paraId="40A9648D" w14:textId="77777777" w:rsidR="00F92E9A" w:rsidRDefault="00F92E9A" w:rsidP="003C3AF4">
            <w:pPr>
              <w:jc w:val="both"/>
            </w:pPr>
            <w:r>
              <w:t>Garant přímo vyučuje 69 % přednášek a cvičení.</w:t>
            </w:r>
          </w:p>
          <w:p w14:paraId="3D83489E" w14:textId="77777777" w:rsidR="00F92E9A" w:rsidRDefault="00F92E9A" w:rsidP="003C3AF4">
            <w:pPr>
              <w:jc w:val="both"/>
            </w:pPr>
          </w:p>
        </w:tc>
      </w:tr>
      <w:tr w:rsidR="00F92E9A" w14:paraId="5B8C4378" w14:textId="77777777" w:rsidTr="003C3AF4">
        <w:tc>
          <w:tcPr>
            <w:tcW w:w="3086" w:type="dxa"/>
            <w:shd w:val="clear" w:color="auto" w:fill="F7CAAC"/>
          </w:tcPr>
          <w:p w14:paraId="5494DDD7" w14:textId="77777777" w:rsidR="00F92E9A" w:rsidRDefault="00F92E9A" w:rsidP="003C3AF4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E0F558C" w14:textId="77777777" w:rsidR="00F92E9A" w:rsidRDefault="00F92E9A" w:rsidP="003C3AF4">
            <w:pPr>
              <w:jc w:val="both"/>
            </w:pPr>
            <w:r>
              <w:t>Ing. Petr Veselík, Ph.D. – přednášky (69 %), cvičení (69 %)</w:t>
            </w:r>
          </w:p>
          <w:p w14:paraId="5D51D0E5" w14:textId="77777777" w:rsidR="00F92E9A" w:rsidRDefault="00F92E9A" w:rsidP="003C3AF4">
            <w:pPr>
              <w:jc w:val="both"/>
            </w:pPr>
            <w:r>
              <w:t>doc. Mgr. Tomáš Zeman, Ph.D. et Ph.D. – přednášky (31 %), cvičení (31 %)</w:t>
            </w:r>
          </w:p>
          <w:p w14:paraId="26C7D6E8" w14:textId="77777777" w:rsidR="00F92E9A" w:rsidRDefault="00F92E9A" w:rsidP="003C3AF4">
            <w:pPr>
              <w:jc w:val="both"/>
            </w:pPr>
          </w:p>
        </w:tc>
      </w:tr>
      <w:tr w:rsidR="00F92E9A" w14:paraId="74AEAE2F" w14:textId="77777777" w:rsidTr="003C3AF4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2F052D7C" w14:textId="77777777" w:rsidR="00F92E9A" w:rsidRDefault="00F92E9A" w:rsidP="003C3AF4">
            <w:pPr>
              <w:jc w:val="both"/>
            </w:pPr>
          </w:p>
        </w:tc>
      </w:tr>
      <w:tr w:rsidR="00F92E9A" w14:paraId="229CE56F" w14:textId="77777777" w:rsidTr="003C3AF4">
        <w:tc>
          <w:tcPr>
            <w:tcW w:w="3086" w:type="dxa"/>
            <w:shd w:val="clear" w:color="auto" w:fill="F7CAAC"/>
          </w:tcPr>
          <w:p w14:paraId="6C5D2D7E" w14:textId="77777777" w:rsidR="00F92E9A" w:rsidRDefault="00F92E9A" w:rsidP="003C3AF4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DA734AE" w14:textId="77777777" w:rsidR="00F92E9A" w:rsidRDefault="00F92E9A" w:rsidP="003C3AF4">
            <w:pPr>
              <w:jc w:val="both"/>
            </w:pPr>
          </w:p>
        </w:tc>
      </w:tr>
      <w:tr w:rsidR="00F92E9A" w14:paraId="028A3C99" w14:textId="77777777" w:rsidTr="00DD758A">
        <w:trPr>
          <w:trHeight w:val="5526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781A8E37" w14:textId="77777777" w:rsidR="00F92E9A" w:rsidRDefault="00F92E9A" w:rsidP="003C3AF4">
            <w:pPr>
              <w:jc w:val="both"/>
            </w:pPr>
          </w:p>
          <w:p w14:paraId="35163F61" w14:textId="77777777" w:rsidR="00AF10F1" w:rsidRDefault="00AF10F1" w:rsidP="00AF10F1">
            <w:pPr>
              <w:jc w:val="both"/>
            </w:pPr>
            <w:r>
              <w:t xml:space="preserve">Předmět rozšiřuje znalosti, dovednosti a způsobilosti studentů ve vztahu k aplikaci kvantitativních metod analýzy rizik. Navazuje přitom na předmět Metody posuzování rizik. Studenti získají komplexní znalosti a dovednosti v oblasti využití metod aplikované statistiky při analýze rizik, odhadu rizika a stanovení chyby tohoto odhadu, testování kauzálních vztahů, prediktivního modelování rizik a simulačních metod. Zvláštní důraz je kladen na využití statistických a simulačních metod při posuzování finančních a zdravotních rizik a rizik vysoce nepravděpodobných událostí. </w:t>
            </w:r>
            <w:r w:rsidRPr="0004574F">
              <w:t>V rámci praktické výuky budou na cvičeních využívány relevantní softwarové nástroje pro aplikaci uvedených metod</w:t>
            </w:r>
            <w:r>
              <w:t>.</w:t>
            </w:r>
          </w:p>
          <w:p w14:paraId="715BB014" w14:textId="77777777" w:rsidR="00F92E9A" w:rsidRDefault="00F92E9A" w:rsidP="003C3AF4">
            <w:pPr>
              <w:jc w:val="both"/>
            </w:pPr>
          </w:p>
          <w:p w14:paraId="657EE98C" w14:textId="77777777" w:rsidR="00F92E9A" w:rsidRDefault="00F92E9A" w:rsidP="003C3AF4">
            <w:pPr>
              <w:jc w:val="both"/>
            </w:pPr>
            <w:r>
              <w:t>Vyučovaná témata:</w:t>
            </w:r>
          </w:p>
          <w:p w14:paraId="50D28A7B" w14:textId="5165EA5D" w:rsidR="00F92E9A" w:rsidRDefault="00F92E9A" w:rsidP="00FB1440">
            <w:pPr>
              <w:pStyle w:val="Odstavecseseznamem"/>
              <w:numPr>
                <w:ilvl w:val="0"/>
                <w:numId w:val="24"/>
              </w:numPr>
              <w:jc w:val="both"/>
            </w:pPr>
            <w:r>
              <w:t>Úvod do studia předmětu, softwarové nástroje pro kvantitativní analýzu rizik, předpoklady a omezení spojená s aplikací statistických metod při hodnocení rizik, zásady získávání dat</w:t>
            </w:r>
            <w:r w:rsidR="00FE0C0C">
              <w:t>.</w:t>
            </w:r>
          </w:p>
          <w:p w14:paraId="38177CBB" w14:textId="04933E97" w:rsidR="00F92E9A" w:rsidRDefault="00F92E9A" w:rsidP="00FB1440">
            <w:pPr>
              <w:pStyle w:val="Odstavecseseznamem"/>
              <w:numPr>
                <w:ilvl w:val="0"/>
                <w:numId w:val="24"/>
              </w:numPr>
              <w:jc w:val="both"/>
            </w:pPr>
            <w:r>
              <w:t>Odhad pravděpodobnosti nežádoucí události</w:t>
            </w:r>
            <w:r w:rsidR="00FE0C0C">
              <w:t>.</w:t>
            </w:r>
          </w:p>
          <w:p w14:paraId="7818E8EC" w14:textId="1A6C3B6C" w:rsidR="00F92E9A" w:rsidRDefault="00F92E9A" w:rsidP="00FB1440">
            <w:pPr>
              <w:pStyle w:val="Odstavecseseznamem"/>
              <w:numPr>
                <w:ilvl w:val="0"/>
                <w:numId w:val="24"/>
              </w:numPr>
              <w:jc w:val="both"/>
            </w:pPr>
            <w:r>
              <w:t>Odhad dopadů nežádoucí události</w:t>
            </w:r>
            <w:r w:rsidR="00FE0C0C">
              <w:t>.</w:t>
            </w:r>
          </w:p>
          <w:p w14:paraId="6EACA183" w14:textId="7CE1114B" w:rsidR="00F92E9A" w:rsidRDefault="00F92E9A" w:rsidP="00FB1440">
            <w:pPr>
              <w:pStyle w:val="Odstavecseseznamem"/>
              <w:numPr>
                <w:ilvl w:val="0"/>
                <w:numId w:val="24"/>
              </w:numPr>
              <w:jc w:val="both"/>
            </w:pPr>
            <w:r>
              <w:t>Metody prediktivního modelování rizik</w:t>
            </w:r>
            <w:r w:rsidR="00FE0C0C">
              <w:t>.</w:t>
            </w:r>
          </w:p>
          <w:p w14:paraId="6FBD217D" w14:textId="35D5D5CF" w:rsidR="00F92E9A" w:rsidRDefault="00F92E9A" w:rsidP="00FB1440">
            <w:pPr>
              <w:pStyle w:val="Odstavecseseznamem"/>
              <w:numPr>
                <w:ilvl w:val="0"/>
                <w:numId w:val="24"/>
              </w:numPr>
              <w:jc w:val="both"/>
            </w:pPr>
            <w:r>
              <w:t>Modelování a testování kauzálních vztahů při analýze rizik prostřednictvím regresních metod</w:t>
            </w:r>
            <w:r w:rsidR="00FE0C0C">
              <w:t>.</w:t>
            </w:r>
          </w:p>
          <w:p w14:paraId="45BA9ED6" w14:textId="3D40FB1B" w:rsidR="00F92E9A" w:rsidRDefault="00F92E9A" w:rsidP="00FB1440">
            <w:pPr>
              <w:pStyle w:val="Odstavecseseznamem"/>
              <w:numPr>
                <w:ilvl w:val="0"/>
                <w:numId w:val="24"/>
              </w:numPr>
              <w:jc w:val="both"/>
            </w:pPr>
            <w:r>
              <w:t>Metody analýzy časových řad</w:t>
            </w:r>
            <w:r w:rsidR="00FE0C0C">
              <w:t>.</w:t>
            </w:r>
          </w:p>
          <w:p w14:paraId="236C5D46" w14:textId="1820E71D" w:rsidR="00F92E9A" w:rsidRDefault="00F92E9A" w:rsidP="00FB1440">
            <w:pPr>
              <w:pStyle w:val="Odstavecseseznamem"/>
              <w:numPr>
                <w:ilvl w:val="0"/>
                <w:numId w:val="24"/>
              </w:numPr>
              <w:jc w:val="both"/>
            </w:pPr>
            <w:r>
              <w:t>Bayesovská inference při hodnocení rizik vysoce nepravděpodobných událostí</w:t>
            </w:r>
            <w:r w:rsidR="00FE0C0C">
              <w:t>.</w:t>
            </w:r>
          </w:p>
          <w:p w14:paraId="0F42FEA1" w14:textId="0491F46A" w:rsidR="00F92E9A" w:rsidRDefault="00F92E9A" w:rsidP="00FB1440">
            <w:pPr>
              <w:pStyle w:val="Odstavecseseznamem"/>
              <w:numPr>
                <w:ilvl w:val="0"/>
                <w:numId w:val="24"/>
              </w:numPr>
              <w:jc w:val="both"/>
            </w:pPr>
            <w:r>
              <w:t>Simulace při hodnocení rizik</w:t>
            </w:r>
            <w:r w:rsidR="00FE0C0C">
              <w:t>.</w:t>
            </w:r>
          </w:p>
          <w:p w14:paraId="182F22CF" w14:textId="6288C3F7" w:rsidR="00F92E9A" w:rsidRDefault="00F92E9A" w:rsidP="00FB1440">
            <w:pPr>
              <w:pStyle w:val="Odstavecseseznamem"/>
              <w:numPr>
                <w:ilvl w:val="0"/>
                <w:numId w:val="24"/>
              </w:numPr>
              <w:jc w:val="both"/>
            </w:pPr>
            <w:r>
              <w:t>Hodnocení neurčitosti vyplývající z použitého modelu a chyby měření</w:t>
            </w:r>
            <w:r w:rsidR="00FE0C0C">
              <w:t>.</w:t>
            </w:r>
          </w:p>
          <w:p w14:paraId="63571B24" w14:textId="60797419" w:rsidR="00F92E9A" w:rsidRDefault="00F92E9A" w:rsidP="00FB1440">
            <w:pPr>
              <w:pStyle w:val="Odstavecseseznamem"/>
              <w:numPr>
                <w:ilvl w:val="0"/>
                <w:numId w:val="24"/>
              </w:numPr>
              <w:jc w:val="both"/>
            </w:pPr>
            <w:r>
              <w:t>Využití statistických metod při hodnocení finančních rizik</w:t>
            </w:r>
            <w:r w:rsidR="00FE0C0C">
              <w:t>.</w:t>
            </w:r>
          </w:p>
          <w:p w14:paraId="1FB919E8" w14:textId="799F681C" w:rsidR="00F92E9A" w:rsidRDefault="00F92E9A" w:rsidP="00FB1440">
            <w:pPr>
              <w:pStyle w:val="Odstavecseseznamem"/>
              <w:numPr>
                <w:ilvl w:val="0"/>
                <w:numId w:val="24"/>
              </w:numPr>
              <w:jc w:val="both"/>
            </w:pPr>
            <w:r>
              <w:t>Kvantitativní hodnocení dynamických rizik</w:t>
            </w:r>
            <w:r w:rsidR="00FE0C0C">
              <w:t>.</w:t>
            </w:r>
          </w:p>
          <w:p w14:paraId="1B23AD5A" w14:textId="515472A1" w:rsidR="00F92E9A" w:rsidRDefault="00F92E9A" w:rsidP="00FB1440">
            <w:pPr>
              <w:pStyle w:val="Odstavecseseznamem"/>
              <w:numPr>
                <w:ilvl w:val="0"/>
                <w:numId w:val="24"/>
              </w:numPr>
              <w:jc w:val="both"/>
            </w:pPr>
            <w:r>
              <w:t>Pokročilé metody posouzení vztahu mezi dávkou a účinkem nebezpečných látek při hodnocení zdravotních rizik</w:t>
            </w:r>
            <w:r w:rsidR="00FE0C0C">
              <w:t>.</w:t>
            </w:r>
          </w:p>
          <w:p w14:paraId="140D39A3" w14:textId="69BE1BB1" w:rsidR="00F92E9A" w:rsidRDefault="00F92E9A" w:rsidP="004A49C0">
            <w:pPr>
              <w:pStyle w:val="Odstavecseseznamem"/>
              <w:numPr>
                <w:ilvl w:val="0"/>
                <w:numId w:val="24"/>
              </w:numPr>
              <w:jc w:val="both"/>
            </w:pPr>
            <w:r>
              <w:t>Pokročilé metody posouzení expozice při hodnocení zdravotních rizik.</w:t>
            </w:r>
          </w:p>
          <w:p w14:paraId="5A68D397" w14:textId="77777777" w:rsidR="00F92E9A" w:rsidRDefault="00F92E9A" w:rsidP="003C3AF4">
            <w:pPr>
              <w:jc w:val="both"/>
            </w:pPr>
          </w:p>
        </w:tc>
      </w:tr>
      <w:tr w:rsidR="00F92E9A" w14:paraId="0AED83DE" w14:textId="77777777" w:rsidTr="003C3AF4">
        <w:trPr>
          <w:trHeight w:val="265"/>
        </w:trPr>
        <w:tc>
          <w:tcPr>
            <w:tcW w:w="3653" w:type="dxa"/>
            <w:gridSpan w:val="2"/>
            <w:tcBorders>
              <w:top w:val="nil"/>
              <w:bottom w:val="single" w:sz="2" w:space="0" w:color="auto"/>
            </w:tcBorders>
            <w:shd w:val="clear" w:color="auto" w:fill="F7CAAC"/>
          </w:tcPr>
          <w:p w14:paraId="0C436CE9" w14:textId="77777777" w:rsidR="00F92E9A" w:rsidRDefault="00F92E9A" w:rsidP="003C3AF4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single" w:sz="2" w:space="0" w:color="auto"/>
            </w:tcBorders>
          </w:tcPr>
          <w:p w14:paraId="11B5EA63" w14:textId="77777777" w:rsidR="00F92E9A" w:rsidRDefault="00F92E9A" w:rsidP="003C3AF4">
            <w:pPr>
              <w:jc w:val="both"/>
            </w:pPr>
          </w:p>
        </w:tc>
      </w:tr>
      <w:tr w:rsidR="00F92E9A" w14:paraId="38099404" w14:textId="77777777" w:rsidTr="003C3AF4">
        <w:trPr>
          <w:trHeight w:val="1497"/>
        </w:trPr>
        <w:tc>
          <w:tcPr>
            <w:tcW w:w="9855" w:type="dxa"/>
            <w:gridSpan w:val="8"/>
            <w:tcBorders>
              <w:top w:val="single" w:sz="2" w:space="0" w:color="auto"/>
              <w:bottom w:val="single" w:sz="2" w:space="0" w:color="auto"/>
            </w:tcBorders>
          </w:tcPr>
          <w:p w14:paraId="79083D62" w14:textId="77777777" w:rsidR="00F92E9A" w:rsidRPr="001D33DA" w:rsidRDefault="00F92E9A" w:rsidP="003C3AF4">
            <w:pPr>
              <w:jc w:val="both"/>
              <w:rPr>
                <w:b/>
                <w:bCs/>
              </w:rPr>
            </w:pPr>
            <w:r w:rsidRPr="001D33DA">
              <w:rPr>
                <w:b/>
                <w:bCs/>
              </w:rPr>
              <w:t>Povinná literatura:</w:t>
            </w:r>
          </w:p>
          <w:p w14:paraId="4C27DB93" w14:textId="77777777" w:rsidR="00F92E9A" w:rsidRDefault="00F92E9A" w:rsidP="003C3AF4">
            <w:pPr>
              <w:jc w:val="both"/>
            </w:pPr>
            <w:r w:rsidRPr="00871440">
              <w:t xml:space="preserve">RAUSAND, Marvin a Stein HAUGEN. </w:t>
            </w:r>
            <w:r w:rsidRPr="000A7360">
              <w:rPr>
                <w:i/>
                <w:iCs/>
                <w:lang w:val="en-GB"/>
              </w:rPr>
              <w:t>Risk assessment: theory, methods, and applications</w:t>
            </w:r>
            <w:r w:rsidRPr="00871440">
              <w:t xml:space="preserve">. 2. vyd. </w:t>
            </w:r>
            <w:r w:rsidRPr="00F86F17">
              <w:rPr>
                <w:lang w:val="en-GB"/>
              </w:rPr>
              <w:t>Hoboken, NJ: John Wiley &amp; Sons,</w:t>
            </w:r>
            <w:r w:rsidRPr="00871440">
              <w:t xml:space="preserve"> 2020. ISBN 1119377226.</w:t>
            </w:r>
          </w:p>
          <w:p w14:paraId="301F83B9" w14:textId="77777777" w:rsidR="00F92E9A" w:rsidRDefault="00F92E9A" w:rsidP="003C3AF4">
            <w:pPr>
              <w:jc w:val="both"/>
            </w:pPr>
            <w:r w:rsidRPr="007B0C52">
              <w:rPr>
                <w:lang w:val="en-GB"/>
              </w:rPr>
              <w:t xml:space="preserve">OSTROM, Lee T. a Cheryl A. WILHELMSEN. </w:t>
            </w:r>
            <w:r w:rsidRPr="007B0C52">
              <w:rPr>
                <w:i/>
                <w:iCs/>
                <w:lang w:val="en-GB"/>
              </w:rPr>
              <w:t>Risk assessment: tools, techniques, and their applications</w:t>
            </w:r>
            <w:r w:rsidRPr="005017C7">
              <w:t>. 2. vyd. Hoboken: Wiley, 2019. ISBN 978-1-119-48346-5</w:t>
            </w:r>
            <w:r>
              <w:t>.</w:t>
            </w:r>
          </w:p>
          <w:p w14:paraId="440D2A92" w14:textId="77777777" w:rsidR="00F92E9A" w:rsidRDefault="00F92E9A" w:rsidP="003C3AF4">
            <w:pPr>
              <w:jc w:val="both"/>
            </w:pPr>
            <w:r w:rsidRPr="000A7360">
              <w:t xml:space="preserve">SIMON, Ted W. </w:t>
            </w:r>
            <w:r w:rsidRPr="000A7360">
              <w:rPr>
                <w:i/>
                <w:iCs/>
                <w:lang w:val="en-GB"/>
              </w:rPr>
              <w:t>Environmental Risk Assessment: a Toxicological Approach</w:t>
            </w:r>
            <w:r w:rsidRPr="000A7360">
              <w:t>. Boca Raton: CRC Press, 2020. ISBN 978-1-13-803383-2</w:t>
            </w:r>
            <w:r>
              <w:t>.</w:t>
            </w:r>
          </w:p>
          <w:p w14:paraId="42429F41" w14:textId="77777777" w:rsidR="00F92E9A" w:rsidRPr="001D33DA" w:rsidRDefault="00F92E9A" w:rsidP="003C3AF4">
            <w:pPr>
              <w:jc w:val="both"/>
              <w:rPr>
                <w:b/>
                <w:bCs/>
              </w:rPr>
            </w:pPr>
            <w:r w:rsidRPr="001D33DA">
              <w:rPr>
                <w:b/>
                <w:bCs/>
              </w:rPr>
              <w:lastRenderedPageBreak/>
              <w:t>Doporučená literatura:</w:t>
            </w:r>
          </w:p>
          <w:p w14:paraId="10E45A15" w14:textId="77777777" w:rsidR="00F92E9A" w:rsidRDefault="00F92E9A" w:rsidP="003C3AF4">
            <w:pPr>
              <w:jc w:val="both"/>
            </w:pPr>
            <w:r w:rsidRPr="00E11982">
              <w:rPr>
                <w:lang w:val="en-US"/>
              </w:rPr>
              <w:t xml:space="preserve">HAIMES, Yacov Y. </w:t>
            </w:r>
            <w:r w:rsidRPr="00E11982">
              <w:rPr>
                <w:i/>
                <w:iCs/>
                <w:lang w:val="en-US"/>
              </w:rPr>
              <w:t>Risk modeling, assessment, and management</w:t>
            </w:r>
            <w:r w:rsidRPr="001D5BB2">
              <w:t>. 4. vyd. Hoboken: Wiley, 2016. ISBN 978-1-119-01798-1</w:t>
            </w:r>
            <w:r>
              <w:t>.</w:t>
            </w:r>
          </w:p>
          <w:p w14:paraId="23608676" w14:textId="77777777" w:rsidR="00F92E9A" w:rsidRDefault="00F92E9A" w:rsidP="003C3AF4">
            <w:pPr>
              <w:jc w:val="both"/>
              <w:rPr>
                <w:lang w:val="en-GB"/>
              </w:rPr>
            </w:pPr>
            <w:r w:rsidRPr="00886C83">
              <w:rPr>
                <w:lang w:val="en-GB"/>
              </w:rPr>
              <w:t xml:space="preserve">ASBURY, Stephen </w:t>
            </w:r>
            <w:proofErr w:type="gramStart"/>
            <w:r w:rsidRPr="00886C83">
              <w:rPr>
                <w:lang w:val="en-GB"/>
              </w:rPr>
              <w:t>a</w:t>
            </w:r>
            <w:proofErr w:type="gramEnd"/>
            <w:r w:rsidRPr="00886C83">
              <w:rPr>
                <w:lang w:val="en-GB"/>
              </w:rPr>
              <w:t xml:space="preserve"> Edmund JACOBS. </w:t>
            </w:r>
            <w:r w:rsidRPr="00886C83">
              <w:rPr>
                <w:i/>
                <w:iCs/>
                <w:lang w:val="en-GB"/>
              </w:rPr>
              <w:t>Dynamic risk assessment: the practical guide to making risk-based decisions with the 3-level risk management model.</w:t>
            </w:r>
            <w:r w:rsidRPr="00886C83">
              <w:rPr>
                <w:lang w:val="en-GB"/>
              </w:rPr>
              <w:t xml:space="preserve"> Abingdon, Oxon: Routledge, 2014. ISBN 9780415854030.</w:t>
            </w:r>
          </w:p>
          <w:p w14:paraId="12829E8F" w14:textId="59A7B46A" w:rsidR="00F92E9A" w:rsidRDefault="00F92E9A" w:rsidP="00A938C8">
            <w:pPr>
              <w:jc w:val="both"/>
            </w:pPr>
            <w:r w:rsidRPr="00E029F7">
              <w:rPr>
                <w:lang w:val="en-GB"/>
              </w:rPr>
              <w:t xml:space="preserve">VOSE, David. </w:t>
            </w:r>
            <w:r w:rsidRPr="008D15A5">
              <w:rPr>
                <w:i/>
                <w:iCs/>
                <w:lang w:val="en-GB"/>
              </w:rPr>
              <w:t>Risk analysis: a quantitative guide</w:t>
            </w:r>
            <w:r w:rsidRPr="00E029F7">
              <w:rPr>
                <w:lang w:val="en-GB"/>
              </w:rPr>
              <w:t>. Third edition. Chichester: John Wiley &amp; Sons, 2008. ISBN 978-0-470-51284-5</w:t>
            </w:r>
            <w:r>
              <w:rPr>
                <w:lang w:val="en-GB"/>
              </w:rPr>
              <w:t>.</w:t>
            </w:r>
          </w:p>
        </w:tc>
      </w:tr>
      <w:tr w:rsidR="00F92E9A" w14:paraId="67D3D816" w14:textId="77777777" w:rsidTr="003C3AF4">
        <w:tc>
          <w:tcPr>
            <w:tcW w:w="985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2801C8A" w14:textId="77777777" w:rsidR="00F92E9A" w:rsidRDefault="00F92E9A" w:rsidP="003C3AF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F92E9A" w14:paraId="6008EBFD" w14:textId="77777777" w:rsidTr="003C3AF4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4515AACB" w14:textId="77777777" w:rsidR="00F92E9A" w:rsidRDefault="00F92E9A" w:rsidP="003C3AF4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6B460FAD" w14:textId="73A7D979" w:rsidR="00F92E9A" w:rsidRDefault="00F92E9A" w:rsidP="003C3AF4">
            <w:pPr>
              <w:jc w:val="both"/>
            </w:pPr>
            <w:r>
              <w:t>18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79D44932" w14:textId="77777777" w:rsidR="00F92E9A" w:rsidRDefault="00F92E9A" w:rsidP="003C3AF4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F92E9A" w14:paraId="57B869A9" w14:textId="77777777" w:rsidTr="003C3AF4">
        <w:tc>
          <w:tcPr>
            <w:tcW w:w="9855" w:type="dxa"/>
            <w:gridSpan w:val="8"/>
            <w:shd w:val="clear" w:color="auto" w:fill="F7CAAC"/>
          </w:tcPr>
          <w:p w14:paraId="5152273F" w14:textId="77777777" w:rsidR="00F92E9A" w:rsidRDefault="00F92E9A" w:rsidP="003C3AF4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F92E9A" w14:paraId="0210B585" w14:textId="77777777" w:rsidTr="003C3AF4">
        <w:trPr>
          <w:trHeight w:val="1373"/>
        </w:trPr>
        <w:tc>
          <w:tcPr>
            <w:tcW w:w="9855" w:type="dxa"/>
            <w:gridSpan w:val="8"/>
          </w:tcPr>
          <w:p w14:paraId="58BA6710" w14:textId="77777777" w:rsidR="00F92E9A" w:rsidRDefault="00F92E9A" w:rsidP="003C3AF4">
            <w:pPr>
              <w:jc w:val="both"/>
            </w:pPr>
            <w:r>
              <w:t>Studenti se účastní výuky ve stanoveném počtu hodin, kde je jim redukovanou formou prezentována látka výše uvedeného rozsahu a jsou jim určeny části učiva k samostatnému nastudování. Hodnocení individuálních úkolů studentů a korekce informací získaných samostudiem probíhá na skupinových a individuálních konzultacích, prostřednictvím elektronické pošty, portálu UTB nebo v systému MOODLE. V </w:t>
            </w:r>
            <w:r w:rsidRPr="00F655FD">
              <w:t xml:space="preserve">souladu s vnitřními předpisy FLKŘ má každý akademický pracovník stanoveny konzultační hodiny v rozsahu minimálně 2 hodiny týdně. Dle </w:t>
            </w:r>
            <w:r>
              <w:t>potřeby jsou dále konzultace možné i po předchozí emailové či telefonické dohodě.</w:t>
            </w:r>
          </w:p>
        </w:tc>
      </w:tr>
    </w:tbl>
    <w:p w14:paraId="56106796" w14:textId="77777777" w:rsidR="00F92E9A" w:rsidRDefault="00F92E9A" w:rsidP="00F92E9A"/>
    <w:p w14:paraId="4E62CF25" w14:textId="77777777" w:rsidR="00F92E9A" w:rsidRDefault="00F92E9A" w:rsidP="00F92E9A">
      <w:pPr>
        <w:spacing w:after="160" w:line="259" w:lineRule="auto"/>
      </w:pPr>
    </w:p>
    <w:p w14:paraId="1DA9E165" w14:textId="5BC97CBD" w:rsidR="00F92E9A" w:rsidRDefault="00F92E9A" w:rsidP="008F0084">
      <w:pPr>
        <w:spacing w:after="160" w:line="259" w:lineRule="auto"/>
      </w:pPr>
    </w:p>
    <w:p w14:paraId="5BC340E4" w14:textId="77777777" w:rsidR="00F92E9A" w:rsidRDefault="00F92E9A" w:rsidP="008F0084">
      <w:pPr>
        <w:spacing w:after="160" w:line="259" w:lineRule="auto"/>
      </w:pPr>
    </w:p>
    <w:p w14:paraId="6694439D" w14:textId="0BD1D651" w:rsidR="008F0084" w:rsidRDefault="008F0084" w:rsidP="007D16DF"/>
    <w:p w14:paraId="0C178984" w14:textId="09FE7415" w:rsidR="0033155D" w:rsidRDefault="0033155D" w:rsidP="007D16DF"/>
    <w:p w14:paraId="01B7EFFF" w14:textId="77777777" w:rsidR="0033155D" w:rsidRDefault="0033155D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3155D" w14:paraId="18A85D25" w14:textId="77777777" w:rsidTr="003C3AF4">
        <w:tc>
          <w:tcPr>
            <w:tcW w:w="9854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6E10E183" w14:textId="77777777" w:rsidR="0033155D" w:rsidRDefault="0033155D" w:rsidP="003C3AF4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33155D" w14:paraId="268E32FF" w14:textId="77777777" w:rsidTr="003C3AF4">
        <w:tc>
          <w:tcPr>
            <w:tcW w:w="3085" w:type="dxa"/>
            <w:tcBorders>
              <w:top w:val="double" w:sz="4" w:space="0" w:color="auto"/>
            </w:tcBorders>
            <w:shd w:val="clear" w:color="auto" w:fill="F7CAAC"/>
          </w:tcPr>
          <w:p w14:paraId="0E0A2657" w14:textId="77777777" w:rsidR="0033155D" w:rsidRDefault="0033155D" w:rsidP="003C3AF4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366D9F8A" w14:textId="77777777" w:rsidR="0033155D" w:rsidRPr="00A938C8" w:rsidRDefault="0033155D" w:rsidP="003C3AF4">
            <w:pPr>
              <w:jc w:val="both"/>
              <w:rPr>
                <w:b/>
              </w:rPr>
            </w:pPr>
            <w:r w:rsidRPr="00A938C8">
              <w:rPr>
                <w:b/>
              </w:rPr>
              <w:t>Logistické systémy</w:t>
            </w:r>
          </w:p>
        </w:tc>
      </w:tr>
      <w:tr w:rsidR="0033155D" w14:paraId="3C909777" w14:textId="77777777" w:rsidTr="003C3AF4">
        <w:tc>
          <w:tcPr>
            <w:tcW w:w="3085" w:type="dxa"/>
            <w:shd w:val="clear" w:color="auto" w:fill="F7CAAC"/>
          </w:tcPr>
          <w:p w14:paraId="38472D84" w14:textId="77777777" w:rsidR="0033155D" w:rsidRDefault="0033155D" w:rsidP="003C3AF4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1DA9E25E" w14:textId="156051BC" w:rsidR="0033155D" w:rsidRDefault="0033155D" w:rsidP="0033155D">
            <w:pPr>
              <w:jc w:val="both"/>
            </w:pPr>
            <w:r>
              <w:t>povinně volitelný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195DF995" w14:textId="77777777" w:rsidR="0033155D" w:rsidRDefault="0033155D" w:rsidP="003C3AF4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453C7CE8" w14:textId="77777777" w:rsidR="0033155D" w:rsidRDefault="0033155D" w:rsidP="003C3AF4">
            <w:pPr>
              <w:jc w:val="both"/>
            </w:pPr>
            <w:r>
              <w:t>1/LS</w:t>
            </w:r>
          </w:p>
        </w:tc>
      </w:tr>
      <w:tr w:rsidR="0033155D" w14:paraId="00020086" w14:textId="77777777" w:rsidTr="003C3AF4">
        <w:tc>
          <w:tcPr>
            <w:tcW w:w="3085" w:type="dxa"/>
            <w:shd w:val="clear" w:color="auto" w:fill="F7CAAC"/>
          </w:tcPr>
          <w:p w14:paraId="120F7924" w14:textId="77777777" w:rsidR="0033155D" w:rsidRDefault="0033155D" w:rsidP="003C3AF4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76A7036F" w14:textId="55A64C1F" w:rsidR="0033155D" w:rsidRDefault="0033155D" w:rsidP="0033155D">
            <w:pPr>
              <w:jc w:val="both"/>
            </w:pPr>
            <w:r>
              <w:t>13p + 26s</w:t>
            </w:r>
          </w:p>
        </w:tc>
        <w:tc>
          <w:tcPr>
            <w:tcW w:w="889" w:type="dxa"/>
            <w:shd w:val="clear" w:color="auto" w:fill="F7CAAC"/>
          </w:tcPr>
          <w:p w14:paraId="003BC3B9" w14:textId="77777777" w:rsidR="0033155D" w:rsidRDefault="0033155D" w:rsidP="003C3AF4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0FD03034" w14:textId="77777777" w:rsidR="0033155D" w:rsidRDefault="0033155D" w:rsidP="003C3AF4">
            <w:pPr>
              <w:jc w:val="both"/>
            </w:pPr>
            <w:r>
              <w:t>39</w:t>
            </w:r>
          </w:p>
        </w:tc>
        <w:tc>
          <w:tcPr>
            <w:tcW w:w="2156" w:type="dxa"/>
            <w:shd w:val="clear" w:color="auto" w:fill="F7CAAC"/>
          </w:tcPr>
          <w:p w14:paraId="40D603DF" w14:textId="77777777" w:rsidR="0033155D" w:rsidRDefault="0033155D" w:rsidP="003C3AF4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6D5F6712" w14:textId="77777777" w:rsidR="0033155D" w:rsidRDefault="0033155D" w:rsidP="003C3AF4">
            <w:pPr>
              <w:jc w:val="both"/>
            </w:pPr>
            <w:r>
              <w:t>4</w:t>
            </w:r>
          </w:p>
        </w:tc>
      </w:tr>
      <w:tr w:rsidR="0033155D" w14:paraId="511288FC" w14:textId="77777777" w:rsidTr="003C3AF4">
        <w:tc>
          <w:tcPr>
            <w:tcW w:w="3085" w:type="dxa"/>
            <w:shd w:val="clear" w:color="auto" w:fill="F7CAAC"/>
          </w:tcPr>
          <w:p w14:paraId="67DAC635" w14:textId="77777777" w:rsidR="0033155D" w:rsidRDefault="0033155D" w:rsidP="003C3AF4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4EF2BB91" w14:textId="77777777" w:rsidR="0033155D" w:rsidRDefault="0033155D" w:rsidP="003C3AF4">
            <w:pPr>
              <w:jc w:val="both"/>
            </w:pPr>
          </w:p>
        </w:tc>
      </w:tr>
      <w:tr w:rsidR="0033155D" w14:paraId="3DFBEB69" w14:textId="77777777" w:rsidTr="003C3AF4">
        <w:tc>
          <w:tcPr>
            <w:tcW w:w="3085" w:type="dxa"/>
            <w:shd w:val="clear" w:color="auto" w:fill="F7CAAC"/>
          </w:tcPr>
          <w:p w14:paraId="4F1E072F" w14:textId="77777777" w:rsidR="0033155D" w:rsidRDefault="0033155D" w:rsidP="003C3AF4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4E067588" w14:textId="365031F3" w:rsidR="0033155D" w:rsidRDefault="000956B5" w:rsidP="003C3AF4">
            <w:pPr>
              <w:jc w:val="both"/>
            </w:pPr>
            <w:r>
              <w:t>Zápočet, zkouška.</w:t>
            </w:r>
          </w:p>
        </w:tc>
        <w:tc>
          <w:tcPr>
            <w:tcW w:w="2156" w:type="dxa"/>
            <w:shd w:val="clear" w:color="auto" w:fill="F7CAAC"/>
          </w:tcPr>
          <w:p w14:paraId="68D7CBFA" w14:textId="77777777" w:rsidR="0033155D" w:rsidRDefault="0033155D" w:rsidP="003C3AF4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39B93367" w14:textId="77777777" w:rsidR="0033155D" w:rsidRDefault="0033155D" w:rsidP="003C3AF4">
            <w:pPr>
              <w:jc w:val="both"/>
            </w:pPr>
            <w:r>
              <w:t>přednášky</w:t>
            </w:r>
          </w:p>
          <w:p w14:paraId="10F5BA62" w14:textId="77777777" w:rsidR="0033155D" w:rsidRDefault="0033155D" w:rsidP="003C3AF4">
            <w:pPr>
              <w:jc w:val="both"/>
            </w:pPr>
            <w:r>
              <w:t>semináře</w:t>
            </w:r>
          </w:p>
        </w:tc>
      </w:tr>
      <w:tr w:rsidR="0033155D" w14:paraId="5015E96D" w14:textId="77777777" w:rsidTr="003C3AF4">
        <w:tc>
          <w:tcPr>
            <w:tcW w:w="3085" w:type="dxa"/>
            <w:shd w:val="clear" w:color="auto" w:fill="F7CAAC"/>
          </w:tcPr>
          <w:p w14:paraId="048302A0" w14:textId="77777777" w:rsidR="0033155D" w:rsidRDefault="0033155D" w:rsidP="003C3AF4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10861AF" w14:textId="6E2B3AF0" w:rsidR="0033155D" w:rsidRDefault="0033155D" w:rsidP="003C3AF4">
            <w:pPr>
              <w:jc w:val="both"/>
            </w:pPr>
            <w:r>
              <w:t>Zápočet: aktivní účast na seminářích 80 %, zpracování semestrální práce</w:t>
            </w:r>
            <w:r w:rsidR="000956B5">
              <w:t>.</w:t>
            </w:r>
          </w:p>
          <w:p w14:paraId="29983AD6" w14:textId="55E74907" w:rsidR="0033155D" w:rsidRDefault="0033155D" w:rsidP="003C3AF4">
            <w:pPr>
              <w:jc w:val="both"/>
            </w:pPr>
            <w:r>
              <w:t>Zkouška: písemná + ústní</w:t>
            </w:r>
            <w:r w:rsidR="000956B5">
              <w:t>.</w:t>
            </w:r>
          </w:p>
        </w:tc>
      </w:tr>
      <w:tr w:rsidR="0033155D" w14:paraId="2E7D6346" w14:textId="77777777" w:rsidTr="003C3AF4">
        <w:trPr>
          <w:trHeight w:val="554"/>
        </w:trPr>
        <w:tc>
          <w:tcPr>
            <w:tcW w:w="9854" w:type="dxa"/>
            <w:gridSpan w:val="8"/>
            <w:tcBorders>
              <w:top w:val="nil"/>
            </w:tcBorders>
          </w:tcPr>
          <w:p w14:paraId="73A8D196" w14:textId="77777777" w:rsidR="0033155D" w:rsidRDefault="0033155D" w:rsidP="003C3AF4">
            <w:pPr>
              <w:jc w:val="both"/>
            </w:pPr>
          </w:p>
        </w:tc>
      </w:tr>
      <w:tr w:rsidR="0033155D" w14:paraId="44C2D61D" w14:textId="77777777" w:rsidTr="003C3AF4">
        <w:trPr>
          <w:trHeight w:val="197"/>
        </w:trPr>
        <w:tc>
          <w:tcPr>
            <w:tcW w:w="3085" w:type="dxa"/>
            <w:tcBorders>
              <w:top w:val="nil"/>
            </w:tcBorders>
            <w:shd w:val="clear" w:color="auto" w:fill="F7CAAC"/>
          </w:tcPr>
          <w:p w14:paraId="1B5650F8" w14:textId="77777777" w:rsidR="0033155D" w:rsidRDefault="0033155D" w:rsidP="003C3AF4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96CFA15" w14:textId="77777777" w:rsidR="0033155D" w:rsidRDefault="0033155D" w:rsidP="003C3AF4">
            <w:pPr>
              <w:jc w:val="both"/>
            </w:pPr>
            <w:r>
              <w:t>Ing. Romana Heinzová, Ph.D.</w:t>
            </w:r>
          </w:p>
        </w:tc>
      </w:tr>
      <w:tr w:rsidR="0033155D" w14:paraId="74047F84" w14:textId="77777777" w:rsidTr="003C3AF4">
        <w:trPr>
          <w:trHeight w:val="243"/>
        </w:trPr>
        <w:tc>
          <w:tcPr>
            <w:tcW w:w="3085" w:type="dxa"/>
            <w:tcBorders>
              <w:top w:val="nil"/>
            </w:tcBorders>
            <w:shd w:val="clear" w:color="auto" w:fill="F7CAAC"/>
          </w:tcPr>
          <w:p w14:paraId="019CF240" w14:textId="77777777" w:rsidR="0033155D" w:rsidRDefault="0033155D" w:rsidP="003C3AF4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D06414F" w14:textId="77777777" w:rsidR="0033155D" w:rsidRDefault="0033155D" w:rsidP="003C3AF4">
            <w:pPr>
              <w:jc w:val="both"/>
            </w:pPr>
            <w:r>
              <w:t>Garant stanovuje obsah přednášek i seminářů. Garant zabezpečuje celou výuku- přednášky i semináře 100%</w:t>
            </w:r>
          </w:p>
        </w:tc>
      </w:tr>
      <w:tr w:rsidR="0033155D" w14:paraId="45C819A6" w14:textId="77777777" w:rsidTr="003C3AF4">
        <w:tc>
          <w:tcPr>
            <w:tcW w:w="3085" w:type="dxa"/>
            <w:shd w:val="clear" w:color="auto" w:fill="F7CAAC"/>
          </w:tcPr>
          <w:p w14:paraId="6B9CCE15" w14:textId="77777777" w:rsidR="0033155D" w:rsidRDefault="0033155D" w:rsidP="003C3AF4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99AE174" w14:textId="19ECB808" w:rsidR="0033155D" w:rsidRDefault="0033155D" w:rsidP="003C3AF4">
            <w:pPr>
              <w:jc w:val="both"/>
            </w:pPr>
            <w:r>
              <w:t>Ing. Romana Heinzová, Ph.D. – přednášky (100 %), semináře (100 %)</w:t>
            </w:r>
          </w:p>
        </w:tc>
      </w:tr>
      <w:tr w:rsidR="0033155D" w14:paraId="3CDC9126" w14:textId="77777777" w:rsidTr="003C3AF4">
        <w:trPr>
          <w:trHeight w:val="554"/>
        </w:trPr>
        <w:tc>
          <w:tcPr>
            <w:tcW w:w="9854" w:type="dxa"/>
            <w:gridSpan w:val="8"/>
            <w:tcBorders>
              <w:top w:val="nil"/>
            </w:tcBorders>
          </w:tcPr>
          <w:p w14:paraId="288CCE8C" w14:textId="77777777" w:rsidR="0033155D" w:rsidRDefault="0033155D" w:rsidP="003C3AF4">
            <w:pPr>
              <w:jc w:val="both"/>
            </w:pPr>
          </w:p>
        </w:tc>
      </w:tr>
      <w:tr w:rsidR="0033155D" w14:paraId="1CBA93F5" w14:textId="77777777" w:rsidTr="003C3AF4">
        <w:tc>
          <w:tcPr>
            <w:tcW w:w="3085" w:type="dxa"/>
            <w:shd w:val="clear" w:color="auto" w:fill="F7CAAC"/>
          </w:tcPr>
          <w:p w14:paraId="74B932CC" w14:textId="77777777" w:rsidR="0033155D" w:rsidRDefault="0033155D" w:rsidP="003C3AF4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FDEADB2" w14:textId="77777777" w:rsidR="0033155D" w:rsidRDefault="0033155D" w:rsidP="003C3AF4">
            <w:pPr>
              <w:jc w:val="both"/>
            </w:pPr>
          </w:p>
        </w:tc>
      </w:tr>
      <w:tr w:rsidR="0033155D" w14:paraId="4725D11B" w14:textId="77777777" w:rsidTr="003C3AF4">
        <w:trPr>
          <w:trHeight w:val="3938"/>
        </w:trPr>
        <w:tc>
          <w:tcPr>
            <w:tcW w:w="9854" w:type="dxa"/>
            <w:gridSpan w:val="8"/>
            <w:tcBorders>
              <w:top w:val="nil"/>
              <w:bottom w:val="single" w:sz="12" w:space="0" w:color="auto"/>
            </w:tcBorders>
          </w:tcPr>
          <w:p w14:paraId="3CCACF15" w14:textId="77777777" w:rsidR="0033155D" w:rsidRDefault="0033155D" w:rsidP="003C3AF4">
            <w:pPr>
              <w:jc w:val="both"/>
            </w:pPr>
            <w:r>
              <w:t>Cílem předmětu je seznámit studenty s logistickými systémy jako předmětem, který charakterizují časové, prostorové, hodnotové a informační transformace při pohybu hmot, dále systémově teoretické interpretace materiálových toků včetně informačního systému pro jejich řízení a kontrolu.</w:t>
            </w:r>
          </w:p>
          <w:p w14:paraId="4B77317E" w14:textId="77777777" w:rsidR="0033155D" w:rsidRDefault="0033155D" w:rsidP="003C3AF4">
            <w:pPr>
              <w:jc w:val="both"/>
            </w:pPr>
          </w:p>
          <w:p w14:paraId="36B298F3" w14:textId="77777777" w:rsidR="0033155D" w:rsidRDefault="0033155D" w:rsidP="003C3AF4">
            <w:pPr>
              <w:jc w:val="both"/>
            </w:pPr>
            <w:r>
              <w:t>Vyučovaná témata:</w:t>
            </w:r>
          </w:p>
          <w:p w14:paraId="7CA26483" w14:textId="6E87171C" w:rsidR="0033155D" w:rsidRDefault="0033155D" w:rsidP="00FB1440">
            <w:pPr>
              <w:pStyle w:val="Odstavecseseznamem"/>
              <w:numPr>
                <w:ilvl w:val="0"/>
                <w:numId w:val="25"/>
              </w:numPr>
              <w:jc w:val="both"/>
            </w:pPr>
            <w:r>
              <w:t>Logistika jako systém, jeho řízení a cíle.</w:t>
            </w:r>
          </w:p>
          <w:p w14:paraId="7CF6E54E" w14:textId="45664896" w:rsidR="0033155D" w:rsidRDefault="0033155D" w:rsidP="00FB1440">
            <w:pPr>
              <w:pStyle w:val="Odstavecseseznamem"/>
              <w:numPr>
                <w:ilvl w:val="0"/>
                <w:numId w:val="25"/>
              </w:numPr>
              <w:jc w:val="both"/>
            </w:pPr>
            <w:r>
              <w:t>Logistické systémy v nákupu. Techniky výběru a hodnocení dodavatelů.</w:t>
            </w:r>
          </w:p>
          <w:p w14:paraId="26C7DAF2" w14:textId="5CC77742" w:rsidR="0033155D" w:rsidRDefault="0033155D" w:rsidP="00FB1440">
            <w:pPr>
              <w:pStyle w:val="Odstavecseseznamem"/>
              <w:numPr>
                <w:ilvl w:val="0"/>
                <w:numId w:val="25"/>
              </w:numPr>
              <w:jc w:val="both"/>
            </w:pPr>
            <w:r>
              <w:t>Specifika logistiky ve výrobě, typologie výrobních procesů a jejich řízení</w:t>
            </w:r>
          </w:p>
          <w:p w14:paraId="5C274842" w14:textId="1F1374A0" w:rsidR="0033155D" w:rsidRDefault="0033155D" w:rsidP="00FB1440">
            <w:pPr>
              <w:pStyle w:val="Odstavecseseznamem"/>
              <w:numPr>
                <w:ilvl w:val="0"/>
                <w:numId w:val="25"/>
              </w:numPr>
              <w:jc w:val="both"/>
            </w:pPr>
            <w:r>
              <w:t>Logistické systémy a technologie ve výrobě.</w:t>
            </w:r>
          </w:p>
          <w:p w14:paraId="6A0BFDB7" w14:textId="0397157F" w:rsidR="0033155D" w:rsidRDefault="0033155D" w:rsidP="00FB1440">
            <w:pPr>
              <w:pStyle w:val="Odstavecseseznamem"/>
              <w:numPr>
                <w:ilvl w:val="0"/>
                <w:numId w:val="25"/>
              </w:numPr>
              <w:jc w:val="both"/>
            </w:pPr>
            <w:r>
              <w:t>Systémy řízení zásob a skladové hospodářství.</w:t>
            </w:r>
          </w:p>
          <w:p w14:paraId="69114B57" w14:textId="6E24D23A" w:rsidR="0033155D" w:rsidRDefault="0033155D" w:rsidP="00FB1440">
            <w:pPr>
              <w:pStyle w:val="Odstavecseseznamem"/>
              <w:numPr>
                <w:ilvl w:val="0"/>
                <w:numId w:val="25"/>
              </w:numPr>
              <w:jc w:val="both"/>
            </w:pPr>
            <w:r>
              <w:t>Logistické systémy v prodeji a marketingu.</w:t>
            </w:r>
          </w:p>
          <w:p w14:paraId="57843E18" w14:textId="2C3D0A77" w:rsidR="0033155D" w:rsidRDefault="0033155D" w:rsidP="00FB1440">
            <w:pPr>
              <w:pStyle w:val="Odstavecseseznamem"/>
              <w:numPr>
                <w:ilvl w:val="0"/>
                <w:numId w:val="25"/>
              </w:numPr>
              <w:jc w:val="both"/>
            </w:pPr>
            <w:r>
              <w:t>Informační systémy pro řízení logistických procesů.</w:t>
            </w:r>
          </w:p>
          <w:p w14:paraId="074EF15E" w14:textId="58A7D891" w:rsidR="0033155D" w:rsidRDefault="0033155D" w:rsidP="00FB1440">
            <w:pPr>
              <w:pStyle w:val="Odstavecseseznamem"/>
              <w:numPr>
                <w:ilvl w:val="0"/>
                <w:numId w:val="25"/>
              </w:numPr>
              <w:jc w:val="both"/>
            </w:pPr>
            <w:r>
              <w:t xml:space="preserve">Měření a hodnocení logistických nákladů. </w:t>
            </w:r>
          </w:p>
          <w:p w14:paraId="7A8E6408" w14:textId="664B0CE1" w:rsidR="0033155D" w:rsidRDefault="0033155D" w:rsidP="00FB1440">
            <w:pPr>
              <w:pStyle w:val="Odstavecseseznamem"/>
              <w:numPr>
                <w:ilvl w:val="0"/>
                <w:numId w:val="25"/>
              </w:numPr>
              <w:jc w:val="both"/>
            </w:pPr>
            <w:r>
              <w:t>Logistický audit a controlling.</w:t>
            </w:r>
          </w:p>
          <w:p w14:paraId="43A092A6" w14:textId="78CDA269" w:rsidR="0033155D" w:rsidRDefault="0033155D" w:rsidP="00FB1440">
            <w:pPr>
              <w:pStyle w:val="Odstavecseseznamem"/>
              <w:numPr>
                <w:ilvl w:val="0"/>
                <w:numId w:val="25"/>
              </w:numPr>
              <w:jc w:val="both"/>
            </w:pPr>
            <w:r>
              <w:t xml:space="preserve">Kvalita a přístupy jejího řízení v logistických systémech. </w:t>
            </w:r>
          </w:p>
          <w:p w14:paraId="0226BB02" w14:textId="3D67AAA5" w:rsidR="0033155D" w:rsidRDefault="0033155D" w:rsidP="00FB1440">
            <w:pPr>
              <w:pStyle w:val="Odstavecseseznamem"/>
              <w:numPr>
                <w:ilvl w:val="0"/>
                <w:numId w:val="25"/>
              </w:numPr>
              <w:jc w:val="both"/>
            </w:pPr>
            <w:r>
              <w:t>Měření a hodnocení výkonnosti logistických systémů a procesů.</w:t>
            </w:r>
          </w:p>
          <w:p w14:paraId="22E0E0E5" w14:textId="76B116D9" w:rsidR="0033155D" w:rsidRDefault="0033155D" w:rsidP="00FB1440">
            <w:pPr>
              <w:pStyle w:val="Odstavecseseznamem"/>
              <w:numPr>
                <w:ilvl w:val="0"/>
                <w:numId w:val="25"/>
              </w:numPr>
              <w:jc w:val="both"/>
            </w:pPr>
            <w:r>
              <w:t>Návrh a projektování logistických systémů.</w:t>
            </w:r>
          </w:p>
          <w:p w14:paraId="7E4CD696" w14:textId="00EAF158" w:rsidR="0033155D" w:rsidRDefault="0033155D" w:rsidP="00FB1440">
            <w:pPr>
              <w:pStyle w:val="Odstavecseseznamem"/>
              <w:numPr>
                <w:ilvl w:val="0"/>
                <w:numId w:val="25"/>
              </w:numPr>
              <w:jc w:val="both"/>
            </w:pPr>
            <w:r>
              <w:t xml:space="preserve">Lean Management a jeho aplikace v logistických procesech a systémech. </w:t>
            </w:r>
          </w:p>
          <w:p w14:paraId="64D1292F" w14:textId="77777777" w:rsidR="0033155D" w:rsidRDefault="0033155D" w:rsidP="003C3AF4">
            <w:pPr>
              <w:jc w:val="both"/>
            </w:pPr>
          </w:p>
        </w:tc>
      </w:tr>
      <w:tr w:rsidR="0033155D" w14:paraId="602510A2" w14:textId="77777777" w:rsidTr="003C3AF4">
        <w:trPr>
          <w:trHeight w:val="265"/>
        </w:trPr>
        <w:tc>
          <w:tcPr>
            <w:tcW w:w="3652" w:type="dxa"/>
            <w:gridSpan w:val="2"/>
            <w:tcBorders>
              <w:top w:val="nil"/>
            </w:tcBorders>
            <w:shd w:val="clear" w:color="auto" w:fill="F7CAAC"/>
          </w:tcPr>
          <w:p w14:paraId="10D3DB44" w14:textId="77777777" w:rsidR="0033155D" w:rsidRDefault="0033155D" w:rsidP="003C3AF4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2A8F8D1B" w14:textId="77777777" w:rsidR="0033155D" w:rsidRDefault="0033155D" w:rsidP="003C3AF4">
            <w:pPr>
              <w:jc w:val="both"/>
            </w:pPr>
          </w:p>
        </w:tc>
      </w:tr>
      <w:tr w:rsidR="0033155D" w14:paraId="3321B8D2" w14:textId="77777777" w:rsidTr="003C3AF4">
        <w:trPr>
          <w:trHeight w:val="1497"/>
        </w:trPr>
        <w:tc>
          <w:tcPr>
            <w:tcW w:w="9854" w:type="dxa"/>
            <w:gridSpan w:val="8"/>
            <w:tcBorders>
              <w:top w:val="nil"/>
            </w:tcBorders>
          </w:tcPr>
          <w:p w14:paraId="08FC102A" w14:textId="77777777" w:rsidR="0033155D" w:rsidRPr="00095B34" w:rsidRDefault="0033155D" w:rsidP="003C3AF4">
            <w:pPr>
              <w:jc w:val="both"/>
              <w:rPr>
                <w:b/>
              </w:rPr>
            </w:pPr>
            <w:r w:rsidRPr="00095B34">
              <w:rPr>
                <w:b/>
              </w:rPr>
              <w:t>Povinná literatura:</w:t>
            </w:r>
          </w:p>
          <w:p w14:paraId="6B6A48CB" w14:textId="77777777" w:rsidR="00736B4A" w:rsidRDefault="00736B4A" w:rsidP="00736B4A">
            <w:pPr>
              <w:jc w:val="both"/>
            </w:pPr>
            <w:r>
              <w:t xml:space="preserve">PAKSOY, Turan. </w:t>
            </w:r>
            <w:r>
              <w:rPr>
                <w:i/>
                <w:iCs/>
              </w:rPr>
              <w:t>Logistics 4.0 : digital transformation of supply chain management</w:t>
            </w:r>
            <w:r>
              <w:t xml:space="preserve">. Boca </w:t>
            </w:r>
            <w:proofErr w:type="gramStart"/>
            <w:r>
              <w:t>Raton ; London</w:t>
            </w:r>
            <w:proofErr w:type="gramEnd"/>
            <w:r>
              <w:t>:New York : CRC Press, Taylor &amp; Francis Group.,2021. ISBN 978-0-367-34003-2.</w:t>
            </w:r>
          </w:p>
          <w:p w14:paraId="67777573" w14:textId="77777777" w:rsidR="00736B4A" w:rsidRDefault="00736B4A" w:rsidP="00736B4A">
            <w:pPr>
              <w:jc w:val="both"/>
            </w:pPr>
            <w:r>
              <w:t xml:space="preserve">RUDD, Jerry. </w:t>
            </w:r>
            <w:r w:rsidRPr="005D4821">
              <w:rPr>
                <w:i/>
              </w:rPr>
              <w:t>A practical Guide to Logistics</w:t>
            </w:r>
            <w:r>
              <w:t xml:space="preserve">. Kogan Page </w:t>
            </w:r>
            <w:proofErr w:type="gramStart"/>
            <w:r>
              <w:t>Ltd.,2019</w:t>
            </w:r>
            <w:proofErr w:type="gramEnd"/>
            <w:r>
              <w:t>. ISBN 239405690.</w:t>
            </w:r>
          </w:p>
          <w:p w14:paraId="6CE1B795" w14:textId="77777777" w:rsidR="00736B4A" w:rsidRDefault="00736B4A" w:rsidP="00736B4A">
            <w:pPr>
              <w:jc w:val="both"/>
              <w:rPr>
                <w:rFonts w:eastAsiaTheme="majorEastAsia"/>
              </w:rPr>
            </w:pPr>
            <w:r>
              <w:t xml:space="preserve">TICHÝ, Jaromír. </w:t>
            </w:r>
            <w:r w:rsidRPr="0031002D">
              <w:rPr>
                <w:i/>
              </w:rPr>
              <w:t>Logistické systémy</w:t>
            </w:r>
            <w:r>
              <w:t xml:space="preserve">. 1. vyd. Praha: </w:t>
            </w:r>
            <w:r w:rsidRPr="00105866">
              <w:rPr>
                <w:rFonts w:eastAsiaTheme="majorEastAsia"/>
              </w:rPr>
              <w:t>Vysoká škola finanční a správní, a.</w:t>
            </w:r>
            <w:proofErr w:type="gramStart"/>
            <w:r w:rsidRPr="00105866">
              <w:rPr>
                <w:rFonts w:eastAsiaTheme="majorEastAsia"/>
              </w:rPr>
              <w:t>s.,2021</w:t>
            </w:r>
            <w:proofErr w:type="gramEnd"/>
            <w:r>
              <w:t xml:space="preserve">. ISBN </w:t>
            </w:r>
            <w:r w:rsidRPr="00105866">
              <w:rPr>
                <w:rFonts w:eastAsiaTheme="majorEastAsia"/>
              </w:rPr>
              <w:t>978-80-7408-225-2</w:t>
            </w:r>
            <w:r>
              <w:rPr>
                <w:rFonts w:eastAsiaTheme="majorEastAsia"/>
              </w:rPr>
              <w:t>.</w:t>
            </w:r>
          </w:p>
          <w:p w14:paraId="3A5C5D2E" w14:textId="77777777" w:rsidR="0033155D" w:rsidRDefault="0033155D" w:rsidP="003C3AF4">
            <w:pPr>
              <w:jc w:val="both"/>
            </w:pPr>
          </w:p>
          <w:p w14:paraId="046F89A7" w14:textId="77777777" w:rsidR="0033155D" w:rsidRDefault="0033155D" w:rsidP="003C3AF4">
            <w:pPr>
              <w:jc w:val="both"/>
              <w:rPr>
                <w:b/>
                <w:bCs/>
              </w:rPr>
            </w:pPr>
            <w:r w:rsidRPr="00095B34">
              <w:rPr>
                <w:b/>
                <w:bCs/>
              </w:rPr>
              <w:t>Doporučená literatura:</w:t>
            </w:r>
          </w:p>
          <w:p w14:paraId="04F0497E" w14:textId="77777777" w:rsidR="00736B4A" w:rsidRPr="00095B34" w:rsidRDefault="00736B4A" w:rsidP="00736B4A">
            <w:pPr>
              <w:jc w:val="both"/>
              <w:rPr>
                <w:bCs/>
              </w:rPr>
            </w:pPr>
            <w:r w:rsidRPr="00095B34">
              <w:rPr>
                <w:bCs/>
              </w:rPr>
              <w:t xml:space="preserve">BRAU, Sebastian J. </w:t>
            </w:r>
            <w:r w:rsidRPr="00095B34">
              <w:rPr>
                <w:bCs/>
                <w:i/>
                <w:iCs/>
              </w:rPr>
              <w:t>Lean manufacturing 4.0: the technological evolution of Lean.</w:t>
            </w:r>
            <w:r w:rsidRPr="00095B34">
              <w:rPr>
                <w:bCs/>
              </w:rPr>
              <w:t xml:space="preserve"> Boca Raton: American Lean SD, 2016. ISBN 978-1-5393-2294-8</w:t>
            </w:r>
          </w:p>
          <w:p w14:paraId="11400F2A" w14:textId="77777777" w:rsidR="00736B4A" w:rsidRDefault="00736B4A" w:rsidP="00736B4A">
            <w:pPr>
              <w:jc w:val="both"/>
              <w:rPr>
                <w:bCs/>
              </w:rPr>
            </w:pPr>
            <w:r w:rsidRPr="00095B34">
              <w:rPr>
                <w:bCs/>
              </w:rPr>
              <w:t xml:space="preserve">GROS, Ivan a kolektiv. </w:t>
            </w:r>
            <w:r w:rsidRPr="00095B34">
              <w:rPr>
                <w:bCs/>
                <w:i/>
                <w:iCs/>
              </w:rPr>
              <w:t>Velká kniha logistiky</w:t>
            </w:r>
            <w:r w:rsidRPr="00095B34">
              <w:rPr>
                <w:bCs/>
              </w:rPr>
              <w:t>. Praha, 2016. ISBN 978-80-7080-952-5.</w:t>
            </w:r>
          </w:p>
          <w:p w14:paraId="61926E0F" w14:textId="77777777" w:rsidR="00736B4A" w:rsidRDefault="00736B4A" w:rsidP="00736B4A">
            <w:pPr>
              <w:jc w:val="both"/>
            </w:pPr>
            <w:r w:rsidRPr="0031002D">
              <w:t>JUROVÁ, Marie. </w:t>
            </w:r>
            <w:r w:rsidRPr="0031002D">
              <w:rPr>
                <w:rFonts w:eastAsiaTheme="majorEastAsia"/>
                <w:i/>
                <w:iCs/>
              </w:rPr>
              <w:t>Výrobní a logistické procesy v podnikání.</w:t>
            </w:r>
            <w:r w:rsidRPr="0031002D">
              <w:t> Praha: Grada Publishing, 2016. ISBN 978-80-247-5717-9.</w:t>
            </w:r>
          </w:p>
          <w:p w14:paraId="4995314E" w14:textId="77777777" w:rsidR="00736B4A" w:rsidRDefault="00736B4A" w:rsidP="00736B4A">
            <w:pPr>
              <w:jc w:val="both"/>
              <w:rPr>
                <w:bCs/>
              </w:rPr>
            </w:pPr>
            <w:r w:rsidRPr="00095B34">
              <w:rPr>
                <w:bCs/>
              </w:rPr>
              <w:t>MACHADO, Carolina a J. Paulo DAVIM.</w:t>
            </w:r>
            <w:r w:rsidRPr="00095B34">
              <w:rPr>
                <w:bCs/>
                <w:i/>
                <w:iCs/>
              </w:rPr>
              <w:t xml:space="preserve"> Green and Lean Management</w:t>
            </w:r>
            <w:r w:rsidRPr="00095B34">
              <w:rPr>
                <w:bCs/>
              </w:rPr>
              <w:t>. Schwitzerland: Springer International Publishing, 2017. ISBN 978-3-319-44907-4.</w:t>
            </w:r>
          </w:p>
          <w:p w14:paraId="775FD956" w14:textId="12130E4E" w:rsidR="0033155D" w:rsidRDefault="0033155D" w:rsidP="00A938C8">
            <w:pPr>
              <w:jc w:val="both"/>
            </w:pPr>
            <w:r w:rsidRPr="00095B34">
              <w:rPr>
                <w:bCs/>
              </w:rPr>
              <w:t xml:space="preserve">TOMEK, Gustav a Věra VÁVROVÁ. </w:t>
            </w:r>
            <w:r w:rsidRPr="00095B34">
              <w:rPr>
                <w:bCs/>
                <w:i/>
                <w:iCs/>
              </w:rPr>
              <w:t>Integrované řízení výroby: od operativního řízení výroby k dodavatelskému řetězci</w:t>
            </w:r>
            <w:r w:rsidRPr="00095B34">
              <w:rPr>
                <w:bCs/>
              </w:rPr>
              <w:t>. Praha: Grada. Expert (Grada), 2014. ISBN 978-80-247-4486-5.</w:t>
            </w:r>
          </w:p>
        </w:tc>
      </w:tr>
      <w:tr w:rsidR="0033155D" w14:paraId="5EE899D5" w14:textId="77777777" w:rsidTr="003C3AF4">
        <w:tc>
          <w:tcPr>
            <w:tcW w:w="9854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FBC1E71" w14:textId="77777777" w:rsidR="0033155D" w:rsidRDefault="0033155D" w:rsidP="003C3AF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33155D" w14:paraId="229C6C27" w14:textId="77777777" w:rsidTr="003C3AF4">
        <w:tc>
          <w:tcPr>
            <w:tcW w:w="4786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1C6276D8" w14:textId="77777777" w:rsidR="0033155D" w:rsidRDefault="0033155D" w:rsidP="003C3AF4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0875F69E" w14:textId="77777777" w:rsidR="0033155D" w:rsidRDefault="0033155D" w:rsidP="003C3AF4">
            <w:pPr>
              <w:jc w:val="both"/>
            </w:pPr>
            <w:r>
              <w:t>14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3082BD14" w14:textId="77777777" w:rsidR="0033155D" w:rsidRDefault="0033155D" w:rsidP="003C3AF4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3155D" w14:paraId="7152711B" w14:textId="77777777" w:rsidTr="003C3AF4">
        <w:tc>
          <w:tcPr>
            <w:tcW w:w="9854" w:type="dxa"/>
            <w:gridSpan w:val="8"/>
            <w:shd w:val="clear" w:color="auto" w:fill="F7CAAC"/>
          </w:tcPr>
          <w:p w14:paraId="65EDDD5F" w14:textId="77777777" w:rsidR="0033155D" w:rsidRDefault="0033155D" w:rsidP="003C3AF4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3155D" w14:paraId="1D3CE4B4" w14:textId="77777777" w:rsidTr="003C3AF4">
        <w:trPr>
          <w:trHeight w:val="1373"/>
        </w:trPr>
        <w:tc>
          <w:tcPr>
            <w:tcW w:w="9854" w:type="dxa"/>
            <w:gridSpan w:val="8"/>
          </w:tcPr>
          <w:p w14:paraId="02CA12B9" w14:textId="77777777" w:rsidR="0033155D" w:rsidRDefault="0033155D" w:rsidP="003C3AF4">
            <w:pPr>
              <w:jc w:val="both"/>
            </w:pPr>
            <w:r w:rsidRPr="00095B34">
              <w:t>Studenti se účastní výuky ve stanoveném počtu hodin, kde je jim redukovanou formou prezentována látka výše uvedeného rozsahu a jsou jim určeny části učiva k samostatnému nastudování. Hodnocení individuálních úkolů studentů a korekce informací získaných samostudiem probíhá na skupinových a individuálních konzultacích, prostřednictvím elektronické pošty, portálu UTB nebo v systému MOODLE. V souladu s vnitřními předpisy FLKŘ má každý akademický pracovník stanoveny konzultační hodiny v rozsahu minimálně 2 hodiny týdně. Dle potřeby jsou dále konzultace možné i po předchozí emailové či telefonické dohodě.</w:t>
            </w:r>
          </w:p>
        </w:tc>
      </w:tr>
    </w:tbl>
    <w:p w14:paraId="052C27C5" w14:textId="219993A8" w:rsidR="0033155D" w:rsidRDefault="0033155D" w:rsidP="007D16DF"/>
    <w:p w14:paraId="1BC24D0E" w14:textId="77777777" w:rsidR="0033155D" w:rsidRDefault="0033155D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3155D" w14:paraId="64728A15" w14:textId="77777777" w:rsidTr="003C3AF4">
        <w:tc>
          <w:tcPr>
            <w:tcW w:w="9854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4172995E" w14:textId="77777777" w:rsidR="0033155D" w:rsidRDefault="0033155D" w:rsidP="003C3AF4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33155D" w14:paraId="51EB3556" w14:textId="77777777" w:rsidTr="003C3AF4">
        <w:tc>
          <w:tcPr>
            <w:tcW w:w="3085" w:type="dxa"/>
            <w:tcBorders>
              <w:top w:val="double" w:sz="4" w:space="0" w:color="auto"/>
            </w:tcBorders>
            <w:shd w:val="clear" w:color="auto" w:fill="F7CAAC"/>
          </w:tcPr>
          <w:p w14:paraId="1928352D" w14:textId="77777777" w:rsidR="0033155D" w:rsidRDefault="0033155D" w:rsidP="003C3AF4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368CC841" w14:textId="7A6F03D7" w:rsidR="0033155D" w:rsidRPr="00A938C8" w:rsidRDefault="0033155D" w:rsidP="0033155D">
            <w:pPr>
              <w:jc w:val="both"/>
              <w:rPr>
                <w:b/>
              </w:rPr>
            </w:pPr>
            <w:r w:rsidRPr="00A938C8">
              <w:rPr>
                <w:b/>
              </w:rPr>
              <w:t>Logistika při řešení krizových jevů</w:t>
            </w:r>
          </w:p>
        </w:tc>
      </w:tr>
      <w:tr w:rsidR="0033155D" w14:paraId="5DA99B06" w14:textId="77777777" w:rsidTr="003C3AF4">
        <w:tc>
          <w:tcPr>
            <w:tcW w:w="3085" w:type="dxa"/>
            <w:shd w:val="clear" w:color="auto" w:fill="F7CAAC"/>
          </w:tcPr>
          <w:p w14:paraId="476A0845" w14:textId="77777777" w:rsidR="0033155D" w:rsidRDefault="0033155D" w:rsidP="003C3AF4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49CC2BB6" w14:textId="3C56C398" w:rsidR="0033155D" w:rsidRDefault="0033155D" w:rsidP="003C3AF4">
            <w:pPr>
              <w:jc w:val="both"/>
            </w:pPr>
            <w:r>
              <w:t>povinný,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38B5CD7E" w14:textId="77777777" w:rsidR="0033155D" w:rsidRDefault="0033155D" w:rsidP="003C3AF4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31993596" w14:textId="77777777" w:rsidR="0033155D" w:rsidRDefault="0033155D" w:rsidP="003C3AF4">
            <w:pPr>
              <w:jc w:val="both"/>
            </w:pPr>
            <w:r>
              <w:t>2/ZS</w:t>
            </w:r>
          </w:p>
        </w:tc>
      </w:tr>
      <w:tr w:rsidR="0033155D" w14:paraId="6E15FE88" w14:textId="77777777" w:rsidTr="003C3AF4">
        <w:tc>
          <w:tcPr>
            <w:tcW w:w="3085" w:type="dxa"/>
            <w:shd w:val="clear" w:color="auto" w:fill="F7CAAC"/>
          </w:tcPr>
          <w:p w14:paraId="4EAD25B9" w14:textId="77777777" w:rsidR="0033155D" w:rsidRDefault="0033155D" w:rsidP="003C3AF4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638CFD4D" w14:textId="3DBFAB44" w:rsidR="0033155D" w:rsidRDefault="0033155D" w:rsidP="0033155D">
            <w:pPr>
              <w:jc w:val="both"/>
            </w:pPr>
            <w:r>
              <w:t>13p + 13s</w:t>
            </w:r>
          </w:p>
        </w:tc>
        <w:tc>
          <w:tcPr>
            <w:tcW w:w="889" w:type="dxa"/>
            <w:shd w:val="clear" w:color="auto" w:fill="F7CAAC"/>
          </w:tcPr>
          <w:p w14:paraId="32DE5DAC" w14:textId="77777777" w:rsidR="0033155D" w:rsidRDefault="0033155D" w:rsidP="003C3AF4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17BC5C24" w14:textId="77777777" w:rsidR="0033155D" w:rsidRDefault="0033155D" w:rsidP="003C3AF4">
            <w:pPr>
              <w:jc w:val="center"/>
            </w:pPr>
            <w:r>
              <w:t>26</w:t>
            </w:r>
          </w:p>
        </w:tc>
        <w:tc>
          <w:tcPr>
            <w:tcW w:w="2156" w:type="dxa"/>
            <w:shd w:val="clear" w:color="auto" w:fill="F7CAAC"/>
          </w:tcPr>
          <w:p w14:paraId="30277D96" w14:textId="77777777" w:rsidR="0033155D" w:rsidRDefault="0033155D" w:rsidP="003C3AF4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7609B948" w14:textId="77777777" w:rsidR="0033155D" w:rsidRDefault="0033155D" w:rsidP="003C3AF4">
            <w:pPr>
              <w:jc w:val="center"/>
            </w:pPr>
            <w:r>
              <w:t>3</w:t>
            </w:r>
          </w:p>
        </w:tc>
      </w:tr>
      <w:tr w:rsidR="0033155D" w14:paraId="50AA8609" w14:textId="77777777" w:rsidTr="003C3AF4">
        <w:tc>
          <w:tcPr>
            <w:tcW w:w="3085" w:type="dxa"/>
            <w:shd w:val="clear" w:color="auto" w:fill="F7CAAC"/>
          </w:tcPr>
          <w:p w14:paraId="5CD29F84" w14:textId="77777777" w:rsidR="0033155D" w:rsidRDefault="0033155D" w:rsidP="003C3AF4">
            <w:pPr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173E6B63" w14:textId="77777777" w:rsidR="0033155D" w:rsidRDefault="0033155D" w:rsidP="003C3AF4">
            <w:pPr>
              <w:jc w:val="both"/>
            </w:pPr>
          </w:p>
        </w:tc>
      </w:tr>
      <w:tr w:rsidR="0033155D" w14:paraId="390C9F4C" w14:textId="77777777" w:rsidTr="003C3AF4">
        <w:tc>
          <w:tcPr>
            <w:tcW w:w="3085" w:type="dxa"/>
            <w:shd w:val="clear" w:color="auto" w:fill="F7CAAC"/>
          </w:tcPr>
          <w:p w14:paraId="38E4F5A4" w14:textId="77777777" w:rsidR="0033155D" w:rsidRDefault="0033155D" w:rsidP="003C3AF4">
            <w:pPr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42B05D69" w14:textId="589F3469" w:rsidR="0033155D" w:rsidRDefault="0033155D" w:rsidP="000956B5">
            <w:pPr>
              <w:jc w:val="both"/>
            </w:pPr>
            <w:r>
              <w:t>Zápočet</w:t>
            </w:r>
            <w:r w:rsidR="000956B5">
              <w:t>,</w:t>
            </w:r>
            <w:r>
              <w:t xml:space="preserve"> zkouška</w:t>
            </w:r>
            <w:r w:rsidR="000956B5">
              <w:t>.</w:t>
            </w:r>
          </w:p>
        </w:tc>
        <w:tc>
          <w:tcPr>
            <w:tcW w:w="2156" w:type="dxa"/>
            <w:shd w:val="clear" w:color="auto" w:fill="F7CAAC"/>
          </w:tcPr>
          <w:p w14:paraId="02FC4DE7" w14:textId="77777777" w:rsidR="0033155D" w:rsidRDefault="0033155D" w:rsidP="003C3AF4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244558B5" w14:textId="78F94F46" w:rsidR="0033155D" w:rsidRDefault="0033155D" w:rsidP="003C3AF4">
            <w:pPr>
              <w:jc w:val="both"/>
            </w:pPr>
            <w:r>
              <w:t>přednášky</w:t>
            </w:r>
          </w:p>
          <w:p w14:paraId="1368DDAB" w14:textId="77777777" w:rsidR="0033155D" w:rsidRDefault="0033155D" w:rsidP="003C3AF4">
            <w:pPr>
              <w:jc w:val="both"/>
            </w:pPr>
            <w:r>
              <w:t>semináře</w:t>
            </w:r>
          </w:p>
        </w:tc>
      </w:tr>
      <w:tr w:rsidR="0033155D" w14:paraId="6868B348" w14:textId="77777777" w:rsidTr="003C3AF4">
        <w:tc>
          <w:tcPr>
            <w:tcW w:w="3085" w:type="dxa"/>
            <w:shd w:val="clear" w:color="auto" w:fill="F7CAAC"/>
          </w:tcPr>
          <w:p w14:paraId="3447E699" w14:textId="77777777" w:rsidR="0033155D" w:rsidRDefault="0033155D" w:rsidP="003C3AF4">
            <w:pPr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5665A11" w14:textId="77777777" w:rsidR="0033155D" w:rsidRPr="00535EF0" w:rsidRDefault="0033155D" w:rsidP="003C3AF4">
            <w:pPr>
              <w:jc w:val="both"/>
              <w:rPr>
                <w:color w:val="000000"/>
              </w:rPr>
            </w:pPr>
            <w:r w:rsidRPr="00535EF0">
              <w:rPr>
                <w:color w:val="000000"/>
              </w:rPr>
              <w:t>Z</w:t>
            </w:r>
            <w:r>
              <w:rPr>
                <w:color w:val="000000"/>
              </w:rPr>
              <w:t>ápočet: aktivní účast na min.</w:t>
            </w:r>
            <w:r w:rsidRPr="00535EF0">
              <w:rPr>
                <w:color w:val="000000"/>
              </w:rPr>
              <w:t xml:space="preserve"> 80 % seminářů,</w:t>
            </w:r>
            <w:r>
              <w:rPr>
                <w:color w:val="000000"/>
              </w:rPr>
              <w:t xml:space="preserve"> zpracování a obhájení seminární práce zaměřené na kalkulaci sil a prostředků logistiky v krizových situacích,</w:t>
            </w:r>
            <w:r w:rsidRPr="00535EF0">
              <w:rPr>
                <w:color w:val="000000"/>
              </w:rPr>
              <w:t xml:space="preserve"> úspěšné absolvování písemného testu </w:t>
            </w:r>
            <w:r w:rsidRPr="00535EF0">
              <w:rPr>
                <w:color w:val="000000"/>
                <w:shd w:val="clear" w:color="auto" w:fill="FFFFFF"/>
              </w:rPr>
              <w:t>(po</w:t>
            </w:r>
            <w:r>
              <w:rPr>
                <w:color w:val="000000"/>
                <w:shd w:val="clear" w:color="auto" w:fill="FFFFFF"/>
              </w:rPr>
              <w:t>čet správných odpovědí min.</w:t>
            </w:r>
            <w:r w:rsidRPr="00535EF0">
              <w:rPr>
                <w:color w:val="000000"/>
                <w:shd w:val="clear" w:color="auto" w:fill="FFFFFF"/>
              </w:rPr>
              <w:t xml:space="preserve"> 60 %).</w:t>
            </w:r>
          </w:p>
          <w:p w14:paraId="029A19E4" w14:textId="77777777" w:rsidR="0033155D" w:rsidRDefault="0033155D" w:rsidP="003C3AF4">
            <w:pPr>
              <w:spacing w:before="60"/>
              <w:jc w:val="both"/>
              <w:rPr>
                <w:color w:val="000000"/>
              </w:rPr>
            </w:pPr>
            <w:r w:rsidRPr="00535EF0">
              <w:rPr>
                <w:color w:val="000000"/>
              </w:rPr>
              <w:t>Zkouška: písemná a ústní</w:t>
            </w:r>
            <w:r>
              <w:rPr>
                <w:color w:val="000000"/>
              </w:rPr>
              <w:t>.</w:t>
            </w:r>
          </w:p>
          <w:p w14:paraId="6CDFFFE4" w14:textId="77777777" w:rsidR="0033155D" w:rsidRPr="007B7906" w:rsidRDefault="0033155D" w:rsidP="003C3AF4">
            <w:pPr>
              <w:jc w:val="both"/>
              <w:rPr>
                <w:color w:val="000000"/>
              </w:rPr>
            </w:pPr>
          </w:p>
        </w:tc>
      </w:tr>
      <w:tr w:rsidR="0033155D" w14:paraId="4B75E65B" w14:textId="77777777" w:rsidTr="003C3AF4">
        <w:trPr>
          <w:trHeight w:val="442"/>
        </w:trPr>
        <w:tc>
          <w:tcPr>
            <w:tcW w:w="9854" w:type="dxa"/>
            <w:gridSpan w:val="8"/>
            <w:tcBorders>
              <w:top w:val="nil"/>
            </w:tcBorders>
          </w:tcPr>
          <w:p w14:paraId="13B2BFD4" w14:textId="77777777" w:rsidR="0033155D" w:rsidRPr="00535EF0" w:rsidRDefault="0033155D" w:rsidP="003C3AF4">
            <w:pPr>
              <w:jc w:val="both"/>
            </w:pPr>
          </w:p>
        </w:tc>
      </w:tr>
      <w:tr w:rsidR="0033155D" w14:paraId="12086277" w14:textId="77777777" w:rsidTr="003C3AF4">
        <w:trPr>
          <w:trHeight w:val="197"/>
        </w:trPr>
        <w:tc>
          <w:tcPr>
            <w:tcW w:w="3085" w:type="dxa"/>
            <w:tcBorders>
              <w:top w:val="nil"/>
            </w:tcBorders>
            <w:shd w:val="clear" w:color="auto" w:fill="F7CAAC"/>
          </w:tcPr>
          <w:p w14:paraId="05130FB2" w14:textId="77777777" w:rsidR="0033155D" w:rsidRDefault="0033155D" w:rsidP="003C3AF4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74DE2F3" w14:textId="77777777" w:rsidR="0033155D" w:rsidRPr="00535EF0" w:rsidRDefault="0033155D" w:rsidP="003C3AF4">
            <w:pPr>
              <w:jc w:val="both"/>
            </w:pPr>
            <w:r>
              <w:t>d</w:t>
            </w:r>
            <w:r w:rsidRPr="00535EF0">
              <w:t>oc. Ing. Miroslav Tomek, PhD.</w:t>
            </w:r>
          </w:p>
        </w:tc>
      </w:tr>
      <w:tr w:rsidR="0033155D" w14:paraId="73E2ADF2" w14:textId="77777777" w:rsidTr="003C3AF4">
        <w:trPr>
          <w:trHeight w:val="243"/>
        </w:trPr>
        <w:tc>
          <w:tcPr>
            <w:tcW w:w="3085" w:type="dxa"/>
            <w:tcBorders>
              <w:top w:val="nil"/>
            </w:tcBorders>
            <w:shd w:val="clear" w:color="auto" w:fill="F7CAAC"/>
          </w:tcPr>
          <w:p w14:paraId="66B62F11" w14:textId="77777777" w:rsidR="0033155D" w:rsidRDefault="0033155D" w:rsidP="003C3AF4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6389616" w14:textId="22503BC5" w:rsidR="0033155D" w:rsidRPr="00535EF0" w:rsidRDefault="0033155D" w:rsidP="0033155D">
            <w:pPr>
              <w:jc w:val="both"/>
            </w:pPr>
            <w:r w:rsidRPr="00535EF0">
              <w:rPr>
                <w:color w:val="000000"/>
              </w:rPr>
              <w:t xml:space="preserve">Garant stanovuje obsah přednášek, seminářů a dohlíží na jejich jednotné vedení. Garant přímo </w:t>
            </w:r>
            <w:r>
              <w:rPr>
                <w:color w:val="000000"/>
              </w:rPr>
              <w:t>vyučuje 69</w:t>
            </w:r>
            <w:r w:rsidRPr="00535EF0">
              <w:rPr>
                <w:color w:val="000000"/>
              </w:rPr>
              <w:t xml:space="preserve"> % přednášek.</w:t>
            </w:r>
          </w:p>
        </w:tc>
      </w:tr>
      <w:tr w:rsidR="0033155D" w14:paraId="47F5D5C9" w14:textId="77777777" w:rsidTr="003C3AF4">
        <w:tc>
          <w:tcPr>
            <w:tcW w:w="3085" w:type="dxa"/>
            <w:shd w:val="clear" w:color="auto" w:fill="F7CAAC"/>
          </w:tcPr>
          <w:p w14:paraId="5A3802BE" w14:textId="77777777" w:rsidR="0033155D" w:rsidRDefault="0033155D" w:rsidP="003C3AF4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D45F55D" w14:textId="77777777" w:rsidR="00A938C8" w:rsidRPr="00DC536C" w:rsidRDefault="00A938C8" w:rsidP="00A938C8">
            <w:pPr>
              <w:spacing w:before="60"/>
              <w:jc w:val="both"/>
              <w:rPr>
                <w:color w:val="000000"/>
              </w:rPr>
            </w:pPr>
            <w:r>
              <w:t xml:space="preserve">doc. Ing. Miroslav Tomek </w:t>
            </w:r>
            <w:r>
              <w:rPr>
                <w:color w:val="000000"/>
              </w:rPr>
              <w:t>– přednášky</w:t>
            </w:r>
            <w:r w:rsidRPr="005D423F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69</w:t>
            </w:r>
            <w:r w:rsidRPr="005D423F">
              <w:rPr>
                <w:color w:val="000000"/>
              </w:rPr>
              <w:t xml:space="preserve"> %) </w:t>
            </w:r>
          </w:p>
          <w:p w14:paraId="31CE072B" w14:textId="7FE2E7B1" w:rsidR="0033155D" w:rsidRDefault="00A938C8" w:rsidP="00A938C8">
            <w:pPr>
              <w:jc w:val="both"/>
            </w:pPr>
            <w:r>
              <w:rPr>
                <w:bCs/>
              </w:rPr>
              <w:t>Ing. Jan Strohmandl, Ph.D. – přednášky</w:t>
            </w:r>
            <w:r w:rsidRPr="005D423F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31</w:t>
            </w:r>
            <w:r w:rsidRPr="005D423F">
              <w:rPr>
                <w:color w:val="000000"/>
              </w:rPr>
              <w:t xml:space="preserve"> %), semináře (100 %)</w:t>
            </w:r>
          </w:p>
        </w:tc>
      </w:tr>
      <w:tr w:rsidR="0033155D" w14:paraId="7B19CA14" w14:textId="77777777" w:rsidTr="003C3AF4">
        <w:trPr>
          <w:trHeight w:val="554"/>
        </w:trPr>
        <w:tc>
          <w:tcPr>
            <w:tcW w:w="9854" w:type="dxa"/>
            <w:gridSpan w:val="8"/>
            <w:tcBorders>
              <w:top w:val="nil"/>
            </w:tcBorders>
          </w:tcPr>
          <w:p w14:paraId="44BF5482" w14:textId="349CC533" w:rsidR="0033155D" w:rsidRDefault="0033155D" w:rsidP="0033155D">
            <w:pPr>
              <w:jc w:val="both"/>
            </w:pPr>
          </w:p>
        </w:tc>
      </w:tr>
      <w:tr w:rsidR="0033155D" w14:paraId="10ADD820" w14:textId="77777777" w:rsidTr="003C3AF4">
        <w:tc>
          <w:tcPr>
            <w:tcW w:w="3085" w:type="dxa"/>
            <w:shd w:val="clear" w:color="auto" w:fill="F7CAAC"/>
          </w:tcPr>
          <w:p w14:paraId="276A4CB7" w14:textId="77777777" w:rsidR="0033155D" w:rsidRDefault="0033155D" w:rsidP="003C3AF4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40DCE3D" w14:textId="77777777" w:rsidR="0033155D" w:rsidRDefault="0033155D" w:rsidP="003C3AF4">
            <w:pPr>
              <w:jc w:val="both"/>
            </w:pPr>
          </w:p>
        </w:tc>
      </w:tr>
      <w:tr w:rsidR="0033155D" w14:paraId="3A7C485B" w14:textId="77777777" w:rsidTr="003C3AF4">
        <w:trPr>
          <w:trHeight w:val="3938"/>
        </w:trPr>
        <w:tc>
          <w:tcPr>
            <w:tcW w:w="9854" w:type="dxa"/>
            <w:gridSpan w:val="8"/>
            <w:tcBorders>
              <w:top w:val="nil"/>
              <w:bottom w:val="single" w:sz="12" w:space="0" w:color="auto"/>
            </w:tcBorders>
          </w:tcPr>
          <w:p w14:paraId="7848EE8E" w14:textId="77777777" w:rsidR="0033155D" w:rsidRDefault="0033155D" w:rsidP="003C3AF4">
            <w:pPr>
              <w:jc w:val="both"/>
              <w:rPr>
                <w:color w:val="000000"/>
                <w:shd w:val="clear" w:color="auto" w:fill="FFFFFF"/>
              </w:rPr>
            </w:pPr>
            <w:r w:rsidRPr="00535EF0">
              <w:rPr>
                <w:color w:val="000000"/>
                <w:shd w:val="clear" w:color="auto" w:fill="FFFFFF"/>
              </w:rPr>
              <w:t xml:space="preserve">Předmět je zaměřen na aplikaci logistiky v krizových situacích s důrazem na řešení vybraných rizik nouzového přežití obyvatelstva, hospodářských a regulačních opatření za krizových </w:t>
            </w:r>
            <w:r>
              <w:rPr>
                <w:color w:val="000000"/>
                <w:shd w:val="clear" w:color="auto" w:fill="FFFFFF"/>
              </w:rPr>
              <w:t>stavů, nouzového zásobování a </w:t>
            </w:r>
            <w:r w:rsidRPr="00535EF0">
              <w:rPr>
                <w:color w:val="000000"/>
                <w:shd w:val="clear" w:color="auto" w:fill="FFFFFF"/>
              </w:rPr>
              <w:t xml:space="preserve">ubytování obyvatelstva, </w:t>
            </w:r>
            <w:r>
              <w:rPr>
                <w:color w:val="000000"/>
                <w:shd w:val="clear" w:color="auto" w:fill="FFFFFF"/>
              </w:rPr>
              <w:t xml:space="preserve">zabezpečení evakuačních činností, </w:t>
            </w:r>
            <w:r w:rsidRPr="00535EF0">
              <w:rPr>
                <w:color w:val="000000"/>
                <w:shd w:val="clear" w:color="auto" w:fill="FFFFFF"/>
              </w:rPr>
              <w:t>bezodkladných pohřebních služeb a zásad poskytová</w:t>
            </w:r>
            <w:r>
              <w:rPr>
                <w:color w:val="000000"/>
                <w:shd w:val="clear" w:color="auto" w:fill="FFFFFF"/>
              </w:rPr>
              <w:t xml:space="preserve">ní humanitární pomoci. </w:t>
            </w:r>
          </w:p>
          <w:p w14:paraId="20F4C0DD" w14:textId="67B0432B" w:rsidR="0033155D" w:rsidRPr="00535EF0" w:rsidRDefault="0033155D" w:rsidP="003C3AF4">
            <w:pPr>
              <w:jc w:val="both"/>
              <w:rPr>
                <w:color w:val="000000"/>
                <w:shd w:val="clear" w:color="auto" w:fill="FFFFFF"/>
              </w:rPr>
            </w:pPr>
            <w:r w:rsidRPr="00535EF0">
              <w:rPr>
                <w:color w:val="000000"/>
                <w:shd w:val="clear" w:color="auto" w:fill="FFFFFF"/>
              </w:rPr>
              <w:t>Cílem</w:t>
            </w:r>
            <w:r>
              <w:rPr>
                <w:color w:val="000000"/>
                <w:shd w:val="clear" w:color="auto" w:fill="FFFFFF"/>
              </w:rPr>
              <w:t xml:space="preserve"> předmětu </w:t>
            </w:r>
            <w:r w:rsidRPr="00535EF0">
              <w:rPr>
                <w:color w:val="000000"/>
                <w:shd w:val="clear" w:color="auto" w:fill="FFFFFF"/>
              </w:rPr>
              <w:t>je</w:t>
            </w:r>
            <w:r>
              <w:rPr>
                <w:color w:val="000000"/>
                <w:shd w:val="clear" w:color="auto" w:fill="FFFFFF"/>
              </w:rPr>
              <w:t xml:space="preserve"> u studentů zkvalitňovat znalosti použití logistikých zásad při řešení krizových situací</w:t>
            </w:r>
            <w:r w:rsidRPr="00535EF0"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s důrazem na</w:t>
            </w:r>
            <w:r w:rsidR="00FE0C0C">
              <w:rPr>
                <w:color w:val="000000"/>
                <w:shd w:val="clear" w:color="auto" w:fill="FFFFFF"/>
              </w:rPr>
              <w:t> </w:t>
            </w:r>
            <w:r>
              <w:rPr>
                <w:color w:val="000000"/>
                <w:shd w:val="clear" w:color="auto" w:fill="FFFFFF"/>
              </w:rPr>
              <w:t>kalkulaci optimálních sil a prostředků logistiky</w:t>
            </w:r>
            <w:r w:rsidRPr="00535EF0">
              <w:rPr>
                <w:color w:val="000000"/>
                <w:shd w:val="clear" w:color="auto" w:fill="FFFFFF"/>
              </w:rPr>
              <w:t xml:space="preserve"> na řešený problém. </w:t>
            </w:r>
          </w:p>
          <w:p w14:paraId="0B8B7F4C" w14:textId="77777777" w:rsidR="0033155D" w:rsidRDefault="0033155D" w:rsidP="003C3AF4">
            <w:pPr>
              <w:rPr>
                <w:color w:val="000000"/>
                <w:shd w:val="clear" w:color="auto" w:fill="FFFFFF"/>
              </w:rPr>
            </w:pPr>
          </w:p>
          <w:p w14:paraId="312C38BF" w14:textId="77777777" w:rsidR="0033155D" w:rsidRDefault="0033155D" w:rsidP="003C3AF4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Vyučovaná témata</w:t>
            </w:r>
            <w:r w:rsidRPr="00535EF0">
              <w:rPr>
                <w:color w:val="000000"/>
                <w:shd w:val="clear" w:color="auto" w:fill="FFFFFF"/>
              </w:rPr>
              <w:t>:</w:t>
            </w:r>
          </w:p>
          <w:p w14:paraId="68979AC0" w14:textId="19D7A9AE" w:rsidR="0033155D" w:rsidRPr="0033155D" w:rsidRDefault="0033155D" w:rsidP="00FB1440">
            <w:pPr>
              <w:pStyle w:val="Odstavecseseznamem"/>
              <w:numPr>
                <w:ilvl w:val="0"/>
                <w:numId w:val="26"/>
              </w:numPr>
              <w:rPr>
                <w:color w:val="000000"/>
                <w:shd w:val="clear" w:color="auto" w:fill="FFFFFF"/>
              </w:rPr>
            </w:pPr>
            <w:r w:rsidRPr="0033155D">
              <w:rPr>
                <w:color w:val="000000"/>
                <w:shd w:val="clear" w:color="auto" w:fill="FFFFFF"/>
              </w:rPr>
              <w:t>Historie a současnost logistiky v krizových situacích.</w:t>
            </w:r>
          </w:p>
          <w:p w14:paraId="1B18A7FF" w14:textId="6B03C8E0" w:rsidR="0033155D" w:rsidRPr="0033155D" w:rsidRDefault="0033155D" w:rsidP="00FB1440">
            <w:pPr>
              <w:pStyle w:val="Odstavecseseznamem"/>
              <w:numPr>
                <w:ilvl w:val="0"/>
                <w:numId w:val="26"/>
              </w:numPr>
              <w:rPr>
                <w:color w:val="000000"/>
                <w:shd w:val="clear" w:color="auto" w:fill="FFFFFF"/>
              </w:rPr>
            </w:pPr>
            <w:r w:rsidRPr="0033155D">
              <w:rPr>
                <w:color w:val="000000"/>
                <w:shd w:val="clear" w:color="auto" w:fill="FFFFFF"/>
              </w:rPr>
              <w:t>Rizika nouzového přežití obyvatelstva.</w:t>
            </w:r>
          </w:p>
          <w:p w14:paraId="1BF198DD" w14:textId="0743BFB3" w:rsidR="0033155D" w:rsidRPr="0033155D" w:rsidRDefault="0033155D" w:rsidP="00FB1440">
            <w:pPr>
              <w:pStyle w:val="Odstavecseseznamem"/>
              <w:numPr>
                <w:ilvl w:val="0"/>
                <w:numId w:val="26"/>
              </w:numPr>
              <w:rPr>
                <w:color w:val="000000"/>
                <w:shd w:val="clear" w:color="auto" w:fill="FFFFFF"/>
              </w:rPr>
            </w:pPr>
            <w:r w:rsidRPr="0033155D">
              <w:rPr>
                <w:color w:val="000000"/>
                <w:shd w:val="clear" w:color="auto" w:fill="FFFFFF"/>
              </w:rPr>
              <w:t>Rizika logistických aspektů v typových plánech.</w:t>
            </w:r>
          </w:p>
          <w:p w14:paraId="1E8204BE" w14:textId="268968C8" w:rsidR="0033155D" w:rsidRPr="0033155D" w:rsidRDefault="0033155D" w:rsidP="00FB1440">
            <w:pPr>
              <w:pStyle w:val="Odstavecseseznamem"/>
              <w:numPr>
                <w:ilvl w:val="0"/>
                <w:numId w:val="26"/>
              </w:numPr>
              <w:rPr>
                <w:color w:val="000000"/>
                <w:shd w:val="clear" w:color="auto" w:fill="FFFFFF"/>
              </w:rPr>
            </w:pPr>
            <w:r w:rsidRPr="0033155D">
              <w:rPr>
                <w:color w:val="000000"/>
                <w:shd w:val="clear" w:color="auto" w:fill="FFFFFF"/>
              </w:rPr>
              <w:t>Hospodářská opatření pro řešení krizových stavů s důrazem na regulační opatření v dopravě.</w:t>
            </w:r>
          </w:p>
          <w:p w14:paraId="7CFCB82C" w14:textId="3042D752" w:rsidR="0033155D" w:rsidRPr="0033155D" w:rsidRDefault="0033155D" w:rsidP="00FB1440">
            <w:pPr>
              <w:pStyle w:val="Odstavecseseznamem"/>
              <w:numPr>
                <w:ilvl w:val="0"/>
                <w:numId w:val="26"/>
              </w:numPr>
              <w:rPr>
                <w:color w:val="000000"/>
                <w:shd w:val="clear" w:color="auto" w:fill="FFFFFF"/>
              </w:rPr>
            </w:pPr>
            <w:r w:rsidRPr="0033155D">
              <w:rPr>
                <w:color w:val="000000"/>
                <w:shd w:val="clear" w:color="auto" w:fill="FFFFFF"/>
              </w:rPr>
              <w:t>Zásady vytváření sil a prostředků pro řešení logistiky v krizových situacích.</w:t>
            </w:r>
          </w:p>
          <w:p w14:paraId="0632774F" w14:textId="0CCBA603" w:rsidR="0033155D" w:rsidRPr="0033155D" w:rsidRDefault="0033155D" w:rsidP="00FB1440">
            <w:pPr>
              <w:pStyle w:val="Odstavecseseznamem"/>
              <w:numPr>
                <w:ilvl w:val="0"/>
                <w:numId w:val="26"/>
              </w:numPr>
              <w:rPr>
                <w:color w:val="000000"/>
                <w:shd w:val="clear" w:color="auto" w:fill="FFFFFF"/>
              </w:rPr>
            </w:pPr>
            <w:r w:rsidRPr="0033155D">
              <w:rPr>
                <w:color w:val="000000"/>
                <w:shd w:val="clear" w:color="auto" w:fill="FFFFFF"/>
              </w:rPr>
              <w:t>Stav ropné nouze.</w:t>
            </w:r>
          </w:p>
          <w:p w14:paraId="5917C6F9" w14:textId="0215F50E" w:rsidR="0033155D" w:rsidRPr="0033155D" w:rsidRDefault="0033155D" w:rsidP="00FB1440">
            <w:pPr>
              <w:pStyle w:val="Odstavecseseznamem"/>
              <w:numPr>
                <w:ilvl w:val="0"/>
                <w:numId w:val="26"/>
              </w:numPr>
              <w:rPr>
                <w:color w:val="000000"/>
                <w:shd w:val="clear" w:color="auto" w:fill="FFFFFF"/>
              </w:rPr>
            </w:pPr>
            <w:r w:rsidRPr="0033155D">
              <w:rPr>
                <w:color w:val="000000"/>
                <w:shd w:val="clear" w:color="auto" w:fill="FFFFFF"/>
              </w:rPr>
              <w:t>Management nouzové zásobování obyvatelstva potravinami.</w:t>
            </w:r>
          </w:p>
          <w:p w14:paraId="00391DEB" w14:textId="2398A269" w:rsidR="0033155D" w:rsidRPr="0033155D" w:rsidRDefault="0033155D" w:rsidP="00FB1440">
            <w:pPr>
              <w:pStyle w:val="Odstavecseseznamem"/>
              <w:numPr>
                <w:ilvl w:val="0"/>
                <w:numId w:val="26"/>
              </w:numPr>
              <w:rPr>
                <w:color w:val="000000"/>
                <w:shd w:val="clear" w:color="auto" w:fill="FFFFFF"/>
              </w:rPr>
            </w:pPr>
            <w:r w:rsidRPr="0033155D">
              <w:rPr>
                <w:color w:val="000000"/>
                <w:shd w:val="clear" w:color="auto" w:fill="FFFFFF"/>
              </w:rPr>
              <w:t>Management nouzového zásobování obyvatelstva pitnou vodou.</w:t>
            </w:r>
          </w:p>
          <w:p w14:paraId="2A3D8395" w14:textId="5D0A6BC7" w:rsidR="0033155D" w:rsidRPr="0033155D" w:rsidRDefault="0033155D" w:rsidP="00FB1440">
            <w:pPr>
              <w:pStyle w:val="Odstavecseseznamem"/>
              <w:numPr>
                <w:ilvl w:val="0"/>
                <w:numId w:val="26"/>
              </w:numPr>
              <w:rPr>
                <w:color w:val="000000"/>
                <w:shd w:val="clear" w:color="auto" w:fill="FFFFFF"/>
              </w:rPr>
            </w:pPr>
            <w:r w:rsidRPr="0033155D">
              <w:rPr>
                <w:color w:val="000000"/>
                <w:shd w:val="clear" w:color="auto" w:fill="FFFFFF"/>
              </w:rPr>
              <w:t>Logistické zabezpečení objektové evakuace.</w:t>
            </w:r>
          </w:p>
          <w:p w14:paraId="14EDC25A" w14:textId="218A633E" w:rsidR="0033155D" w:rsidRPr="0033155D" w:rsidRDefault="0033155D" w:rsidP="00FB1440">
            <w:pPr>
              <w:pStyle w:val="Odstavecseseznamem"/>
              <w:numPr>
                <w:ilvl w:val="0"/>
                <w:numId w:val="26"/>
              </w:numPr>
              <w:rPr>
                <w:color w:val="000000"/>
                <w:shd w:val="clear" w:color="auto" w:fill="FFFFFF"/>
              </w:rPr>
            </w:pPr>
            <w:r w:rsidRPr="0033155D">
              <w:rPr>
                <w:color w:val="000000"/>
                <w:shd w:val="clear" w:color="auto" w:fill="FFFFFF"/>
              </w:rPr>
              <w:t>Odborné zabezpečení plošné evakuace.</w:t>
            </w:r>
          </w:p>
          <w:p w14:paraId="0045A2AF" w14:textId="4C631762" w:rsidR="0033155D" w:rsidRPr="0033155D" w:rsidRDefault="0033155D" w:rsidP="00FB1440">
            <w:pPr>
              <w:pStyle w:val="Odstavecseseznamem"/>
              <w:numPr>
                <w:ilvl w:val="0"/>
                <w:numId w:val="26"/>
              </w:numPr>
              <w:ind w:left="390" w:hanging="30"/>
              <w:rPr>
                <w:color w:val="000000"/>
                <w:shd w:val="clear" w:color="auto" w:fill="FFFFFF"/>
              </w:rPr>
            </w:pPr>
            <w:r w:rsidRPr="0033155D">
              <w:rPr>
                <w:color w:val="000000"/>
                <w:shd w:val="clear" w:color="auto" w:fill="FFFFFF"/>
              </w:rPr>
              <w:t>Bezodkladné pohřební služby za krizových situací.</w:t>
            </w:r>
            <w:r w:rsidRPr="0033155D">
              <w:rPr>
                <w:color w:val="000000"/>
                <w:shd w:val="clear" w:color="auto" w:fill="FFFFFF"/>
              </w:rPr>
              <w:br/>
              <w:t>12. Logistické zabezpečení nouzového ubytování obyvatelstva při řešení krizových situací.</w:t>
            </w:r>
            <w:r w:rsidRPr="0033155D">
              <w:rPr>
                <w:color w:val="000000"/>
                <w:shd w:val="clear" w:color="auto" w:fill="FFFFFF"/>
              </w:rPr>
              <w:br/>
              <w:t>13. Logistika humanitární pomoci.</w:t>
            </w:r>
          </w:p>
          <w:p w14:paraId="0A7EB898" w14:textId="77777777" w:rsidR="0033155D" w:rsidRDefault="0033155D" w:rsidP="003C3AF4"/>
        </w:tc>
      </w:tr>
      <w:tr w:rsidR="0033155D" w14:paraId="7BCE36E9" w14:textId="77777777" w:rsidTr="003C3AF4">
        <w:trPr>
          <w:trHeight w:val="265"/>
        </w:trPr>
        <w:tc>
          <w:tcPr>
            <w:tcW w:w="3652" w:type="dxa"/>
            <w:gridSpan w:val="2"/>
            <w:tcBorders>
              <w:top w:val="nil"/>
            </w:tcBorders>
            <w:shd w:val="clear" w:color="auto" w:fill="F7CAAC"/>
          </w:tcPr>
          <w:p w14:paraId="4CF0A88F" w14:textId="77777777" w:rsidR="0033155D" w:rsidRDefault="0033155D" w:rsidP="003C3AF4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477F5AE1" w14:textId="77777777" w:rsidR="0033155D" w:rsidRDefault="0033155D" w:rsidP="003C3AF4">
            <w:pPr>
              <w:jc w:val="both"/>
            </w:pPr>
          </w:p>
        </w:tc>
      </w:tr>
      <w:tr w:rsidR="0033155D" w14:paraId="653F9B50" w14:textId="77777777" w:rsidTr="003C3AF4">
        <w:trPr>
          <w:trHeight w:val="425"/>
        </w:trPr>
        <w:tc>
          <w:tcPr>
            <w:tcW w:w="9854" w:type="dxa"/>
            <w:gridSpan w:val="8"/>
            <w:tcBorders>
              <w:top w:val="nil"/>
            </w:tcBorders>
          </w:tcPr>
          <w:p w14:paraId="311D8C4B" w14:textId="77777777" w:rsidR="0033155D" w:rsidRPr="00A938C8" w:rsidRDefault="0033155D" w:rsidP="003C3AF4">
            <w:pPr>
              <w:jc w:val="both"/>
              <w:rPr>
                <w:b/>
                <w:color w:val="000000"/>
                <w:shd w:val="clear" w:color="auto" w:fill="FFFFFF"/>
              </w:rPr>
            </w:pPr>
            <w:r w:rsidRPr="00A938C8">
              <w:rPr>
                <w:b/>
                <w:color w:val="000000"/>
                <w:shd w:val="clear" w:color="auto" w:fill="FFFFFF"/>
              </w:rPr>
              <w:t>Povinná literatura:</w:t>
            </w:r>
          </w:p>
          <w:p w14:paraId="6C35D997" w14:textId="77777777" w:rsidR="00EC57F8" w:rsidRDefault="00EC57F8" w:rsidP="00EC57F8">
            <w:pPr>
              <w:pStyle w:val="Nadpis1"/>
              <w:shd w:val="clear" w:color="auto" w:fill="FFFFFF"/>
              <w:spacing w:before="0"/>
              <w:jc w:val="both"/>
              <w:textAlignment w:val="baseline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shd w:val="clear" w:color="auto" w:fill="FFFFFF"/>
              </w:rPr>
            </w:pPr>
            <w:r w:rsidRPr="005B44B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  <w:shd w:val="clear" w:color="auto" w:fill="FFFFFF"/>
              </w:rPr>
              <w:t>CAPOLA, Damon</w:t>
            </w:r>
            <w:r w:rsidRPr="005B44B6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.</w:t>
            </w:r>
            <w:r w:rsidRPr="005B44B6">
              <w:rPr>
                <w:color w:val="auto"/>
                <w:shd w:val="clear" w:color="auto" w:fill="FFFFFF"/>
              </w:rPr>
              <w:t xml:space="preserve"> </w:t>
            </w:r>
            <w:r w:rsidRPr="005B44B6">
              <w:rPr>
                <w:rFonts w:ascii="Times New Roman" w:eastAsia="Times New Roman" w:hAnsi="Times New Roman" w:cs="Times New Roman"/>
                <w:b w:val="0"/>
                <w:bCs w:val="0"/>
                <w:i/>
                <w:color w:val="auto"/>
                <w:sz w:val="20"/>
                <w:szCs w:val="20"/>
              </w:rPr>
              <w:t xml:space="preserve">Introduction to International Disaster Management. </w:t>
            </w:r>
            <w:r w:rsidRPr="005B44B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Butterworth-Heinemann, 2020.</w:t>
            </w:r>
            <w:r w:rsidRPr="005B44B6">
              <w:rPr>
                <w:rFonts w:ascii="Times New Roman" w:eastAsia="Times New Roman" w:hAnsi="Times New Roman" w:cs="Times New Roman"/>
                <w:b w:val="0"/>
                <w:bCs w:val="0"/>
                <w:i/>
                <w:color w:val="auto"/>
                <w:sz w:val="20"/>
                <w:szCs w:val="20"/>
              </w:rPr>
              <w:t xml:space="preserve"> </w:t>
            </w:r>
            <w:r w:rsidRPr="005B44B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shd w:val="clear" w:color="auto" w:fill="FFFFFF"/>
              </w:rPr>
              <w:t>ISBN 9780128173688.</w:t>
            </w:r>
          </w:p>
          <w:p w14:paraId="68E95696" w14:textId="77777777" w:rsidR="00EC57F8" w:rsidRDefault="00EC57F8" w:rsidP="00EC57F8">
            <w:pPr>
              <w:rPr>
                <w:bCs/>
                <w:iCs/>
              </w:rPr>
            </w:pPr>
            <w:r w:rsidRPr="0045525E">
              <w:rPr>
                <w:bCs/>
              </w:rPr>
              <w:t>F</w:t>
            </w:r>
            <w:r>
              <w:rPr>
                <w:bCs/>
              </w:rPr>
              <w:t>OLWARCZNY</w:t>
            </w:r>
            <w:r>
              <w:rPr>
                <w:shd w:val="clear" w:color="auto" w:fill="FFFFFF"/>
              </w:rPr>
              <w:t xml:space="preserve">, Libor a Jiří POKORNÝ. </w:t>
            </w:r>
            <w:r w:rsidRPr="0045525E">
              <w:rPr>
                <w:i/>
                <w:shd w:val="clear" w:color="auto" w:fill="FFFFFF"/>
              </w:rPr>
              <w:t>Evakuace</w:t>
            </w:r>
            <w:r>
              <w:rPr>
                <w:shd w:val="clear" w:color="auto" w:fill="FFFFFF"/>
              </w:rPr>
              <w:t xml:space="preserve">.  </w:t>
            </w:r>
            <w:r w:rsidRPr="0045525E">
              <w:rPr>
                <w:bCs/>
                <w:iCs/>
              </w:rPr>
              <w:t>Ostrava: Sdružení požárního a bezpečnostního inženýrství, 2021. ISBN 978-80-7385-245-0</w:t>
            </w:r>
            <w:r>
              <w:rPr>
                <w:bCs/>
                <w:iCs/>
              </w:rPr>
              <w:t>.</w:t>
            </w:r>
          </w:p>
          <w:p w14:paraId="5AABA583" w14:textId="77777777" w:rsidR="00EC57F8" w:rsidRPr="0091157F" w:rsidRDefault="00EC57F8" w:rsidP="00EC57F8">
            <w:r>
              <w:rPr>
                <w:bCs/>
                <w:iCs/>
              </w:rPr>
              <w:t xml:space="preserve">HARAZIN, Lukáš a Oldřich LUŽA. </w:t>
            </w:r>
            <w:r w:rsidRPr="0091157F">
              <w:rPr>
                <w:i/>
              </w:rPr>
              <w:t>Hospodářská opatření pro krizové stavy</w:t>
            </w:r>
            <w:r>
              <w:rPr>
                <w:rFonts w:ascii="Arial" w:hAnsi="Arial" w:cs="Arial"/>
                <w:color w:val="212529"/>
                <w:sz w:val="19"/>
                <w:szCs w:val="19"/>
                <w:shd w:val="clear" w:color="auto" w:fill="FFFFFF"/>
              </w:rPr>
              <w:t xml:space="preserve">. </w:t>
            </w:r>
            <w:r>
              <w:t>Praha</w:t>
            </w:r>
            <w:r w:rsidRPr="0091157F">
              <w:t>: Policejní akademie České republiky v Praze, 2016</w:t>
            </w:r>
            <w:r>
              <w:t>.</w:t>
            </w:r>
            <w:r w:rsidRPr="0091157F">
              <w:t xml:space="preserve"> ISBN 978-80-7251-450-2.</w:t>
            </w:r>
          </w:p>
          <w:p w14:paraId="05F97772" w14:textId="77777777" w:rsidR="00EC57F8" w:rsidRDefault="00EC57F8" w:rsidP="00EC57F8">
            <w:pPr>
              <w:jc w:val="both"/>
              <w:rPr>
                <w:bCs/>
              </w:rPr>
            </w:pPr>
            <w:r w:rsidRPr="005B44B6">
              <w:rPr>
                <w:bCs/>
              </w:rPr>
              <w:t xml:space="preserve">ZEMAN, Tomáš, Leopold SKORUŠA, František PAULUS, Alena OULEHLOVÁ a Eva DROZDOVÁ. </w:t>
            </w:r>
            <w:r w:rsidRPr="005B44B6">
              <w:rPr>
                <w:bCs/>
                <w:i/>
              </w:rPr>
              <w:t>Bezodkladné pohřbívání při hromadném úmrtí osob v České republice</w:t>
            </w:r>
            <w:r w:rsidRPr="005B44B6">
              <w:rPr>
                <w:bCs/>
              </w:rPr>
              <w:t xml:space="preserve">. </w:t>
            </w:r>
            <w:r w:rsidRPr="005B44B6">
              <w:rPr>
                <w:bCs/>
                <w:iCs/>
              </w:rPr>
              <w:t>Military Medical Science Letters</w:t>
            </w:r>
            <w:r w:rsidRPr="005B44B6">
              <w:rPr>
                <w:bCs/>
              </w:rPr>
              <w:t xml:space="preserve">, 2021, </w:t>
            </w:r>
            <w:r w:rsidRPr="005B44B6">
              <w:t>90</w:t>
            </w:r>
            <w:r w:rsidRPr="005B44B6">
              <w:rPr>
                <w:bCs/>
              </w:rPr>
              <w:t>(2), 83-92. ISSN 0372-7025.</w:t>
            </w:r>
          </w:p>
          <w:p w14:paraId="23FD30D3" w14:textId="77777777" w:rsidR="0033155D" w:rsidRDefault="0033155D" w:rsidP="003C3AF4">
            <w:pPr>
              <w:jc w:val="both"/>
              <w:rPr>
                <w:bCs/>
              </w:rPr>
            </w:pPr>
          </w:p>
          <w:p w14:paraId="4346E485" w14:textId="77777777" w:rsidR="0033155D" w:rsidRPr="005B44B6" w:rsidRDefault="0033155D" w:rsidP="003C3AF4">
            <w:pPr>
              <w:jc w:val="both"/>
              <w:rPr>
                <w:b/>
                <w:shd w:val="clear" w:color="auto" w:fill="FFFFFF"/>
              </w:rPr>
            </w:pPr>
            <w:r w:rsidRPr="005B44B6">
              <w:rPr>
                <w:b/>
                <w:shd w:val="clear" w:color="auto" w:fill="FFFFFF"/>
              </w:rPr>
              <w:lastRenderedPageBreak/>
              <w:t>Doporučená literatura:</w:t>
            </w:r>
          </w:p>
          <w:p w14:paraId="7CD41DF2" w14:textId="77777777" w:rsidR="00EC57F8" w:rsidRPr="005B44B6" w:rsidRDefault="00EC57F8" w:rsidP="00EC57F8">
            <w:pPr>
              <w:jc w:val="both"/>
              <w:rPr>
                <w:shd w:val="clear" w:color="auto" w:fill="FFFFFF"/>
              </w:rPr>
            </w:pPr>
            <w:r w:rsidRPr="005B44B6">
              <w:rPr>
                <w:shd w:val="clear" w:color="auto" w:fill="FFFFFF"/>
              </w:rPr>
              <w:t xml:space="preserve">SEIDL Miloslav, Miroslav TOMEK a Dušan VIČAR. </w:t>
            </w:r>
            <w:r w:rsidRPr="005B44B6">
              <w:rPr>
                <w:i/>
                <w:shd w:val="clear" w:color="auto" w:fill="FFFFFF"/>
              </w:rPr>
              <w:t>Evakuácia osob, zvierat a vecí.</w:t>
            </w:r>
            <w:r w:rsidRPr="005B44B6">
              <w:rPr>
                <w:shd w:val="clear" w:color="auto" w:fill="FFFFFF"/>
              </w:rPr>
              <w:t xml:space="preserve"> Žilina: Žilinská univerzita, Edis, 2014. ISBN 978-80-554-0939-9.</w:t>
            </w:r>
          </w:p>
          <w:p w14:paraId="708DC938" w14:textId="77777777" w:rsidR="00EC57F8" w:rsidRPr="005B44B6" w:rsidRDefault="00EC57F8" w:rsidP="00EC57F8">
            <w:pPr>
              <w:jc w:val="both"/>
            </w:pPr>
            <w:r w:rsidRPr="005B44B6">
              <w:rPr>
                <w:shd w:val="clear" w:color="auto" w:fill="FFFFFF"/>
              </w:rPr>
              <w:t>TOMEK, Miroslav, Jan STROHMANDL a Jakub RAK. </w:t>
            </w:r>
            <w:r w:rsidRPr="005B44B6">
              <w:rPr>
                <w:i/>
                <w:iCs/>
                <w:shd w:val="clear" w:color="auto" w:fill="FFFFFF"/>
              </w:rPr>
              <w:t>Zásobování obyvatelstva pitnou vodou za mimořádných situací.</w:t>
            </w:r>
            <w:r w:rsidRPr="005B44B6">
              <w:rPr>
                <w:shd w:val="clear" w:color="auto" w:fill="FFFFFF"/>
              </w:rPr>
              <w:t xml:space="preserve"> </w:t>
            </w:r>
            <w:r w:rsidRPr="005B44B6">
              <w:t>Praha: Academia, 2014. ISBN 978-80-7454-462-0.</w:t>
            </w:r>
          </w:p>
          <w:p w14:paraId="0A6D5060" w14:textId="77777777" w:rsidR="00EC57F8" w:rsidRPr="005B44B6" w:rsidRDefault="00EC57F8" w:rsidP="00EC57F8">
            <w:pPr>
              <w:jc w:val="both"/>
              <w:rPr>
                <w:shd w:val="clear" w:color="auto" w:fill="FFFFFF"/>
              </w:rPr>
            </w:pPr>
            <w:r w:rsidRPr="005B44B6">
              <w:rPr>
                <w:shd w:val="clear" w:color="auto" w:fill="FFFFFF"/>
              </w:rPr>
              <w:t>VIČAR, Dušan, Miroslav TOMEK, Zdeněk ŠAFAŘÍK a Jan STROHMANDL. </w:t>
            </w:r>
            <w:r w:rsidRPr="005B44B6">
              <w:rPr>
                <w:i/>
                <w:iCs/>
                <w:shd w:val="clear" w:color="auto" w:fill="FFFFFF"/>
              </w:rPr>
              <w:t>Vybrané aspekty poskytování humanitární pomoci Českou republikou</w:t>
            </w:r>
            <w:r w:rsidRPr="005B44B6">
              <w:rPr>
                <w:shd w:val="clear" w:color="auto" w:fill="FFFFFF"/>
              </w:rPr>
              <w:t>. Žilina, Krizový manažer, 2016</w:t>
            </w:r>
            <w:r>
              <w:rPr>
                <w:shd w:val="clear" w:color="auto" w:fill="FFFFFF"/>
              </w:rPr>
              <w:t>, 15(2), s. 57 -63</w:t>
            </w:r>
            <w:r w:rsidRPr="005B44B6">
              <w:rPr>
                <w:shd w:val="clear" w:color="auto" w:fill="FFFFFF"/>
              </w:rPr>
              <w:t xml:space="preserve">. </w:t>
            </w:r>
            <w:r w:rsidRPr="005B44B6">
              <w:rPr>
                <w:bCs/>
              </w:rPr>
              <w:t xml:space="preserve">ISSN </w:t>
            </w:r>
            <w:r w:rsidRPr="005B44B6">
              <w:rPr>
                <w:shd w:val="clear" w:color="auto" w:fill="FFFFFF"/>
              </w:rPr>
              <w:t>1336-0019.</w:t>
            </w:r>
          </w:p>
          <w:p w14:paraId="1994319A" w14:textId="77777777" w:rsidR="0033155D" w:rsidRPr="009D45FA" w:rsidRDefault="0033155D" w:rsidP="003C3AF4">
            <w:pPr>
              <w:jc w:val="both"/>
              <w:rPr>
                <w:color w:val="000000"/>
                <w:shd w:val="clear" w:color="auto" w:fill="FFFFFF"/>
              </w:rPr>
            </w:pPr>
          </w:p>
        </w:tc>
      </w:tr>
      <w:tr w:rsidR="0033155D" w14:paraId="3F35DF9D" w14:textId="77777777" w:rsidTr="003C3AF4">
        <w:tc>
          <w:tcPr>
            <w:tcW w:w="9854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54363902" w14:textId="77777777" w:rsidR="0033155D" w:rsidRDefault="0033155D" w:rsidP="003C3AF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33155D" w14:paraId="1F315501" w14:textId="77777777" w:rsidTr="003C3AF4">
        <w:tc>
          <w:tcPr>
            <w:tcW w:w="4786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10D0545E" w14:textId="77777777" w:rsidR="0033155D" w:rsidRDefault="0033155D" w:rsidP="003C3AF4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234154D2" w14:textId="77777777" w:rsidR="0033155D" w:rsidRDefault="0033155D" w:rsidP="003C3AF4">
            <w:pPr>
              <w:jc w:val="center"/>
            </w:pPr>
            <w:r>
              <w:t>10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1C5FB862" w14:textId="77777777" w:rsidR="0033155D" w:rsidRDefault="0033155D" w:rsidP="003C3AF4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3155D" w14:paraId="2F30D1BF" w14:textId="77777777" w:rsidTr="003C3AF4">
        <w:tc>
          <w:tcPr>
            <w:tcW w:w="9854" w:type="dxa"/>
            <w:gridSpan w:val="8"/>
            <w:shd w:val="clear" w:color="auto" w:fill="F7CAAC"/>
          </w:tcPr>
          <w:p w14:paraId="4296D331" w14:textId="77777777" w:rsidR="0033155D" w:rsidRDefault="0033155D" w:rsidP="003C3AF4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3155D" w14:paraId="282DABB3" w14:textId="77777777" w:rsidTr="003C3AF4">
        <w:trPr>
          <w:trHeight w:val="1373"/>
        </w:trPr>
        <w:tc>
          <w:tcPr>
            <w:tcW w:w="9854" w:type="dxa"/>
            <w:gridSpan w:val="8"/>
          </w:tcPr>
          <w:p w14:paraId="7EEB6925" w14:textId="77777777" w:rsidR="0033155D" w:rsidRPr="0033155D" w:rsidRDefault="0033155D" w:rsidP="003C3AF4">
            <w:pPr>
              <w:pStyle w:val="Normlnweb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15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Studenti se účastn</w:t>
            </w:r>
            <w:r w:rsidRPr="0033155D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í</w:t>
            </w:r>
            <w:r w:rsidRPr="003315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v</w:t>
            </w:r>
            <w:r w:rsidRPr="0033155D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ý</w:t>
            </w:r>
            <w:r w:rsidRPr="003315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uky ve stanoven</w:t>
            </w:r>
            <w:r w:rsidRPr="0033155D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é</w:t>
            </w:r>
            <w:r w:rsidRPr="003315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 počtu hodin, kde je jim redukovanou formou prezentov</w:t>
            </w:r>
            <w:r w:rsidRPr="0033155D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á</w:t>
            </w:r>
            <w:r w:rsidRPr="003315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 l</w:t>
            </w:r>
            <w:r w:rsidRPr="0033155D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á</w:t>
            </w:r>
            <w:r w:rsidRPr="003315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tka v</w:t>
            </w:r>
            <w:r w:rsidRPr="0033155D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ýš</w:t>
            </w:r>
            <w:r w:rsidRPr="003315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 uveden</w:t>
            </w:r>
            <w:r w:rsidRPr="0033155D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é</w:t>
            </w:r>
            <w:r w:rsidRPr="003315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ho rozsahu a jsou jim určeny č</w:t>
            </w:r>
            <w:r w:rsidRPr="0033155D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á</w:t>
            </w:r>
            <w:r w:rsidRPr="003315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sti učiva k samostatn</w:t>
            </w:r>
            <w:r w:rsidRPr="0033155D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é</w:t>
            </w:r>
            <w:r w:rsidRPr="003315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mu nastudov</w:t>
            </w:r>
            <w:r w:rsidRPr="0033155D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á</w:t>
            </w:r>
            <w:r w:rsidRPr="003315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  <w:r w:rsidRPr="0033155D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í</w:t>
            </w:r>
            <w:r w:rsidRPr="003315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Hodnocen</w:t>
            </w:r>
            <w:r w:rsidRPr="0033155D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í</w:t>
            </w:r>
            <w:r w:rsidRPr="003315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individu</w:t>
            </w:r>
            <w:r w:rsidRPr="0033155D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á</w:t>
            </w:r>
            <w:r w:rsidRPr="003315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ln</w:t>
            </w:r>
            <w:r w:rsidRPr="0033155D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í</w:t>
            </w:r>
            <w:r w:rsidRPr="003315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 </w:t>
            </w:r>
            <w:r w:rsidRPr="0033155D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ú</w:t>
            </w:r>
            <w:r w:rsidRPr="003315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kolů studentů a korekce informací získaných samostudiem probíhá na skupinových a individuálních konzultacích, prostřednictv</w:t>
            </w:r>
            <w:r w:rsidRPr="0033155D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í</w:t>
            </w:r>
            <w:r w:rsidRPr="003315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 elektronick</w:t>
            </w:r>
            <w:r w:rsidRPr="0033155D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é</w:t>
            </w:r>
            <w:r w:rsidRPr="003315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pošty, portálu UTB nebo v systému MOODLE. V souladu s vnitřn</w:t>
            </w:r>
            <w:r w:rsidRPr="0033155D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í</w:t>
            </w:r>
            <w:r w:rsidRPr="003315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 předpisy FLKŘ m</w:t>
            </w:r>
            <w:r w:rsidRPr="0033155D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á</w:t>
            </w:r>
            <w:r w:rsidRPr="003315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ka</w:t>
            </w:r>
            <w:r w:rsidRPr="0033155D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ž</w:t>
            </w:r>
            <w:r w:rsidRPr="003315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  <w:r w:rsidRPr="0033155D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ý</w:t>
            </w:r>
            <w:r w:rsidRPr="003315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akademick</w:t>
            </w:r>
            <w:r w:rsidRPr="0033155D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ý</w:t>
            </w:r>
            <w:r w:rsidRPr="003315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pracovn</w:t>
            </w:r>
            <w:r w:rsidRPr="0033155D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í</w:t>
            </w:r>
            <w:r w:rsidRPr="003315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 stanoveny konzultačn</w:t>
            </w:r>
            <w:r w:rsidRPr="0033155D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í</w:t>
            </w:r>
            <w:r w:rsidRPr="003315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hodiny v rozsahu minim</w:t>
            </w:r>
            <w:r w:rsidRPr="0033155D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á</w:t>
            </w:r>
            <w:r w:rsidRPr="003315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lně 2 hodiny t</w:t>
            </w:r>
            <w:r w:rsidRPr="0033155D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ý</w:t>
            </w:r>
            <w:r w:rsidRPr="003315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dně. Dle potřeby jsou d</w:t>
            </w:r>
            <w:r w:rsidRPr="0033155D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á</w:t>
            </w:r>
            <w:r w:rsidRPr="003315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 konzultace mo</w:t>
            </w:r>
            <w:r w:rsidRPr="0033155D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ž</w:t>
            </w:r>
            <w:r w:rsidRPr="003315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  <w:r w:rsidRPr="0033155D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é</w:t>
            </w:r>
            <w:r w:rsidRPr="003315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 po předchoz</w:t>
            </w:r>
            <w:r w:rsidRPr="0033155D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í</w:t>
            </w:r>
            <w:r w:rsidRPr="003315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emailové či telefonick</w:t>
            </w:r>
            <w:r w:rsidRPr="0033155D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é</w:t>
            </w:r>
            <w:r w:rsidRPr="003315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dohodě.</w:t>
            </w:r>
          </w:p>
        </w:tc>
      </w:tr>
    </w:tbl>
    <w:p w14:paraId="7B20C438" w14:textId="77777777" w:rsidR="0033155D" w:rsidRDefault="0033155D" w:rsidP="0033155D">
      <w:pPr>
        <w:spacing w:after="160" w:line="259" w:lineRule="auto"/>
      </w:pPr>
    </w:p>
    <w:p w14:paraId="23E19EE6" w14:textId="68CAAA3E" w:rsidR="001C4A06" w:rsidRDefault="001C4A06" w:rsidP="007D16DF"/>
    <w:p w14:paraId="41F1FBF1" w14:textId="77777777" w:rsidR="001C4A06" w:rsidRDefault="001C4A06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9B71E0" w14:paraId="19500835" w14:textId="77777777" w:rsidTr="003C3AF4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75A36B15" w14:textId="77777777" w:rsidR="009B71E0" w:rsidRDefault="009B71E0" w:rsidP="003C3AF4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9B71E0" w14:paraId="647CD4E2" w14:textId="77777777" w:rsidTr="003C3AF4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2E578B3C" w14:textId="77777777" w:rsidR="009B71E0" w:rsidRDefault="009B71E0" w:rsidP="003C3AF4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6F853630" w14:textId="742E0E71" w:rsidR="009B71E0" w:rsidRPr="00A938C8" w:rsidRDefault="009B71E0" w:rsidP="00042171">
            <w:pPr>
              <w:jc w:val="both"/>
              <w:rPr>
                <w:b/>
              </w:rPr>
            </w:pPr>
            <w:r w:rsidRPr="00A938C8">
              <w:rPr>
                <w:b/>
              </w:rPr>
              <w:t xml:space="preserve">Metody </w:t>
            </w:r>
            <w:r w:rsidR="00042171">
              <w:rPr>
                <w:b/>
              </w:rPr>
              <w:t>posuzování</w:t>
            </w:r>
            <w:r w:rsidRPr="00A938C8">
              <w:rPr>
                <w:b/>
              </w:rPr>
              <w:t xml:space="preserve"> rizik</w:t>
            </w:r>
          </w:p>
        </w:tc>
      </w:tr>
      <w:tr w:rsidR="009B71E0" w14:paraId="2573C2CE" w14:textId="77777777" w:rsidTr="003C3AF4">
        <w:tc>
          <w:tcPr>
            <w:tcW w:w="3086" w:type="dxa"/>
            <w:shd w:val="clear" w:color="auto" w:fill="F7CAAC"/>
          </w:tcPr>
          <w:p w14:paraId="23FFCF46" w14:textId="77777777" w:rsidR="009B71E0" w:rsidRDefault="009B71E0" w:rsidP="003C3AF4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27BF7CDC" w14:textId="7E739A12" w:rsidR="009B71E0" w:rsidRDefault="009B71E0" w:rsidP="009B71E0">
            <w:pPr>
              <w:jc w:val="both"/>
            </w:pPr>
            <w:r>
              <w:t>povinně volitelný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7825C1E2" w14:textId="77777777" w:rsidR="009B71E0" w:rsidRDefault="009B71E0" w:rsidP="003C3AF4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5B8C039F" w14:textId="77777777" w:rsidR="009B71E0" w:rsidRDefault="009B71E0" w:rsidP="003C3AF4">
            <w:pPr>
              <w:jc w:val="both"/>
            </w:pPr>
            <w:r>
              <w:t>1/LS</w:t>
            </w:r>
          </w:p>
        </w:tc>
      </w:tr>
      <w:tr w:rsidR="009B71E0" w14:paraId="01EBE7B9" w14:textId="77777777" w:rsidTr="003C3AF4">
        <w:tc>
          <w:tcPr>
            <w:tcW w:w="3086" w:type="dxa"/>
            <w:shd w:val="clear" w:color="auto" w:fill="F7CAAC"/>
          </w:tcPr>
          <w:p w14:paraId="65051CB8" w14:textId="77777777" w:rsidR="009B71E0" w:rsidRDefault="009B71E0" w:rsidP="003C3AF4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102BAE6A" w14:textId="77777777" w:rsidR="009B71E0" w:rsidRDefault="009B71E0" w:rsidP="003C3AF4">
            <w:pPr>
              <w:jc w:val="both"/>
            </w:pPr>
            <w:r>
              <w:t>13p + 26c</w:t>
            </w:r>
          </w:p>
        </w:tc>
        <w:tc>
          <w:tcPr>
            <w:tcW w:w="889" w:type="dxa"/>
            <w:shd w:val="clear" w:color="auto" w:fill="F7CAAC"/>
          </w:tcPr>
          <w:p w14:paraId="76CEDDBD" w14:textId="77777777" w:rsidR="009B71E0" w:rsidRDefault="009B71E0" w:rsidP="003C3AF4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791D9591" w14:textId="77777777" w:rsidR="009B71E0" w:rsidRDefault="009B71E0" w:rsidP="003C3AF4">
            <w:pPr>
              <w:jc w:val="both"/>
            </w:pPr>
            <w:r>
              <w:t>39</w:t>
            </w:r>
          </w:p>
        </w:tc>
        <w:tc>
          <w:tcPr>
            <w:tcW w:w="2156" w:type="dxa"/>
            <w:shd w:val="clear" w:color="auto" w:fill="F7CAAC"/>
          </w:tcPr>
          <w:p w14:paraId="7EFFC9E4" w14:textId="77777777" w:rsidR="009B71E0" w:rsidRDefault="009B71E0" w:rsidP="003C3AF4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35F13786" w14:textId="77777777" w:rsidR="009B71E0" w:rsidRDefault="009B71E0" w:rsidP="003C3AF4">
            <w:pPr>
              <w:jc w:val="both"/>
            </w:pPr>
            <w:r>
              <w:t>4</w:t>
            </w:r>
          </w:p>
        </w:tc>
      </w:tr>
      <w:tr w:rsidR="009B71E0" w14:paraId="13B04556" w14:textId="77777777" w:rsidTr="003C3AF4">
        <w:tc>
          <w:tcPr>
            <w:tcW w:w="3086" w:type="dxa"/>
            <w:shd w:val="clear" w:color="auto" w:fill="F7CAAC"/>
          </w:tcPr>
          <w:p w14:paraId="52256817" w14:textId="77777777" w:rsidR="009B71E0" w:rsidRDefault="009B71E0" w:rsidP="003C3AF4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001729EE" w14:textId="77777777" w:rsidR="009B71E0" w:rsidRDefault="009B71E0" w:rsidP="003C3AF4">
            <w:pPr>
              <w:jc w:val="both"/>
            </w:pPr>
          </w:p>
        </w:tc>
      </w:tr>
      <w:tr w:rsidR="009B71E0" w14:paraId="157B75FC" w14:textId="77777777" w:rsidTr="003C3AF4">
        <w:tc>
          <w:tcPr>
            <w:tcW w:w="3086" w:type="dxa"/>
            <w:shd w:val="clear" w:color="auto" w:fill="F7CAAC"/>
          </w:tcPr>
          <w:p w14:paraId="6C60BEB8" w14:textId="77777777" w:rsidR="009B71E0" w:rsidRDefault="009B71E0" w:rsidP="003C3AF4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56819578" w14:textId="7A639D45" w:rsidR="009B71E0" w:rsidRDefault="000956B5" w:rsidP="003C3AF4">
            <w:pPr>
              <w:jc w:val="both"/>
            </w:pPr>
            <w:r>
              <w:t>Zápočet, zkouška.</w:t>
            </w:r>
          </w:p>
        </w:tc>
        <w:tc>
          <w:tcPr>
            <w:tcW w:w="2156" w:type="dxa"/>
            <w:shd w:val="clear" w:color="auto" w:fill="F7CAAC"/>
          </w:tcPr>
          <w:p w14:paraId="444FF156" w14:textId="77777777" w:rsidR="009B71E0" w:rsidRDefault="009B71E0" w:rsidP="003C3AF4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49EA5ACA" w14:textId="77777777" w:rsidR="009B71E0" w:rsidRDefault="009B71E0" w:rsidP="003C3AF4">
            <w:pPr>
              <w:jc w:val="both"/>
            </w:pPr>
            <w:r>
              <w:t>přednášky</w:t>
            </w:r>
          </w:p>
          <w:p w14:paraId="3EA9DC76" w14:textId="77777777" w:rsidR="009B71E0" w:rsidRDefault="009B71E0" w:rsidP="003C3AF4">
            <w:pPr>
              <w:jc w:val="both"/>
            </w:pPr>
            <w:r>
              <w:t>cvičení</w:t>
            </w:r>
          </w:p>
        </w:tc>
      </w:tr>
      <w:tr w:rsidR="009B71E0" w14:paraId="012C5DFC" w14:textId="77777777" w:rsidTr="003C3AF4">
        <w:tc>
          <w:tcPr>
            <w:tcW w:w="3086" w:type="dxa"/>
            <w:shd w:val="clear" w:color="auto" w:fill="F7CAAC"/>
          </w:tcPr>
          <w:p w14:paraId="3C69F33A" w14:textId="77777777" w:rsidR="009B71E0" w:rsidRDefault="009B71E0" w:rsidP="003C3AF4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7A4D821" w14:textId="769FF943" w:rsidR="009B71E0" w:rsidRDefault="009B71E0" w:rsidP="003C3AF4">
            <w:pPr>
              <w:jc w:val="both"/>
            </w:pPr>
            <w:r>
              <w:t>Zápočet: aktivní účast na nejméně 80 % cvičení, písemný test</w:t>
            </w:r>
            <w:r w:rsidR="000956B5">
              <w:t>.</w:t>
            </w:r>
          </w:p>
          <w:p w14:paraId="1A043E96" w14:textId="77777777" w:rsidR="009B71E0" w:rsidRDefault="009B71E0" w:rsidP="003C3AF4">
            <w:pPr>
              <w:jc w:val="both"/>
            </w:pPr>
          </w:p>
          <w:p w14:paraId="2FE1B6BE" w14:textId="6600BDA9" w:rsidR="009B71E0" w:rsidRDefault="009B71E0" w:rsidP="003C3AF4">
            <w:pPr>
              <w:jc w:val="both"/>
            </w:pPr>
            <w:r>
              <w:t>Zkouška: kombinovaná písemná a ústní zkouška</w:t>
            </w:r>
            <w:r w:rsidR="000956B5">
              <w:t>.</w:t>
            </w:r>
          </w:p>
        </w:tc>
      </w:tr>
      <w:tr w:rsidR="009B71E0" w14:paraId="099F16F3" w14:textId="77777777" w:rsidTr="003C3AF4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1E1E408D" w14:textId="77777777" w:rsidR="009B71E0" w:rsidRDefault="009B71E0" w:rsidP="003C3AF4">
            <w:pPr>
              <w:jc w:val="both"/>
            </w:pPr>
          </w:p>
        </w:tc>
      </w:tr>
      <w:tr w:rsidR="009B71E0" w14:paraId="44275F6F" w14:textId="77777777" w:rsidTr="003C3AF4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7403052" w14:textId="77777777" w:rsidR="009B71E0" w:rsidRDefault="009B71E0" w:rsidP="003C3AF4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48A9949" w14:textId="77777777" w:rsidR="009B71E0" w:rsidRDefault="009B71E0" w:rsidP="003C3AF4">
            <w:pPr>
              <w:jc w:val="both"/>
            </w:pPr>
            <w:r>
              <w:t>doc. Mgr. Tomáš Zeman, Ph.D. et Ph.D.</w:t>
            </w:r>
          </w:p>
        </w:tc>
      </w:tr>
      <w:tr w:rsidR="009B71E0" w14:paraId="54C51015" w14:textId="77777777" w:rsidTr="003C3AF4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584FDF7" w14:textId="77777777" w:rsidR="009B71E0" w:rsidRDefault="009B71E0" w:rsidP="003C3AF4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A0FC200" w14:textId="77777777" w:rsidR="009B71E0" w:rsidRDefault="009B71E0" w:rsidP="003C3AF4">
            <w:pPr>
              <w:jc w:val="both"/>
            </w:pPr>
            <w:r>
              <w:t>Garant stanovuje obsah a dohlíží na jednotné vedení přednášek a cvičení.</w:t>
            </w:r>
          </w:p>
          <w:p w14:paraId="59924899" w14:textId="77777777" w:rsidR="009B71E0" w:rsidRDefault="009B71E0" w:rsidP="003C3AF4">
            <w:pPr>
              <w:jc w:val="both"/>
            </w:pPr>
            <w:r>
              <w:t>Garant přímo vyučuje 69 % přednášek.</w:t>
            </w:r>
          </w:p>
          <w:p w14:paraId="5BF8042D" w14:textId="77777777" w:rsidR="009B71E0" w:rsidRDefault="009B71E0" w:rsidP="003C3AF4">
            <w:pPr>
              <w:jc w:val="both"/>
            </w:pPr>
          </w:p>
        </w:tc>
      </w:tr>
      <w:tr w:rsidR="009B71E0" w14:paraId="13C65113" w14:textId="77777777" w:rsidTr="003C3AF4">
        <w:tc>
          <w:tcPr>
            <w:tcW w:w="3086" w:type="dxa"/>
            <w:shd w:val="clear" w:color="auto" w:fill="F7CAAC"/>
          </w:tcPr>
          <w:p w14:paraId="2706D863" w14:textId="77777777" w:rsidR="009B71E0" w:rsidRDefault="009B71E0" w:rsidP="003C3AF4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CA810E0" w14:textId="77777777" w:rsidR="009B71E0" w:rsidRDefault="009B71E0" w:rsidP="003C3AF4">
            <w:pPr>
              <w:jc w:val="both"/>
            </w:pPr>
            <w:r>
              <w:t>doc. Mgr. Tomáš Zeman, Ph.D. et Ph.D. – přednášky (69 %)</w:t>
            </w:r>
          </w:p>
          <w:p w14:paraId="669C4314" w14:textId="23EA69F9" w:rsidR="009B71E0" w:rsidRDefault="009B71E0" w:rsidP="009B71E0">
            <w:pPr>
              <w:jc w:val="both"/>
            </w:pPr>
            <w:r>
              <w:t>Ing. Petr Veselík, Ph.D. – přednášky (31 %), cvičení (100 %)</w:t>
            </w:r>
          </w:p>
        </w:tc>
      </w:tr>
      <w:tr w:rsidR="009B71E0" w14:paraId="221F40F8" w14:textId="77777777" w:rsidTr="003C3AF4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3A211494" w14:textId="77777777" w:rsidR="009B71E0" w:rsidRDefault="009B71E0" w:rsidP="003C3AF4">
            <w:pPr>
              <w:jc w:val="both"/>
            </w:pPr>
          </w:p>
        </w:tc>
      </w:tr>
      <w:tr w:rsidR="009B71E0" w14:paraId="344750D6" w14:textId="77777777" w:rsidTr="003C3AF4">
        <w:tc>
          <w:tcPr>
            <w:tcW w:w="3086" w:type="dxa"/>
            <w:shd w:val="clear" w:color="auto" w:fill="F7CAAC"/>
          </w:tcPr>
          <w:p w14:paraId="240C1D59" w14:textId="77777777" w:rsidR="009B71E0" w:rsidRDefault="009B71E0" w:rsidP="003C3AF4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FCE9C18" w14:textId="77777777" w:rsidR="009B71E0" w:rsidRDefault="009B71E0" w:rsidP="003C3AF4">
            <w:pPr>
              <w:jc w:val="both"/>
            </w:pPr>
          </w:p>
        </w:tc>
      </w:tr>
      <w:tr w:rsidR="009B71E0" w14:paraId="422C60A7" w14:textId="77777777" w:rsidTr="003C3AF4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2C725234" w14:textId="77777777" w:rsidR="000E3C4E" w:rsidRDefault="000E3C4E" w:rsidP="000E3C4E">
            <w:pPr>
              <w:jc w:val="both"/>
            </w:pPr>
            <w:r>
              <w:t>Předmět rozšiřuje a prohlubuje znalosti, dovednosti a způsobilosti studentů v oblasti aplikace metod pro posuzování rizik. Navazuje přitom na předmět Procesy hodnocení a ovládání rizika vyučovaný v rámci bakalářského studijního programu Management rizik. Absolvováním předmětu získají studenti znalosti a dovednosti v oblasti aplikace univerzálních metod posouzení procesních, společenských a zdravotních rizik včetně analýzy selhání lidského faktoru. Zahrnuto je rovněž hodnocení akceptovatelnosti rizik a výběru opatření pro ošetření rizika prostřednictvím Cost-Benefit analýzy a metod vícekriteriálního rozhodování. V rámci praktické výuky budou na cvičeních využívány relevantní softwarové nástroje pro aplikaci uvedených metod.</w:t>
            </w:r>
          </w:p>
          <w:p w14:paraId="50E0983B" w14:textId="77777777" w:rsidR="009B71E0" w:rsidRDefault="009B71E0" w:rsidP="003C3AF4">
            <w:pPr>
              <w:jc w:val="both"/>
            </w:pPr>
          </w:p>
          <w:p w14:paraId="533CEB72" w14:textId="77777777" w:rsidR="009B71E0" w:rsidRDefault="009B71E0" w:rsidP="003C3AF4">
            <w:pPr>
              <w:jc w:val="both"/>
            </w:pPr>
            <w:r>
              <w:t>Vyučovaná témata:</w:t>
            </w:r>
          </w:p>
          <w:p w14:paraId="1FE8936A" w14:textId="38668D91" w:rsidR="009B71E0" w:rsidRDefault="009B71E0" w:rsidP="00FB1440">
            <w:pPr>
              <w:pStyle w:val="Odstavecseseznamem"/>
              <w:numPr>
                <w:ilvl w:val="0"/>
                <w:numId w:val="27"/>
              </w:numPr>
              <w:jc w:val="both"/>
            </w:pPr>
            <w:r>
              <w:t>Úvod do studia předmětu, klasifikace metod hodnocení rizik; přístupy ke sběru a vyhodnocení dat při hodnocení rizik.</w:t>
            </w:r>
          </w:p>
          <w:p w14:paraId="101461AB" w14:textId="705D03D7" w:rsidR="009B71E0" w:rsidRDefault="009B71E0" w:rsidP="00FB1440">
            <w:pPr>
              <w:pStyle w:val="Odstavecseseznamem"/>
              <w:numPr>
                <w:ilvl w:val="0"/>
                <w:numId w:val="27"/>
              </w:numPr>
              <w:jc w:val="both"/>
            </w:pPr>
            <w:r>
              <w:t>Analýza způsobů, důsledků a kritičnosti (FMECA).</w:t>
            </w:r>
          </w:p>
          <w:p w14:paraId="78F38FD8" w14:textId="57FA2936" w:rsidR="009B71E0" w:rsidRDefault="009B71E0" w:rsidP="00FB1440">
            <w:pPr>
              <w:pStyle w:val="Odstavecseseznamem"/>
              <w:numPr>
                <w:ilvl w:val="0"/>
                <w:numId w:val="27"/>
              </w:numPr>
              <w:jc w:val="both"/>
            </w:pPr>
            <w:r>
              <w:t>Analýza vrstev ochrany (LOPA).</w:t>
            </w:r>
          </w:p>
          <w:p w14:paraId="32E2508C" w14:textId="65F3D244" w:rsidR="009B71E0" w:rsidRPr="009B71E0" w:rsidRDefault="009B71E0" w:rsidP="00FB1440">
            <w:pPr>
              <w:pStyle w:val="Odstavecseseznamem"/>
              <w:numPr>
                <w:ilvl w:val="0"/>
                <w:numId w:val="27"/>
              </w:numPr>
              <w:jc w:val="both"/>
              <w:rPr>
                <w:color w:val="000000" w:themeColor="text1"/>
              </w:rPr>
            </w:pPr>
            <w:r>
              <w:t xml:space="preserve">Analýza stromu </w:t>
            </w:r>
            <w:r w:rsidRPr="009B71E0">
              <w:rPr>
                <w:color w:val="000000" w:themeColor="text1"/>
              </w:rPr>
              <w:t>událostí (ETA)</w:t>
            </w:r>
            <w:r>
              <w:rPr>
                <w:color w:val="000000" w:themeColor="text1"/>
              </w:rPr>
              <w:t>.</w:t>
            </w:r>
          </w:p>
          <w:p w14:paraId="2F38E719" w14:textId="417542CF" w:rsidR="009B71E0" w:rsidRPr="009B71E0" w:rsidRDefault="009B71E0" w:rsidP="00FB1440">
            <w:pPr>
              <w:pStyle w:val="Odstavecseseznamem"/>
              <w:numPr>
                <w:ilvl w:val="0"/>
                <w:numId w:val="27"/>
              </w:numPr>
              <w:jc w:val="both"/>
              <w:rPr>
                <w:color w:val="000000" w:themeColor="text1"/>
              </w:rPr>
            </w:pPr>
            <w:r w:rsidRPr="009B71E0">
              <w:rPr>
                <w:color w:val="000000" w:themeColor="text1"/>
              </w:rPr>
              <w:t>Analýza stromu poruch (FTA)</w:t>
            </w:r>
            <w:r>
              <w:rPr>
                <w:color w:val="000000" w:themeColor="text1"/>
              </w:rPr>
              <w:t>.</w:t>
            </w:r>
          </w:p>
          <w:p w14:paraId="35067490" w14:textId="2A9B9E1A" w:rsidR="009B71E0" w:rsidRPr="009B71E0" w:rsidRDefault="009B71E0" w:rsidP="00FB1440">
            <w:pPr>
              <w:pStyle w:val="Odstavecseseznamem"/>
              <w:numPr>
                <w:ilvl w:val="0"/>
                <w:numId w:val="27"/>
              </w:numPr>
              <w:jc w:val="both"/>
              <w:rPr>
                <w:color w:val="000000" w:themeColor="text1"/>
              </w:rPr>
            </w:pPr>
            <w:r w:rsidRPr="009B71E0">
              <w:rPr>
                <w:color w:val="000000" w:themeColor="text1"/>
              </w:rPr>
              <w:t>Analýza příčin a následků (CCA)</w:t>
            </w:r>
            <w:r>
              <w:rPr>
                <w:color w:val="000000" w:themeColor="text1"/>
              </w:rPr>
              <w:t>.</w:t>
            </w:r>
          </w:p>
          <w:p w14:paraId="53B280EB" w14:textId="3AA97779" w:rsidR="009B71E0" w:rsidRDefault="009B71E0" w:rsidP="00FB1440">
            <w:pPr>
              <w:pStyle w:val="Odstavecseseznamem"/>
              <w:numPr>
                <w:ilvl w:val="0"/>
                <w:numId w:val="27"/>
              </w:numPr>
              <w:jc w:val="both"/>
            </w:pPr>
            <w:r>
              <w:t>Metody pro analýzu selhání lidského faktoru, hierarchická analýza úkolů (HTA).</w:t>
            </w:r>
          </w:p>
          <w:p w14:paraId="02089197" w14:textId="26A12626" w:rsidR="009B71E0" w:rsidRDefault="009B71E0" w:rsidP="00FB1440">
            <w:pPr>
              <w:pStyle w:val="Odstavecseseznamem"/>
              <w:numPr>
                <w:ilvl w:val="0"/>
                <w:numId w:val="27"/>
              </w:numPr>
              <w:jc w:val="both"/>
            </w:pPr>
            <w:r>
              <w:t>Citlivostní analýza a analýza neurčitosti.</w:t>
            </w:r>
          </w:p>
          <w:p w14:paraId="1DC5F5A5" w14:textId="587D9996" w:rsidR="009B71E0" w:rsidRDefault="009B71E0" w:rsidP="00FB1440">
            <w:pPr>
              <w:pStyle w:val="Odstavecseseznamem"/>
              <w:numPr>
                <w:ilvl w:val="0"/>
                <w:numId w:val="27"/>
              </w:numPr>
              <w:jc w:val="both"/>
            </w:pPr>
            <w:r>
              <w:t>Metody hodnocení společenského rizika.</w:t>
            </w:r>
          </w:p>
          <w:p w14:paraId="4E6D7FBA" w14:textId="5A60BADB" w:rsidR="009B71E0" w:rsidRDefault="009B71E0" w:rsidP="00FB1440">
            <w:pPr>
              <w:pStyle w:val="Odstavecseseznamem"/>
              <w:numPr>
                <w:ilvl w:val="0"/>
                <w:numId w:val="27"/>
              </w:numPr>
              <w:jc w:val="both"/>
            </w:pPr>
            <w:r>
              <w:t>Cost-Benefit analýza (CBA) při hodnocení a ovládání rizika.</w:t>
            </w:r>
          </w:p>
          <w:p w14:paraId="59C9E9AC" w14:textId="24DF862E" w:rsidR="009B71E0" w:rsidRDefault="009B71E0" w:rsidP="00FB1440">
            <w:pPr>
              <w:pStyle w:val="Odstavecseseznamem"/>
              <w:numPr>
                <w:ilvl w:val="0"/>
                <w:numId w:val="27"/>
              </w:numPr>
              <w:jc w:val="both"/>
            </w:pPr>
            <w:r>
              <w:t>Využití metod vícekriteriálního rozhodování při hodnocení a ovládání rizika.</w:t>
            </w:r>
          </w:p>
          <w:p w14:paraId="321642ED" w14:textId="343652E5" w:rsidR="009B71E0" w:rsidRDefault="009B71E0" w:rsidP="00FB1440">
            <w:pPr>
              <w:pStyle w:val="Odstavecseseznamem"/>
              <w:numPr>
                <w:ilvl w:val="0"/>
                <w:numId w:val="27"/>
              </w:numPr>
              <w:jc w:val="both"/>
            </w:pPr>
            <w:r>
              <w:t>Metody hodnocení zdravotních rizik.</w:t>
            </w:r>
          </w:p>
          <w:p w14:paraId="299F058B" w14:textId="48C1868B" w:rsidR="009B71E0" w:rsidRDefault="009B71E0" w:rsidP="00FB1440">
            <w:pPr>
              <w:pStyle w:val="Odstavecseseznamem"/>
              <w:numPr>
                <w:ilvl w:val="0"/>
                <w:numId w:val="27"/>
              </w:numPr>
              <w:jc w:val="both"/>
            </w:pPr>
            <w:r>
              <w:t>Metody hodnocení rizik vysoce nepravděpodobných událostí.</w:t>
            </w:r>
          </w:p>
          <w:p w14:paraId="54A467BB" w14:textId="77777777" w:rsidR="009B71E0" w:rsidRDefault="009B71E0" w:rsidP="003C3AF4">
            <w:pPr>
              <w:jc w:val="both"/>
            </w:pPr>
          </w:p>
        </w:tc>
      </w:tr>
      <w:tr w:rsidR="009B71E0" w14:paraId="67B2DCAC" w14:textId="77777777" w:rsidTr="003C3AF4">
        <w:trPr>
          <w:trHeight w:val="265"/>
        </w:trPr>
        <w:tc>
          <w:tcPr>
            <w:tcW w:w="3653" w:type="dxa"/>
            <w:gridSpan w:val="2"/>
            <w:tcBorders>
              <w:top w:val="nil"/>
              <w:bottom w:val="single" w:sz="2" w:space="0" w:color="auto"/>
            </w:tcBorders>
            <w:shd w:val="clear" w:color="auto" w:fill="F7CAAC"/>
          </w:tcPr>
          <w:p w14:paraId="3B84B9D7" w14:textId="77777777" w:rsidR="009B71E0" w:rsidRDefault="009B71E0" w:rsidP="003C3AF4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single" w:sz="2" w:space="0" w:color="auto"/>
            </w:tcBorders>
          </w:tcPr>
          <w:p w14:paraId="6DDA3868" w14:textId="77777777" w:rsidR="009B71E0" w:rsidRDefault="009B71E0" w:rsidP="003C3AF4">
            <w:pPr>
              <w:jc w:val="both"/>
            </w:pPr>
          </w:p>
        </w:tc>
      </w:tr>
      <w:tr w:rsidR="009B71E0" w14:paraId="452B428A" w14:textId="77777777" w:rsidTr="003C3AF4">
        <w:trPr>
          <w:trHeight w:val="1497"/>
        </w:trPr>
        <w:tc>
          <w:tcPr>
            <w:tcW w:w="9855" w:type="dxa"/>
            <w:gridSpan w:val="8"/>
            <w:tcBorders>
              <w:top w:val="single" w:sz="2" w:space="0" w:color="auto"/>
              <w:bottom w:val="single" w:sz="2" w:space="0" w:color="auto"/>
            </w:tcBorders>
          </w:tcPr>
          <w:p w14:paraId="547EE6FD" w14:textId="77777777" w:rsidR="009B71E0" w:rsidRPr="001D33DA" w:rsidRDefault="009B71E0" w:rsidP="003C3AF4">
            <w:pPr>
              <w:jc w:val="both"/>
              <w:rPr>
                <w:b/>
                <w:bCs/>
              </w:rPr>
            </w:pPr>
            <w:r w:rsidRPr="001D33DA">
              <w:rPr>
                <w:b/>
                <w:bCs/>
              </w:rPr>
              <w:t>Povinná literatura:</w:t>
            </w:r>
          </w:p>
          <w:p w14:paraId="237062AF" w14:textId="77777777" w:rsidR="009B71E0" w:rsidRDefault="009B71E0" w:rsidP="003C3AF4">
            <w:pPr>
              <w:jc w:val="both"/>
            </w:pPr>
            <w:r>
              <w:t xml:space="preserve">BOŽEK, František. </w:t>
            </w:r>
            <w:r w:rsidRPr="003E13B5">
              <w:rPr>
                <w:i/>
                <w:iCs/>
              </w:rPr>
              <w:t>Metody hodnocení rizik</w:t>
            </w:r>
            <w:r>
              <w:t>. Uherské Hradiště: Univerzita Tomáše Bati ve Zlíně, Fakulta logistiky a krizového řízení, 2018.</w:t>
            </w:r>
          </w:p>
          <w:p w14:paraId="2986A732" w14:textId="77777777" w:rsidR="009B71E0" w:rsidRDefault="009B71E0" w:rsidP="003C3AF4">
            <w:pPr>
              <w:jc w:val="both"/>
            </w:pPr>
            <w:r w:rsidRPr="00FB0173">
              <w:rPr>
                <w:lang w:val="en-GB"/>
              </w:rPr>
              <w:t xml:space="preserve">OSTROM, Lee T. a Cheryl A. WILHELMSEN. </w:t>
            </w:r>
            <w:r w:rsidRPr="00FB0173">
              <w:rPr>
                <w:i/>
                <w:iCs/>
                <w:lang w:val="en-GB"/>
              </w:rPr>
              <w:t>Risk assessment: tools, techniques, and their applications</w:t>
            </w:r>
            <w:r w:rsidRPr="00FB0173">
              <w:t>. 2. vyd. Hoboken: Wiley, 2019. ISBN 978-1-119-48346-5</w:t>
            </w:r>
            <w:r>
              <w:t>.</w:t>
            </w:r>
          </w:p>
          <w:p w14:paraId="6327B49C" w14:textId="06DF8835" w:rsidR="009B71E0" w:rsidRDefault="009B71E0" w:rsidP="003C3AF4">
            <w:pPr>
              <w:jc w:val="both"/>
            </w:pPr>
            <w:r w:rsidRPr="00480705">
              <w:t xml:space="preserve">SIMON, Ted W. </w:t>
            </w:r>
            <w:r w:rsidRPr="00480705">
              <w:rPr>
                <w:i/>
                <w:iCs/>
                <w:lang w:val="en-GB"/>
              </w:rPr>
              <w:t>Environmental Risk Assessment: a Toxicological Approach</w:t>
            </w:r>
            <w:r w:rsidRPr="00480705">
              <w:t>. Boca Raton: CRC Press, 2020.</w:t>
            </w:r>
            <w:r>
              <w:t xml:space="preserve"> ISBN </w:t>
            </w:r>
            <w:r w:rsidRPr="000358FF">
              <w:t>978-1-13-803383-2</w:t>
            </w:r>
            <w:r>
              <w:t>.</w:t>
            </w:r>
          </w:p>
          <w:p w14:paraId="48791CB0" w14:textId="5F98DA1E" w:rsidR="00A938C8" w:rsidRDefault="00A938C8" w:rsidP="003C3AF4">
            <w:pPr>
              <w:jc w:val="both"/>
            </w:pPr>
          </w:p>
          <w:p w14:paraId="11A5FE48" w14:textId="77777777" w:rsidR="00FE0C0C" w:rsidRDefault="00FE0C0C" w:rsidP="003C3AF4">
            <w:pPr>
              <w:jc w:val="both"/>
              <w:rPr>
                <w:b/>
                <w:bCs/>
              </w:rPr>
            </w:pPr>
          </w:p>
          <w:p w14:paraId="0548A6E8" w14:textId="16929D37" w:rsidR="009B71E0" w:rsidRPr="001D33DA" w:rsidRDefault="009B71E0" w:rsidP="003C3AF4">
            <w:pPr>
              <w:jc w:val="both"/>
              <w:rPr>
                <w:b/>
                <w:bCs/>
              </w:rPr>
            </w:pPr>
            <w:r w:rsidRPr="001D33DA">
              <w:rPr>
                <w:b/>
                <w:bCs/>
              </w:rPr>
              <w:lastRenderedPageBreak/>
              <w:t>Doporučená literatura:</w:t>
            </w:r>
          </w:p>
          <w:p w14:paraId="4F37CAC7" w14:textId="77777777" w:rsidR="009B71E0" w:rsidRDefault="009B71E0" w:rsidP="003C3AF4">
            <w:pPr>
              <w:jc w:val="both"/>
            </w:pPr>
            <w:r>
              <w:t xml:space="preserve">PINE, John C. </w:t>
            </w:r>
            <w:r w:rsidRPr="003D36EE">
              <w:rPr>
                <w:i/>
                <w:iCs/>
                <w:lang w:val="en-GB"/>
              </w:rPr>
              <w:t>Hazard Analysis: Reducing the Impact of Disasters</w:t>
            </w:r>
            <w:r>
              <w:t xml:space="preserve"> 2. vyd. Boca Raton London New York: CRC Press, 2014. ISBN 978-1-4822-2892-2.</w:t>
            </w:r>
          </w:p>
          <w:p w14:paraId="2A6B0C7C" w14:textId="77777777" w:rsidR="009B71E0" w:rsidRDefault="009B71E0" w:rsidP="003C3AF4">
            <w:pPr>
              <w:jc w:val="both"/>
            </w:pPr>
            <w:r>
              <w:t xml:space="preserve">SMITH, Keith. </w:t>
            </w:r>
            <w:r w:rsidRPr="003D36EE">
              <w:rPr>
                <w:i/>
                <w:iCs/>
                <w:lang w:val="en-GB"/>
              </w:rPr>
              <w:t>Environmental Hazards: Assessing Risk and Reducing Disaster</w:t>
            </w:r>
            <w:r>
              <w:t>. London New York: Routledge , 2013. ISBN 978-0-415-68105-9.</w:t>
            </w:r>
          </w:p>
          <w:p w14:paraId="67CAC2DE" w14:textId="77777777" w:rsidR="009B71E0" w:rsidRDefault="009B71E0" w:rsidP="003C3AF4">
            <w:pPr>
              <w:jc w:val="both"/>
            </w:pPr>
            <w:r>
              <w:t xml:space="preserve">WOLKE, Thomas. </w:t>
            </w:r>
            <w:r w:rsidRPr="00552432">
              <w:rPr>
                <w:i/>
                <w:iCs/>
              </w:rPr>
              <w:t>Risk Management</w:t>
            </w:r>
            <w:r>
              <w:t>. Berlin: Walter de Gruyter, 2017. ISBN 978-3-11-044052-2.</w:t>
            </w:r>
          </w:p>
          <w:p w14:paraId="68A2A5F9" w14:textId="77777777" w:rsidR="009B71E0" w:rsidRDefault="009B71E0" w:rsidP="003C3AF4">
            <w:pPr>
              <w:jc w:val="both"/>
            </w:pPr>
            <w:r w:rsidRPr="005D1601">
              <w:rPr>
                <w:lang w:val="en-US"/>
              </w:rPr>
              <w:t xml:space="preserve">HAIMES, Yacov Y. </w:t>
            </w:r>
            <w:r w:rsidRPr="005D1601">
              <w:rPr>
                <w:i/>
                <w:iCs/>
                <w:lang w:val="en-US"/>
              </w:rPr>
              <w:t>Risk modeling, assessment, and management</w:t>
            </w:r>
            <w:r w:rsidRPr="005D1601">
              <w:t>. 4. vyd. Hoboken: Wiley, 2016. ISBN 978-1-119-01798-1.</w:t>
            </w:r>
          </w:p>
          <w:p w14:paraId="42C62DCE" w14:textId="77777777" w:rsidR="009B71E0" w:rsidRDefault="009B71E0" w:rsidP="003C3AF4">
            <w:pPr>
              <w:jc w:val="both"/>
            </w:pPr>
            <w:r w:rsidRPr="007B1ABF">
              <w:t xml:space="preserve">VOSE, David. </w:t>
            </w:r>
            <w:r w:rsidRPr="007B1ABF">
              <w:rPr>
                <w:i/>
                <w:iCs/>
                <w:lang w:val="en-GB"/>
              </w:rPr>
              <w:t>Risk analysis: a quantitative guide</w:t>
            </w:r>
            <w:r w:rsidRPr="007B1ABF">
              <w:rPr>
                <w:lang w:val="en-GB"/>
              </w:rPr>
              <w:t xml:space="preserve">. </w:t>
            </w:r>
            <w:r>
              <w:rPr>
                <w:lang w:val="en-GB"/>
              </w:rPr>
              <w:t xml:space="preserve">3. </w:t>
            </w:r>
            <w:proofErr w:type="gramStart"/>
            <w:r>
              <w:rPr>
                <w:lang w:val="en-GB"/>
              </w:rPr>
              <w:t>vyd</w:t>
            </w:r>
            <w:proofErr w:type="gramEnd"/>
            <w:r w:rsidRPr="007B1ABF">
              <w:rPr>
                <w:lang w:val="en-GB"/>
              </w:rPr>
              <w:t>. Chichester: John Wiley &amp; Sons</w:t>
            </w:r>
            <w:r w:rsidRPr="007B1ABF">
              <w:t>, 2008. ISBN 978-0-470-51284-5</w:t>
            </w:r>
            <w:r>
              <w:t>.</w:t>
            </w:r>
          </w:p>
          <w:p w14:paraId="47D80456" w14:textId="77777777" w:rsidR="009B71E0" w:rsidRDefault="009B71E0" w:rsidP="003C3AF4">
            <w:pPr>
              <w:jc w:val="both"/>
            </w:pPr>
          </w:p>
        </w:tc>
      </w:tr>
      <w:tr w:rsidR="009B71E0" w14:paraId="6DBBF7E2" w14:textId="77777777" w:rsidTr="003C3AF4">
        <w:tc>
          <w:tcPr>
            <w:tcW w:w="985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7A4862B" w14:textId="77777777" w:rsidR="009B71E0" w:rsidRDefault="009B71E0" w:rsidP="003C3AF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9B71E0" w14:paraId="34FE312D" w14:textId="77777777" w:rsidTr="003C3AF4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5F219841" w14:textId="77777777" w:rsidR="009B71E0" w:rsidRDefault="009B71E0" w:rsidP="003C3AF4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26DAD8E5" w14:textId="77777777" w:rsidR="009B71E0" w:rsidRDefault="009B71E0" w:rsidP="003C3AF4">
            <w:pPr>
              <w:jc w:val="both"/>
            </w:pPr>
            <w:r>
              <w:t>14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34BF9685" w14:textId="77777777" w:rsidR="009B71E0" w:rsidRDefault="009B71E0" w:rsidP="003C3AF4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9B71E0" w14:paraId="2E1958E5" w14:textId="77777777" w:rsidTr="003C3AF4">
        <w:tc>
          <w:tcPr>
            <w:tcW w:w="9855" w:type="dxa"/>
            <w:gridSpan w:val="8"/>
            <w:shd w:val="clear" w:color="auto" w:fill="F7CAAC"/>
          </w:tcPr>
          <w:p w14:paraId="16B1626B" w14:textId="77777777" w:rsidR="009B71E0" w:rsidRDefault="009B71E0" w:rsidP="003C3AF4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9B71E0" w14:paraId="0B3A1E0A" w14:textId="77777777" w:rsidTr="003C3AF4">
        <w:trPr>
          <w:trHeight w:val="1373"/>
        </w:trPr>
        <w:tc>
          <w:tcPr>
            <w:tcW w:w="9855" w:type="dxa"/>
            <w:gridSpan w:val="8"/>
          </w:tcPr>
          <w:p w14:paraId="1D74219C" w14:textId="77777777" w:rsidR="009B71E0" w:rsidRDefault="009B71E0" w:rsidP="003C3AF4">
            <w:pPr>
              <w:jc w:val="both"/>
            </w:pPr>
            <w:r>
              <w:t>Studenti se účastní výuky ve stanoveném počtu hodin, kde je jim redukovanou formou prezentována látka výše uvedeného rozsahu a jsou jim určeny části učiva k samostatnému nastudování. Hodnocení individuálních úkolů studentů a korekce informací získaných samostudiem probíhá na skupinových a individuálních konzultacích, prostřednictvím elektronické pošty, portálu UTB nebo v systému MOODLE. V </w:t>
            </w:r>
            <w:r w:rsidRPr="00F655FD">
              <w:t xml:space="preserve">souladu s vnitřními předpisy FLKŘ má každý akademický pracovník stanoveny konzultační hodiny v rozsahu minimálně 2 hodiny týdně. Dle </w:t>
            </w:r>
            <w:r>
              <w:t>potřeby jsou dále konzultace možné i po předchozí emailové či telefonické dohodě.</w:t>
            </w:r>
          </w:p>
        </w:tc>
      </w:tr>
    </w:tbl>
    <w:p w14:paraId="5B23002D" w14:textId="7835CDE9" w:rsidR="009B10B5" w:rsidRDefault="009B10B5" w:rsidP="007D16DF"/>
    <w:p w14:paraId="43295C21" w14:textId="77777777" w:rsidR="009B10B5" w:rsidRDefault="009B10B5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9B10B5" w:rsidRPr="00C404FF" w14:paraId="17AFF44C" w14:textId="77777777" w:rsidTr="003C3AF4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44C6BF91" w14:textId="77777777" w:rsidR="009B10B5" w:rsidRPr="00C404FF" w:rsidRDefault="009B10B5" w:rsidP="003C3AF4">
            <w:pPr>
              <w:jc w:val="both"/>
              <w:rPr>
                <w:b/>
                <w:sz w:val="28"/>
              </w:rPr>
            </w:pPr>
            <w:r w:rsidRPr="00C404FF">
              <w:lastRenderedPageBreak/>
              <w:br w:type="page"/>
            </w:r>
            <w:r w:rsidRPr="00C404FF">
              <w:rPr>
                <w:b/>
                <w:sz w:val="28"/>
              </w:rPr>
              <w:t>B-III – Charakteristika studijního předmětu</w:t>
            </w:r>
          </w:p>
        </w:tc>
      </w:tr>
      <w:tr w:rsidR="009B10B5" w:rsidRPr="00C404FF" w14:paraId="69F6B875" w14:textId="77777777" w:rsidTr="003C3AF4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543BBA2F" w14:textId="77777777" w:rsidR="009B10B5" w:rsidRPr="00C404FF" w:rsidRDefault="009B10B5" w:rsidP="003C3AF4">
            <w:pPr>
              <w:jc w:val="both"/>
              <w:rPr>
                <w:b/>
              </w:rPr>
            </w:pPr>
            <w:r w:rsidRPr="00C404FF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12628E38" w14:textId="77777777" w:rsidR="009B10B5" w:rsidRPr="00A938C8" w:rsidRDefault="009B10B5" w:rsidP="003C3AF4">
            <w:pPr>
              <w:jc w:val="both"/>
              <w:rPr>
                <w:b/>
              </w:rPr>
            </w:pPr>
            <w:r w:rsidRPr="00A938C8">
              <w:rPr>
                <w:b/>
              </w:rPr>
              <w:t>Modelování logistických a výrobních procesů</w:t>
            </w:r>
          </w:p>
        </w:tc>
      </w:tr>
      <w:tr w:rsidR="009B10B5" w:rsidRPr="00C404FF" w14:paraId="3DD63522" w14:textId="77777777" w:rsidTr="003C3AF4">
        <w:tc>
          <w:tcPr>
            <w:tcW w:w="3086" w:type="dxa"/>
            <w:shd w:val="clear" w:color="auto" w:fill="F7CAAC"/>
          </w:tcPr>
          <w:p w14:paraId="390F5099" w14:textId="77777777" w:rsidR="009B10B5" w:rsidRPr="00C404FF" w:rsidRDefault="009B10B5" w:rsidP="003C3AF4">
            <w:pPr>
              <w:jc w:val="both"/>
              <w:rPr>
                <w:b/>
              </w:rPr>
            </w:pPr>
            <w:r w:rsidRPr="00C404FF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1B93CD3C" w14:textId="64F65ABC" w:rsidR="009B10B5" w:rsidRPr="00C404FF" w:rsidRDefault="009B10B5" w:rsidP="003C3AF4">
            <w:pPr>
              <w:jc w:val="both"/>
            </w:pPr>
            <w:r>
              <w:t>p</w:t>
            </w:r>
            <w:r w:rsidRPr="00C404FF">
              <w:t>ovinný</w:t>
            </w:r>
            <w:r>
              <w:t>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10352D7F" w14:textId="77777777" w:rsidR="009B10B5" w:rsidRPr="00C404FF" w:rsidRDefault="009B10B5" w:rsidP="003C3AF4">
            <w:pPr>
              <w:jc w:val="both"/>
            </w:pPr>
            <w:r w:rsidRPr="00C404FF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631F2B8A" w14:textId="77777777" w:rsidR="009B10B5" w:rsidRPr="00C404FF" w:rsidRDefault="009B10B5" w:rsidP="003C3AF4">
            <w:pPr>
              <w:jc w:val="both"/>
            </w:pPr>
            <w:r w:rsidRPr="00C404FF">
              <w:t>2/ZS</w:t>
            </w:r>
          </w:p>
        </w:tc>
      </w:tr>
      <w:tr w:rsidR="009B10B5" w:rsidRPr="00C404FF" w14:paraId="4A9AE14C" w14:textId="77777777" w:rsidTr="003C3AF4">
        <w:tc>
          <w:tcPr>
            <w:tcW w:w="3086" w:type="dxa"/>
            <w:shd w:val="clear" w:color="auto" w:fill="F7CAAC"/>
          </w:tcPr>
          <w:p w14:paraId="5DC137AF" w14:textId="77777777" w:rsidR="009B10B5" w:rsidRPr="00C404FF" w:rsidRDefault="009B10B5" w:rsidP="003C3AF4">
            <w:pPr>
              <w:jc w:val="both"/>
              <w:rPr>
                <w:b/>
              </w:rPr>
            </w:pPr>
            <w:r w:rsidRPr="00C404FF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588228B6" w14:textId="2DF27BDB" w:rsidR="009B10B5" w:rsidRPr="00C404FF" w:rsidRDefault="009B10B5" w:rsidP="009B10B5">
            <w:pPr>
              <w:jc w:val="both"/>
            </w:pPr>
            <w:r>
              <w:t>13</w:t>
            </w:r>
            <w:r w:rsidRPr="00C404FF">
              <w:t>p + 26</w:t>
            </w:r>
            <w:r>
              <w:t>c</w:t>
            </w:r>
          </w:p>
        </w:tc>
        <w:tc>
          <w:tcPr>
            <w:tcW w:w="889" w:type="dxa"/>
            <w:shd w:val="clear" w:color="auto" w:fill="F7CAAC"/>
          </w:tcPr>
          <w:p w14:paraId="1460BCCA" w14:textId="77777777" w:rsidR="009B10B5" w:rsidRPr="00C404FF" w:rsidRDefault="009B10B5" w:rsidP="003C3AF4">
            <w:pPr>
              <w:jc w:val="both"/>
              <w:rPr>
                <w:b/>
              </w:rPr>
            </w:pPr>
            <w:r w:rsidRPr="00C404FF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5E374FB9" w14:textId="5E591C83" w:rsidR="009B10B5" w:rsidRPr="00C404FF" w:rsidRDefault="009B10B5" w:rsidP="003C3AF4">
            <w:pPr>
              <w:jc w:val="both"/>
            </w:pPr>
            <w:r>
              <w:t>39</w:t>
            </w:r>
          </w:p>
        </w:tc>
        <w:tc>
          <w:tcPr>
            <w:tcW w:w="2156" w:type="dxa"/>
            <w:shd w:val="clear" w:color="auto" w:fill="F7CAAC"/>
          </w:tcPr>
          <w:p w14:paraId="0AFA4AD8" w14:textId="77777777" w:rsidR="009B10B5" w:rsidRPr="00C404FF" w:rsidRDefault="009B10B5" w:rsidP="003C3AF4">
            <w:pPr>
              <w:jc w:val="both"/>
              <w:rPr>
                <w:b/>
              </w:rPr>
            </w:pPr>
            <w:r w:rsidRPr="00C404FF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3F1603C1" w14:textId="717A6FB2" w:rsidR="009B10B5" w:rsidRPr="00C404FF" w:rsidRDefault="009B10B5" w:rsidP="003C3AF4">
            <w:pPr>
              <w:jc w:val="both"/>
            </w:pPr>
            <w:r>
              <w:t>4</w:t>
            </w:r>
          </w:p>
        </w:tc>
      </w:tr>
      <w:tr w:rsidR="009B10B5" w:rsidRPr="00C404FF" w14:paraId="14385821" w14:textId="77777777" w:rsidTr="003C3AF4">
        <w:tc>
          <w:tcPr>
            <w:tcW w:w="3086" w:type="dxa"/>
            <w:shd w:val="clear" w:color="auto" w:fill="F7CAAC"/>
          </w:tcPr>
          <w:p w14:paraId="32C206D0" w14:textId="77777777" w:rsidR="009B10B5" w:rsidRPr="00C404FF" w:rsidRDefault="009B10B5" w:rsidP="003C3AF4">
            <w:pPr>
              <w:jc w:val="both"/>
              <w:rPr>
                <w:b/>
                <w:sz w:val="22"/>
              </w:rPr>
            </w:pPr>
            <w:r w:rsidRPr="00C404FF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588C2A1C" w14:textId="77777777" w:rsidR="009B10B5" w:rsidRPr="00C404FF" w:rsidRDefault="009B10B5" w:rsidP="003C3AF4">
            <w:pPr>
              <w:jc w:val="both"/>
            </w:pPr>
          </w:p>
        </w:tc>
      </w:tr>
      <w:tr w:rsidR="009B10B5" w:rsidRPr="00C404FF" w14:paraId="38356B64" w14:textId="77777777" w:rsidTr="003C3AF4">
        <w:tc>
          <w:tcPr>
            <w:tcW w:w="3086" w:type="dxa"/>
            <w:shd w:val="clear" w:color="auto" w:fill="F7CAAC"/>
          </w:tcPr>
          <w:p w14:paraId="5099A94D" w14:textId="77777777" w:rsidR="009B10B5" w:rsidRPr="00C404FF" w:rsidRDefault="009B10B5" w:rsidP="003C3AF4">
            <w:pPr>
              <w:jc w:val="both"/>
              <w:rPr>
                <w:b/>
              </w:rPr>
            </w:pPr>
            <w:r w:rsidRPr="00C404FF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3200DB78" w14:textId="23F8D618" w:rsidR="009B10B5" w:rsidRPr="00C404FF" w:rsidRDefault="000956B5" w:rsidP="003C3AF4">
            <w:pPr>
              <w:jc w:val="both"/>
            </w:pPr>
            <w:r>
              <w:t>Zápočet, zkouška.</w:t>
            </w:r>
          </w:p>
        </w:tc>
        <w:tc>
          <w:tcPr>
            <w:tcW w:w="2156" w:type="dxa"/>
            <w:shd w:val="clear" w:color="auto" w:fill="F7CAAC"/>
          </w:tcPr>
          <w:p w14:paraId="65F06508" w14:textId="77777777" w:rsidR="009B10B5" w:rsidRPr="00C404FF" w:rsidRDefault="009B10B5" w:rsidP="003C3AF4">
            <w:pPr>
              <w:jc w:val="both"/>
              <w:rPr>
                <w:b/>
              </w:rPr>
            </w:pPr>
            <w:r w:rsidRPr="00C404FF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5260C6F6" w14:textId="77777777" w:rsidR="009B10B5" w:rsidRPr="00C404FF" w:rsidRDefault="009B10B5" w:rsidP="003C3AF4">
            <w:pPr>
              <w:jc w:val="both"/>
            </w:pPr>
            <w:r w:rsidRPr="00C404FF">
              <w:t>přednášky</w:t>
            </w:r>
          </w:p>
          <w:p w14:paraId="65BDAA26" w14:textId="501D5A88" w:rsidR="009B10B5" w:rsidRPr="00C404FF" w:rsidRDefault="009B10B5" w:rsidP="003C3AF4">
            <w:pPr>
              <w:jc w:val="both"/>
            </w:pPr>
            <w:r>
              <w:t>cvičení</w:t>
            </w:r>
          </w:p>
        </w:tc>
      </w:tr>
      <w:tr w:rsidR="009B10B5" w:rsidRPr="00C404FF" w14:paraId="5A057857" w14:textId="77777777" w:rsidTr="003C3AF4">
        <w:tc>
          <w:tcPr>
            <w:tcW w:w="3086" w:type="dxa"/>
            <w:shd w:val="clear" w:color="auto" w:fill="F7CAAC"/>
          </w:tcPr>
          <w:p w14:paraId="7465B145" w14:textId="77777777" w:rsidR="009B10B5" w:rsidRPr="00C404FF" w:rsidRDefault="009B10B5" w:rsidP="003C3AF4">
            <w:pPr>
              <w:jc w:val="both"/>
              <w:rPr>
                <w:b/>
              </w:rPr>
            </w:pPr>
            <w:r w:rsidRPr="00C404FF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C4E8B04" w14:textId="1AE1E85F" w:rsidR="009B10B5" w:rsidRPr="00C404FF" w:rsidRDefault="009B10B5" w:rsidP="003C3AF4">
            <w:pPr>
              <w:jc w:val="both"/>
            </w:pPr>
            <w:r w:rsidRPr="00C404FF">
              <w:t xml:space="preserve">Zápočet: aktivní účast na nejméně 80 % </w:t>
            </w:r>
            <w:r>
              <w:t>cvičení</w:t>
            </w:r>
            <w:r w:rsidRPr="00C404FF">
              <w:t>, písemný test</w:t>
            </w:r>
            <w:r w:rsidR="000956B5">
              <w:t>.</w:t>
            </w:r>
          </w:p>
          <w:p w14:paraId="6C380878" w14:textId="77777777" w:rsidR="009B10B5" w:rsidRPr="00C404FF" w:rsidRDefault="009B10B5" w:rsidP="003C3AF4">
            <w:pPr>
              <w:jc w:val="both"/>
            </w:pPr>
          </w:p>
          <w:p w14:paraId="3CA9D2B7" w14:textId="1BEF8DCC" w:rsidR="009B10B5" w:rsidRPr="00C404FF" w:rsidRDefault="009B10B5" w:rsidP="009B10B5">
            <w:pPr>
              <w:jc w:val="both"/>
            </w:pPr>
            <w:r w:rsidRPr="00C404FF">
              <w:t xml:space="preserve">Zkouška: </w:t>
            </w:r>
            <w:r>
              <w:t xml:space="preserve">kombinovaná - </w:t>
            </w:r>
            <w:r w:rsidRPr="00C404FF">
              <w:t>písemn</w:t>
            </w:r>
            <w:r>
              <w:t>á</w:t>
            </w:r>
            <w:r w:rsidRPr="00C404FF">
              <w:t xml:space="preserve"> a ústní</w:t>
            </w:r>
            <w:r w:rsidR="000956B5">
              <w:t>.</w:t>
            </w:r>
          </w:p>
        </w:tc>
      </w:tr>
      <w:tr w:rsidR="009B10B5" w:rsidRPr="00C404FF" w14:paraId="0EE90A3F" w14:textId="77777777" w:rsidTr="003C3AF4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1EE694D9" w14:textId="77777777" w:rsidR="009B10B5" w:rsidRPr="00C404FF" w:rsidRDefault="009B10B5" w:rsidP="003C3AF4">
            <w:pPr>
              <w:jc w:val="both"/>
            </w:pPr>
          </w:p>
        </w:tc>
      </w:tr>
      <w:tr w:rsidR="009B10B5" w:rsidRPr="00C404FF" w14:paraId="346726DC" w14:textId="77777777" w:rsidTr="003C3AF4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D3ADC52" w14:textId="77777777" w:rsidR="009B10B5" w:rsidRPr="00C404FF" w:rsidRDefault="009B10B5" w:rsidP="003C3AF4">
            <w:pPr>
              <w:jc w:val="both"/>
              <w:rPr>
                <w:b/>
              </w:rPr>
            </w:pPr>
            <w:r w:rsidRPr="00C404FF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622E990" w14:textId="77777777" w:rsidR="009B10B5" w:rsidRPr="00C404FF" w:rsidRDefault="009B10B5" w:rsidP="003C3AF4">
            <w:pPr>
              <w:jc w:val="both"/>
            </w:pPr>
            <w:r w:rsidRPr="00C404FF">
              <w:t>prof. Ing. Vieroslav Molnár, PhD.</w:t>
            </w:r>
          </w:p>
        </w:tc>
      </w:tr>
      <w:tr w:rsidR="009B10B5" w:rsidRPr="00C404FF" w14:paraId="576B44CE" w14:textId="77777777" w:rsidTr="003C3AF4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744A8EF9" w14:textId="77777777" w:rsidR="009B10B5" w:rsidRPr="00C404FF" w:rsidRDefault="009B10B5" w:rsidP="003C3AF4">
            <w:pPr>
              <w:jc w:val="both"/>
              <w:rPr>
                <w:b/>
              </w:rPr>
            </w:pPr>
            <w:r w:rsidRPr="00C404FF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B5BEA7A" w14:textId="77777777" w:rsidR="009B10B5" w:rsidRPr="00C404FF" w:rsidRDefault="009B10B5" w:rsidP="003C3AF4">
            <w:pPr>
              <w:jc w:val="both"/>
            </w:pPr>
            <w:r w:rsidRPr="00C404FF">
              <w:t>Garant stanovuje obsah přednášek, seminářů a dohlíží na jejich jednotné vedení.</w:t>
            </w:r>
          </w:p>
          <w:p w14:paraId="403F4C9F" w14:textId="77777777" w:rsidR="009B10B5" w:rsidRPr="00C404FF" w:rsidRDefault="009B10B5" w:rsidP="003C3AF4">
            <w:pPr>
              <w:jc w:val="both"/>
            </w:pPr>
            <w:r w:rsidRPr="00C404FF">
              <w:t>Garant přímo vyučuje 100 % přednášek.</w:t>
            </w:r>
          </w:p>
        </w:tc>
      </w:tr>
      <w:tr w:rsidR="009B10B5" w:rsidRPr="00C404FF" w14:paraId="719283CE" w14:textId="77777777" w:rsidTr="003C3AF4">
        <w:tc>
          <w:tcPr>
            <w:tcW w:w="3086" w:type="dxa"/>
            <w:shd w:val="clear" w:color="auto" w:fill="F7CAAC"/>
          </w:tcPr>
          <w:p w14:paraId="493B72E5" w14:textId="77777777" w:rsidR="009B10B5" w:rsidRPr="00C404FF" w:rsidRDefault="009B10B5" w:rsidP="003C3AF4">
            <w:pPr>
              <w:jc w:val="both"/>
              <w:rPr>
                <w:b/>
              </w:rPr>
            </w:pPr>
            <w:r w:rsidRPr="00C404FF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8B38FCA" w14:textId="287ED3F2" w:rsidR="009B10B5" w:rsidRPr="00C404FF" w:rsidRDefault="009B10B5" w:rsidP="003C3AF4">
            <w:pPr>
              <w:jc w:val="both"/>
            </w:pPr>
            <w:r w:rsidRPr="00C404FF">
              <w:t>prof. Ing. Vieroslav Molnár, PhD. – přednášky (100 %)</w:t>
            </w:r>
            <w:r>
              <w:t>, semináře (100 %)</w:t>
            </w:r>
          </w:p>
          <w:p w14:paraId="6B9FEEA1" w14:textId="40154F8E" w:rsidR="009B10B5" w:rsidRPr="00C404FF" w:rsidRDefault="009B10B5" w:rsidP="003C3AF4">
            <w:pPr>
              <w:jc w:val="both"/>
            </w:pPr>
          </w:p>
        </w:tc>
      </w:tr>
      <w:tr w:rsidR="009B10B5" w:rsidRPr="00C404FF" w14:paraId="05814550" w14:textId="77777777" w:rsidTr="003C3AF4">
        <w:trPr>
          <w:trHeight w:val="299"/>
        </w:trPr>
        <w:tc>
          <w:tcPr>
            <w:tcW w:w="9855" w:type="dxa"/>
            <w:gridSpan w:val="8"/>
            <w:tcBorders>
              <w:top w:val="nil"/>
            </w:tcBorders>
          </w:tcPr>
          <w:p w14:paraId="1CD776A4" w14:textId="77777777" w:rsidR="009B10B5" w:rsidRPr="00C404FF" w:rsidRDefault="009B10B5" w:rsidP="003C3AF4">
            <w:pPr>
              <w:jc w:val="both"/>
            </w:pPr>
          </w:p>
          <w:p w14:paraId="10EF2E59" w14:textId="77777777" w:rsidR="009B10B5" w:rsidRPr="00C404FF" w:rsidRDefault="009B10B5" w:rsidP="003C3AF4">
            <w:pPr>
              <w:jc w:val="both"/>
            </w:pPr>
          </w:p>
          <w:p w14:paraId="42D1CBB9" w14:textId="77777777" w:rsidR="009B10B5" w:rsidRPr="00C404FF" w:rsidRDefault="009B10B5" w:rsidP="003C3AF4">
            <w:pPr>
              <w:jc w:val="both"/>
            </w:pPr>
          </w:p>
        </w:tc>
      </w:tr>
      <w:tr w:rsidR="009B10B5" w:rsidRPr="00C404FF" w14:paraId="7903F35C" w14:textId="77777777" w:rsidTr="003C3AF4">
        <w:tc>
          <w:tcPr>
            <w:tcW w:w="3086" w:type="dxa"/>
            <w:shd w:val="clear" w:color="auto" w:fill="F7CAAC"/>
          </w:tcPr>
          <w:p w14:paraId="4B4CBE04" w14:textId="77777777" w:rsidR="009B10B5" w:rsidRPr="00C404FF" w:rsidRDefault="009B10B5" w:rsidP="003C3AF4">
            <w:pPr>
              <w:jc w:val="both"/>
              <w:rPr>
                <w:b/>
              </w:rPr>
            </w:pPr>
            <w:r w:rsidRPr="00C404FF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A2282E2" w14:textId="77777777" w:rsidR="009B10B5" w:rsidRPr="00C404FF" w:rsidRDefault="009B10B5" w:rsidP="003C3AF4">
            <w:pPr>
              <w:jc w:val="both"/>
            </w:pPr>
          </w:p>
        </w:tc>
      </w:tr>
      <w:tr w:rsidR="009B10B5" w:rsidRPr="00C404FF" w14:paraId="66EF4F22" w14:textId="77777777" w:rsidTr="003C3AF4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2A954C18" w14:textId="4DAFE980" w:rsidR="009B10B5" w:rsidRPr="00C404FF" w:rsidRDefault="009B10B5" w:rsidP="003C3AF4">
            <w:pPr>
              <w:pStyle w:val="Odstavecseseznamem"/>
              <w:ind w:left="0"/>
              <w:jc w:val="both"/>
            </w:pPr>
            <w:bookmarkStart w:id="91" w:name="_Toc528998061"/>
            <w:bookmarkStart w:id="92" w:name="_Toc531427369"/>
            <w:r w:rsidRPr="00C404FF">
              <w:t>Obsahem předmětu je ob</w:t>
            </w:r>
            <w:r>
              <w:t>e</w:t>
            </w:r>
            <w:r w:rsidRPr="00C404FF">
              <w:t xml:space="preserve">známení </w:t>
            </w:r>
            <w:r>
              <w:t>s</w:t>
            </w:r>
            <w:r w:rsidRPr="00C404FF">
              <w:t>tudentů s</w:t>
            </w:r>
            <w:r>
              <w:t>e</w:t>
            </w:r>
            <w:r w:rsidRPr="00C404FF">
              <w:t xml:space="preserve"> z</w:t>
            </w:r>
            <w:r>
              <w:t>á</w:t>
            </w:r>
            <w:r w:rsidRPr="00C404FF">
              <w:t>klad</w:t>
            </w:r>
            <w:r>
              <w:t>em</w:t>
            </w:r>
            <w:r w:rsidRPr="00C404FF">
              <w:t xml:space="preserve"> modelov</w:t>
            </w:r>
            <w:r>
              <w:t>á</w:t>
            </w:r>
            <w:r w:rsidRPr="00C404FF">
              <w:t>ní logistických</w:t>
            </w:r>
            <w:r>
              <w:t xml:space="preserve"> a výrobních</w:t>
            </w:r>
            <w:r w:rsidRPr="00C404FF">
              <w:t xml:space="preserve"> proces</w:t>
            </w:r>
            <w:r>
              <w:t>ů</w:t>
            </w:r>
            <w:r w:rsidRPr="00C404FF">
              <w:t xml:space="preserve"> od základn</w:t>
            </w:r>
            <w:r>
              <w:t>í</w:t>
            </w:r>
            <w:r w:rsidRPr="00C404FF">
              <w:t>ch prvk</w:t>
            </w:r>
            <w:r>
              <w:t>ů</w:t>
            </w:r>
            <w:r w:rsidRPr="00C404FF">
              <w:t xml:space="preserve"> a </w:t>
            </w:r>
            <w:r>
              <w:t>s</w:t>
            </w:r>
            <w:r w:rsidRPr="00C404FF">
              <w:t>trukt</w:t>
            </w:r>
            <w:r>
              <w:t>u</w:t>
            </w:r>
            <w:r w:rsidRPr="00C404FF">
              <w:t>r v návaznosti na metodiku simulace až po počítačov</w:t>
            </w:r>
            <w:r>
              <w:t>ou</w:t>
            </w:r>
            <w:r w:rsidRPr="00C404FF">
              <w:t xml:space="preserve"> podporu modelovaní pomoc</w:t>
            </w:r>
            <w:r>
              <w:t>í</w:t>
            </w:r>
            <w:r w:rsidRPr="00C404FF">
              <w:t xml:space="preserve"> vybraných SW produkt</w:t>
            </w:r>
            <w:r>
              <w:t>ů</w:t>
            </w:r>
            <w:r w:rsidRPr="00C404FF">
              <w:t xml:space="preserve">. </w:t>
            </w:r>
            <w:r w:rsidR="00FE0C0C">
              <w:t>Kromě</w:t>
            </w:r>
            <w:r w:rsidRPr="00C404FF">
              <w:t xml:space="preserve"> toho prohlubuje znalosti o nástrojích </w:t>
            </w:r>
            <w:r>
              <w:t xml:space="preserve">pro </w:t>
            </w:r>
            <w:r w:rsidRPr="00C404FF">
              <w:t>odstraňov</w:t>
            </w:r>
            <w:r>
              <w:t>á</w:t>
            </w:r>
            <w:r w:rsidRPr="00C404FF">
              <w:t xml:space="preserve">ní plýtvaní, </w:t>
            </w:r>
            <w:r>
              <w:t>z</w:t>
            </w:r>
            <w:r w:rsidRPr="00C404FF">
              <w:t>tr</w:t>
            </w:r>
            <w:r>
              <w:t>á</w:t>
            </w:r>
            <w:r w:rsidRPr="00C404FF">
              <w:t>t a na podporu štíhl</w:t>
            </w:r>
            <w:r>
              <w:t>é</w:t>
            </w:r>
            <w:r w:rsidRPr="00C404FF">
              <w:t xml:space="preserve"> výroby jako</w:t>
            </w:r>
            <w:r w:rsidR="00FE0C0C">
              <w:t>ž  </w:t>
            </w:r>
            <w:r>
              <w:t>i</w:t>
            </w:r>
            <w:r w:rsidR="00FE0C0C">
              <w:t> </w:t>
            </w:r>
            <w:r w:rsidRPr="00C404FF">
              <w:t xml:space="preserve"> o moderních met</w:t>
            </w:r>
            <w:r>
              <w:t>o</w:t>
            </w:r>
            <w:r w:rsidRPr="00C404FF">
              <w:t>d</w:t>
            </w:r>
            <w:r>
              <w:t>ác</w:t>
            </w:r>
            <w:r w:rsidRPr="00C404FF">
              <w:t>h zv</w:t>
            </w:r>
            <w:r w:rsidR="00FE0C0C">
              <w:t>y</w:t>
            </w:r>
            <w:r w:rsidRPr="00C404FF">
              <w:t>šov</w:t>
            </w:r>
            <w:r>
              <w:t>á</w:t>
            </w:r>
            <w:r w:rsidRPr="00C404FF">
              <w:t>ní výkonnosti podnik</w:t>
            </w:r>
            <w:r>
              <w:t>ů</w:t>
            </w:r>
            <w:r w:rsidRPr="00C404FF">
              <w:t>.</w:t>
            </w:r>
          </w:p>
          <w:p w14:paraId="3C951108" w14:textId="77777777" w:rsidR="009B10B5" w:rsidRPr="00C404FF" w:rsidRDefault="009B10B5" w:rsidP="003C3AF4">
            <w:pPr>
              <w:pStyle w:val="Odstavecseseznamem"/>
              <w:ind w:left="0"/>
              <w:jc w:val="both"/>
            </w:pPr>
          </w:p>
          <w:p w14:paraId="3DBB315B" w14:textId="77777777" w:rsidR="009B10B5" w:rsidRPr="00C404FF" w:rsidRDefault="009B10B5" w:rsidP="003C3AF4">
            <w:pPr>
              <w:pStyle w:val="Odstavecseseznamem"/>
              <w:ind w:left="0"/>
              <w:jc w:val="both"/>
            </w:pPr>
            <w:r w:rsidRPr="00C404FF">
              <w:t>Vyučovaná témata:</w:t>
            </w:r>
          </w:p>
          <w:p w14:paraId="5161348B" w14:textId="515F9827" w:rsidR="009B10B5" w:rsidRPr="00C404FF" w:rsidRDefault="009B10B5" w:rsidP="00FB1440">
            <w:pPr>
              <w:pStyle w:val="Odstavecseseznamem"/>
              <w:numPr>
                <w:ilvl w:val="0"/>
                <w:numId w:val="28"/>
              </w:numPr>
              <w:jc w:val="both"/>
            </w:pPr>
            <w:r w:rsidRPr="00C404FF">
              <w:t>Podstata a principy problematiky modelov</w:t>
            </w:r>
            <w:r>
              <w:t xml:space="preserve">ání </w:t>
            </w:r>
            <w:r w:rsidRPr="00C404FF">
              <w:t xml:space="preserve">logistických </w:t>
            </w:r>
            <w:r>
              <w:t xml:space="preserve">a </w:t>
            </w:r>
            <w:r w:rsidRPr="00C404FF">
              <w:t>výrobních proces</w:t>
            </w:r>
            <w:r>
              <w:t>ů.</w:t>
            </w:r>
          </w:p>
          <w:p w14:paraId="19299316" w14:textId="0E994EBD" w:rsidR="009B10B5" w:rsidRPr="00C404FF" w:rsidRDefault="009B10B5" w:rsidP="00FB1440">
            <w:pPr>
              <w:pStyle w:val="Odstavecseseznamem"/>
              <w:numPr>
                <w:ilvl w:val="0"/>
                <w:numId w:val="28"/>
              </w:numPr>
              <w:autoSpaceDE w:val="0"/>
              <w:autoSpaceDN w:val="0"/>
              <w:adjustRightInd w:val="0"/>
              <w:ind w:right="-20"/>
              <w:jc w:val="both"/>
            </w:pPr>
            <w:r w:rsidRPr="00C404FF">
              <w:t>Modelování – definice a základn</w:t>
            </w:r>
            <w:r>
              <w:t>í</w:t>
            </w:r>
            <w:r w:rsidRPr="00C404FF">
              <w:t xml:space="preserve"> pojmy. Vztah modelov</w:t>
            </w:r>
            <w:r>
              <w:t>á</w:t>
            </w:r>
            <w:r w:rsidRPr="00C404FF">
              <w:t>ní a simul</w:t>
            </w:r>
            <w:r>
              <w:t>a</w:t>
            </w:r>
            <w:r w:rsidRPr="00C404FF">
              <w:t>ce</w:t>
            </w:r>
            <w:r>
              <w:t>.</w:t>
            </w:r>
            <w:r w:rsidRPr="00C404FF">
              <w:t xml:space="preserve">  </w:t>
            </w:r>
          </w:p>
          <w:p w14:paraId="6AFC7D9E" w14:textId="384DBCFB" w:rsidR="009B10B5" w:rsidRPr="00C404FF" w:rsidRDefault="009B10B5" w:rsidP="00FB1440">
            <w:pPr>
              <w:pStyle w:val="Odstavecseseznamem"/>
              <w:numPr>
                <w:ilvl w:val="0"/>
                <w:numId w:val="28"/>
              </w:numPr>
              <w:autoSpaceDE w:val="0"/>
              <w:autoSpaceDN w:val="0"/>
              <w:adjustRightInd w:val="0"/>
              <w:ind w:right="-20"/>
              <w:jc w:val="both"/>
            </w:pPr>
            <w:r w:rsidRPr="00C404FF">
              <w:t xml:space="preserve">Definice a klasifikace </w:t>
            </w:r>
            <w:r>
              <w:t>logistických</w:t>
            </w:r>
            <w:r w:rsidRPr="00C404FF">
              <w:t xml:space="preserve"> </w:t>
            </w:r>
            <w:r>
              <w:t xml:space="preserve">a </w:t>
            </w:r>
            <w:r w:rsidRPr="00C404FF">
              <w:t>výrobních proces</w:t>
            </w:r>
            <w:r>
              <w:t>ů</w:t>
            </w:r>
            <w:bookmarkEnd w:id="91"/>
            <w:bookmarkEnd w:id="92"/>
            <w:r>
              <w:t>.</w:t>
            </w:r>
            <w:r w:rsidRPr="00C404FF">
              <w:t xml:space="preserve"> </w:t>
            </w:r>
          </w:p>
          <w:p w14:paraId="736C134D" w14:textId="5F4A041E" w:rsidR="009B10B5" w:rsidRPr="00C404FF" w:rsidRDefault="009B10B5" w:rsidP="00FB1440">
            <w:pPr>
              <w:pStyle w:val="Odstavecseseznamem"/>
              <w:numPr>
                <w:ilvl w:val="0"/>
                <w:numId w:val="28"/>
              </w:numPr>
              <w:autoSpaceDE w:val="0"/>
              <w:autoSpaceDN w:val="0"/>
              <w:adjustRightInd w:val="0"/>
              <w:ind w:right="-20"/>
              <w:jc w:val="both"/>
            </w:pPr>
            <w:r w:rsidRPr="00C404FF">
              <w:t xml:space="preserve">Modelování </w:t>
            </w:r>
            <w:r>
              <w:t>logistických</w:t>
            </w:r>
            <w:r w:rsidRPr="00C404FF">
              <w:t xml:space="preserve"> </w:t>
            </w:r>
            <w:r>
              <w:t xml:space="preserve">a </w:t>
            </w:r>
            <w:r w:rsidRPr="00C404FF">
              <w:t>výrobních proces</w:t>
            </w:r>
            <w:r>
              <w:t>ů</w:t>
            </w:r>
            <w:r w:rsidRPr="00C404FF">
              <w:t>, základné prvky a struktury</w:t>
            </w:r>
            <w:r>
              <w:t>.</w:t>
            </w:r>
            <w:r w:rsidRPr="00C404FF">
              <w:t xml:space="preserve"> </w:t>
            </w:r>
          </w:p>
          <w:p w14:paraId="142D6963" w14:textId="2A565091" w:rsidR="009B10B5" w:rsidRPr="00C404FF" w:rsidRDefault="009B10B5" w:rsidP="00FB1440">
            <w:pPr>
              <w:pStyle w:val="Odstavecseseznamem"/>
              <w:numPr>
                <w:ilvl w:val="0"/>
                <w:numId w:val="28"/>
              </w:numPr>
              <w:jc w:val="both"/>
            </w:pPr>
            <w:r w:rsidRPr="00C404FF">
              <w:t>Procesní mapa výrobního procesu</w:t>
            </w:r>
            <w:r>
              <w:t>.</w:t>
            </w:r>
          </w:p>
          <w:p w14:paraId="2D30AA8C" w14:textId="46460B08" w:rsidR="009B10B5" w:rsidRPr="00C404FF" w:rsidRDefault="009B10B5" w:rsidP="00FB1440">
            <w:pPr>
              <w:pStyle w:val="Odstavecseseznamem"/>
              <w:numPr>
                <w:ilvl w:val="0"/>
                <w:numId w:val="28"/>
              </w:numPr>
              <w:jc w:val="both"/>
            </w:pPr>
            <w:r w:rsidRPr="00C404FF">
              <w:t xml:space="preserve">Metodika simulace </w:t>
            </w:r>
            <w:r>
              <w:t>logistických</w:t>
            </w:r>
            <w:r w:rsidRPr="00C404FF">
              <w:t xml:space="preserve"> </w:t>
            </w:r>
            <w:r>
              <w:t xml:space="preserve">a </w:t>
            </w:r>
            <w:r w:rsidRPr="00C404FF">
              <w:t>výrobních proces</w:t>
            </w:r>
            <w:r>
              <w:t>ů.</w:t>
            </w:r>
          </w:p>
          <w:p w14:paraId="3F0B7D73" w14:textId="4676E9CF" w:rsidR="009B10B5" w:rsidRPr="00C404FF" w:rsidRDefault="009B10B5" w:rsidP="00FB1440">
            <w:pPr>
              <w:pStyle w:val="Odstavecseseznamem"/>
              <w:numPr>
                <w:ilvl w:val="0"/>
                <w:numId w:val="28"/>
              </w:numPr>
              <w:autoSpaceDE w:val="0"/>
              <w:autoSpaceDN w:val="0"/>
              <w:adjustRightInd w:val="0"/>
              <w:ind w:right="-20"/>
              <w:jc w:val="both"/>
            </w:pPr>
            <w:r w:rsidRPr="00C404FF">
              <w:t>Nástroje na odstraňován</w:t>
            </w:r>
            <w:r>
              <w:t>í</w:t>
            </w:r>
            <w:r w:rsidRPr="00C404FF">
              <w:t xml:space="preserve"> plýtváni, </w:t>
            </w:r>
            <w:r>
              <w:t>z</w:t>
            </w:r>
            <w:r w:rsidRPr="00C404FF">
              <w:t>trát a na podporu štíhl</w:t>
            </w:r>
            <w:r>
              <w:t>é</w:t>
            </w:r>
            <w:r w:rsidRPr="00C404FF">
              <w:t xml:space="preserve"> výroby (5S, TPM, AM, SMED, OEE, LCIA, AMP, Poka-Yoke, Andon)</w:t>
            </w:r>
            <w:r>
              <w:t>.</w:t>
            </w:r>
            <w:r w:rsidRPr="00C404FF">
              <w:t xml:space="preserve"> </w:t>
            </w:r>
          </w:p>
          <w:p w14:paraId="36D86E48" w14:textId="66F81F62" w:rsidR="009B10B5" w:rsidRPr="00C404FF" w:rsidRDefault="009B10B5" w:rsidP="00FB1440">
            <w:pPr>
              <w:pStyle w:val="Odstavecseseznamem"/>
              <w:numPr>
                <w:ilvl w:val="0"/>
                <w:numId w:val="28"/>
              </w:numPr>
              <w:autoSpaceDE w:val="0"/>
              <w:autoSpaceDN w:val="0"/>
              <w:adjustRightInd w:val="0"/>
              <w:ind w:right="-20"/>
              <w:jc w:val="both"/>
            </w:pPr>
            <w:r w:rsidRPr="00C404FF">
              <w:t>Moderní metody zvyšován</w:t>
            </w:r>
            <w:r>
              <w:t>í</w:t>
            </w:r>
            <w:r w:rsidRPr="00C404FF">
              <w:t xml:space="preserve"> výkonnosti podnik</w:t>
            </w:r>
            <w:r>
              <w:t>ů</w:t>
            </w:r>
            <w:r w:rsidRPr="00C404FF">
              <w:t xml:space="preserve"> SIX SIGMA, LEAN a TOC</w:t>
            </w:r>
            <w:r>
              <w:t>.</w:t>
            </w:r>
          </w:p>
          <w:p w14:paraId="280BA144" w14:textId="1DFAA7F6" w:rsidR="009B10B5" w:rsidRPr="00C404FF" w:rsidRDefault="009B10B5" w:rsidP="00FB1440">
            <w:pPr>
              <w:pStyle w:val="Odstavecseseznamem"/>
              <w:numPr>
                <w:ilvl w:val="0"/>
                <w:numId w:val="28"/>
              </w:numPr>
              <w:jc w:val="both"/>
            </w:pPr>
            <w:r w:rsidRPr="00C404FF">
              <w:t>Te</w:t>
            </w:r>
            <w:r>
              <w:t>o</w:t>
            </w:r>
            <w:r w:rsidRPr="00C404FF">
              <w:t>rie omezení v praxi modelován</w:t>
            </w:r>
            <w:r>
              <w:t>í</w:t>
            </w:r>
            <w:r w:rsidRPr="00C404FF">
              <w:t xml:space="preserve"> </w:t>
            </w:r>
            <w:r>
              <w:t>logistických</w:t>
            </w:r>
            <w:r w:rsidRPr="00C404FF">
              <w:t xml:space="preserve"> </w:t>
            </w:r>
            <w:r>
              <w:t xml:space="preserve">a </w:t>
            </w:r>
            <w:r w:rsidRPr="00C404FF">
              <w:t>výrobních proces</w:t>
            </w:r>
            <w:r>
              <w:t>ů.</w:t>
            </w:r>
          </w:p>
          <w:p w14:paraId="613670C3" w14:textId="480A6B3D" w:rsidR="009B10B5" w:rsidRPr="00C404FF" w:rsidRDefault="009B10B5" w:rsidP="00FB1440">
            <w:pPr>
              <w:pStyle w:val="Odstavecseseznamem"/>
              <w:numPr>
                <w:ilvl w:val="0"/>
                <w:numId w:val="28"/>
              </w:numPr>
              <w:autoSpaceDE w:val="0"/>
              <w:autoSpaceDN w:val="0"/>
              <w:adjustRightInd w:val="0"/>
              <w:ind w:right="-20"/>
              <w:jc w:val="both"/>
            </w:pPr>
            <w:r w:rsidRPr="00C404FF">
              <w:t>Porovnání systém</w:t>
            </w:r>
            <w:r>
              <w:t>ů</w:t>
            </w:r>
            <w:r w:rsidRPr="00C404FF">
              <w:t xml:space="preserve"> </w:t>
            </w:r>
            <w:r>
              <w:t>řízení</w:t>
            </w:r>
            <w:r w:rsidRPr="00C404FF">
              <w:t xml:space="preserve"> úzkých míst v logistickém</w:t>
            </w:r>
            <w:r>
              <w:t xml:space="preserve"> a</w:t>
            </w:r>
            <w:r w:rsidRPr="00C404FF">
              <w:t xml:space="preserve"> výrobním  proces</w:t>
            </w:r>
            <w:r>
              <w:t>u.</w:t>
            </w:r>
            <w:r w:rsidRPr="00C404FF">
              <w:t xml:space="preserve"> </w:t>
            </w:r>
          </w:p>
          <w:p w14:paraId="0090D87D" w14:textId="06605C0B" w:rsidR="009B10B5" w:rsidRPr="00C404FF" w:rsidRDefault="009B10B5" w:rsidP="00FB1440">
            <w:pPr>
              <w:pStyle w:val="Odstavecseseznamem"/>
              <w:numPr>
                <w:ilvl w:val="0"/>
                <w:numId w:val="28"/>
              </w:numPr>
              <w:autoSpaceDE w:val="0"/>
              <w:autoSpaceDN w:val="0"/>
              <w:adjustRightInd w:val="0"/>
              <w:ind w:right="-20"/>
              <w:jc w:val="both"/>
            </w:pPr>
            <w:r w:rsidRPr="00C404FF">
              <w:t>Nástroje 2D / 3D vizualizace pracovišť v</w:t>
            </w:r>
            <w:r>
              <w:t> </w:t>
            </w:r>
            <w:r w:rsidRPr="00C404FF">
              <w:t>logistice</w:t>
            </w:r>
            <w:r>
              <w:t>.</w:t>
            </w:r>
          </w:p>
          <w:p w14:paraId="4FCDD940" w14:textId="7FA4F461" w:rsidR="009B10B5" w:rsidRPr="00C404FF" w:rsidRDefault="009B10B5" w:rsidP="00FB1440">
            <w:pPr>
              <w:pStyle w:val="Odstavecseseznamem"/>
              <w:numPr>
                <w:ilvl w:val="0"/>
                <w:numId w:val="28"/>
              </w:numPr>
              <w:autoSpaceDE w:val="0"/>
              <w:autoSpaceDN w:val="0"/>
              <w:adjustRightInd w:val="0"/>
              <w:ind w:right="-20"/>
              <w:jc w:val="both"/>
            </w:pPr>
            <w:proofErr w:type="gramStart"/>
            <w:r w:rsidRPr="00C404FF">
              <w:t xml:space="preserve">Simulace  </w:t>
            </w:r>
            <w:r>
              <w:t>logistických</w:t>
            </w:r>
            <w:proofErr w:type="gramEnd"/>
            <w:r w:rsidRPr="00C404FF">
              <w:t xml:space="preserve"> </w:t>
            </w:r>
            <w:r>
              <w:t xml:space="preserve">a </w:t>
            </w:r>
            <w:r w:rsidRPr="00C404FF">
              <w:t>výrobních proces</w:t>
            </w:r>
            <w:r>
              <w:t>ů</w:t>
            </w:r>
            <w:r w:rsidRPr="00C404FF">
              <w:t>, praktické případové studie modelován</w:t>
            </w:r>
            <w:r>
              <w:t>í</w:t>
            </w:r>
            <w:r w:rsidRPr="00C404FF">
              <w:t xml:space="preserve"> a simulace</w:t>
            </w:r>
            <w:r>
              <w:t>.</w:t>
            </w:r>
            <w:r w:rsidRPr="00C404FF">
              <w:t xml:space="preserve"> </w:t>
            </w:r>
          </w:p>
          <w:p w14:paraId="27143BAD" w14:textId="77777777" w:rsidR="009B10B5" w:rsidRPr="00C404FF" w:rsidRDefault="009B10B5" w:rsidP="00FB1440">
            <w:pPr>
              <w:pStyle w:val="Odstavecseseznamem"/>
              <w:numPr>
                <w:ilvl w:val="0"/>
                <w:numId w:val="28"/>
              </w:numPr>
              <w:tabs>
                <w:tab w:val="left" w:pos="426"/>
              </w:tabs>
              <w:autoSpaceDE w:val="0"/>
              <w:autoSpaceDN w:val="0"/>
              <w:adjustRightInd w:val="0"/>
              <w:ind w:right="-20"/>
              <w:jc w:val="both"/>
            </w:pPr>
            <w:r w:rsidRPr="00C404FF">
              <w:t xml:space="preserve">Modelování </w:t>
            </w:r>
            <w:r>
              <w:t>logistických</w:t>
            </w:r>
            <w:r w:rsidRPr="00C404FF">
              <w:t xml:space="preserve"> </w:t>
            </w:r>
            <w:r>
              <w:t xml:space="preserve">a </w:t>
            </w:r>
            <w:r w:rsidRPr="00C404FF">
              <w:t>výrobních proces</w:t>
            </w:r>
            <w:r>
              <w:t>ů</w:t>
            </w:r>
            <w:r w:rsidRPr="00C404FF">
              <w:t xml:space="preserve"> s podporou vybraných SW (WITNESS, ARENA, Factor/AIM,     DELMIA QUEST, ExtendSim, Tecnomatix Plant Simulation)</w:t>
            </w:r>
            <w:r>
              <w:t>.</w:t>
            </w:r>
            <w:r w:rsidRPr="00C404FF">
              <w:t xml:space="preserve"> </w:t>
            </w:r>
          </w:p>
          <w:p w14:paraId="4E422F78" w14:textId="77777777" w:rsidR="009B10B5" w:rsidRPr="00C404FF" w:rsidRDefault="009B10B5" w:rsidP="003C3AF4">
            <w:pPr>
              <w:pStyle w:val="Odstavecseseznamem"/>
              <w:ind w:left="252"/>
              <w:jc w:val="both"/>
            </w:pPr>
          </w:p>
          <w:p w14:paraId="5C23DD58" w14:textId="77777777" w:rsidR="009B10B5" w:rsidRPr="00C404FF" w:rsidRDefault="009B10B5" w:rsidP="003C3AF4">
            <w:pPr>
              <w:pStyle w:val="Odstavecseseznamem"/>
              <w:ind w:left="252"/>
              <w:jc w:val="both"/>
            </w:pPr>
          </w:p>
        </w:tc>
      </w:tr>
      <w:tr w:rsidR="009B10B5" w:rsidRPr="00C404FF" w14:paraId="248D37B6" w14:textId="77777777" w:rsidTr="003C3AF4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05BBC736" w14:textId="77777777" w:rsidR="009B10B5" w:rsidRPr="00C404FF" w:rsidRDefault="009B10B5" w:rsidP="003C3AF4">
            <w:pPr>
              <w:jc w:val="both"/>
            </w:pPr>
            <w:r w:rsidRPr="00C404FF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0FD61FC3" w14:textId="77777777" w:rsidR="009B10B5" w:rsidRPr="00C404FF" w:rsidRDefault="009B10B5" w:rsidP="003C3AF4">
            <w:pPr>
              <w:jc w:val="both"/>
            </w:pPr>
          </w:p>
        </w:tc>
      </w:tr>
      <w:tr w:rsidR="009B10B5" w:rsidRPr="00C404FF" w14:paraId="198AFC7A" w14:textId="77777777" w:rsidTr="00A938C8">
        <w:trPr>
          <w:trHeight w:val="269"/>
        </w:trPr>
        <w:tc>
          <w:tcPr>
            <w:tcW w:w="9855" w:type="dxa"/>
            <w:gridSpan w:val="8"/>
            <w:tcBorders>
              <w:top w:val="nil"/>
            </w:tcBorders>
          </w:tcPr>
          <w:p w14:paraId="589EF99D" w14:textId="77777777" w:rsidR="009B10B5" w:rsidRPr="00C404FF" w:rsidRDefault="009B10B5" w:rsidP="003C3AF4">
            <w:pPr>
              <w:jc w:val="both"/>
            </w:pPr>
            <w:r w:rsidRPr="001D33DA">
              <w:rPr>
                <w:b/>
                <w:bCs/>
              </w:rPr>
              <w:t>Povinná literatura:</w:t>
            </w:r>
          </w:p>
          <w:p w14:paraId="71EFFEB8" w14:textId="77777777" w:rsidR="00EC57F8" w:rsidRPr="00C404FF" w:rsidRDefault="00EC57F8" w:rsidP="00EC57F8">
            <w:pPr>
              <w:jc w:val="both"/>
            </w:pPr>
            <w:r>
              <w:t>LOCHMANNOVÁ, A.</w:t>
            </w:r>
            <w:r w:rsidRPr="00C404FF">
              <w:t xml:space="preserve"> </w:t>
            </w:r>
            <w:r w:rsidRPr="00F067DA">
              <w:rPr>
                <w:i/>
              </w:rPr>
              <w:t>Logistika - Základy logistiky</w:t>
            </w:r>
            <w:r w:rsidRPr="00281F80">
              <w:rPr>
                <w:i/>
              </w:rPr>
              <w:t>.</w:t>
            </w:r>
            <w:r w:rsidRPr="00C404FF">
              <w:t xml:space="preserve"> </w:t>
            </w:r>
            <w:r w:rsidRPr="00F067DA">
              <w:t>Computer Media</w:t>
            </w:r>
            <w:r w:rsidRPr="00C404FF">
              <w:t>, 20</w:t>
            </w:r>
            <w:r>
              <w:t>22</w:t>
            </w:r>
            <w:r w:rsidRPr="00C404FF">
              <w:t xml:space="preserve">. ISBN </w:t>
            </w:r>
            <w:r w:rsidRPr="00F067DA">
              <w:t>978</w:t>
            </w:r>
            <w:r>
              <w:t>-</w:t>
            </w:r>
            <w:r w:rsidRPr="00F067DA">
              <w:t>8074024498</w:t>
            </w:r>
            <w:r w:rsidRPr="00C404FF">
              <w:t xml:space="preserve">. </w:t>
            </w:r>
          </w:p>
          <w:p w14:paraId="1F0BCD5C" w14:textId="77777777" w:rsidR="00EC57F8" w:rsidRPr="00EC7FD2" w:rsidRDefault="00EC57F8" w:rsidP="00EC57F8">
            <w:pPr>
              <w:jc w:val="both"/>
              <w:rPr>
                <w:i/>
              </w:rPr>
            </w:pPr>
            <w:r w:rsidRPr="00EC7FD2">
              <w:t>OZCEYLAN,</w:t>
            </w:r>
            <w:r>
              <w:t xml:space="preserve"> E.,</w:t>
            </w:r>
            <w:r w:rsidRPr="00EC7FD2">
              <w:t xml:space="preserve"> GUPTA</w:t>
            </w:r>
            <w:r>
              <w:t xml:space="preserve">, </w:t>
            </w:r>
            <w:proofErr w:type="gramStart"/>
            <w:r>
              <w:t>S.M.</w:t>
            </w:r>
            <w:proofErr w:type="gramEnd"/>
            <w:r w:rsidRPr="00EC7FD2">
              <w:rPr>
                <w:i/>
              </w:rPr>
              <w:t xml:space="preserve"> Sustainable Production and Logistics: Modeling and Analysis.</w:t>
            </w:r>
            <w:r w:rsidRPr="000A2790">
              <w:t xml:space="preserve"> Taylor &amp; Francis Ltd</w:t>
            </w:r>
            <w:r w:rsidRPr="00C404FF">
              <w:t>, 20</w:t>
            </w:r>
            <w:r>
              <w:t>21.</w:t>
            </w:r>
            <w:r w:rsidRPr="00C404FF">
              <w:t xml:space="preserve"> ISBN </w:t>
            </w:r>
            <w:r w:rsidRPr="00EC7FD2">
              <w:t>9780367431303</w:t>
            </w:r>
            <w:r>
              <w:t>.</w:t>
            </w:r>
          </w:p>
          <w:p w14:paraId="22D20748" w14:textId="77777777" w:rsidR="00EC57F8" w:rsidRPr="00C404FF" w:rsidRDefault="00EC57F8" w:rsidP="00EC57F8">
            <w:pPr>
              <w:jc w:val="both"/>
            </w:pPr>
            <w:r>
              <w:t>DOMAGALA, J., GORECKA, A., ROMAN, M</w:t>
            </w:r>
            <w:r w:rsidRPr="00C404FF">
              <w:t>.</w:t>
            </w:r>
            <w:r>
              <w:t xml:space="preserve"> </w:t>
            </w:r>
            <w:r w:rsidRPr="000A2790">
              <w:rPr>
                <w:i/>
              </w:rPr>
              <w:t>Sustainable Logistics</w:t>
            </w:r>
            <w:r w:rsidRPr="00281F80">
              <w:rPr>
                <w:i/>
              </w:rPr>
              <w:t>.</w:t>
            </w:r>
            <w:r>
              <w:rPr>
                <w:i/>
              </w:rPr>
              <w:t xml:space="preserve"> </w:t>
            </w:r>
            <w:r w:rsidRPr="000A2790">
              <w:t>Taylor &amp; Francis Ltd</w:t>
            </w:r>
            <w:r w:rsidRPr="00C404FF">
              <w:t>, 20</w:t>
            </w:r>
            <w:r>
              <w:t>22</w:t>
            </w:r>
            <w:r w:rsidRPr="00C404FF">
              <w:t xml:space="preserve">. ISBN </w:t>
            </w:r>
            <w:r w:rsidRPr="000A2790">
              <w:t>978</w:t>
            </w:r>
            <w:r>
              <w:t>-</w:t>
            </w:r>
            <w:r w:rsidRPr="000A2790">
              <w:t>1032302966</w:t>
            </w:r>
            <w:r w:rsidRPr="00C404FF">
              <w:t>.</w:t>
            </w:r>
          </w:p>
          <w:p w14:paraId="499B8484" w14:textId="77777777" w:rsidR="009B10B5" w:rsidRDefault="009B10B5" w:rsidP="003C3AF4">
            <w:pPr>
              <w:jc w:val="both"/>
              <w:rPr>
                <w:b/>
                <w:bCs/>
              </w:rPr>
            </w:pPr>
          </w:p>
          <w:p w14:paraId="6E378874" w14:textId="77777777" w:rsidR="009B10B5" w:rsidRPr="00C404FF" w:rsidRDefault="009B10B5" w:rsidP="003C3AF4">
            <w:pPr>
              <w:jc w:val="both"/>
            </w:pPr>
            <w:r w:rsidRPr="001D33DA">
              <w:rPr>
                <w:b/>
                <w:bCs/>
              </w:rPr>
              <w:t>Doporučená literatura:</w:t>
            </w:r>
          </w:p>
          <w:p w14:paraId="21D1321D" w14:textId="77777777" w:rsidR="00EC57F8" w:rsidRPr="00C404FF" w:rsidRDefault="00EC57F8" w:rsidP="00EC57F8">
            <w:pPr>
              <w:jc w:val="both"/>
            </w:pPr>
            <w:r>
              <w:t>GROS, I.</w:t>
            </w:r>
            <w:r w:rsidRPr="00C404FF">
              <w:t xml:space="preserve"> </w:t>
            </w:r>
            <w:r w:rsidRPr="004D30C8">
              <w:rPr>
                <w:i/>
              </w:rPr>
              <w:t>Velká kniha logistiky</w:t>
            </w:r>
            <w:r w:rsidRPr="00C404FF">
              <w:t xml:space="preserve">. </w:t>
            </w:r>
            <w:r w:rsidRPr="004D30C8">
              <w:t>Vydavatelství VŠCHT</w:t>
            </w:r>
            <w:r w:rsidRPr="00C404FF">
              <w:t>, 20</w:t>
            </w:r>
            <w:r>
              <w:t>16</w:t>
            </w:r>
            <w:r w:rsidRPr="00C404FF">
              <w:t xml:space="preserve">. ISBN </w:t>
            </w:r>
            <w:r w:rsidRPr="004D30C8">
              <w:t>978</w:t>
            </w:r>
            <w:r>
              <w:t>-</w:t>
            </w:r>
            <w:r w:rsidRPr="004D30C8">
              <w:t>8070809525</w:t>
            </w:r>
            <w:r w:rsidRPr="00C404FF">
              <w:t xml:space="preserve">. </w:t>
            </w:r>
          </w:p>
          <w:p w14:paraId="758F67B8" w14:textId="717C5421" w:rsidR="009B10B5" w:rsidRPr="00C404FF" w:rsidRDefault="00EC57F8" w:rsidP="00EC57F8">
            <w:pPr>
              <w:jc w:val="both"/>
            </w:pPr>
            <w:r>
              <w:t xml:space="preserve">JUROVÁ, M. </w:t>
            </w:r>
            <w:r w:rsidRPr="00F067DA">
              <w:rPr>
                <w:i/>
              </w:rPr>
              <w:t>Výrobní a logistické procesy v podnikání</w:t>
            </w:r>
            <w:r>
              <w:t xml:space="preserve">. Grada Publishing, 2016. ISBN </w:t>
            </w:r>
            <w:r w:rsidRPr="00F067DA">
              <w:t>978</w:t>
            </w:r>
            <w:r>
              <w:t>-</w:t>
            </w:r>
            <w:r w:rsidRPr="00F067DA">
              <w:t>8024757179</w:t>
            </w:r>
            <w:r>
              <w:t>.</w:t>
            </w:r>
          </w:p>
        </w:tc>
      </w:tr>
      <w:tr w:rsidR="009B10B5" w:rsidRPr="00C404FF" w14:paraId="3CB7F055" w14:textId="77777777" w:rsidTr="003C3AF4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040486E7" w14:textId="77777777" w:rsidR="009B10B5" w:rsidRPr="00C404FF" w:rsidRDefault="009B10B5" w:rsidP="003C3AF4">
            <w:pPr>
              <w:jc w:val="center"/>
              <w:rPr>
                <w:b/>
              </w:rPr>
            </w:pPr>
            <w:r w:rsidRPr="00C404FF">
              <w:rPr>
                <w:b/>
              </w:rPr>
              <w:lastRenderedPageBreak/>
              <w:t>Informace ke kombinované nebo distanční formě</w:t>
            </w:r>
          </w:p>
        </w:tc>
      </w:tr>
      <w:tr w:rsidR="009B10B5" w:rsidRPr="00C404FF" w14:paraId="1D2459FD" w14:textId="77777777" w:rsidTr="003C3AF4">
        <w:tc>
          <w:tcPr>
            <w:tcW w:w="4787" w:type="dxa"/>
            <w:gridSpan w:val="3"/>
            <w:tcBorders>
              <w:top w:val="single" w:sz="2" w:space="0" w:color="auto"/>
              <w:bottom w:val="single" w:sz="4" w:space="0" w:color="auto"/>
            </w:tcBorders>
            <w:shd w:val="clear" w:color="auto" w:fill="F7CAAC"/>
          </w:tcPr>
          <w:p w14:paraId="778BD15B" w14:textId="77777777" w:rsidR="009B10B5" w:rsidRPr="00C404FF" w:rsidRDefault="009B10B5" w:rsidP="003C3AF4">
            <w:pPr>
              <w:jc w:val="both"/>
            </w:pPr>
            <w:r w:rsidRPr="00C404FF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  <w:bottom w:val="single" w:sz="4" w:space="0" w:color="auto"/>
            </w:tcBorders>
          </w:tcPr>
          <w:p w14:paraId="49EB8027" w14:textId="15F7609A" w:rsidR="009B10B5" w:rsidRPr="00C404FF" w:rsidRDefault="009B10B5" w:rsidP="003C3AF4">
            <w:pPr>
              <w:jc w:val="both"/>
            </w:pPr>
            <w:r>
              <w:t>14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  <w:bottom w:val="single" w:sz="4" w:space="0" w:color="auto"/>
            </w:tcBorders>
            <w:shd w:val="clear" w:color="auto" w:fill="F7CAAC"/>
          </w:tcPr>
          <w:p w14:paraId="6AA027D1" w14:textId="77777777" w:rsidR="009B10B5" w:rsidRPr="00C404FF" w:rsidRDefault="009B10B5" w:rsidP="003C3AF4">
            <w:pPr>
              <w:jc w:val="both"/>
              <w:rPr>
                <w:b/>
              </w:rPr>
            </w:pPr>
            <w:r w:rsidRPr="00C404FF">
              <w:rPr>
                <w:b/>
              </w:rPr>
              <w:t xml:space="preserve">hodin </w:t>
            </w:r>
          </w:p>
        </w:tc>
      </w:tr>
      <w:tr w:rsidR="009B10B5" w:rsidRPr="00C404FF" w14:paraId="217B2A11" w14:textId="77777777" w:rsidTr="003C3AF4">
        <w:tc>
          <w:tcPr>
            <w:tcW w:w="9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69D0951" w14:textId="77777777" w:rsidR="009B10B5" w:rsidRPr="00C404FF" w:rsidRDefault="009B10B5" w:rsidP="003C3AF4">
            <w:pPr>
              <w:jc w:val="both"/>
              <w:rPr>
                <w:b/>
              </w:rPr>
            </w:pPr>
            <w:r w:rsidRPr="00C404FF">
              <w:rPr>
                <w:b/>
              </w:rPr>
              <w:t>Informace o způsobu kontaktu s vyučujícím</w:t>
            </w:r>
          </w:p>
        </w:tc>
      </w:tr>
      <w:tr w:rsidR="009B10B5" w:rsidRPr="00C404FF" w14:paraId="416C2D95" w14:textId="77777777" w:rsidTr="003C3AF4">
        <w:tc>
          <w:tcPr>
            <w:tcW w:w="9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98627" w14:textId="77777777" w:rsidR="009B10B5" w:rsidRPr="00C404FF" w:rsidRDefault="009B10B5" w:rsidP="003C3AF4">
            <w:pPr>
              <w:jc w:val="both"/>
              <w:rPr>
                <w:b/>
              </w:rPr>
            </w:pPr>
            <w:r w:rsidRPr="00C404FF">
              <w:t>Studenti se účastní výuky ve stanoveném počtu hodin, kde je jim redukovanou formou prezentována látka výše uvedeného rozsahu a jsou jim určeny části učiva k samostatnému nastudování. Hodnocení individuálních úkolů studentů a korekce informací získaných samostudiem probíhá na skupinových a individuálních konzultacích, prostřednictvím elektronické pošty, portálu UTB nebo v systému MOODLE. V souladu s vnitřními předpisy FLKŘ má každý akademický pracovník stanoveny konzultační hodiny v rozsahu minimálně 2 hodiny týdně. Dle potřeby jsou dále konzultace možné i po předchozí emailové či telefonické dohodě.</w:t>
            </w:r>
          </w:p>
        </w:tc>
      </w:tr>
    </w:tbl>
    <w:p w14:paraId="6E1D756F" w14:textId="06A05F4B" w:rsidR="009B10B5" w:rsidRDefault="009B10B5" w:rsidP="009B10B5">
      <w:pPr>
        <w:spacing w:after="160" w:line="259" w:lineRule="auto"/>
      </w:pPr>
    </w:p>
    <w:p w14:paraId="068986AD" w14:textId="77777777" w:rsidR="00954D9C" w:rsidRDefault="00954D9C">
      <w:pPr>
        <w:spacing w:after="160" w:line="259" w:lineRule="auto"/>
      </w:pPr>
    </w:p>
    <w:p w14:paraId="5AB22D52" w14:textId="77777777" w:rsidR="00954D9C" w:rsidRDefault="00954D9C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954D9C" w14:paraId="54A220D7" w14:textId="77777777" w:rsidTr="003520A9">
        <w:tc>
          <w:tcPr>
            <w:tcW w:w="9854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51841EE5" w14:textId="77777777" w:rsidR="00954D9C" w:rsidRDefault="00954D9C" w:rsidP="003520A9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954D9C" w14:paraId="3C23EB8A" w14:textId="77777777" w:rsidTr="003520A9">
        <w:tc>
          <w:tcPr>
            <w:tcW w:w="3085" w:type="dxa"/>
            <w:tcBorders>
              <w:top w:val="double" w:sz="4" w:space="0" w:color="auto"/>
            </w:tcBorders>
            <w:shd w:val="clear" w:color="auto" w:fill="F7CAAC"/>
          </w:tcPr>
          <w:p w14:paraId="6AD2B64A" w14:textId="77777777" w:rsidR="00954D9C" w:rsidRDefault="00954D9C" w:rsidP="003520A9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30A81B16" w14:textId="77777777" w:rsidR="00954D9C" w:rsidRPr="00A938C8" w:rsidRDefault="00954D9C" w:rsidP="003520A9">
            <w:pPr>
              <w:jc w:val="both"/>
              <w:rPr>
                <w:b/>
              </w:rPr>
            </w:pPr>
            <w:r w:rsidRPr="00A938C8">
              <w:rPr>
                <w:b/>
              </w:rPr>
              <w:t>Nástroje ochrany přírody a krajiny</w:t>
            </w:r>
          </w:p>
        </w:tc>
      </w:tr>
      <w:tr w:rsidR="00954D9C" w14:paraId="5EAFA1CC" w14:textId="77777777" w:rsidTr="003520A9">
        <w:tc>
          <w:tcPr>
            <w:tcW w:w="3085" w:type="dxa"/>
            <w:shd w:val="clear" w:color="auto" w:fill="F7CAAC"/>
          </w:tcPr>
          <w:p w14:paraId="490FF116" w14:textId="77777777" w:rsidR="00954D9C" w:rsidRDefault="00954D9C" w:rsidP="003520A9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03A0BEAD" w14:textId="77777777" w:rsidR="00954D9C" w:rsidRDefault="00954D9C" w:rsidP="003520A9">
            <w:pPr>
              <w:jc w:val="both"/>
            </w:pPr>
            <w:r>
              <w:t>povinně volitelný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48BF929E" w14:textId="77777777" w:rsidR="00954D9C" w:rsidRDefault="00954D9C" w:rsidP="003520A9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786891D5" w14:textId="1ACCF154" w:rsidR="00954D9C" w:rsidRDefault="00FE0C0C" w:rsidP="003520A9">
            <w:pPr>
              <w:jc w:val="both"/>
            </w:pPr>
            <w:r>
              <w:t>2/</w:t>
            </w:r>
            <w:r w:rsidR="00954D9C">
              <w:t>ZS</w:t>
            </w:r>
          </w:p>
        </w:tc>
      </w:tr>
      <w:tr w:rsidR="00954D9C" w14:paraId="7C9F427A" w14:textId="77777777" w:rsidTr="003520A9">
        <w:tc>
          <w:tcPr>
            <w:tcW w:w="3085" w:type="dxa"/>
            <w:shd w:val="clear" w:color="auto" w:fill="F7CAAC"/>
          </w:tcPr>
          <w:p w14:paraId="12DEEE0C" w14:textId="77777777" w:rsidR="00954D9C" w:rsidRDefault="00954D9C" w:rsidP="003520A9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0D5EFB29" w14:textId="77777777" w:rsidR="00954D9C" w:rsidRDefault="00954D9C" w:rsidP="003520A9">
            <w:pPr>
              <w:jc w:val="both"/>
            </w:pPr>
            <w:r>
              <w:t>26p + 13s</w:t>
            </w:r>
          </w:p>
        </w:tc>
        <w:tc>
          <w:tcPr>
            <w:tcW w:w="889" w:type="dxa"/>
            <w:shd w:val="clear" w:color="auto" w:fill="F7CAAC"/>
          </w:tcPr>
          <w:p w14:paraId="0FD5FB3C" w14:textId="77777777" w:rsidR="00954D9C" w:rsidRDefault="00954D9C" w:rsidP="003520A9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1F13EE23" w14:textId="77777777" w:rsidR="00954D9C" w:rsidRDefault="00954D9C" w:rsidP="003520A9">
            <w:pPr>
              <w:jc w:val="both"/>
            </w:pPr>
            <w:r>
              <w:t>39</w:t>
            </w:r>
          </w:p>
        </w:tc>
        <w:tc>
          <w:tcPr>
            <w:tcW w:w="2156" w:type="dxa"/>
            <w:shd w:val="clear" w:color="auto" w:fill="F7CAAC"/>
          </w:tcPr>
          <w:p w14:paraId="5AA3772D" w14:textId="77777777" w:rsidR="00954D9C" w:rsidRDefault="00954D9C" w:rsidP="003520A9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4C1FD79B" w14:textId="77777777" w:rsidR="00954D9C" w:rsidRDefault="00954D9C" w:rsidP="003520A9">
            <w:pPr>
              <w:jc w:val="both"/>
            </w:pPr>
            <w:r>
              <w:t>3</w:t>
            </w:r>
          </w:p>
        </w:tc>
      </w:tr>
      <w:tr w:rsidR="00954D9C" w14:paraId="1959ABA9" w14:textId="77777777" w:rsidTr="003520A9">
        <w:tc>
          <w:tcPr>
            <w:tcW w:w="3085" w:type="dxa"/>
            <w:shd w:val="clear" w:color="auto" w:fill="F7CAAC"/>
          </w:tcPr>
          <w:p w14:paraId="04C6351D" w14:textId="77777777" w:rsidR="00954D9C" w:rsidRDefault="00954D9C" w:rsidP="003520A9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42F05780" w14:textId="77777777" w:rsidR="00954D9C" w:rsidRDefault="00954D9C" w:rsidP="003520A9">
            <w:pPr>
              <w:jc w:val="both"/>
            </w:pPr>
          </w:p>
        </w:tc>
      </w:tr>
      <w:tr w:rsidR="00954D9C" w14:paraId="0882BCA2" w14:textId="77777777" w:rsidTr="003520A9">
        <w:tc>
          <w:tcPr>
            <w:tcW w:w="3085" w:type="dxa"/>
            <w:shd w:val="clear" w:color="auto" w:fill="F7CAAC"/>
          </w:tcPr>
          <w:p w14:paraId="201B23ED" w14:textId="77777777" w:rsidR="00954D9C" w:rsidRDefault="00954D9C" w:rsidP="003520A9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4C3DF10C" w14:textId="12FEF58E" w:rsidR="00954D9C" w:rsidRDefault="000956B5" w:rsidP="003520A9">
            <w:pPr>
              <w:jc w:val="both"/>
            </w:pPr>
            <w:r>
              <w:t>Zápočet, zkouška.</w:t>
            </w:r>
          </w:p>
        </w:tc>
        <w:tc>
          <w:tcPr>
            <w:tcW w:w="2156" w:type="dxa"/>
            <w:shd w:val="clear" w:color="auto" w:fill="F7CAAC"/>
          </w:tcPr>
          <w:p w14:paraId="7F552ACE" w14:textId="77777777" w:rsidR="00954D9C" w:rsidRDefault="00954D9C" w:rsidP="003520A9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01580BB0" w14:textId="77777777" w:rsidR="00954D9C" w:rsidRDefault="00954D9C" w:rsidP="003520A9">
            <w:pPr>
              <w:jc w:val="both"/>
            </w:pPr>
            <w:r>
              <w:t>přednášky</w:t>
            </w:r>
          </w:p>
          <w:p w14:paraId="29C51350" w14:textId="77777777" w:rsidR="00954D9C" w:rsidRDefault="00954D9C" w:rsidP="003520A9">
            <w:pPr>
              <w:jc w:val="both"/>
            </w:pPr>
            <w:r>
              <w:t>semináře</w:t>
            </w:r>
          </w:p>
        </w:tc>
      </w:tr>
      <w:tr w:rsidR="00954D9C" w14:paraId="26886966" w14:textId="77777777" w:rsidTr="003520A9">
        <w:tc>
          <w:tcPr>
            <w:tcW w:w="3085" w:type="dxa"/>
            <w:shd w:val="clear" w:color="auto" w:fill="F7CAAC"/>
          </w:tcPr>
          <w:p w14:paraId="1A8B464B" w14:textId="77777777" w:rsidR="00954D9C" w:rsidRDefault="00954D9C" w:rsidP="003520A9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C146640" w14:textId="1B0B0BED" w:rsidR="00954D9C" w:rsidRDefault="00954D9C" w:rsidP="003520A9">
            <w:pPr>
              <w:jc w:val="both"/>
            </w:pPr>
            <w:r>
              <w:t>Zápočet: aktivní účast na nejméně 80 % seminářů, písemný test a seminární práce</w:t>
            </w:r>
            <w:r w:rsidR="000956B5">
              <w:t>.</w:t>
            </w:r>
          </w:p>
          <w:p w14:paraId="65A393E1" w14:textId="77777777" w:rsidR="00954D9C" w:rsidRDefault="00954D9C" w:rsidP="003520A9">
            <w:pPr>
              <w:jc w:val="both"/>
            </w:pPr>
          </w:p>
          <w:p w14:paraId="4F6D1340" w14:textId="506AD65B" w:rsidR="00954D9C" w:rsidRDefault="00954D9C" w:rsidP="003520A9">
            <w:pPr>
              <w:jc w:val="both"/>
            </w:pPr>
            <w:r>
              <w:t>Zkouška: ústní</w:t>
            </w:r>
            <w:r w:rsidR="000956B5">
              <w:t>.</w:t>
            </w:r>
          </w:p>
        </w:tc>
      </w:tr>
      <w:tr w:rsidR="00954D9C" w14:paraId="6D9D3EAC" w14:textId="77777777" w:rsidTr="003520A9">
        <w:trPr>
          <w:trHeight w:val="554"/>
        </w:trPr>
        <w:tc>
          <w:tcPr>
            <w:tcW w:w="9854" w:type="dxa"/>
            <w:gridSpan w:val="8"/>
            <w:tcBorders>
              <w:top w:val="nil"/>
            </w:tcBorders>
          </w:tcPr>
          <w:p w14:paraId="5A403E27" w14:textId="77777777" w:rsidR="00954D9C" w:rsidRDefault="00954D9C" w:rsidP="003520A9">
            <w:pPr>
              <w:jc w:val="both"/>
            </w:pPr>
          </w:p>
        </w:tc>
      </w:tr>
      <w:tr w:rsidR="00954D9C" w14:paraId="3531A58F" w14:textId="77777777" w:rsidTr="003520A9">
        <w:trPr>
          <w:trHeight w:val="197"/>
        </w:trPr>
        <w:tc>
          <w:tcPr>
            <w:tcW w:w="3085" w:type="dxa"/>
            <w:tcBorders>
              <w:top w:val="nil"/>
            </w:tcBorders>
            <w:shd w:val="clear" w:color="auto" w:fill="F7CAAC"/>
          </w:tcPr>
          <w:p w14:paraId="447A4AE3" w14:textId="77777777" w:rsidR="00954D9C" w:rsidRDefault="00954D9C" w:rsidP="003520A9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2297D0CA" w14:textId="77777777" w:rsidR="00954D9C" w:rsidRDefault="00862263" w:rsidP="003520A9">
            <w:pPr>
              <w:jc w:val="both"/>
            </w:pPr>
            <w:hyperlink r:id="rId77" w:history="1">
              <w:r w:rsidR="00954D9C" w:rsidRPr="00C4082B">
                <w:t>Mgr. Matyáš Adam, Ph.D.</w:t>
              </w:r>
            </w:hyperlink>
          </w:p>
        </w:tc>
      </w:tr>
      <w:tr w:rsidR="00954D9C" w14:paraId="0FF7C4A3" w14:textId="77777777" w:rsidTr="003520A9">
        <w:trPr>
          <w:trHeight w:val="243"/>
        </w:trPr>
        <w:tc>
          <w:tcPr>
            <w:tcW w:w="3085" w:type="dxa"/>
            <w:tcBorders>
              <w:top w:val="nil"/>
            </w:tcBorders>
            <w:shd w:val="clear" w:color="auto" w:fill="F7CAAC"/>
          </w:tcPr>
          <w:p w14:paraId="4CA92010" w14:textId="77777777" w:rsidR="00954D9C" w:rsidRDefault="00954D9C" w:rsidP="003520A9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0F3FD9BC" w14:textId="77777777" w:rsidR="00954D9C" w:rsidRDefault="00954D9C" w:rsidP="003520A9">
            <w:pPr>
              <w:jc w:val="both"/>
            </w:pPr>
            <w:r>
              <w:t>Garant stanovuje obsah přednášek, seminářů a dohlíží na jejich jednotné vedení.</w:t>
            </w:r>
          </w:p>
          <w:p w14:paraId="1F90C58F" w14:textId="77777777" w:rsidR="00954D9C" w:rsidRDefault="00954D9C" w:rsidP="003520A9">
            <w:pPr>
              <w:jc w:val="both"/>
            </w:pPr>
            <w:r>
              <w:t>Garant přímo vyučuje 54 % přednášek.</w:t>
            </w:r>
          </w:p>
        </w:tc>
      </w:tr>
      <w:tr w:rsidR="00954D9C" w14:paraId="5923435A" w14:textId="77777777" w:rsidTr="003520A9">
        <w:tc>
          <w:tcPr>
            <w:tcW w:w="3085" w:type="dxa"/>
            <w:shd w:val="clear" w:color="auto" w:fill="F7CAAC"/>
          </w:tcPr>
          <w:p w14:paraId="2F3F51D8" w14:textId="77777777" w:rsidR="00954D9C" w:rsidRDefault="00954D9C" w:rsidP="003520A9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B33A0E3" w14:textId="77777777" w:rsidR="00954D9C" w:rsidRDefault="00862263" w:rsidP="003520A9">
            <w:pPr>
              <w:jc w:val="both"/>
            </w:pPr>
            <w:hyperlink r:id="rId78" w:history="1">
              <w:r w:rsidR="00954D9C" w:rsidRPr="00C4082B">
                <w:t>Mgr. Matyáš Adam, Ph.D.</w:t>
              </w:r>
            </w:hyperlink>
            <w:r w:rsidR="00954D9C">
              <w:t xml:space="preserve"> – přednášky (54 %), semináře (54 %)</w:t>
            </w:r>
          </w:p>
          <w:p w14:paraId="76B00100" w14:textId="77777777" w:rsidR="00954D9C" w:rsidRDefault="00862263" w:rsidP="003520A9">
            <w:pPr>
              <w:jc w:val="both"/>
            </w:pPr>
            <w:hyperlink r:id="rId79" w:history="1">
              <w:r w:rsidR="00954D9C" w:rsidRPr="00AE33F5">
                <w:t>Mgr. Ing. Jiří Lehejček, Ph.D.</w:t>
              </w:r>
            </w:hyperlink>
            <w:r w:rsidR="00954D9C">
              <w:rPr>
                <w:rFonts w:ascii="Tahoma" w:hAnsi="Tahoma" w:cs="Tahoma"/>
                <w:color w:val="000000"/>
                <w:sz w:val="17"/>
                <w:szCs w:val="17"/>
                <w:shd w:val="clear" w:color="auto" w:fill="FFFFFF"/>
              </w:rPr>
              <w:t xml:space="preserve"> - </w:t>
            </w:r>
            <w:r w:rsidR="00954D9C">
              <w:t>přednášky (46 %), semináře (46 %)</w:t>
            </w:r>
          </w:p>
        </w:tc>
      </w:tr>
      <w:tr w:rsidR="00954D9C" w14:paraId="5F552A2A" w14:textId="77777777" w:rsidTr="003520A9">
        <w:trPr>
          <w:trHeight w:val="554"/>
        </w:trPr>
        <w:tc>
          <w:tcPr>
            <w:tcW w:w="9854" w:type="dxa"/>
            <w:gridSpan w:val="8"/>
            <w:tcBorders>
              <w:top w:val="nil"/>
            </w:tcBorders>
          </w:tcPr>
          <w:p w14:paraId="38DBB255" w14:textId="77777777" w:rsidR="00954D9C" w:rsidRDefault="00954D9C" w:rsidP="003520A9">
            <w:pPr>
              <w:jc w:val="both"/>
            </w:pPr>
          </w:p>
        </w:tc>
      </w:tr>
      <w:tr w:rsidR="00954D9C" w14:paraId="6454F229" w14:textId="77777777" w:rsidTr="003520A9">
        <w:tc>
          <w:tcPr>
            <w:tcW w:w="3085" w:type="dxa"/>
            <w:shd w:val="clear" w:color="auto" w:fill="F7CAAC"/>
          </w:tcPr>
          <w:p w14:paraId="613F6B71" w14:textId="77777777" w:rsidR="00954D9C" w:rsidRDefault="00954D9C" w:rsidP="003520A9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909B440" w14:textId="77777777" w:rsidR="00954D9C" w:rsidRDefault="00954D9C" w:rsidP="003520A9">
            <w:pPr>
              <w:jc w:val="both"/>
            </w:pPr>
          </w:p>
        </w:tc>
      </w:tr>
      <w:tr w:rsidR="00954D9C" w14:paraId="2733E5B8" w14:textId="77777777" w:rsidTr="003520A9">
        <w:trPr>
          <w:trHeight w:val="3938"/>
        </w:trPr>
        <w:tc>
          <w:tcPr>
            <w:tcW w:w="9854" w:type="dxa"/>
            <w:gridSpan w:val="8"/>
            <w:tcBorders>
              <w:top w:val="nil"/>
              <w:bottom w:val="single" w:sz="12" w:space="0" w:color="auto"/>
            </w:tcBorders>
          </w:tcPr>
          <w:p w14:paraId="29DAF2DA" w14:textId="77777777" w:rsidR="00954D9C" w:rsidRDefault="00954D9C" w:rsidP="003520A9">
            <w:pPr>
              <w:jc w:val="both"/>
            </w:pPr>
            <w:r w:rsidRPr="00F30348">
              <w:t>Cílem předmětu je seznámit posluchače se základními pojmy z oblasti ochrany přírody, tvorby a ochrany životního prostředí, druhovou ochranou rostlin a živočichů na území Evropské unie</w:t>
            </w:r>
            <w:r>
              <w:t xml:space="preserve">. Pozornost bude věnována in-situ a ex-situ ochraně přírody, mezinárodním úmluvám a z nich vyplývajících závazků i </w:t>
            </w:r>
            <w:r w:rsidRPr="00F30348">
              <w:t>porušování právních norem</w:t>
            </w:r>
            <w:r>
              <w:t>.</w:t>
            </w:r>
          </w:p>
          <w:p w14:paraId="4FA35482" w14:textId="77777777" w:rsidR="00954D9C" w:rsidRDefault="00954D9C" w:rsidP="003520A9">
            <w:pPr>
              <w:jc w:val="both"/>
            </w:pPr>
          </w:p>
          <w:p w14:paraId="47EDEBB9" w14:textId="77777777" w:rsidR="00954D9C" w:rsidRDefault="00954D9C" w:rsidP="003520A9">
            <w:pPr>
              <w:jc w:val="both"/>
            </w:pPr>
            <w:r>
              <w:t>Vyučovaná témata:</w:t>
            </w:r>
          </w:p>
          <w:p w14:paraId="0D78F2A6" w14:textId="77777777" w:rsidR="00954D9C" w:rsidRPr="002C5F50" w:rsidRDefault="00954D9C" w:rsidP="00FB1440">
            <w:pPr>
              <w:pStyle w:val="Odstavecseseznamem"/>
              <w:numPr>
                <w:ilvl w:val="0"/>
                <w:numId w:val="16"/>
              </w:numPr>
            </w:pPr>
            <w:r w:rsidRPr="007A3186">
              <w:rPr>
                <w:color w:val="000000"/>
                <w:shd w:val="clear" w:color="auto" w:fill="FFFFFF"/>
              </w:rPr>
              <w:t xml:space="preserve">Úvod do studia. Základní pojmy. </w:t>
            </w:r>
            <w:r>
              <w:rPr>
                <w:color w:val="000000"/>
                <w:shd w:val="clear" w:color="auto" w:fill="FFFFFF"/>
              </w:rPr>
              <w:t>Vývoj ochrany přírody a krajiny. Přehled legislativy.</w:t>
            </w:r>
          </w:p>
          <w:p w14:paraId="740186FE" w14:textId="77777777" w:rsidR="00954D9C" w:rsidRPr="002C5F50" w:rsidRDefault="00954D9C" w:rsidP="00FB1440">
            <w:pPr>
              <w:pStyle w:val="Odstavecseseznamem"/>
              <w:numPr>
                <w:ilvl w:val="0"/>
                <w:numId w:val="16"/>
              </w:numPr>
            </w:pPr>
            <w:r>
              <w:t xml:space="preserve">Organizace v ochraně přírody a krajiny. </w:t>
            </w:r>
            <w:r w:rsidRPr="007A3186">
              <w:rPr>
                <w:color w:val="000000"/>
                <w:shd w:val="clear" w:color="auto" w:fill="FFFFFF"/>
              </w:rPr>
              <w:t>Plnění závazků vyplývajících z členství ČR v IUCN.</w:t>
            </w:r>
          </w:p>
          <w:p w14:paraId="79A4C36B" w14:textId="77777777" w:rsidR="00954D9C" w:rsidRPr="00F30348" w:rsidRDefault="00954D9C" w:rsidP="00FB1440">
            <w:pPr>
              <w:pStyle w:val="Odstavecseseznamem"/>
              <w:numPr>
                <w:ilvl w:val="0"/>
                <w:numId w:val="16"/>
              </w:numPr>
            </w:pPr>
            <w:r>
              <w:t xml:space="preserve">Mezinárodní úmluvy. </w:t>
            </w:r>
            <w:r>
              <w:rPr>
                <w:color w:val="000000"/>
                <w:shd w:val="clear" w:color="auto" w:fill="FFFFFF"/>
              </w:rPr>
              <w:t xml:space="preserve">Úmluva </w:t>
            </w:r>
            <w:r w:rsidRPr="007A3186">
              <w:rPr>
                <w:color w:val="000000"/>
                <w:shd w:val="clear" w:color="auto" w:fill="FFFFFF"/>
              </w:rPr>
              <w:t>CITES.</w:t>
            </w:r>
            <w:r>
              <w:rPr>
                <w:color w:val="000000"/>
                <w:shd w:val="clear" w:color="auto" w:fill="FFFFFF"/>
              </w:rPr>
              <w:t xml:space="preserve"> </w:t>
            </w:r>
          </w:p>
          <w:p w14:paraId="40E9D788" w14:textId="77777777" w:rsidR="00954D9C" w:rsidRPr="00351AD9" w:rsidRDefault="00954D9C" w:rsidP="00FB1440">
            <w:pPr>
              <w:pStyle w:val="Odstavecseseznamem"/>
              <w:numPr>
                <w:ilvl w:val="0"/>
                <w:numId w:val="16"/>
              </w:numPr>
            </w:pPr>
            <w:r>
              <w:t xml:space="preserve">Biodiverzita. </w:t>
            </w:r>
            <w:r w:rsidRPr="00F30348">
              <w:rPr>
                <w:color w:val="000000"/>
                <w:shd w:val="clear" w:color="auto" w:fill="FFFFFF"/>
              </w:rPr>
              <w:t>Obecná ochrana územní a druhová. ÚSES.</w:t>
            </w:r>
          </w:p>
          <w:p w14:paraId="65FE5964" w14:textId="77777777" w:rsidR="00954D9C" w:rsidRPr="00F30348" w:rsidRDefault="00954D9C" w:rsidP="00FB1440">
            <w:pPr>
              <w:pStyle w:val="Odstavecseseznamem"/>
              <w:numPr>
                <w:ilvl w:val="0"/>
                <w:numId w:val="16"/>
              </w:numPr>
            </w:pPr>
            <w:r w:rsidRPr="00351AD9">
              <w:rPr>
                <w:color w:val="000000"/>
                <w:shd w:val="clear" w:color="auto" w:fill="FFFFFF"/>
              </w:rPr>
              <w:t>Zvláštní ochrana přírody a krajiny.</w:t>
            </w:r>
            <w:r>
              <w:rPr>
                <w:color w:val="000000"/>
                <w:shd w:val="clear" w:color="auto" w:fill="FFFFFF"/>
              </w:rPr>
              <w:t xml:space="preserve"> Červené seznamy.</w:t>
            </w:r>
          </w:p>
          <w:p w14:paraId="69B83B20" w14:textId="77777777" w:rsidR="00954D9C" w:rsidRPr="00BA6923" w:rsidRDefault="00954D9C" w:rsidP="00FB1440">
            <w:pPr>
              <w:pStyle w:val="Odstavecseseznamem"/>
              <w:numPr>
                <w:ilvl w:val="0"/>
                <w:numId w:val="16"/>
              </w:numPr>
            </w:pPr>
            <w:r>
              <w:rPr>
                <w:color w:val="000000"/>
                <w:shd w:val="clear" w:color="auto" w:fill="FFFFFF"/>
              </w:rPr>
              <w:t xml:space="preserve">Záchranné programy a plány péče. </w:t>
            </w:r>
            <w:r w:rsidRPr="007A3186">
              <w:rPr>
                <w:color w:val="000000"/>
                <w:shd w:val="clear" w:color="auto" w:fill="FFFFFF"/>
              </w:rPr>
              <w:t xml:space="preserve">Náhrada škod způsobených vybranými zvláště chráněnými živočichy. </w:t>
            </w:r>
          </w:p>
          <w:p w14:paraId="5BC126BF" w14:textId="77777777" w:rsidR="00954D9C" w:rsidRPr="007A3186" w:rsidRDefault="00954D9C" w:rsidP="00FB1440">
            <w:pPr>
              <w:pStyle w:val="Odstavecseseznamem"/>
              <w:numPr>
                <w:ilvl w:val="0"/>
                <w:numId w:val="16"/>
              </w:numPr>
            </w:pPr>
            <w:r w:rsidRPr="007A3186">
              <w:rPr>
                <w:color w:val="000000"/>
                <w:shd w:val="clear" w:color="auto" w:fill="FFFFFF"/>
              </w:rPr>
              <w:t xml:space="preserve">NATURA 2000. </w:t>
            </w:r>
            <w:r>
              <w:rPr>
                <w:color w:val="000000"/>
                <w:shd w:val="clear" w:color="auto" w:fill="FFFFFF"/>
              </w:rPr>
              <w:t>Směrnice o ptácích. Směrnice o stanovištích.</w:t>
            </w:r>
          </w:p>
          <w:p w14:paraId="1BF84B59" w14:textId="77777777" w:rsidR="00954D9C" w:rsidRDefault="00954D9C" w:rsidP="00FB1440">
            <w:pPr>
              <w:pStyle w:val="Odstavecseseznamem"/>
              <w:numPr>
                <w:ilvl w:val="0"/>
                <w:numId w:val="16"/>
              </w:numPr>
            </w:pPr>
            <w:r>
              <w:t xml:space="preserve">Posuzování vlivu záměrů na životní prostředí (EIA), </w:t>
            </w:r>
            <w:r w:rsidRPr="00351AD9">
              <w:t>Posuzování vlivů koncepcí na životní prostřed</w:t>
            </w:r>
            <w:r>
              <w:t>í (SEA)</w:t>
            </w:r>
          </w:p>
          <w:p w14:paraId="1F6F66A2" w14:textId="77777777" w:rsidR="00954D9C" w:rsidRPr="007A3186" w:rsidRDefault="00954D9C" w:rsidP="00FB1440">
            <w:pPr>
              <w:pStyle w:val="Odstavecseseznamem"/>
              <w:numPr>
                <w:ilvl w:val="0"/>
                <w:numId w:val="16"/>
              </w:numPr>
            </w:pPr>
            <w:r w:rsidRPr="00351AD9">
              <w:rPr>
                <w:color w:val="000000"/>
                <w:shd w:val="clear" w:color="auto" w:fill="FFFFFF"/>
              </w:rPr>
              <w:t>Role zoologických zahrad v ochraně biodiverzity.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351AD9">
              <w:rPr>
                <w:color w:val="000000"/>
                <w:shd w:val="clear" w:color="auto" w:fill="FFFFFF"/>
              </w:rPr>
              <w:t>In-situ a ex-situ ochrana přírody.</w:t>
            </w:r>
          </w:p>
          <w:p w14:paraId="0FC10B67" w14:textId="77777777" w:rsidR="00954D9C" w:rsidRPr="00BA6923" w:rsidRDefault="00954D9C" w:rsidP="00FB1440">
            <w:pPr>
              <w:pStyle w:val="Odstavecseseznamem"/>
              <w:numPr>
                <w:ilvl w:val="0"/>
                <w:numId w:val="16"/>
              </w:numPr>
            </w:pPr>
            <w:r>
              <w:t>Repatriace a další ochranářsky motivované translokace</w:t>
            </w:r>
          </w:p>
          <w:p w14:paraId="7BDF2AE2" w14:textId="77777777" w:rsidR="00954D9C" w:rsidRPr="007A3186" w:rsidRDefault="00954D9C" w:rsidP="00FB1440">
            <w:pPr>
              <w:pStyle w:val="Odstavecseseznamem"/>
              <w:numPr>
                <w:ilvl w:val="0"/>
                <w:numId w:val="16"/>
              </w:numPr>
            </w:pPr>
            <w:r w:rsidRPr="00351AD9">
              <w:rPr>
                <w:color w:val="000000"/>
                <w:shd w:val="clear" w:color="auto" w:fill="FFFFFF"/>
              </w:rPr>
              <w:t xml:space="preserve">Ochrana zvířat v rámci myslivosti a rybářství. Veterinární a rostlinolékařská péče. </w:t>
            </w:r>
          </w:p>
          <w:p w14:paraId="3B7D1058" w14:textId="77777777" w:rsidR="00954D9C" w:rsidRPr="00BA6923" w:rsidRDefault="00954D9C" w:rsidP="00FB1440">
            <w:pPr>
              <w:pStyle w:val="Odstavecseseznamem"/>
              <w:numPr>
                <w:ilvl w:val="0"/>
                <w:numId w:val="16"/>
              </w:numPr>
            </w:pPr>
            <w:r w:rsidRPr="007A3186">
              <w:rPr>
                <w:color w:val="000000"/>
                <w:shd w:val="clear" w:color="auto" w:fill="FFFFFF"/>
              </w:rPr>
              <w:t>Invazní rostliny a živočichové, možná prevence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14:paraId="47E8DDB4" w14:textId="77777777" w:rsidR="00954D9C" w:rsidRDefault="00954D9C" w:rsidP="00FB1440">
            <w:pPr>
              <w:pStyle w:val="Odstavecseseznamem"/>
              <w:numPr>
                <w:ilvl w:val="0"/>
                <w:numId w:val="16"/>
              </w:numPr>
            </w:pPr>
            <w:r>
              <w:t>Tematická přednáška (exkurze).</w:t>
            </w:r>
          </w:p>
          <w:p w14:paraId="4B8E2525" w14:textId="77777777" w:rsidR="00954D9C" w:rsidRDefault="00954D9C" w:rsidP="003520A9"/>
        </w:tc>
      </w:tr>
      <w:tr w:rsidR="00954D9C" w14:paraId="3E5934C7" w14:textId="77777777" w:rsidTr="003520A9">
        <w:trPr>
          <w:trHeight w:val="265"/>
        </w:trPr>
        <w:tc>
          <w:tcPr>
            <w:tcW w:w="3652" w:type="dxa"/>
            <w:gridSpan w:val="2"/>
            <w:tcBorders>
              <w:top w:val="nil"/>
            </w:tcBorders>
            <w:shd w:val="clear" w:color="auto" w:fill="F7CAAC"/>
          </w:tcPr>
          <w:p w14:paraId="0D007F31" w14:textId="77777777" w:rsidR="00954D9C" w:rsidRDefault="00954D9C" w:rsidP="003520A9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671C28E1" w14:textId="77777777" w:rsidR="00954D9C" w:rsidRDefault="00954D9C" w:rsidP="003520A9">
            <w:pPr>
              <w:jc w:val="both"/>
            </w:pPr>
          </w:p>
        </w:tc>
      </w:tr>
      <w:tr w:rsidR="00954D9C" w14:paraId="142579C6" w14:textId="77777777" w:rsidTr="003520A9">
        <w:trPr>
          <w:trHeight w:val="1497"/>
        </w:trPr>
        <w:tc>
          <w:tcPr>
            <w:tcW w:w="9854" w:type="dxa"/>
            <w:gridSpan w:val="8"/>
            <w:tcBorders>
              <w:top w:val="nil"/>
            </w:tcBorders>
          </w:tcPr>
          <w:p w14:paraId="7F4A857D" w14:textId="77777777" w:rsidR="00954D9C" w:rsidRPr="001D33DA" w:rsidRDefault="00954D9C" w:rsidP="003520A9">
            <w:pPr>
              <w:jc w:val="both"/>
              <w:rPr>
                <w:b/>
                <w:bCs/>
              </w:rPr>
            </w:pPr>
            <w:r w:rsidRPr="001D33DA">
              <w:rPr>
                <w:b/>
                <w:bCs/>
              </w:rPr>
              <w:t>Povinná literatura:</w:t>
            </w:r>
          </w:p>
          <w:p w14:paraId="4B05738A" w14:textId="77777777" w:rsidR="00BF7FD3" w:rsidRDefault="00BF7FD3" w:rsidP="00BF7FD3">
            <w:pPr>
              <w:jc w:val="both"/>
            </w:pPr>
            <w:r w:rsidRPr="00F36A12">
              <w:t>BEGON, M. a TOWNSEND </w:t>
            </w:r>
            <w:proofErr w:type="gramStart"/>
            <w:r w:rsidRPr="00F36A12">
              <w:t>C.R.</w:t>
            </w:r>
            <w:proofErr w:type="gramEnd"/>
            <w:r w:rsidRPr="00F36A12">
              <w:t> </w:t>
            </w:r>
            <w:r w:rsidRPr="00BF7FD3">
              <w:rPr>
                <w:i/>
              </w:rPr>
              <w:t>Ecology: from individuals to ecosystems.</w:t>
            </w:r>
            <w:r w:rsidRPr="00F36A12">
              <w:t xml:space="preserve"> John Wiley &amp; Sons, 2020. ISBN 978-1119279358.</w:t>
            </w:r>
          </w:p>
          <w:p w14:paraId="2B2E5DBC" w14:textId="77777777" w:rsidR="00BF7FD3" w:rsidRPr="00F36A12" w:rsidRDefault="00BF7FD3" w:rsidP="00BF7FD3">
            <w:pPr>
              <w:jc w:val="both"/>
            </w:pPr>
            <w:r>
              <w:t xml:space="preserve">JACKSON, </w:t>
            </w:r>
            <w:proofErr w:type="gramStart"/>
            <w:r>
              <w:t>A.L.</w:t>
            </w:r>
            <w:proofErr w:type="gramEnd"/>
            <w:r>
              <w:t xml:space="preserve">R. </w:t>
            </w:r>
            <w:r w:rsidRPr="00BF7FD3">
              <w:rPr>
                <w:i/>
              </w:rPr>
              <w:t>Conserving Europe's Wildlife. Law and Policy of the Natura 2000 Network of Protected Areas.</w:t>
            </w:r>
            <w:r>
              <w:t xml:space="preserve"> </w:t>
            </w:r>
            <w:r w:rsidRPr="00A94C30">
              <w:t>Routledge</w:t>
            </w:r>
            <w:r>
              <w:t xml:space="preserve">, 2020. ISBN </w:t>
            </w:r>
            <w:r w:rsidRPr="00A94C30">
              <w:t>9780367508548</w:t>
            </w:r>
            <w:r>
              <w:t>.</w:t>
            </w:r>
          </w:p>
          <w:p w14:paraId="2CCEBEA7" w14:textId="77777777" w:rsidR="00BF7FD3" w:rsidRDefault="00BF7FD3" w:rsidP="00BF7FD3">
            <w:pPr>
              <w:jc w:val="both"/>
            </w:pPr>
            <w:r w:rsidRPr="00D65F09">
              <w:rPr>
                <w:caps/>
              </w:rPr>
              <w:t>Sands</w:t>
            </w:r>
            <w:r w:rsidRPr="00D65F09">
              <w:t xml:space="preserve">, R. </w:t>
            </w:r>
            <w:r w:rsidRPr="00BF7FD3">
              <w:rPr>
                <w:i/>
              </w:rPr>
              <w:t>Wildlife Ecology and Conservation Management: Level 3 Animal Management.</w:t>
            </w:r>
            <w:r>
              <w:t xml:space="preserve"> </w:t>
            </w:r>
            <w:r w:rsidRPr="00D65F09">
              <w:t>Independently published</w:t>
            </w:r>
            <w:r>
              <w:t xml:space="preserve">, 2020. ISBN </w:t>
            </w:r>
            <w:r w:rsidRPr="00D65F09">
              <w:t>979-8556026483</w:t>
            </w:r>
          </w:p>
          <w:p w14:paraId="1274DFD7" w14:textId="77777777" w:rsidR="00BF7FD3" w:rsidRDefault="00BF7FD3" w:rsidP="00BF7FD3">
            <w:pPr>
              <w:jc w:val="both"/>
            </w:pPr>
            <w:r w:rsidRPr="00607DD0">
              <w:t>Zákony. Sbírka zákonů ČR. Zákon České národní rady o ochraně přírody a krajiny č. 114/1992 Sb.</w:t>
            </w:r>
          </w:p>
          <w:p w14:paraId="679F3FC4" w14:textId="77777777" w:rsidR="00954D9C" w:rsidRDefault="00954D9C" w:rsidP="003520A9">
            <w:pPr>
              <w:jc w:val="both"/>
            </w:pPr>
          </w:p>
          <w:p w14:paraId="635E25A2" w14:textId="77777777" w:rsidR="00954D9C" w:rsidRPr="001D33DA" w:rsidRDefault="00954D9C" w:rsidP="003520A9">
            <w:pPr>
              <w:jc w:val="both"/>
              <w:rPr>
                <w:b/>
                <w:bCs/>
              </w:rPr>
            </w:pPr>
            <w:r w:rsidRPr="001D33DA">
              <w:rPr>
                <w:b/>
                <w:bCs/>
              </w:rPr>
              <w:t>Doporučená literatura:</w:t>
            </w:r>
          </w:p>
          <w:p w14:paraId="426F7C2B" w14:textId="77777777" w:rsidR="00BF7FD3" w:rsidRDefault="00BF7FD3" w:rsidP="00BF7FD3">
            <w:pPr>
              <w:jc w:val="both"/>
            </w:pPr>
            <w:r w:rsidRPr="00607DD0">
              <w:rPr>
                <w:caps/>
              </w:rPr>
              <w:t>Bowman, W</w:t>
            </w:r>
            <w:r>
              <w:rPr>
                <w:caps/>
              </w:rPr>
              <w:t>.</w:t>
            </w:r>
            <w:r w:rsidRPr="00607DD0">
              <w:rPr>
                <w:caps/>
              </w:rPr>
              <w:t xml:space="preserve"> D.</w:t>
            </w:r>
            <w:r>
              <w:rPr>
                <w:caps/>
              </w:rPr>
              <w:t xml:space="preserve"> </w:t>
            </w:r>
            <w:r w:rsidRPr="00575B77">
              <w:t>a</w:t>
            </w:r>
            <w:r w:rsidRPr="00607DD0">
              <w:rPr>
                <w:caps/>
              </w:rPr>
              <w:t xml:space="preserve"> Hacker</w:t>
            </w:r>
            <w:r>
              <w:rPr>
                <w:caps/>
              </w:rPr>
              <w:t xml:space="preserve"> </w:t>
            </w:r>
            <w:r w:rsidRPr="00607DD0">
              <w:rPr>
                <w:caps/>
              </w:rPr>
              <w:t>S</w:t>
            </w:r>
            <w:r>
              <w:rPr>
                <w:caps/>
              </w:rPr>
              <w:t>.</w:t>
            </w:r>
            <w:r w:rsidRPr="00607DD0">
              <w:rPr>
                <w:caps/>
              </w:rPr>
              <w:t xml:space="preserve"> D. </w:t>
            </w:r>
            <w:r w:rsidRPr="00575B77">
              <w:rPr>
                <w:i/>
              </w:rPr>
              <w:t>Ecology</w:t>
            </w:r>
            <w:r w:rsidRPr="00575B77">
              <w:t>. Oxford University Press, 2021.</w:t>
            </w:r>
            <w:r>
              <w:t xml:space="preserve"> ISBN </w:t>
            </w:r>
            <w:r w:rsidRPr="00575B77">
              <w:t>978-1605359212</w:t>
            </w:r>
            <w:r>
              <w:t>.</w:t>
            </w:r>
          </w:p>
          <w:p w14:paraId="49FB60AD" w14:textId="77777777" w:rsidR="00BF7FD3" w:rsidRPr="00F36A12" w:rsidRDefault="00BF7FD3" w:rsidP="00BF7FD3">
            <w:pPr>
              <w:jc w:val="both"/>
            </w:pPr>
            <w:r w:rsidRPr="00F36A12">
              <w:t>BREARS, R. C. </w:t>
            </w:r>
            <w:r w:rsidRPr="00BF7FD3">
              <w:rPr>
                <w:i/>
              </w:rPr>
              <w:t>Blue and Green Cities.</w:t>
            </w:r>
            <w:r w:rsidRPr="00F36A12">
              <w:t xml:space="preserve"> Palgrave Macmillan, 2018. ISBN: 1137592575.</w:t>
            </w:r>
          </w:p>
          <w:p w14:paraId="4BB8ABA2" w14:textId="77777777" w:rsidR="00BF7FD3" w:rsidRDefault="00862263" w:rsidP="00BF7FD3">
            <w:pPr>
              <w:jc w:val="both"/>
            </w:pPr>
            <w:hyperlink r:id="rId80" w:tgtFrame="_blank" w:history="1">
              <w:r w:rsidR="00BF7FD3" w:rsidRPr="00607DD0">
                <w:t>STEJSKAL, V., MULLEROVÁ, H. </w:t>
              </w:r>
              <w:r w:rsidR="00BF7FD3" w:rsidRPr="00607DD0">
                <w:rPr>
                  <w:i/>
                </w:rPr>
                <w:t>Ochrana zvířat v právu</w:t>
              </w:r>
              <w:r w:rsidR="00BF7FD3" w:rsidRPr="00607DD0">
                <w:t>. Praha, 2013. ISBN 978-80-200-2317-9.</w:t>
              </w:r>
            </w:hyperlink>
          </w:p>
          <w:p w14:paraId="1BD6A285" w14:textId="1D5E36F8" w:rsidR="00954D9C" w:rsidRDefault="00954D9C" w:rsidP="003520A9">
            <w:pPr>
              <w:jc w:val="both"/>
            </w:pPr>
          </w:p>
        </w:tc>
      </w:tr>
      <w:tr w:rsidR="00954D9C" w14:paraId="05AF7337" w14:textId="77777777" w:rsidTr="003520A9">
        <w:tc>
          <w:tcPr>
            <w:tcW w:w="9854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CBD4FE8" w14:textId="77777777" w:rsidR="00954D9C" w:rsidRDefault="00954D9C" w:rsidP="003520A9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954D9C" w14:paraId="37F06B4E" w14:textId="77777777" w:rsidTr="003520A9">
        <w:tc>
          <w:tcPr>
            <w:tcW w:w="4786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36E3C93E" w14:textId="77777777" w:rsidR="00954D9C" w:rsidRDefault="00954D9C" w:rsidP="003520A9">
            <w:pPr>
              <w:jc w:val="both"/>
            </w:pPr>
            <w:r>
              <w:rPr>
                <w:b/>
              </w:rPr>
              <w:lastRenderedPageBreak/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5BAC1535" w14:textId="77777777" w:rsidR="00954D9C" w:rsidRDefault="00954D9C" w:rsidP="003520A9">
            <w:pPr>
              <w:jc w:val="both"/>
            </w:pPr>
            <w:r>
              <w:t>10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73B6693E" w14:textId="77777777" w:rsidR="00954D9C" w:rsidRDefault="00954D9C" w:rsidP="003520A9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954D9C" w14:paraId="57A4305D" w14:textId="77777777" w:rsidTr="003520A9">
        <w:tc>
          <w:tcPr>
            <w:tcW w:w="9854" w:type="dxa"/>
            <w:gridSpan w:val="8"/>
            <w:shd w:val="clear" w:color="auto" w:fill="F7CAAC"/>
          </w:tcPr>
          <w:p w14:paraId="1D516BE0" w14:textId="77777777" w:rsidR="00954D9C" w:rsidRDefault="00954D9C" w:rsidP="003520A9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954D9C" w14:paraId="45C1B8C7" w14:textId="77777777" w:rsidTr="003520A9">
        <w:trPr>
          <w:trHeight w:val="1373"/>
        </w:trPr>
        <w:tc>
          <w:tcPr>
            <w:tcW w:w="9854" w:type="dxa"/>
            <w:gridSpan w:val="8"/>
          </w:tcPr>
          <w:p w14:paraId="50E03E45" w14:textId="77777777" w:rsidR="00954D9C" w:rsidRDefault="00954D9C" w:rsidP="003520A9">
            <w:pPr>
              <w:jc w:val="both"/>
            </w:pPr>
            <w:r w:rsidRPr="00C404FF">
              <w:t>Studenti se účastní výuky ve stanoveném počtu hodin, kde je jim redukovanou formou prezentována látka výše uvedeného rozsahu a jsou jim určeny části učiva k samostatnému nastudování. Hodnocení individuálních úkolů studentů a korekce informací získaných samostudiem probíhá na skupinových a individuálních konzultacích, prostřednictvím elektronické pošty, portálu UTB nebo v systému MOODLE. V souladu s vnitřními předpisy FLKŘ má každý akademický pracovník stanoveny konzultační hodiny v rozsahu minimálně 2 hodiny týdně. Dle potřeby jsou dále konzultace možné i po předchozí emailové či telefonické dohodě.</w:t>
            </w:r>
          </w:p>
        </w:tc>
      </w:tr>
    </w:tbl>
    <w:p w14:paraId="517473F2" w14:textId="650061BB" w:rsidR="009B10B5" w:rsidRDefault="009B10B5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C3AF4" w14:paraId="08656E2F" w14:textId="77777777" w:rsidTr="008546E6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0BF9C774" w14:textId="77777777" w:rsidR="003C3AF4" w:rsidRDefault="003C3AF4" w:rsidP="003C3AF4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3C3AF4" w14:paraId="12D24364" w14:textId="77777777" w:rsidTr="008546E6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3640A7AA" w14:textId="77777777" w:rsidR="003C3AF4" w:rsidRDefault="003C3AF4" w:rsidP="003C3AF4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696CED23" w14:textId="77777777" w:rsidR="003C3AF4" w:rsidRPr="00A938C8" w:rsidRDefault="003C3AF4" w:rsidP="003C3AF4">
            <w:pPr>
              <w:jc w:val="both"/>
              <w:rPr>
                <w:b/>
              </w:rPr>
            </w:pPr>
            <w:r w:rsidRPr="00A938C8">
              <w:rPr>
                <w:b/>
              </w:rPr>
              <w:t xml:space="preserve">Nebezpečné látky </w:t>
            </w:r>
          </w:p>
        </w:tc>
      </w:tr>
      <w:tr w:rsidR="003C3AF4" w14:paraId="31EE5146" w14:textId="77777777" w:rsidTr="008546E6">
        <w:tc>
          <w:tcPr>
            <w:tcW w:w="3086" w:type="dxa"/>
            <w:shd w:val="clear" w:color="auto" w:fill="F7CAAC"/>
          </w:tcPr>
          <w:p w14:paraId="2770077B" w14:textId="77777777" w:rsidR="003C3AF4" w:rsidRDefault="003C3AF4" w:rsidP="003C3AF4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0FDBBD59" w14:textId="3CBC6F55" w:rsidR="003C3AF4" w:rsidRDefault="003C3AF4" w:rsidP="003C3AF4">
            <w:pPr>
              <w:jc w:val="both"/>
            </w:pPr>
            <w:r>
              <w:t>povinný,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7BFBB3A1" w14:textId="77777777" w:rsidR="003C3AF4" w:rsidRDefault="003C3AF4" w:rsidP="003C3AF4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02271F74" w14:textId="77777777" w:rsidR="003C3AF4" w:rsidRDefault="003C3AF4" w:rsidP="003C3AF4">
            <w:pPr>
              <w:jc w:val="both"/>
            </w:pPr>
            <w:r>
              <w:t>2/ZS</w:t>
            </w:r>
          </w:p>
        </w:tc>
      </w:tr>
      <w:tr w:rsidR="003C3AF4" w14:paraId="36C48E62" w14:textId="77777777" w:rsidTr="008546E6">
        <w:tc>
          <w:tcPr>
            <w:tcW w:w="3086" w:type="dxa"/>
            <w:shd w:val="clear" w:color="auto" w:fill="F7CAAC"/>
          </w:tcPr>
          <w:p w14:paraId="1EB0C3C0" w14:textId="77777777" w:rsidR="003C3AF4" w:rsidRDefault="003C3AF4" w:rsidP="003C3AF4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7E5254A5" w14:textId="77777777" w:rsidR="003C3AF4" w:rsidRDefault="003C3AF4" w:rsidP="003C3AF4">
            <w:pPr>
              <w:jc w:val="both"/>
            </w:pPr>
            <w:r>
              <w:t>26p + 13c</w:t>
            </w:r>
          </w:p>
        </w:tc>
        <w:tc>
          <w:tcPr>
            <w:tcW w:w="889" w:type="dxa"/>
            <w:shd w:val="clear" w:color="auto" w:fill="F7CAAC"/>
          </w:tcPr>
          <w:p w14:paraId="37862B1D" w14:textId="77777777" w:rsidR="003C3AF4" w:rsidRDefault="003C3AF4" w:rsidP="003C3AF4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3130C40A" w14:textId="77777777" w:rsidR="003C3AF4" w:rsidRDefault="003C3AF4" w:rsidP="003C3AF4">
            <w:pPr>
              <w:jc w:val="both"/>
            </w:pPr>
            <w:r>
              <w:t>39</w:t>
            </w:r>
          </w:p>
        </w:tc>
        <w:tc>
          <w:tcPr>
            <w:tcW w:w="2156" w:type="dxa"/>
            <w:shd w:val="clear" w:color="auto" w:fill="F7CAAC"/>
          </w:tcPr>
          <w:p w14:paraId="36DD7891" w14:textId="77777777" w:rsidR="003C3AF4" w:rsidRDefault="003C3AF4" w:rsidP="003C3AF4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696730B5" w14:textId="77777777" w:rsidR="003C3AF4" w:rsidRDefault="003C3AF4" w:rsidP="003C3AF4">
            <w:pPr>
              <w:jc w:val="both"/>
            </w:pPr>
            <w:r>
              <w:t>4</w:t>
            </w:r>
          </w:p>
        </w:tc>
      </w:tr>
      <w:tr w:rsidR="003C3AF4" w14:paraId="5627DF20" w14:textId="77777777" w:rsidTr="008546E6">
        <w:tc>
          <w:tcPr>
            <w:tcW w:w="3086" w:type="dxa"/>
            <w:shd w:val="clear" w:color="auto" w:fill="F7CAAC"/>
          </w:tcPr>
          <w:p w14:paraId="2D971E65" w14:textId="77777777" w:rsidR="003C3AF4" w:rsidRDefault="003C3AF4" w:rsidP="003C3AF4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1975C589" w14:textId="77777777" w:rsidR="003C3AF4" w:rsidRDefault="003C3AF4" w:rsidP="003C3AF4">
            <w:pPr>
              <w:jc w:val="both"/>
            </w:pPr>
          </w:p>
        </w:tc>
      </w:tr>
      <w:tr w:rsidR="003C3AF4" w14:paraId="70AE2BC0" w14:textId="77777777" w:rsidTr="008546E6">
        <w:tc>
          <w:tcPr>
            <w:tcW w:w="3086" w:type="dxa"/>
            <w:shd w:val="clear" w:color="auto" w:fill="F7CAAC"/>
          </w:tcPr>
          <w:p w14:paraId="52A7BDF8" w14:textId="77777777" w:rsidR="003C3AF4" w:rsidRDefault="003C3AF4" w:rsidP="003C3AF4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082FA9CA" w14:textId="706EE4E1" w:rsidR="003C3AF4" w:rsidRDefault="003C3AF4" w:rsidP="000956B5">
            <w:pPr>
              <w:jc w:val="both"/>
            </w:pPr>
            <w:r>
              <w:t>Zápočet</w:t>
            </w:r>
            <w:r w:rsidR="000956B5">
              <w:t>,</w:t>
            </w:r>
            <w:r>
              <w:t xml:space="preserve"> zkouška</w:t>
            </w:r>
            <w:r w:rsidR="00E07675">
              <w:t>.</w:t>
            </w:r>
          </w:p>
        </w:tc>
        <w:tc>
          <w:tcPr>
            <w:tcW w:w="2156" w:type="dxa"/>
            <w:shd w:val="clear" w:color="auto" w:fill="F7CAAC"/>
          </w:tcPr>
          <w:p w14:paraId="279163EE" w14:textId="77777777" w:rsidR="003C3AF4" w:rsidRDefault="003C3AF4" w:rsidP="003C3AF4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0FB3681F" w14:textId="1E099AE0" w:rsidR="003C3AF4" w:rsidRDefault="003C3AF4" w:rsidP="003C3AF4">
            <w:pPr>
              <w:jc w:val="both"/>
            </w:pPr>
            <w:r>
              <w:t>přednášky</w:t>
            </w:r>
            <w:r>
              <w:br/>
              <w:t>cvičení</w:t>
            </w:r>
          </w:p>
        </w:tc>
      </w:tr>
      <w:tr w:rsidR="003C3AF4" w14:paraId="186B2922" w14:textId="77777777" w:rsidTr="008546E6">
        <w:tc>
          <w:tcPr>
            <w:tcW w:w="3086" w:type="dxa"/>
            <w:shd w:val="clear" w:color="auto" w:fill="F7CAAC"/>
          </w:tcPr>
          <w:p w14:paraId="64D15152" w14:textId="77777777" w:rsidR="003C3AF4" w:rsidRDefault="003C3AF4" w:rsidP="003C3AF4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D299845" w14:textId="77777777" w:rsidR="003C3AF4" w:rsidRDefault="003C3AF4" w:rsidP="003C3AF4">
            <w:pPr>
              <w:jc w:val="both"/>
            </w:pPr>
            <w:r w:rsidRPr="0077574B">
              <w:t xml:space="preserve">Zápočet: aktivita a docházka na </w:t>
            </w:r>
            <w:r>
              <w:t>cvičení</w:t>
            </w:r>
            <w:r w:rsidRPr="0077574B">
              <w:t xml:space="preserve"> (100% účast, s možností náhrady), vypracování protokolů ze cvičení (minimálně 65</w:t>
            </w:r>
            <w:r>
              <w:t xml:space="preserve"> </w:t>
            </w:r>
            <w:r w:rsidRPr="0077574B">
              <w:t>% možných bodů).</w:t>
            </w:r>
          </w:p>
          <w:p w14:paraId="4FC374F8" w14:textId="77777777" w:rsidR="003C3AF4" w:rsidRDefault="003C3AF4" w:rsidP="003C3AF4">
            <w:pPr>
              <w:jc w:val="both"/>
            </w:pPr>
            <w:r>
              <w:br/>
            </w:r>
            <w:r w:rsidRPr="0077574B">
              <w:t xml:space="preserve">Zkouška: </w:t>
            </w:r>
            <w:r>
              <w:t xml:space="preserve">kombinovaná (písemná a </w:t>
            </w:r>
            <w:r w:rsidRPr="0077574B">
              <w:t>ústní</w:t>
            </w:r>
            <w:r>
              <w:t>).</w:t>
            </w:r>
          </w:p>
        </w:tc>
      </w:tr>
      <w:tr w:rsidR="003C3AF4" w14:paraId="7929F8C6" w14:textId="77777777" w:rsidTr="008546E6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6215CB6D" w14:textId="77777777" w:rsidR="003C3AF4" w:rsidRDefault="003C3AF4" w:rsidP="003C3AF4">
            <w:pPr>
              <w:jc w:val="both"/>
            </w:pPr>
          </w:p>
        </w:tc>
      </w:tr>
      <w:tr w:rsidR="003C3AF4" w14:paraId="03B99FC6" w14:textId="77777777" w:rsidTr="008546E6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5A39BE83" w14:textId="77777777" w:rsidR="003C3AF4" w:rsidRDefault="003C3AF4" w:rsidP="003C3AF4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44E87B8" w14:textId="10FAB39D" w:rsidR="003C3AF4" w:rsidRDefault="003C3AF4" w:rsidP="003C3AF4">
            <w:pPr>
              <w:jc w:val="both"/>
            </w:pPr>
            <w:r w:rsidRPr="0077574B">
              <w:t xml:space="preserve">Ing. </w:t>
            </w:r>
            <w:r w:rsidR="00C47865">
              <w:t xml:space="preserve">Bc. et Bc. </w:t>
            </w:r>
            <w:r w:rsidRPr="0077574B">
              <w:t>Lukáš Snopek, Ph.D.</w:t>
            </w:r>
          </w:p>
        </w:tc>
      </w:tr>
      <w:tr w:rsidR="003C3AF4" w14:paraId="6892BA48" w14:textId="77777777" w:rsidTr="008546E6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3332136" w14:textId="77777777" w:rsidR="003C3AF4" w:rsidRDefault="003C3AF4" w:rsidP="003C3AF4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B8DC385" w14:textId="3A309D6B" w:rsidR="003C3AF4" w:rsidRDefault="003C3AF4" w:rsidP="003C3AF4">
            <w:pPr>
              <w:jc w:val="both"/>
            </w:pPr>
            <w:r w:rsidRPr="0077574B">
              <w:t xml:space="preserve">Garant stanovuje obsah přednášek, </w:t>
            </w:r>
            <w:r>
              <w:t>cvičení</w:t>
            </w:r>
            <w:r w:rsidRPr="0077574B">
              <w:t xml:space="preserve"> a dohlíží na jejich jednotné vedení. Garant přímo vyučuje </w:t>
            </w:r>
            <w:r>
              <w:t>10</w:t>
            </w:r>
            <w:r w:rsidR="00C47865">
              <w:t>0 % přednášek a cvičení</w:t>
            </w:r>
          </w:p>
        </w:tc>
      </w:tr>
      <w:tr w:rsidR="003C3AF4" w14:paraId="63B3FD37" w14:textId="77777777" w:rsidTr="008546E6">
        <w:tc>
          <w:tcPr>
            <w:tcW w:w="3086" w:type="dxa"/>
            <w:shd w:val="clear" w:color="auto" w:fill="F7CAAC"/>
          </w:tcPr>
          <w:p w14:paraId="60013B63" w14:textId="77777777" w:rsidR="003C3AF4" w:rsidRDefault="003C3AF4" w:rsidP="003C3AF4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A504000" w14:textId="6ECBE646" w:rsidR="003C3AF4" w:rsidRDefault="003C3AF4" w:rsidP="003C3AF4">
            <w:pPr>
              <w:jc w:val="both"/>
            </w:pPr>
            <w:r w:rsidRPr="0077574B">
              <w:t>Ing.</w:t>
            </w:r>
            <w:r w:rsidR="00C47865">
              <w:t xml:space="preserve"> Bc. et Bc.</w:t>
            </w:r>
            <w:r w:rsidRPr="0077574B">
              <w:t xml:space="preserve"> Lukáš Snopek, Ph.D.</w:t>
            </w:r>
            <w:r>
              <w:t xml:space="preserve"> – přednášky (100 %), cvičení (100 %)</w:t>
            </w:r>
          </w:p>
        </w:tc>
      </w:tr>
      <w:tr w:rsidR="003C3AF4" w14:paraId="02A78F74" w14:textId="77777777" w:rsidTr="008546E6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0B06102F" w14:textId="77777777" w:rsidR="003C3AF4" w:rsidRDefault="003C3AF4" w:rsidP="003C3AF4">
            <w:pPr>
              <w:jc w:val="both"/>
            </w:pPr>
          </w:p>
        </w:tc>
      </w:tr>
      <w:tr w:rsidR="003C3AF4" w14:paraId="0C9C05CB" w14:textId="77777777" w:rsidTr="008546E6">
        <w:tc>
          <w:tcPr>
            <w:tcW w:w="3086" w:type="dxa"/>
            <w:shd w:val="clear" w:color="auto" w:fill="F7CAAC"/>
          </w:tcPr>
          <w:p w14:paraId="71370757" w14:textId="77777777" w:rsidR="003C3AF4" w:rsidRDefault="003C3AF4" w:rsidP="003C3AF4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7218945" w14:textId="77777777" w:rsidR="003C3AF4" w:rsidRDefault="003C3AF4" w:rsidP="003C3AF4">
            <w:pPr>
              <w:jc w:val="both"/>
            </w:pPr>
          </w:p>
        </w:tc>
      </w:tr>
      <w:tr w:rsidR="003C3AF4" w14:paraId="1CEA7DAA" w14:textId="77777777" w:rsidTr="008546E6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5896FB89" w14:textId="45CC9291" w:rsidR="003C3AF4" w:rsidRDefault="003C3AF4" w:rsidP="003C3AF4">
            <w:pPr>
              <w:jc w:val="both"/>
            </w:pPr>
            <w:r w:rsidRPr="00A62DCF">
              <w:t>Cílem předmětu je seznámit studenty s oblastmi chemických látek, biologických agens a radioaktivních látek, jejich základními charakteristikami a riziky především pro člověka, ale také pro životní prostředí. Studentům bude představena související evropská a národní legislativa. Pozornost bude také věnována možnostem zneužití nebezpečných látek k</w:t>
            </w:r>
            <w:r w:rsidR="00FE0C0C">
              <w:t> </w:t>
            </w:r>
            <w:r w:rsidRPr="00A62DCF">
              <w:t>terorismu. Některá závěrečná témata odborného předmětu budou přednášena se zaměřením na bezpečnost a ochranu osob. Vybraná témata budou doplněna praktickým cvičením v chemické laboratoři.</w:t>
            </w:r>
          </w:p>
          <w:p w14:paraId="333C98DA" w14:textId="77777777" w:rsidR="003C3AF4" w:rsidRDefault="003C3AF4" w:rsidP="003C3AF4">
            <w:pPr>
              <w:jc w:val="both"/>
            </w:pPr>
          </w:p>
          <w:p w14:paraId="36C0B41E" w14:textId="77777777" w:rsidR="003C3AF4" w:rsidRDefault="003C3AF4" w:rsidP="003C3AF4">
            <w:pPr>
              <w:jc w:val="both"/>
            </w:pPr>
            <w:r>
              <w:t>Vyučovaná témata:</w:t>
            </w:r>
          </w:p>
          <w:p w14:paraId="19CAC355" w14:textId="77777777" w:rsidR="003C3AF4" w:rsidRDefault="003C3AF4" w:rsidP="00FB1440">
            <w:pPr>
              <w:pStyle w:val="Odstavecseseznamem"/>
              <w:numPr>
                <w:ilvl w:val="0"/>
                <w:numId w:val="29"/>
              </w:numPr>
              <w:jc w:val="both"/>
            </w:pPr>
            <w:r>
              <w:t>Úvod do předmětu a evropská a národní legislativa k nebezpečným látkám.</w:t>
            </w:r>
          </w:p>
          <w:p w14:paraId="12B464F4" w14:textId="77777777" w:rsidR="003C3AF4" w:rsidRDefault="003C3AF4" w:rsidP="00FB1440">
            <w:pPr>
              <w:pStyle w:val="Odstavecseseznamem"/>
              <w:numPr>
                <w:ilvl w:val="0"/>
                <w:numId w:val="29"/>
              </w:numPr>
              <w:jc w:val="both"/>
            </w:pPr>
            <w:r>
              <w:t>Odborná terminologie a základní rozdělení nebezpečných látek.</w:t>
            </w:r>
          </w:p>
          <w:p w14:paraId="2D91ACA6" w14:textId="77777777" w:rsidR="003C3AF4" w:rsidRDefault="003C3AF4" w:rsidP="00FB1440">
            <w:pPr>
              <w:pStyle w:val="Odstavecseseznamem"/>
              <w:numPr>
                <w:ilvl w:val="0"/>
                <w:numId w:val="29"/>
              </w:numPr>
              <w:jc w:val="both"/>
            </w:pPr>
            <w:r>
              <w:t>Nebezpečné chemické látky - toxické.</w:t>
            </w:r>
          </w:p>
          <w:p w14:paraId="48992523" w14:textId="77777777" w:rsidR="003C3AF4" w:rsidRDefault="003C3AF4" w:rsidP="00FB1440">
            <w:pPr>
              <w:pStyle w:val="Odstavecseseznamem"/>
              <w:numPr>
                <w:ilvl w:val="0"/>
                <w:numId w:val="29"/>
              </w:numPr>
              <w:jc w:val="both"/>
            </w:pPr>
            <w:r>
              <w:t>Nebezpečné chemické látky - hořlavé.</w:t>
            </w:r>
          </w:p>
          <w:p w14:paraId="36327879" w14:textId="77777777" w:rsidR="003C3AF4" w:rsidRDefault="003C3AF4" w:rsidP="00FB1440">
            <w:pPr>
              <w:pStyle w:val="Odstavecseseznamem"/>
              <w:numPr>
                <w:ilvl w:val="0"/>
                <w:numId w:val="29"/>
              </w:numPr>
              <w:jc w:val="both"/>
            </w:pPr>
            <w:r>
              <w:t>Nebezpečné chemické látky - výbušné.</w:t>
            </w:r>
          </w:p>
          <w:p w14:paraId="49447BBE" w14:textId="77777777" w:rsidR="003C3AF4" w:rsidRDefault="003C3AF4" w:rsidP="00FB1440">
            <w:pPr>
              <w:pStyle w:val="Odstavecseseznamem"/>
              <w:numPr>
                <w:ilvl w:val="0"/>
                <w:numId w:val="29"/>
              </w:numPr>
              <w:jc w:val="both"/>
            </w:pPr>
            <w:r>
              <w:t>Nebezpečné chemické látky - významné organické škodliviny.</w:t>
            </w:r>
          </w:p>
          <w:p w14:paraId="634C144B" w14:textId="77777777" w:rsidR="003C3AF4" w:rsidRDefault="003C3AF4" w:rsidP="00FB1440">
            <w:pPr>
              <w:pStyle w:val="Odstavecseseznamem"/>
              <w:numPr>
                <w:ilvl w:val="0"/>
                <w:numId w:val="29"/>
              </w:numPr>
              <w:jc w:val="both"/>
            </w:pPr>
            <w:r>
              <w:t>Nebezpečné agrochemikálie.</w:t>
            </w:r>
          </w:p>
          <w:p w14:paraId="78B36D24" w14:textId="77777777" w:rsidR="003C3AF4" w:rsidRDefault="003C3AF4" w:rsidP="00FB1440">
            <w:pPr>
              <w:pStyle w:val="Odstavecseseznamem"/>
              <w:numPr>
                <w:ilvl w:val="0"/>
                <w:numId w:val="29"/>
              </w:numPr>
              <w:jc w:val="both"/>
            </w:pPr>
            <w:r>
              <w:t>Nebezpečné CBRN látky.</w:t>
            </w:r>
          </w:p>
          <w:p w14:paraId="166EED80" w14:textId="77777777" w:rsidR="003C3AF4" w:rsidRDefault="003C3AF4" w:rsidP="00FB1440">
            <w:pPr>
              <w:pStyle w:val="Odstavecseseznamem"/>
              <w:numPr>
                <w:ilvl w:val="0"/>
                <w:numId w:val="29"/>
              </w:numPr>
              <w:jc w:val="both"/>
            </w:pPr>
            <w:r>
              <w:t>Modelování úniků nebezpečných chemických látek.</w:t>
            </w:r>
          </w:p>
          <w:p w14:paraId="3899FEDF" w14:textId="77777777" w:rsidR="003C3AF4" w:rsidRDefault="003C3AF4" w:rsidP="00FB1440">
            <w:pPr>
              <w:pStyle w:val="Odstavecseseznamem"/>
              <w:numPr>
                <w:ilvl w:val="0"/>
                <w:numId w:val="29"/>
              </w:numPr>
              <w:jc w:val="both"/>
            </w:pPr>
            <w:r>
              <w:t>Možné zneužití nebezpečných látek k terorismu (CBRN terorismus).</w:t>
            </w:r>
          </w:p>
          <w:p w14:paraId="06D393C5" w14:textId="77777777" w:rsidR="003C3AF4" w:rsidRDefault="003C3AF4" w:rsidP="00FB1440">
            <w:pPr>
              <w:pStyle w:val="Odstavecseseznamem"/>
              <w:numPr>
                <w:ilvl w:val="0"/>
                <w:numId w:val="29"/>
              </w:numPr>
              <w:jc w:val="both"/>
            </w:pPr>
            <w:r>
              <w:t>Bezpečná přeprava nebezpečných věcí (podle mezinárodních dohod ADR a RID).</w:t>
            </w:r>
          </w:p>
          <w:p w14:paraId="7DD8AF79" w14:textId="77777777" w:rsidR="003C3AF4" w:rsidRDefault="003C3AF4" w:rsidP="00FB1440">
            <w:pPr>
              <w:pStyle w:val="Odstavecseseznamem"/>
              <w:numPr>
                <w:ilvl w:val="0"/>
                <w:numId w:val="29"/>
              </w:numPr>
              <w:jc w:val="both"/>
            </w:pPr>
            <w:r>
              <w:t>Základy prevence pro správné nakládání s nebezpečnými látkami.</w:t>
            </w:r>
          </w:p>
          <w:p w14:paraId="7CD0BD06" w14:textId="77777777" w:rsidR="003C3AF4" w:rsidRDefault="003C3AF4" w:rsidP="00FB1440">
            <w:pPr>
              <w:pStyle w:val="Odstavecseseznamem"/>
              <w:numPr>
                <w:ilvl w:val="0"/>
                <w:numId w:val="29"/>
              </w:numPr>
              <w:jc w:val="both"/>
            </w:pPr>
            <w:r>
              <w:t>Základy ochrany před jednotlivými druhy nebezpečných látek.</w:t>
            </w:r>
          </w:p>
          <w:p w14:paraId="6EF089FC" w14:textId="77777777" w:rsidR="003C3AF4" w:rsidRDefault="003C3AF4" w:rsidP="003C3AF4">
            <w:pPr>
              <w:pStyle w:val="Odstavecseseznamem"/>
              <w:jc w:val="both"/>
            </w:pPr>
          </w:p>
        </w:tc>
      </w:tr>
      <w:tr w:rsidR="003C3AF4" w14:paraId="5DFFF361" w14:textId="77777777" w:rsidTr="008546E6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6AE392A2" w14:textId="77777777" w:rsidR="003C3AF4" w:rsidRDefault="003C3AF4" w:rsidP="003C3AF4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377D53AD" w14:textId="77777777" w:rsidR="003C3AF4" w:rsidRDefault="003C3AF4" w:rsidP="003C3AF4">
            <w:pPr>
              <w:jc w:val="both"/>
            </w:pPr>
          </w:p>
        </w:tc>
      </w:tr>
      <w:tr w:rsidR="003C3AF4" w14:paraId="179EC17A" w14:textId="77777777" w:rsidTr="008546E6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3F28C0C8" w14:textId="77777777" w:rsidR="003C3AF4" w:rsidRPr="0034322E" w:rsidRDefault="003C3AF4" w:rsidP="003C3AF4">
            <w:pPr>
              <w:jc w:val="both"/>
              <w:rPr>
                <w:b/>
              </w:rPr>
            </w:pPr>
            <w:r w:rsidRPr="0034322E">
              <w:rPr>
                <w:b/>
              </w:rPr>
              <w:t>Povinná literatura:</w:t>
            </w:r>
          </w:p>
          <w:p w14:paraId="1CFD2329" w14:textId="7D0628A2" w:rsidR="00817E5C" w:rsidRDefault="00817E5C" w:rsidP="00817E5C">
            <w:pPr>
              <w:jc w:val="both"/>
            </w:pPr>
            <w:r>
              <w:t>BOSS</w:t>
            </w:r>
            <w:r w:rsidRPr="0065529B">
              <w:t xml:space="preserve">, </w:t>
            </w:r>
            <w:proofErr w:type="gramStart"/>
            <w:r w:rsidRPr="0065529B">
              <w:t>M.J.</w:t>
            </w:r>
            <w:proofErr w:type="gramEnd"/>
            <w:r w:rsidRPr="0065529B">
              <w:t xml:space="preserve">, </w:t>
            </w:r>
            <w:r>
              <w:t>BOSS</w:t>
            </w:r>
            <w:r w:rsidRPr="0065529B">
              <w:t xml:space="preserve">, B., </w:t>
            </w:r>
            <w:r>
              <w:t>BOSS</w:t>
            </w:r>
            <w:r w:rsidRPr="0065529B">
              <w:t xml:space="preserve">, C., &amp; </w:t>
            </w:r>
            <w:r>
              <w:t>DAY</w:t>
            </w:r>
            <w:r w:rsidRPr="0065529B">
              <w:t xml:space="preserve">, D.W. (Eds.). </w:t>
            </w:r>
            <w:r w:rsidRPr="00817E5C">
              <w:rPr>
                <w:i/>
              </w:rPr>
              <w:t>Handbook of Chemical Regulations: Benchmarking, Implementation, and Engineering Concepts</w:t>
            </w:r>
            <w:r w:rsidRPr="0065529B">
              <w:t xml:space="preserve"> (1st ed.). </w:t>
            </w:r>
            <w:r w:rsidRPr="0065529B">
              <w:rPr>
                <w:i/>
              </w:rPr>
              <w:t>CRC Press</w:t>
            </w:r>
            <w:r w:rsidRPr="0065529B">
              <w:t>.</w:t>
            </w:r>
            <w:r>
              <w:t xml:space="preserve"> 2015.</w:t>
            </w:r>
            <w:r w:rsidRPr="0065529B">
              <w:t xml:space="preserve"> </w:t>
            </w:r>
            <w:hyperlink r:id="rId81" w:history="1">
              <w:r w:rsidRPr="00615DE7">
                <w:rPr>
                  <w:rStyle w:val="Hypertextovodkaz"/>
                </w:rPr>
                <w:t>https://doi.org/10.1201/b18793</w:t>
              </w:r>
            </w:hyperlink>
          </w:p>
          <w:p w14:paraId="363A96CA" w14:textId="3F322759" w:rsidR="00817E5C" w:rsidRDefault="00817E5C" w:rsidP="00817E5C">
            <w:pPr>
              <w:jc w:val="both"/>
            </w:pPr>
            <w:r>
              <w:t>ČABALOVA</w:t>
            </w:r>
            <w:r w:rsidRPr="00B11BF2">
              <w:t>, I</w:t>
            </w:r>
            <w:r>
              <w:t>.</w:t>
            </w:r>
            <w:r w:rsidRPr="00B11BF2">
              <w:t xml:space="preserve"> a T</w:t>
            </w:r>
            <w:r>
              <w:t>.</w:t>
            </w:r>
            <w:r w:rsidRPr="00B11BF2">
              <w:t xml:space="preserve"> </w:t>
            </w:r>
            <w:r>
              <w:t>BUBENÍKOVÁ</w:t>
            </w:r>
            <w:r w:rsidRPr="00B11BF2">
              <w:t xml:space="preserve">. </w:t>
            </w:r>
            <w:r w:rsidRPr="00817E5C">
              <w:rPr>
                <w:i/>
              </w:rPr>
              <w:t>Nebezpečné látky v protipožiarnej ochrane a bezpečnosti.</w:t>
            </w:r>
            <w:r w:rsidRPr="00B11BF2">
              <w:t xml:space="preserve"> 1. Zvolen: Technická univerzita Zvolen. </w:t>
            </w:r>
            <w:r>
              <w:t xml:space="preserve">2020. </w:t>
            </w:r>
            <w:r w:rsidRPr="00B11BF2">
              <w:t>ISBN 978-80-228-3010-2.</w:t>
            </w:r>
          </w:p>
          <w:p w14:paraId="00B79462" w14:textId="0FF32B85" w:rsidR="00817E5C" w:rsidRDefault="00817E5C" w:rsidP="00817E5C">
            <w:pPr>
              <w:jc w:val="both"/>
            </w:pPr>
            <w:r w:rsidRPr="003D51EF">
              <w:t>O</w:t>
            </w:r>
            <w:r>
              <w:t>STAD</w:t>
            </w:r>
            <w:r w:rsidRPr="003D51EF">
              <w:t>-</w:t>
            </w:r>
            <w:r>
              <w:t>ALI</w:t>
            </w:r>
            <w:r w:rsidRPr="003D51EF">
              <w:t>-</w:t>
            </w:r>
            <w:r>
              <w:t>ASKARI</w:t>
            </w:r>
            <w:r w:rsidRPr="003D51EF">
              <w:t xml:space="preserve">, K. </w:t>
            </w:r>
            <w:r w:rsidRPr="00817E5C">
              <w:rPr>
                <w:i/>
              </w:rPr>
              <w:t xml:space="preserve">Management of risks substances and sustainable development. </w:t>
            </w:r>
            <w:r w:rsidRPr="003D51EF">
              <w:t>Appl Water Sci 12, 65</w:t>
            </w:r>
            <w:r>
              <w:t xml:space="preserve">; </w:t>
            </w:r>
            <w:r w:rsidRPr="003D51EF">
              <w:t xml:space="preserve">2022. </w:t>
            </w:r>
            <w:hyperlink r:id="rId82" w:history="1">
              <w:r w:rsidRPr="00BE1EA3">
                <w:rPr>
                  <w:rStyle w:val="Hypertextovodkaz"/>
                </w:rPr>
                <w:t>https://doi.org/10.1007/s13201-021-01562-7</w:t>
              </w:r>
            </w:hyperlink>
          </w:p>
          <w:p w14:paraId="1DC434A4" w14:textId="6FCEEB85" w:rsidR="00817E5C" w:rsidRDefault="00817E5C" w:rsidP="00817E5C">
            <w:pPr>
              <w:jc w:val="both"/>
            </w:pPr>
            <w:proofErr w:type="gramStart"/>
            <w:r>
              <w:t>LUNN</w:t>
            </w:r>
            <w:r w:rsidRPr="003D51EF">
              <w:t>, G</w:t>
            </w:r>
            <w:r>
              <w:t>.</w:t>
            </w:r>
            <w:r w:rsidRPr="003D51EF">
              <w:t xml:space="preserve"> a E.</w:t>
            </w:r>
            <w:proofErr w:type="gramEnd"/>
            <w:r w:rsidRPr="003D51EF">
              <w:t xml:space="preserve"> B. </w:t>
            </w:r>
            <w:r>
              <w:t>SANSONE</w:t>
            </w:r>
            <w:r w:rsidRPr="003D51EF">
              <w:t xml:space="preserve">. </w:t>
            </w:r>
            <w:r w:rsidRPr="00817E5C">
              <w:rPr>
                <w:i/>
              </w:rPr>
              <w:t>Destruction of hazardous chemicals in the laboratory.</w:t>
            </w:r>
            <w:r w:rsidRPr="003D51EF">
              <w:t xml:space="preserve"> Fourth edition. Hoboken, NJ, USA: Wiley.</w:t>
            </w:r>
            <w:r>
              <w:t xml:space="preserve"> 2023.</w:t>
            </w:r>
            <w:r w:rsidRPr="003D51EF">
              <w:t xml:space="preserve"> ISBN 978-111-9848-806.</w:t>
            </w:r>
          </w:p>
          <w:p w14:paraId="0B244489" w14:textId="77777777" w:rsidR="00817E5C" w:rsidRDefault="00817E5C" w:rsidP="00817E5C">
            <w:pPr>
              <w:jc w:val="both"/>
            </w:pPr>
          </w:p>
          <w:p w14:paraId="5AEF52FF" w14:textId="77777777" w:rsidR="003C3AF4" w:rsidRPr="00A119A7" w:rsidRDefault="003C3AF4" w:rsidP="003C3AF4">
            <w:pPr>
              <w:jc w:val="both"/>
              <w:rPr>
                <w:b/>
              </w:rPr>
            </w:pPr>
            <w:r w:rsidRPr="00A119A7">
              <w:rPr>
                <w:b/>
              </w:rPr>
              <w:t>Doporučená literatura:</w:t>
            </w:r>
          </w:p>
          <w:p w14:paraId="0E790263" w14:textId="44F3C159" w:rsidR="00817E5C" w:rsidRDefault="00817E5C" w:rsidP="00817E5C">
            <w:pPr>
              <w:jc w:val="both"/>
            </w:pPr>
            <w:r>
              <w:t>BARTLOVÁ</w:t>
            </w:r>
            <w:r w:rsidRPr="00CE3942">
              <w:t xml:space="preserve">, I.: </w:t>
            </w:r>
            <w:r w:rsidRPr="00817E5C">
              <w:rPr>
                <w:i/>
              </w:rPr>
              <w:t>Nebezpečné látky I.</w:t>
            </w:r>
            <w:r w:rsidRPr="00CE3942">
              <w:t xml:space="preserve"> </w:t>
            </w:r>
            <w:r>
              <w:t xml:space="preserve">Ostrava: </w:t>
            </w:r>
            <w:r w:rsidRPr="00CE3942">
              <w:t>SPBI, 2006, 211 s., 2. rozšířené vydání. ISBN 80-86634-59-3</w:t>
            </w:r>
            <w:r>
              <w:t>.</w:t>
            </w:r>
          </w:p>
          <w:p w14:paraId="535D3700" w14:textId="5A29085D" w:rsidR="00817E5C" w:rsidRDefault="00817E5C" w:rsidP="00817E5C">
            <w:pPr>
              <w:jc w:val="both"/>
            </w:pPr>
            <w:r>
              <w:lastRenderedPageBreak/>
              <w:t>LACINA</w:t>
            </w:r>
            <w:r w:rsidRPr="0065529B">
              <w:t xml:space="preserve">, P., </w:t>
            </w:r>
            <w:r>
              <w:t>MIKA</w:t>
            </w:r>
            <w:r w:rsidRPr="0065529B">
              <w:t xml:space="preserve">, O. J., </w:t>
            </w:r>
            <w:r>
              <w:t>ŠEBKOVÁ</w:t>
            </w:r>
            <w:r w:rsidRPr="0065529B">
              <w:t xml:space="preserve">, K. </w:t>
            </w:r>
            <w:r w:rsidRPr="00817E5C">
              <w:rPr>
                <w:i/>
              </w:rPr>
              <w:t>Nebezpečné chemické látky a směsi</w:t>
            </w:r>
            <w:r w:rsidRPr="0065529B">
              <w:t>. Brno Recetox, 2013. ISBN 978-80-210-6475-1.</w:t>
            </w:r>
          </w:p>
          <w:p w14:paraId="3A13ED31" w14:textId="76755D05" w:rsidR="00817E5C" w:rsidRDefault="00817E5C" w:rsidP="00817E5C">
            <w:pPr>
              <w:jc w:val="both"/>
            </w:pPr>
            <w:r>
              <w:t>SKŘEHOT</w:t>
            </w:r>
            <w:r w:rsidRPr="0065529B">
              <w:t xml:space="preserve">, P. </w:t>
            </w:r>
            <w:r w:rsidRPr="00817E5C">
              <w:rPr>
                <w:i/>
              </w:rPr>
              <w:t>Prevence nehod a havárií</w:t>
            </w:r>
            <w:r w:rsidRPr="0065529B">
              <w:t>. Česko: PINK PIG, 2009. ISBN 978</w:t>
            </w:r>
            <w:r>
              <w:t>-</w:t>
            </w:r>
            <w:r w:rsidRPr="0065529B">
              <w:t>80</w:t>
            </w:r>
            <w:r>
              <w:t>-</w:t>
            </w:r>
            <w:r w:rsidRPr="0065529B">
              <w:t>86973</w:t>
            </w:r>
            <w:r>
              <w:t>-</w:t>
            </w:r>
            <w:r w:rsidRPr="0065529B">
              <w:t>70</w:t>
            </w:r>
            <w:r>
              <w:t>-</w:t>
            </w:r>
            <w:r w:rsidRPr="0065529B">
              <w:t>8.</w:t>
            </w:r>
          </w:p>
          <w:p w14:paraId="297F43C0" w14:textId="77777777" w:rsidR="00817E5C" w:rsidRDefault="00817E5C" w:rsidP="00817E5C">
            <w:pPr>
              <w:jc w:val="both"/>
            </w:pPr>
            <w:r w:rsidRPr="00CE3942">
              <w:t>Nařízení Evropského parlamentu a Rady (ES) č. 1272/2008 ze dne 16. prosince 2008 o klasifikaci, označování a balení látek a směsí, o změně a zrušení směrnic 67/548/EHS a 1999/45/ES a o změně nařízení (ES) č. 1907/2006. In: Úřední věstník Evropské unie, částka L353.</w:t>
            </w:r>
          </w:p>
          <w:p w14:paraId="1256D327" w14:textId="77777777" w:rsidR="00817E5C" w:rsidRDefault="00817E5C" w:rsidP="00817E5C">
            <w:pPr>
              <w:jc w:val="both"/>
            </w:pPr>
            <w:r w:rsidRPr="009E3ACD">
              <w:t>Nařízení Evropského parlamentu a Rady (ES) č. 1907/2006 ze dne 18. prosince 2006 o registraci, hodnocení, povolování a omezování chemických látek, o zřízení Evropské agentury pro chemické látky, o změně směrnice 1999/45/ES a o zrušení nařízení Rady (EHS) č. 793/93,</w:t>
            </w:r>
            <w:r>
              <w:t xml:space="preserve"> </w:t>
            </w:r>
            <w:r w:rsidRPr="009E3ACD">
              <w:t>nařízení Komise (ES) č. 1488/94, směrnice Rady 76/769/EHS a směrnic Komise 91/155/EHS, 93/67/EHS, 93/105/ES a 2000/21/ES. In: Úřední věstník Evropské unie, částka L396.</w:t>
            </w:r>
          </w:p>
          <w:p w14:paraId="32A5A459" w14:textId="27EF2DB3" w:rsidR="003C3AF4" w:rsidRDefault="00817E5C" w:rsidP="00817E5C">
            <w:pPr>
              <w:jc w:val="both"/>
            </w:pPr>
            <w:r w:rsidRPr="00A168B5">
              <w:t>Pohanish, R</w:t>
            </w:r>
            <w:r>
              <w:t>.,</w:t>
            </w:r>
            <w:r w:rsidRPr="00A168B5">
              <w:t xml:space="preserve"> P. Sittig's handbook of toxic and hazardous chemicals and carcinogens. </w:t>
            </w:r>
            <w:r w:rsidRPr="0065529B">
              <w:rPr>
                <w:i/>
              </w:rPr>
              <w:t>William Andrew</w:t>
            </w:r>
            <w:r w:rsidRPr="00A168B5">
              <w:t>, 2017.</w:t>
            </w:r>
            <w:r>
              <w:t xml:space="preserve"> </w:t>
            </w:r>
            <w:r w:rsidRPr="00CE3942">
              <w:t>ISBN</w:t>
            </w:r>
            <w:r>
              <w:t xml:space="preserve"> </w:t>
            </w:r>
            <w:r w:rsidRPr="0065529B">
              <w:t>978-0-323-38968-6</w:t>
            </w:r>
          </w:p>
        </w:tc>
      </w:tr>
      <w:tr w:rsidR="003C3AF4" w14:paraId="4F3E2B5B" w14:textId="77777777" w:rsidTr="008546E6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40712250" w14:textId="77777777" w:rsidR="003C3AF4" w:rsidRDefault="003C3AF4" w:rsidP="003C3AF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3C3AF4" w14:paraId="25A8EAFC" w14:textId="77777777" w:rsidTr="008546E6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1F12292A" w14:textId="77777777" w:rsidR="003C3AF4" w:rsidRDefault="003C3AF4" w:rsidP="003C3AF4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16C1E157" w14:textId="77777777" w:rsidR="003C3AF4" w:rsidRDefault="003C3AF4" w:rsidP="003C3AF4">
            <w:pPr>
              <w:jc w:val="both"/>
            </w:pPr>
            <w:r>
              <w:t>14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26EE791C" w14:textId="77777777" w:rsidR="003C3AF4" w:rsidRDefault="003C3AF4" w:rsidP="003C3AF4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C3AF4" w14:paraId="58A4F360" w14:textId="77777777" w:rsidTr="008546E6">
        <w:tc>
          <w:tcPr>
            <w:tcW w:w="9855" w:type="dxa"/>
            <w:gridSpan w:val="8"/>
            <w:shd w:val="clear" w:color="auto" w:fill="F7CAAC"/>
          </w:tcPr>
          <w:p w14:paraId="5C4B87C8" w14:textId="77777777" w:rsidR="003C3AF4" w:rsidRDefault="003C3AF4" w:rsidP="003C3AF4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C3AF4" w14:paraId="3431C75F" w14:textId="77777777" w:rsidTr="008546E6">
        <w:trPr>
          <w:trHeight w:val="1373"/>
        </w:trPr>
        <w:tc>
          <w:tcPr>
            <w:tcW w:w="9855" w:type="dxa"/>
            <w:gridSpan w:val="8"/>
          </w:tcPr>
          <w:p w14:paraId="4B197D0C" w14:textId="77777777" w:rsidR="003C3AF4" w:rsidRDefault="003C3AF4" w:rsidP="003C3AF4">
            <w:pPr>
              <w:jc w:val="both"/>
            </w:pPr>
            <w:r>
              <w:t>Studenti se účastní výuky ve stanoveném počtu hodin, kde je jim redukovanou formou prezentována látka výše uvedeného</w:t>
            </w:r>
          </w:p>
          <w:p w14:paraId="2BDF00AA" w14:textId="77777777" w:rsidR="003C3AF4" w:rsidRDefault="003C3AF4" w:rsidP="003C3AF4">
            <w:pPr>
              <w:jc w:val="both"/>
            </w:pPr>
            <w:r>
              <w:t>rozsahu a jsou jim určeny části učiva k samostatnému nastudování. Hodnocení individuálních úkolů studentů a korekce</w:t>
            </w:r>
          </w:p>
          <w:p w14:paraId="2529424A" w14:textId="77777777" w:rsidR="003C3AF4" w:rsidRDefault="003C3AF4" w:rsidP="003C3AF4">
            <w:pPr>
              <w:jc w:val="both"/>
            </w:pPr>
            <w:r>
              <w:t>informací získaných samostudiem probíhá na skupinových a individuálních konzultacích, prostřednictvím elektronické</w:t>
            </w:r>
          </w:p>
          <w:p w14:paraId="3AE0E421" w14:textId="77777777" w:rsidR="003C3AF4" w:rsidRDefault="003C3AF4" w:rsidP="003C3AF4">
            <w:pPr>
              <w:jc w:val="both"/>
            </w:pPr>
            <w:r>
              <w:t>pošty, portálu UTB nebo v systému MOODLE. V souladu s vnitřními předpisy FLKŘ má každý akademický pracovník</w:t>
            </w:r>
          </w:p>
          <w:p w14:paraId="609C9842" w14:textId="77777777" w:rsidR="003C3AF4" w:rsidRDefault="003C3AF4" w:rsidP="003C3AF4">
            <w:pPr>
              <w:jc w:val="both"/>
            </w:pPr>
            <w:r>
              <w:t>stanoveny konzultační hodiny v rozsahu minimálně 2 hodiny týdně. Dle potřeby jsou dále konzultace možné i po předchozí</w:t>
            </w:r>
          </w:p>
          <w:p w14:paraId="728A06BF" w14:textId="77777777" w:rsidR="003C3AF4" w:rsidRDefault="003C3AF4" w:rsidP="003C3AF4">
            <w:pPr>
              <w:jc w:val="both"/>
            </w:pPr>
            <w:r>
              <w:t>emailové či telefonické dohodě.</w:t>
            </w:r>
          </w:p>
        </w:tc>
      </w:tr>
    </w:tbl>
    <w:p w14:paraId="74BA5642" w14:textId="77777777" w:rsidR="003C3AF4" w:rsidRDefault="003C3AF4" w:rsidP="003C3AF4">
      <w:pPr>
        <w:spacing w:after="160" w:line="259" w:lineRule="auto"/>
      </w:pPr>
    </w:p>
    <w:p w14:paraId="7F564EA0" w14:textId="5B7CF6CE" w:rsidR="00AE7EE7" w:rsidRDefault="00AE7EE7" w:rsidP="007D16DF"/>
    <w:p w14:paraId="64152775" w14:textId="77777777" w:rsidR="00AE7EE7" w:rsidRDefault="00AE7EE7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AE7EE7" w14:paraId="64BA965F" w14:textId="77777777" w:rsidTr="006359FA">
        <w:tc>
          <w:tcPr>
            <w:tcW w:w="9854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0F87B86B" w14:textId="77777777" w:rsidR="00AE7EE7" w:rsidRDefault="00AE7EE7" w:rsidP="006359FA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AE7EE7" w14:paraId="1A901B40" w14:textId="77777777" w:rsidTr="006359FA">
        <w:tc>
          <w:tcPr>
            <w:tcW w:w="3085" w:type="dxa"/>
            <w:tcBorders>
              <w:top w:val="double" w:sz="4" w:space="0" w:color="auto"/>
            </w:tcBorders>
            <w:shd w:val="clear" w:color="auto" w:fill="F7CAAC"/>
          </w:tcPr>
          <w:p w14:paraId="65279F83" w14:textId="77777777" w:rsidR="00AE7EE7" w:rsidRDefault="00AE7EE7" w:rsidP="006359F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3C1F5F19" w14:textId="77777777" w:rsidR="00AE7EE7" w:rsidRPr="00A938C8" w:rsidRDefault="00AE7EE7" w:rsidP="006359FA">
            <w:pPr>
              <w:jc w:val="both"/>
              <w:rPr>
                <w:b/>
              </w:rPr>
            </w:pPr>
            <w:r w:rsidRPr="00A938C8">
              <w:rPr>
                <w:b/>
              </w:rPr>
              <w:t>New Threats of CBRN</w:t>
            </w:r>
          </w:p>
        </w:tc>
      </w:tr>
      <w:tr w:rsidR="00AE7EE7" w14:paraId="2416C455" w14:textId="77777777" w:rsidTr="006359FA">
        <w:tc>
          <w:tcPr>
            <w:tcW w:w="3085" w:type="dxa"/>
            <w:shd w:val="clear" w:color="auto" w:fill="F7CAAC"/>
          </w:tcPr>
          <w:p w14:paraId="25721F92" w14:textId="77777777" w:rsidR="00AE7EE7" w:rsidRDefault="00AE7EE7" w:rsidP="006359F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2631FC28" w14:textId="3EEDB385" w:rsidR="00AE7EE7" w:rsidRDefault="00AE7EE7" w:rsidP="006359FA">
            <w:pPr>
              <w:jc w:val="both"/>
            </w:pPr>
            <w:r>
              <w:t>možnost volby výuky v AJ nebo ČJ, PZ (vyučován v angličtině)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66A35562" w14:textId="77777777" w:rsidR="00AE7EE7" w:rsidRDefault="00AE7EE7" w:rsidP="006359F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230F7C0D" w14:textId="77777777" w:rsidR="00AE7EE7" w:rsidRDefault="00AE7EE7" w:rsidP="006359FA">
            <w:pPr>
              <w:jc w:val="both"/>
            </w:pPr>
            <w:r w:rsidRPr="00465258">
              <w:t>2/ZS</w:t>
            </w:r>
          </w:p>
        </w:tc>
      </w:tr>
      <w:tr w:rsidR="00AE7EE7" w14:paraId="0A1C000F" w14:textId="77777777" w:rsidTr="006359FA">
        <w:tc>
          <w:tcPr>
            <w:tcW w:w="3085" w:type="dxa"/>
            <w:shd w:val="clear" w:color="auto" w:fill="F7CAAC"/>
          </w:tcPr>
          <w:p w14:paraId="1876C0E8" w14:textId="77777777" w:rsidR="00AE7EE7" w:rsidRDefault="00AE7EE7" w:rsidP="006359F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1ED33776" w14:textId="45D70C0D" w:rsidR="00AE7EE7" w:rsidRDefault="00AE7EE7" w:rsidP="00AE7EE7">
            <w:pPr>
              <w:jc w:val="both"/>
            </w:pPr>
            <w:r w:rsidRPr="00465258">
              <w:t>26p</w:t>
            </w:r>
            <w:r>
              <w:t xml:space="preserve"> + </w:t>
            </w:r>
            <w:r w:rsidRPr="00465258">
              <w:t>13s</w:t>
            </w:r>
          </w:p>
        </w:tc>
        <w:tc>
          <w:tcPr>
            <w:tcW w:w="889" w:type="dxa"/>
            <w:shd w:val="clear" w:color="auto" w:fill="F7CAAC"/>
          </w:tcPr>
          <w:p w14:paraId="28035FAB" w14:textId="77777777" w:rsidR="00AE7EE7" w:rsidRDefault="00AE7EE7" w:rsidP="006359F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2479E6A2" w14:textId="13142E52" w:rsidR="00AE7EE7" w:rsidRDefault="00AE7EE7" w:rsidP="006359FA">
            <w:pPr>
              <w:jc w:val="both"/>
            </w:pPr>
            <w:r>
              <w:t>39</w:t>
            </w:r>
          </w:p>
        </w:tc>
        <w:tc>
          <w:tcPr>
            <w:tcW w:w="2156" w:type="dxa"/>
            <w:shd w:val="clear" w:color="auto" w:fill="F7CAAC"/>
          </w:tcPr>
          <w:p w14:paraId="7391A193" w14:textId="77777777" w:rsidR="00AE7EE7" w:rsidRDefault="00AE7EE7" w:rsidP="006359F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34F0849B" w14:textId="6E7392EA" w:rsidR="00AE7EE7" w:rsidRDefault="00AE7EE7" w:rsidP="006359FA">
            <w:pPr>
              <w:jc w:val="both"/>
            </w:pPr>
            <w:r>
              <w:t>7</w:t>
            </w:r>
          </w:p>
        </w:tc>
      </w:tr>
      <w:tr w:rsidR="00AE7EE7" w14:paraId="0A373E86" w14:textId="77777777" w:rsidTr="006359FA">
        <w:tc>
          <w:tcPr>
            <w:tcW w:w="3085" w:type="dxa"/>
            <w:shd w:val="clear" w:color="auto" w:fill="F7CAAC"/>
          </w:tcPr>
          <w:p w14:paraId="6F3AF971" w14:textId="77777777" w:rsidR="00AE7EE7" w:rsidRDefault="00AE7EE7" w:rsidP="006359F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44805485" w14:textId="77777777" w:rsidR="00AE7EE7" w:rsidRDefault="00AE7EE7" w:rsidP="006359FA">
            <w:pPr>
              <w:jc w:val="both"/>
            </w:pPr>
          </w:p>
        </w:tc>
      </w:tr>
      <w:tr w:rsidR="00AE7EE7" w14:paraId="09215C0B" w14:textId="77777777" w:rsidTr="006359FA">
        <w:tc>
          <w:tcPr>
            <w:tcW w:w="3085" w:type="dxa"/>
            <w:shd w:val="clear" w:color="auto" w:fill="F7CAAC"/>
          </w:tcPr>
          <w:p w14:paraId="046643BF" w14:textId="77777777" w:rsidR="00AE7EE7" w:rsidRDefault="00AE7EE7" w:rsidP="006359F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6241982D" w14:textId="578D65D6" w:rsidR="00AE7EE7" w:rsidRDefault="00E07675" w:rsidP="006359FA">
            <w:pPr>
              <w:jc w:val="both"/>
            </w:pPr>
            <w:r>
              <w:t>Zápočet, zkouška.</w:t>
            </w:r>
          </w:p>
        </w:tc>
        <w:tc>
          <w:tcPr>
            <w:tcW w:w="2156" w:type="dxa"/>
            <w:shd w:val="clear" w:color="auto" w:fill="F7CAAC"/>
          </w:tcPr>
          <w:p w14:paraId="0977F37B" w14:textId="77777777" w:rsidR="00AE7EE7" w:rsidRDefault="00AE7EE7" w:rsidP="006359F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59C47632" w14:textId="77777777" w:rsidR="00AE7EE7" w:rsidRDefault="00AE7EE7" w:rsidP="006359FA">
            <w:pPr>
              <w:jc w:val="both"/>
            </w:pPr>
            <w:r>
              <w:t>přednášky,</w:t>
            </w:r>
          </w:p>
          <w:p w14:paraId="60F74510" w14:textId="77777777" w:rsidR="00AE7EE7" w:rsidRDefault="00AE7EE7" w:rsidP="006359FA">
            <w:pPr>
              <w:jc w:val="both"/>
            </w:pPr>
            <w:r>
              <w:t>semináře</w:t>
            </w:r>
          </w:p>
        </w:tc>
      </w:tr>
      <w:tr w:rsidR="00AE7EE7" w14:paraId="7BDA3820" w14:textId="77777777" w:rsidTr="006359FA">
        <w:tc>
          <w:tcPr>
            <w:tcW w:w="3085" w:type="dxa"/>
            <w:shd w:val="clear" w:color="auto" w:fill="F7CAAC"/>
          </w:tcPr>
          <w:p w14:paraId="5FD4D4AE" w14:textId="77777777" w:rsidR="00AE7EE7" w:rsidRDefault="00AE7EE7" w:rsidP="006359F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2F00A61" w14:textId="4372EC33" w:rsidR="00AE7EE7" w:rsidRDefault="00AE7EE7" w:rsidP="006359FA">
            <w:pPr>
              <w:jc w:val="both"/>
            </w:pPr>
            <w:r w:rsidRPr="00465258">
              <w:t xml:space="preserve">Zápočet: aktivní účast na nejméně 80 % seminářů, vypracování </w:t>
            </w:r>
            <w:r>
              <w:t>seminární práce</w:t>
            </w:r>
            <w:r w:rsidRPr="00465258">
              <w:t xml:space="preserve"> na</w:t>
            </w:r>
            <w:r w:rsidR="00FE0C0C">
              <w:t> </w:t>
            </w:r>
            <w:r w:rsidRPr="00465258">
              <w:t>zadané odborné téma</w:t>
            </w:r>
            <w:r w:rsidR="00E07675">
              <w:t>.</w:t>
            </w:r>
          </w:p>
          <w:p w14:paraId="4DCAE5AF" w14:textId="1119E6C5" w:rsidR="00AE7EE7" w:rsidRDefault="00AE7EE7" w:rsidP="006359FA">
            <w:pPr>
              <w:jc w:val="both"/>
            </w:pPr>
            <w:r w:rsidRPr="00465258">
              <w:t>Zkouška</w:t>
            </w:r>
            <w:r>
              <w:t>: k</w:t>
            </w:r>
            <w:r w:rsidRPr="00465258">
              <w:t>ombinovaná</w:t>
            </w:r>
            <w:r w:rsidR="00E07675">
              <w:t>.</w:t>
            </w:r>
          </w:p>
        </w:tc>
      </w:tr>
      <w:tr w:rsidR="00AE7EE7" w14:paraId="34232868" w14:textId="77777777" w:rsidTr="006359FA">
        <w:trPr>
          <w:trHeight w:val="554"/>
        </w:trPr>
        <w:tc>
          <w:tcPr>
            <w:tcW w:w="9854" w:type="dxa"/>
            <w:gridSpan w:val="8"/>
            <w:tcBorders>
              <w:top w:val="nil"/>
            </w:tcBorders>
          </w:tcPr>
          <w:p w14:paraId="7DA81463" w14:textId="77777777" w:rsidR="00AE7EE7" w:rsidRDefault="00AE7EE7" w:rsidP="006359FA">
            <w:pPr>
              <w:jc w:val="both"/>
            </w:pPr>
          </w:p>
        </w:tc>
      </w:tr>
      <w:tr w:rsidR="00AE7EE7" w14:paraId="3DA946DB" w14:textId="77777777" w:rsidTr="006359FA">
        <w:trPr>
          <w:trHeight w:val="197"/>
        </w:trPr>
        <w:tc>
          <w:tcPr>
            <w:tcW w:w="3085" w:type="dxa"/>
            <w:tcBorders>
              <w:top w:val="nil"/>
            </w:tcBorders>
            <w:shd w:val="clear" w:color="auto" w:fill="F7CAAC"/>
          </w:tcPr>
          <w:p w14:paraId="43D1DCCC" w14:textId="77777777" w:rsidR="00AE7EE7" w:rsidRDefault="00AE7EE7" w:rsidP="006359F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5104EBB" w14:textId="77777777" w:rsidR="00AE7EE7" w:rsidRPr="00465258" w:rsidRDefault="00AE7EE7" w:rsidP="006359FA">
            <w:pPr>
              <w:jc w:val="both"/>
              <w:rPr>
                <w:color w:val="444444"/>
              </w:rPr>
            </w:pPr>
            <w:r>
              <w:rPr>
                <w:color w:val="444444"/>
              </w:rPr>
              <w:t>Ing. Pavel Tomášek, Ph.D.</w:t>
            </w:r>
          </w:p>
        </w:tc>
      </w:tr>
      <w:tr w:rsidR="00AE7EE7" w14:paraId="1F1BAF7B" w14:textId="77777777" w:rsidTr="006359FA">
        <w:trPr>
          <w:trHeight w:val="243"/>
        </w:trPr>
        <w:tc>
          <w:tcPr>
            <w:tcW w:w="3085" w:type="dxa"/>
            <w:tcBorders>
              <w:top w:val="nil"/>
            </w:tcBorders>
            <w:shd w:val="clear" w:color="auto" w:fill="F7CAAC"/>
          </w:tcPr>
          <w:p w14:paraId="2210211E" w14:textId="77777777" w:rsidR="00AE7EE7" w:rsidRDefault="00AE7EE7" w:rsidP="006359F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FD34268" w14:textId="77777777" w:rsidR="00AE7EE7" w:rsidRDefault="00AE7EE7" w:rsidP="006359FA">
            <w:pPr>
              <w:jc w:val="both"/>
            </w:pPr>
            <w:r>
              <w:t>Garant stanovuje obsah přednášek, seminářů a dohlíží na jejich jednotné vedení.</w:t>
            </w:r>
          </w:p>
          <w:p w14:paraId="46A766B3" w14:textId="18CC736D" w:rsidR="00AE7EE7" w:rsidRDefault="00AE7EE7" w:rsidP="00E45D3E">
            <w:pPr>
              <w:jc w:val="both"/>
            </w:pPr>
            <w:r>
              <w:t xml:space="preserve">Garant přímo vyučuje </w:t>
            </w:r>
            <w:r w:rsidR="00E45D3E">
              <w:t xml:space="preserve">100 </w:t>
            </w:r>
            <w:r w:rsidR="00A938C8">
              <w:t>% přednášek a vede semináře</w:t>
            </w:r>
          </w:p>
        </w:tc>
      </w:tr>
      <w:tr w:rsidR="00AE7EE7" w14:paraId="59674FDA" w14:textId="77777777" w:rsidTr="006359FA">
        <w:tc>
          <w:tcPr>
            <w:tcW w:w="3085" w:type="dxa"/>
            <w:shd w:val="clear" w:color="auto" w:fill="F7CAAC"/>
          </w:tcPr>
          <w:p w14:paraId="0427BBFB" w14:textId="77777777" w:rsidR="00AE7EE7" w:rsidRDefault="00AE7EE7" w:rsidP="006359F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3634BCD" w14:textId="1A75241A" w:rsidR="00AE7EE7" w:rsidRDefault="00AE7EE7" w:rsidP="006359FA">
            <w:pPr>
              <w:jc w:val="both"/>
            </w:pPr>
            <w:r w:rsidRPr="00BE2A42">
              <w:t>Ing. Pavel Tomášek, Ph.D. – přednášky (</w:t>
            </w:r>
            <w:r w:rsidR="00E45D3E">
              <w:t>100</w:t>
            </w:r>
            <w:r w:rsidRPr="00BE2A42">
              <w:t xml:space="preserve"> %)</w:t>
            </w:r>
            <w:r>
              <w:t>,</w:t>
            </w:r>
            <w:r w:rsidR="00A938C8">
              <w:t xml:space="preserve"> semináře (100 %)</w:t>
            </w:r>
          </w:p>
          <w:p w14:paraId="135FB31E" w14:textId="370DE17F" w:rsidR="00AE7EE7" w:rsidRDefault="00AE7EE7" w:rsidP="00E45D3E">
            <w:pPr>
              <w:jc w:val="both"/>
            </w:pPr>
          </w:p>
        </w:tc>
      </w:tr>
      <w:tr w:rsidR="00AE7EE7" w14:paraId="26609073" w14:textId="77777777" w:rsidTr="006359FA">
        <w:trPr>
          <w:trHeight w:val="554"/>
        </w:trPr>
        <w:tc>
          <w:tcPr>
            <w:tcW w:w="9854" w:type="dxa"/>
            <w:gridSpan w:val="8"/>
            <w:tcBorders>
              <w:top w:val="nil"/>
            </w:tcBorders>
          </w:tcPr>
          <w:p w14:paraId="6B6F42BF" w14:textId="77777777" w:rsidR="00AE7EE7" w:rsidRDefault="00AE7EE7" w:rsidP="006359FA">
            <w:pPr>
              <w:jc w:val="both"/>
            </w:pPr>
          </w:p>
        </w:tc>
      </w:tr>
      <w:tr w:rsidR="00AE7EE7" w14:paraId="156B64B5" w14:textId="77777777" w:rsidTr="006359FA">
        <w:tc>
          <w:tcPr>
            <w:tcW w:w="3085" w:type="dxa"/>
            <w:shd w:val="clear" w:color="auto" w:fill="F7CAAC"/>
          </w:tcPr>
          <w:p w14:paraId="61925761" w14:textId="77777777" w:rsidR="00AE7EE7" w:rsidRDefault="00AE7EE7" w:rsidP="006359F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62F08A4" w14:textId="77777777" w:rsidR="00AE7EE7" w:rsidRDefault="00AE7EE7" w:rsidP="006359FA">
            <w:pPr>
              <w:jc w:val="both"/>
            </w:pPr>
          </w:p>
        </w:tc>
      </w:tr>
      <w:tr w:rsidR="00AE7EE7" w14:paraId="23DB136B" w14:textId="77777777" w:rsidTr="006359FA">
        <w:trPr>
          <w:trHeight w:val="3938"/>
        </w:trPr>
        <w:tc>
          <w:tcPr>
            <w:tcW w:w="9854" w:type="dxa"/>
            <w:gridSpan w:val="8"/>
            <w:tcBorders>
              <w:top w:val="nil"/>
              <w:bottom w:val="single" w:sz="12" w:space="0" w:color="auto"/>
            </w:tcBorders>
          </w:tcPr>
          <w:p w14:paraId="54032129" w14:textId="77777777" w:rsidR="00AE7EE7" w:rsidRDefault="00AE7EE7" w:rsidP="006359FA">
            <w:pPr>
              <w:jc w:val="both"/>
            </w:pPr>
            <w:r w:rsidRPr="00BE2A42">
              <w:t>Cílem předmětu je seznámit studenty s CBRN terorismem. Hlavní pozornost bude věnována možnostem zneužití nebezpečných látek k CBRN terorismu včetně modelování havarijních scénářů. Popis a charakteristika hlavních ničivých komponent</w:t>
            </w:r>
            <w:r>
              <w:t>,</w:t>
            </w:r>
            <w:r w:rsidRPr="00BE2A42">
              <w:t xml:space="preserve"> </w:t>
            </w:r>
            <w:r>
              <w:t>s</w:t>
            </w:r>
            <w:r w:rsidRPr="00BE2A42">
              <w:t>větová hnutí za eliminaci ZHN. Závěrečná témata odborného předmětu budou zaměřena na základní principy ochrany obyvatelstva před CBRN látkami, bezpečnost společnosti a ochranu obyvatelstva před možnostmi napadení CBRN terorismem.</w:t>
            </w:r>
          </w:p>
          <w:p w14:paraId="171BFE95" w14:textId="77777777" w:rsidR="00AE7EE7" w:rsidRDefault="00AE7EE7" w:rsidP="006359FA">
            <w:pPr>
              <w:jc w:val="both"/>
            </w:pPr>
          </w:p>
          <w:p w14:paraId="2802680E" w14:textId="77777777" w:rsidR="00AE7EE7" w:rsidRDefault="00AE7EE7" w:rsidP="006359FA">
            <w:pPr>
              <w:jc w:val="both"/>
            </w:pPr>
            <w:r>
              <w:t>Hlavní témata:</w:t>
            </w:r>
          </w:p>
          <w:p w14:paraId="7F5EB753" w14:textId="77777777" w:rsidR="00AE7EE7" w:rsidRDefault="00AE7EE7" w:rsidP="00FB1440">
            <w:pPr>
              <w:pStyle w:val="Odstavecseseznamem"/>
              <w:numPr>
                <w:ilvl w:val="0"/>
                <w:numId w:val="30"/>
              </w:numPr>
              <w:jc w:val="both"/>
            </w:pPr>
            <w:r>
              <w:t>Úvod do předmětu a národní legislativa k CBRN terorismu.</w:t>
            </w:r>
          </w:p>
          <w:p w14:paraId="6FABEDF9" w14:textId="77777777" w:rsidR="00AE7EE7" w:rsidRDefault="00AE7EE7" w:rsidP="00FB1440">
            <w:pPr>
              <w:pStyle w:val="Odstavecseseznamem"/>
              <w:numPr>
                <w:ilvl w:val="0"/>
                <w:numId w:val="30"/>
              </w:numPr>
              <w:jc w:val="both"/>
            </w:pPr>
            <w:r>
              <w:t>Zákaz chemických zbraní ve světě a v České republice.</w:t>
            </w:r>
          </w:p>
          <w:p w14:paraId="31D56F5B" w14:textId="77777777" w:rsidR="00AE7EE7" w:rsidRDefault="00AE7EE7" w:rsidP="00FB1440">
            <w:pPr>
              <w:pStyle w:val="Odstavecseseznamem"/>
              <w:numPr>
                <w:ilvl w:val="0"/>
                <w:numId w:val="30"/>
              </w:numPr>
              <w:jc w:val="both"/>
            </w:pPr>
            <w:r>
              <w:t>Zákaz bakteriologických (biologických) a toxinových zbraní ve světě a v České republice.</w:t>
            </w:r>
          </w:p>
          <w:p w14:paraId="641DC050" w14:textId="77777777" w:rsidR="00AE7EE7" w:rsidRDefault="00AE7EE7" w:rsidP="00FB1440">
            <w:pPr>
              <w:pStyle w:val="Odstavecseseznamem"/>
              <w:numPr>
                <w:ilvl w:val="0"/>
                <w:numId w:val="30"/>
              </w:numPr>
              <w:jc w:val="both"/>
            </w:pPr>
            <w:r>
              <w:t>Zákaz jaderných zbraní ve světě a v České republice.</w:t>
            </w:r>
          </w:p>
          <w:p w14:paraId="64679720" w14:textId="77777777" w:rsidR="00AE7EE7" w:rsidRDefault="00AE7EE7" w:rsidP="00FB1440">
            <w:pPr>
              <w:pStyle w:val="Odstavecseseznamem"/>
              <w:numPr>
                <w:ilvl w:val="0"/>
                <w:numId w:val="30"/>
              </w:numPr>
              <w:jc w:val="both"/>
            </w:pPr>
            <w:r>
              <w:t>Národní akční plán pro boj s terorismem v České republice.</w:t>
            </w:r>
          </w:p>
          <w:p w14:paraId="751D8D33" w14:textId="77777777" w:rsidR="00AE7EE7" w:rsidRDefault="00AE7EE7" w:rsidP="00FB1440">
            <w:pPr>
              <w:pStyle w:val="Odstavecseseznamem"/>
              <w:numPr>
                <w:ilvl w:val="0"/>
                <w:numId w:val="30"/>
              </w:numPr>
              <w:jc w:val="both"/>
            </w:pPr>
            <w:r>
              <w:t>Bojové chemické látky a toxiny.</w:t>
            </w:r>
          </w:p>
          <w:p w14:paraId="09BED0EC" w14:textId="77777777" w:rsidR="00AE7EE7" w:rsidRDefault="00AE7EE7" w:rsidP="00FB1440">
            <w:pPr>
              <w:pStyle w:val="Odstavecseseznamem"/>
              <w:numPr>
                <w:ilvl w:val="0"/>
                <w:numId w:val="30"/>
              </w:numPr>
              <w:jc w:val="both"/>
            </w:pPr>
            <w:r>
              <w:t>Bakteriologické, biologické a infekční látky a agens.</w:t>
            </w:r>
          </w:p>
          <w:p w14:paraId="786196B8" w14:textId="77777777" w:rsidR="00AE7EE7" w:rsidRDefault="00AE7EE7" w:rsidP="00FB1440">
            <w:pPr>
              <w:pStyle w:val="Odstavecseseznamem"/>
              <w:numPr>
                <w:ilvl w:val="0"/>
                <w:numId w:val="30"/>
              </w:numPr>
              <w:jc w:val="both"/>
            </w:pPr>
            <w:r>
              <w:t>Radionuklidy a jaderné materiály.</w:t>
            </w:r>
          </w:p>
          <w:p w14:paraId="52DFF865" w14:textId="77777777" w:rsidR="00AE7EE7" w:rsidRDefault="00AE7EE7" w:rsidP="00FB1440">
            <w:pPr>
              <w:pStyle w:val="Odstavecseseznamem"/>
              <w:numPr>
                <w:ilvl w:val="0"/>
                <w:numId w:val="30"/>
              </w:numPr>
              <w:jc w:val="both"/>
            </w:pPr>
            <w:r>
              <w:t>Možné scénáře zneužití CBRN látek k CBRN terorismu.</w:t>
            </w:r>
          </w:p>
          <w:p w14:paraId="754915BA" w14:textId="77777777" w:rsidR="00AE7EE7" w:rsidRDefault="00AE7EE7" w:rsidP="00FB1440">
            <w:pPr>
              <w:pStyle w:val="Odstavecseseznamem"/>
              <w:numPr>
                <w:ilvl w:val="0"/>
                <w:numId w:val="30"/>
              </w:numPr>
              <w:jc w:val="both"/>
            </w:pPr>
            <w:r>
              <w:t>Světová hnutí za eliminaci ZHN a tvorbu pásem bez JZ a ZHN a Nobelovy ceny za mír v oblasti ZHN.</w:t>
            </w:r>
          </w:p>
          <w:p w14:paraId="0FD37503" w14:textId="77777777" w:rsidR="00AE7EE7" w:rsidRDefault="00AE7EE7" w:rsidP="00FB1440">
            <w:pPr>
              <w:pStyle w:val="Odstavecseseznamem"/>
              <w:numPr>
                <w:ilvl w:val="0"/>
                <w:numId w:val="30"/>
              </w:numPr>
              <w:jc w:val="both"/>
            </w:pPr>
            <w:r>
              <w:t>Národní strategie a národní akční plán pro CBRN v České republice.</w:t>
            </w:r>
          </w:p>
          <w:p w14:paraId="3E3CB20E" w14:textId="77777777" w:rsidR="00AE7EE7" w:rsidRDefault="00AE7EE7" w:rsidP="00FB1440">
            <w:pPr>
              <w:pStyle w:val="Odstavecseseznamem"/>
              <w:numPr>
                <w:ilvl w:val="0"/>
                <w:numId w:val="30"/>
              </w:numPr>
              <w:jc w:val="both"/>
            </w:pPr>
            <w:r>
              <w:t>Základní principy ochrany obyvatelstva před CBRN látkami.</w:t>
            </w:r>
          </w:p>
          <w:p w14:paraId="570F161E" w14:textId="77777777" w:rsidR="00AE7EE7" w:rsidRDefault="00AE7EE7" w:rsidP="00FB1440">
            <w:pPr>
              <w:pStyle w:val="Odstavecseseznamem"/>
              <w:numPr>
                <w:ilvl w:val="0"/>
                <w:numId w:val="30"/>
              </w:numPr>
              <w:jc w:val="both"/>
            </w:pPr>
            <w:r>
              <w:t>Připravenost obyvatelstva na napadení CBRN látkami v České republice.</w:t>
            </w:r>
          </w:p>
          <w:p w14:paraId="3987A53E" w14:textId="325A8E3A" w:rsidR="00FE0C0C" w:rsidRDefault="00FE0C0C" w:rsidP="00FE0C0C">
            <w:pPr>
              <w:pStyle w:val="Odstavecseseznamem"/>
              <w:jc w:val="both"/>
            </w:pPr>
          </w:p>
        </w:tc>
      </w:tr>
      <w:tr w:rsidR="00AE7EE7" w14:paraId="540C2925" w14:textId="77777777" w:rsidTr="006359FA">
        <w:trPr>
          <w:trHeight w:val="265"/>
        </w:trPr>
        <w:tc>
          <w:tcPr>
            <w:tcW w:w="3652" w:type="dxa"/>
            <w:gridSpan w:val="2"/>
            <w:tcBorders>
              <w:top w:val="nil"/>
            </w:tcBorders>
            <w:shd w:val="clear" w:color="auto" w:fill="F7CAAC"/>
          </w:tcPr>
          <w:p w14:paraId="2684A5D2" w14:textId="77777777" w:rsidR="00AE7EE7" w:rsidRDefault="00AE7EE7" w:rsidP="006359F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49DA3ABC" w14:textId="77777777" w:rsidR="00AE7EE7" w:rsidRDefault="00AE7EE7" w:rsidP="006359FA">
            <w:pPr>
              <w:jc w:val="both"/>
            </w:pPr>
          </w:p>
        </w:tc>
      </w:tr>
      <w:tr w:rsidR="00AE7EE7" w14:paraId="5C50946E" w14:textId="77777777" w:rsidTr="00A938C8">
        <w:trPr>
          <w:trHeight w:val="694"/>
        </w:trPr>
        <w:tc>
          <w:tcPr>
            <w:tcW w:w="9854" w:type="dxa"/>
            <w:gridSpan w:val="8"/>
            <w:tcBorders>
              <w:top w:val="nil"/>
            </w:tcBorders>
          </w:tcPr>
          <w:p w14:paraId="71934B07" w14:textId="77777777" w:rsidR="00AE7EE7" w:rsidRPr="001C1F75" w:rsidRDefault="00AE7EE7" w:rsidP="006359FA">
            <w:pPr>
              <w:jc w:val="both"/>
              <w:rPr>
                <w:b/>
              </w:rPr>
            </w:pPr>
            <w:r w:rsidRPr="001C1F75">
              <w:rPr>
                <w:b/>
              </w:rPr>
              <w:t>Povinná literatura:</w:t>
            </w:r>
          </w:p>
          <w:p w14:paraId="1A445C22" w14:textId="2DFF4C51" w:rsidR="00590A7E" w:rsidRDefault="00590A7E" w:rsidP="00590A7E">
            <w:pPr>
              <w:jc w:val="both"/>
            </w:pPr>
            <w:r>
              <w:t xml:space="preserve">VIČAR, Dušan, Ivan PRINC, Ivan MAŠEK a Otakar J. MIKA. </w:t>
            </w:r>
            <w:r w:rsidRPr="003E0732">
              <w:rPr>
                <w:i/>
              </w:rPr>
              <w:t xml:space="preserve">Nuclear, </w:t>
            </w:r>
            <w:r>
              <w:rPr>
                <w:i/>
              </w:rPr>
              <w:t>R</w:t>
            </w:r>
            <w:r w:rsidRPr="003E0732">
              <w:rPr>
                <w:i/>
              </w:rPr>
              <w:t xml:space="preserve">adiological and </w:t>
            </w:r>
            <w:r>
              <w:rPr>
                <w:i/>
              </w:rPr>
              <w:t>C</w:t>
            </w:r>
            <w:r w:rsidRPr="003E0732">
              <w:rPr>
                <w:i/>
              </w:rPr>
              <w:t xml:space="preserve">hemical </w:t>
            </w:r>
            <w:r>
              <w:rPr>
                <w:i/>
              </w:rPr>
              <w:t>W</w:t>
            </w:r>
            <w:r w:rsidRPr="003E0732">
              <w:rPr>
                <w:i/>
              </w:rPr>
              <w:t xml:space="preserve">eapons, </w:t>
            </w:r>
            <w:r>
              <w:rPr>
                <w:i/>
              </w:rPr>
              <w:t>R</w:t>
            </w:r>
            <w:r w:rsidRPr="003E0732">
              <w:rPr>
                <w:i/>
              </w:rPr>
              <w:t xml:space="preserve">adiation and </w:t>
            </w:r>
            <w:r>
              <w:rPr>
                <w:i/>
              </w:rPr>
              <w:t>C</w:t>
            </w:r>
            <w:r w:rsidRPr="003E0732">
              <w:rPr>
                <w:i/>
              </w:rPr>
              <w:t xml:space="preserve">hemical </w:t>
            </w:r>
            <w:r>
              <w:rPr>
                <w:i/>
              </w:rPr>
              <w:t>A</w:t>
            </w:r>
            <w:r w:rsidRPr="003E0732">
              <w:rPr>
                <w:i/>
              </w:rPr>
              <w:t>ccidents</w:t>
            </w:r>
            <w:r>
              <w:t xml:space="preserve">. Zlín: Tomas Bata University in Zlín, 2021, 1 online zdroj (371 stran). ISBN 978-80-7678-053-8. Dostupné také z: </w:t>
            </w:r>
            <w:hyperlink r:id="rId83" w:history="1">
              <w:r w:rsidRPr="00EA488F">
                <w:rPr>
                  <w:rStyle w:val="Hypertextovodkaz"/>
                </w:rPr>
                <w:t>https://digilib.k.utb.cz/handle/10563/50136</w:t>
              </w:r>
            </w:hyperlink>
            <w:r>
              <w:t xml:space="preserve"> .</w:t>
            </w:r>
          </w:p>
          <w:p w14:paraId="4B8F44B7" w14:textId="77777777" w:rsidR="00590A7E" w:rsidRDefault="00590A7E" w:rsidP="00590A7E">
            <w:pPr>
              <w:jc w:val="both"/>
            </w:pPr>
            <w:r>
              <w:t xml:space="preserve">AMIARD, Jean-Claude. </w:t>
            </w:r>
            <w:r w:rsidRPr="003E0732">
              <w:rPr>
                <w:i/>
              </w:rPr>
              <w:t xml:space="preserve">Disarmament and </w:t>
            </w:r>
            <w:r>
              <w:rPr>
                <w:i/>
              </w:rPr>
              <w:t>D</w:t>
            </w:r>
            <w:r w:rsidRPr="003E0732">
              <w:rPr>
                <w:i/>
              </w:rPr>
              <w:t xml:space="preserve">ecommissioning in the </w:t>
            </w:r>
            <w:r>
              <w:rPr>
                <w:i/>
              </w:rPr>
              <w:t>N</w:t>
            </w:r>
            <w:r w:rsidRPr="003E0732">
              <w:rPr>
                <w:i/>
              </w:rPr>
              <w:t xml:space="preserve">uclear </w:t>
            </w:r>
            <w:r>
              <w:rPr>
                <w:i/>
              </w:rPr>
              <w:t>D</w:t>
            </w:r>
            <w:r w:rsidRPr="003E0732">
              <w:rPr>
                <w:i/>
              </w:rPr>
              <w:t>omain</w:t>
            </w:r>
            <w:r>
              <w:t>. London: ISTE, 2021, 1 online resource (368 pages). Radioactive risk set. Dostupné z: doi:9781119855538</w:t>
            </w:r>
          </w:p>
          <w:p w14:paraId="524BFB71" w14:textId="77777777" w:rsidR="00590A7E" w:rsidRDefault="00590A7E" w:rsidP="00590A7E">
            <w:pPr>
              <w:jc w:val="both"/>
            </w:pPr>
            <w:r>
              <w:t xml:space="preserve">TU, Anthony T. </w:t>
            </w:r>
            <w:r w:rsidRPr="003E0732">
              <w:rPr>
                <w:i/>
              </w:rPr>
              <w:t xml:space="preserve">Chemical and </w:t>
            </w:r>
            <w:r>
              <w:rPr>
                <w:i/>
              </w:rPr>
              <w:t>B</w:t>
            </w:r>
            <w:r w:rsidRPr="003E0732">
              <w:rPr>
                <w:i/>
              </w:rPr>
              <w:t xml:space="preserve">iological </w:t>
            </w:r>
            <w:r>
              <w:rPr>
                <w:i/>
              </w:rPr>
              <w:t>W</w:t>
            </w:r>
            <w:r w:rsidRPr="003E0732">
              <w:rPr>
                <w:i/>
              </w:rPr>
              <w:t xml:space="preserve">eapons and </w:t>
            </w:r>
            <w:r>
              <w:rPr>
                <w:i/>
              </w:rPr>
              <w:t>T</w:t>
            </w:r>
            <w:r w:rsidRPr="003E0732">
              <w:rPr>
                <w:i/>
              </w:rPr>
              <w:t>errorism</w:t>
            </w:r>
            <w:r>
              <w:t>. Boca Raton: CRC Press, Taylor &amp; Francis Group, [2018], xi, 183 s. ISBN 978-1-138-03338-2.</w:t>
            </w:r>
          </w:p>
          <w:p w14:paraId="463336BA" w14:textId="77777777" w:rsidR="00AE7EE7" w:rsidRDefault="00AE7EE7" w:rsidP="006359FA">
            <w:pPr>
              <w:jc w:val="both"/>
            </w:pPr>
          </w:p>
          <w:p w14:paraId="35C74AD3" w14:textId="77777777" w:rsidR="00AE7EE7" w:rsidRPr="001C1F75" w:rsidRDefault="00AE7EE7" w:rsidP="006359FA">
            <w:pPr>
              <w:jc w:val="both"/>
              <w:rPr>
                <w:b/>
              </w:rPr>
            </w:pPr>
            <w:r w:rsidRPr="001C1F75">
              <w:rPr>
                <w:b/>
              </w:rPr>
              <w:t>Doporučená literatura:</w:t>
            </w:r>
          </w:p>
          <w:p w14:paraId="1039AA2E" w14:textId="0ED8B67F" w:rsidR="00590A7E" w:rsidRDefault="00590A7E" w:rsidP="00590A7E">
            <w:pPr>
              <w:jc w:val="both"/>
            </w:pPr>
            <w:r>
              <w:t xml:space="preserve">VIČAR, Dušan. Nové hrozby CBRN: </w:t>
            </w:r>
            <w:r w:rsidRPr="003E0732">
              <w:rPr>
                <w:i/>
              </w:rPr>
              <w:t>Studijní materiály ze seminářů</w:t>
            </w:r>
            <w:r>
              <w:t xml:space="preserve">. Zlín: Univerzita Tomáše Bati ve Zlíně, 2021, 1 online zdroj (150 stran). ISBN 978-80-7454-989-2. Dostupné také z: </w:t>
            </w:r>
            <w:hyperlink r:id="rId84" w:history="1">
              <w:r w:rsidRPr="00EA488F">
                <w:rPr>
                  <w:rStyle w:val="Hypertextovodkaz"/>
                </w:rPr>
                <w:t>https://digilib.k.utb.cz/handle/10563/46002</w:t>
              </w:r>
            </w:hyperlink>
            <w:r>
              <w:t xml:space="preserve"> .</w:t>
            </w:r>
          </w:p>
          <w:p w14:paraId="0F4257A4" w14:textId="77777777" w:rsidR="00590A7E" w:rsidRDefault="00590A7E" w:rsidP="00590A7E">
            <w:pPr>
              <w:jc w:val="both"/>
            </w:pPr>
            <w:r>
              <w:lastRenderedPageBreak/>
              <w:t xml:space="preserve">FOREST, James J. F. </w:t>
            </w:r>
            <w:r w:rsidRPr="003E0732">
              <w:rPr>
                <w:i/>
              </w:rPr>
              <w:t xml:space="preserve">The </w:t>
            </w:r>
            <w:r>
              <w:rPr>
                <w:i/>
              </w:rPr>
              <w:t>T</w:t>
            </w:r>
            <w:r w:rsidRPr="003E0732">
              <w:rPr>
                <w:i/>
              </w:rPr>
              <w:t xml:space="preserve">errorism </w:t>
            </w:r>
            <w:r>
              <w:rPr>
                <w:i/>
              </w:rPr>
              <w:t>L</w:t>
            </w:r>
            <w:r w:rsidRPr="003E0732">
              <w:rPr>
                <w:i/>
              </w:rPr>
              <w:t xml:space="preserve">ectures: </w:t>
            </w:r>
            <w:r>
              <w:rPr>
                <w:i/>
              </w:rPr>
              <w:t>A</w:t>
            </w:r>
            <w:r w:rsidRPr="003E0732">
              <w:rPr>
                <w:i/>
              </w:rPr>
              <w:t xml:space="preserve"> </w:t>
            </w:r>
            <w:r>
              <w:rPr>
                <w:i/>
              </w:rPr>
              <w:t>C</w:t>
            </w:r>
            <w:r w:rsidRPr="003E0732">
              <w:rPr>
                <w:i/>
              </w:rPr>
              <w:t xml:space="preserve">omprehensive </w:t>
            </w:r>
            <w:r>
              <w:rPr>
                <w:i/>
              </w:rPr>
              <w:t>C</w:t>
            </w:r>
            <w:r w:rsidRPr="003E0732">
              <w:rPr>
                <w:i/>
              </w:rPr>
              <w:t xml:space="preserve">ollestion for the </w:t>
            </w:r>
            <w:r>
              <w:rPr>
                <w:i/>
              </w:rPr>
              <w:t>S</w:t>
            </w:r>
            <w:r w:rsidRPr="003E0732">
              <w:rPr>
                <w:i/>
              </w:rPr>
              <w:t xml:space="preserve">tudent of </w:t>
            </w:r>
            <w:r>
              <w:rPr>
                <w:i/>
              </w:rPr>
              <w:t>T</w:t>
            </w:r>
            <w:r w:rsidRPr="003E0732">
              <w:rPr>
                <w:i/>
              </w:rPr>
              <w:t xml:space="preserve">errorism, </w:t>
            </w:r>
            <w:r>
              <w:rPr>
                <w:i/>
              </w:rPr>
              <w:t>C</w:t>
            </w:r>
            <w:r w:rsidRPr="003E0732">
              <w:rPr>
                <w:i/>
              </w:rPr>
              <w:t xml:space="preserve">ounterterrorism, and </w:t>
            </w:r>
            <w:r>
              <w:rPr>
                <w:i/>
              </w:rPr>
              <w:t>N</w:t>
            </w:r>
            <w:r w:rsidRPr="003E0732">
              <w:rPr>
                <w:i/>
              </w:rPr>
              <w:t xml:space="preserve">ational </w:t>
            </w:r>
            <w:r>
              <w:rPr>
                <w:i/>
              </w:rPr>
              <w:t>S</w:t>
            </w:r>
            <w:r w:rsidRPr="003E0732">
              <w:rPr>
                <w:i/>
              </w:rPr>
              <w:t>ecurity</w:t>
            </w:r>
            <w:r>
              <w:t>. Third edition. Stevens Point: Nortia Press, [2019], xvi, 442 s. ISBN 978-1-940503-16-5.</w:t>
            </w:r>
          </w:p>
          <w:p w14:paraId="7F28F981" w14:textId="77777777" w:rsidR="00590A7E" w:rsidRDefault="00590A7E" w:rsidP="00590A7E">
            <w:pPr>
              <w:jc w:val="both"/>
            </w:pPr>
            <w:r>
              <w:t xml:space="preserve">HESTERMAN, Jennifer L. </w:t>
            </w:r>
            <w:r w:rsidRPr="003E0732">
              <w:rPr>
                <w:i/>
              </w:rPr>
              <w:t xml:space="preserve">Soft </w:t>
            </w:r>
            <w:r>
              <w:rPr>
                <w:i/>
              </w:rPr>
              <w:t>T</w:t>
            </w:r>
            <w:r w:rsidRPr="003E0732">
              <w:rPr>
                <w:i/>
              </w:rPr>
              <w:t xml:space="preserve">arget </w:t>
            </w:r>
            <w:r>
              <w:rPr>
                <w:i/>
              </w:rPr>
              <w:t>H</w:t>
            </w:r>
            <w:r w:rsidRPr="003E0732">
              <w:rPr>
                <w:i/>
              </w:rPr>
              <w:t xml:space="preserve">ardening: </w:t>
            </w:r>
            <w:r>
              <w:rPr>
                <w:i/>
              </w:rPr>
              <w:t>P</w:t>
            </w:r>
            <w:r w:rsidRPr="003E0732">
              <w:rPr>
                <w:i/>
              </w:rPr>
              <w:t xml:space="preserve">rotecting </w:t>
            </w:r>
            <w:r>
              <w:rPr>
                <w:i/>
              </w:rPr>
              <w:t>P</w:t>
            </w:r>
            <w:r w:rsidRPr="003E0732">
              <w:rPr>
                <w:i/>
              </w:rPr>
              <w:t xml:space="preserve">eople from </w:t>
            </w:r>
            <w:r>
              <w:rPr>
                <w:i/>
              </w:rPr>
              <w:t>A</w:t>
            </w:r>
            <w:r w:rsidRPr="003E0732">
              <w:rPr>
                <w:i/>
              </w:rPr>
              <w:t>ttack</w:t>
            </w:r>
            <w:r>
              <w:t>. Second Edition. London: Routledge, Taylor &amp; Francis Group, 2019, xxvi, 460 s. ISBN 9781138391109.</w:t>
            </w:r>
          </w:p>
          <w:p w14:paraId="61F8BC47" w14:textId="77777777" w:rsidR="00590A7E" w:rsidRDefault="00590A7E" w:rsidP="00590A7E">
            <w:pPr>
              <w:jc w:val="both"/>
            </w:pPr>
            <w:r>
              <w:t xml:space="preserve">BENNETT, Brian T. </w:t>
            </w:r>
            <w:r w:rsidRPr="003E0732">
              <w:rPr>
                <w:i/>
              </w:rPr>
              <w:t xml:space="preserve">Understanding, </w:t>
            </w:r>
            <w:r>
              <w:rPr>
                <w:i/>
              </w:rPr>
              <w:t>A</w:t>
            </w:r>
            <w:r w:rsidRPr="003E0732">
              <w:rPr>
                <w:i/>
              </w:rPr>
              <w:t xml:space="preserve">ssessing, and </w:t>
            </w:r>
            <w:r>
              <w:rPr>
                <w:i/>
              </w:rPr>
              <w:t>R</w:t>
            </w:r>
            <w:r w:rsidRPr="003E0732">
              <w:rPr>
                <w:i/>
              </w:rPr>
              <w:t xml:space="preserve">esponding to </w:t>
            </w:r>
            <w:r>
              <w:rPr>
                <w:i/>
              </w:rPr>
              <w:t>T</w:t>
            </w:r>
            <w:r w:rsidRPr="003E0732">
              <w:rPr>
                <w:i/>
              </w:rPr>
              <w:t xml:space="preserve">errorism: </w:t>
            </w:r>
            <w:r>
              <w:rPr>
                <w:i/>
              </w:rPr>
              <w:t>P</w:t>
            </w:r>
            <w:r w:rsidRPr="003E0732">
              <w:rPr>
                <w:i/>
              </w:rPr>
              <w:t xml:space="preserve">rotecting </w:t>
            </w:r>
            <w:r>
              <w:rPr>
                <w:i/>
              </w:rPr>
              <w:t>C</w:t>
            </w:r>
            <w:r w:rsidRPr="003E0732">
              <w:rPr>
                <w:i/>
              </w:rPr>
              <w:t xml:space="preserve">ritical </w:t>
            </w:r>
            <w:r>
              <w:rPr>
                <w:i/>
              </w:rPr>
              <w:t>I</w:t>
            </w:r>
            <w:r w:rsidRPr="003E0732">
              <w:rPr>
                <w:i/>
              </w:rPr>
              <w:t xml:space="preserve">nfrastructure and </w:t>
            </w:r>
            <w:r>
              <w:rPr>
                <w:i/>
              </w:rPr>
              <w:t>P</w:t>
            </w:r>
            <w:r w:rsidRPr="003E0732">
              <w:rPr>
                <w:i/>
              </w:rPr>
              <w:t>ersonnel</w:t>
            </w:r>
            <w:r>
              <w:t>. Second edition. Hoboken: Wiley, 2018, xiv, 487 s. ISBN 978-1-119-23778-5.</w:t>
            </w:r>
          </w:p>
          <w:p w14:paraId="6CD25695" w14:textId="1E5BD7B9" w:rsidR="00AE7EE7" w:rsidRDefault="00590A7E" w:rsidP="00590A7E">
            <w:pPr>
              <w:jc w:val="both"/>
            </w:pPr>
            <w:r>
              <w:t xml:space="preserve">BULLOCK, Jane A., George D. HADDOW a Damon P. COPPOLA. </w:t>
            </w:r>
            <w:r w:rsidRPr="003E0732">
              <w:rPr>
                <w:i/>
              </w:rPr>
              <w:t xml:space="preserve">Homeland </w:t>
            </w:r>
            <w:r>
              <w:rPr>
                <w:i/>
              </w:rPr>
              <w:t>S</w:t>
            </w:r>
            <w:r w:rsidRPr="003E0732">
              <w:rPr>
                <w:i/>
              </w:rPr>
              <w:t xml:space="preserve">ecurity: </w:t>
            </w:r>
            <w:r>
              <w:rPr>
                <w:i/>
              </w:rPr>
              <w:t>T</w:t>
            </w:r>
            <w:r w:rsidRPr="003E0732">
              <w:rPr>
                <w:i/>
              </w:rPr>
              <w:t xml:space="preserve">he </w:t>
            </w:r>
            <w:r>
              <w:rPr>
                <w:i/>
              </w:rPr>
              <w:t>E</w:t>
            </w:r>
            <w:r w:rsidRPr="003E0732">
              <w:rPr>
                <w:i/>
              </w:rPr>
              <w:t>ssentials. Second edition</w:t>
            </w:r>
            <w:r>
              <w:t>. Oxford: Butterworth-Heinemann, [2018], xvi, 421 s. ISBN 978-0-12-804465-0.</w:t>
            </w:r>
          </w:p>
        </w:tc>
      </w:tr>
      <w:tr w:rsidR="00AE7EE7" w14:paraId="3341A76C" w14:textId="77777777" w:rsidTr="006359FA">
        <w:tc>
          <w:tcPr>
            <w:tcW w:w="9854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A5B1502" w14:textId="77777777" w:rsidR="00AE7EE7" w:rsidRDefault="00AE7EE7" w:rsidP="006359F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AE7EE7" w14:paraId="276AA9C8" w14:textId="77777777" w:rsidTr="006359FA">
        <w:tc>
          <w:tcPr>
            <w:tcW w:w="4786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78C0AED3" w14:textId="77777777" w:rsidR="00AE7EE7" w:rsidRDefault="00AE7EE7" w:rsidP="006359F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12FFD7A1" w14:textId="77777777" w:rsidR="00AE7EE7" w:rsidRDefault="00AE7EE7" w:rsidP="006359FA">
            <w:pPr>
              <w:jc w:val="both"/>
            </w:pPr>
            <w:r>
              <w:t>14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7C000271" w14:textId="77777777" w:rsidR="00AE7EE7" w:rsidRDefault="00AE7EE7" w:rsidP="006359F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AE7EE7" w14:paraId="17FA12E3" w14:textId="77777777" w:rsidTr="006359FA">
        <w:tc>
          <w:tcPr>
            <w:tcW w:w="9854" w:type="dxa"/>
            <w:gridSpan w:val="8"/>
            <w:shd w:val="clear" w:color="auto" w:fill="F7CAAC"/>
          </w:tcPr>
          <w:p w14:paraId="42001388" w14:textId="77777777" w:rsidR="00AE7EE7" w:rsidRDefault="00AE7EE7" w:rsidP="006359F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AE7EE7" w14:paraId="4E2027C1" w14:textId="77777777" w:rsidTr="006359FA">
        <w:trPr>
          <w:trHeight w:val="1373"/>
        </w:trPr>
        <w:tc>
          <w:tcPr>
            <w:tcW w:w="9854" w:type="dxa"/>
            <w:gridSpan w:val="8"/>
          </w:tcPr>
          <w:p w14:paraId="6FB35711" w14:textId="77777777" w:rsidR="00AE7EE7" w:rsidRDefault="00AE7EE7" w:rsidP="006359FA">
            <w:pPr>
              <w:jc w:val="both"/>
            </w:pPr>
            <w:r w:rsidRPr="00216CA3">
              <w:t>Studenti se účastní výuky ve stanoveném počtu hodin, kde je jim redukovanou formou prezentována látka výše uvedeného rozsahu a jsou jim určeny části učiva k samostatnému nastudování. Hodnocení individuálních úkolů studentů a korekce informací získaných samostudiem probíhá na skupinových a individuálních konzultacích, prostřednictvím elektronické pošty, portálu UTB</w:t>
            </w:r>
            <w:r>
              <w:t xml:space="preserve"> ve Zlíně</w:t>
            </w:r>
            <w:r w:rsidRPr="00216CA3">
              <w:t xml:space="preserve"> nebo v systému MOODLE. V souladu s vnitřními předpisy FLKŘ má každý akademický pracovník stanoveny konzultační hodiny v rozsahu minimálně 2 hodiny týdně. Dle potřeby jsou dále konzultace možné i</w:t>
            </w:r>
            <w:r>
              <w:t> </w:t>
            </w:r>
            <w:r w:rsidRPr="00216CA3">
              <w:t>po předchozí e</w:t>
            </w:r>
            <w:r>
              <w:t>-</w:t>
            </w:r>
            <w:r w:rsidRPr="00216CA3">
              <w:t>mailové či telefonické dohodě.</w:t>
            </w:r>
          </w:p>
        </w:tc>
      </w:tr>
    </w:tbl>
    <w:p w14:paraId="42A1E543" w14:textId="77777777" w:rsidR="00AE7EE7" w:rsidRDefault="00AE7EE7" w:rsidP="00AE7EE7">
      <w:pPr>
        <w:spacing w:after="160" w:line="259" w:lineRule="auto"/>
      </w:pPr>
    </w:p>
    <w:p w14:paraId="759E7860" w14:textId="51B6EBA1" w:rsidR="00E45D3E" w:rsidRDefault="00E45D3E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E45D3E" w14:paraId="36A920D7" w14:textId="77777777" w:rsidTr="006359FA">
        <w:tc>
          <w:tcPr>
            <w:tcW w:w="9854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035D8AF9" w14:textId="77777777" w:rsidR="00E45D3E" w:rsidRDefault="00E45D3E" w:rsidP="006359FA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E45D3E" w14:paraId="3D2A610A" w14:textId="77777777" w:rsidTr="006359FA">
        <w:tc>
          <w:tcPr>
            <w:tcW w:w="3085" w:type="dxa"/>
            <w:tcBorders>
              <w:top w:val="double" w:sz="4" w:space="0" w:color="auto"/>
            </w:tcBorders>
            <w:shd w:val="clear" w:color="auto" w:fill="F7CAAC"/>
          </w:tcPr>
          <w:p w14:paraId="115DA7CA" w14:textId="77777777" w:rsidR="00E45D3E" w:rsidRDefault="00E45D3E" w:rsidP="006359F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50FAB624" w14:textId="77777777" w:rsidR="00E45D3E" w:rsidRPr="00A938C8" w:rsidRDefault="00E45D3E" w:rsidP="006359FA">
            <w:pPr>
              <w:jc w:val="both"/>
              <w:rPr>
                <w:b/>
              </w:rPr>
            </w:pPr>
            <w:r w:rsidRPr="00A938C8">
              <w:rPr>
                <w:b/>
              </w:rPr>
              <w:t>Nové hrozby CBRN</w:t>
            </w:r>
          </w:p>
        </w:tc>
      </w:tr>
      <w:tr w:rsidR="00E45D3E" w14:paraId="7A82EE90" w14:textId="77777777" w:rsidTr="006359FA">
        <w:tc>
          <w:tcPr>
            <w:tcW w:w="3085" w:type="dxa"/>
            <w:shd w:val="clear" w:color="auto" w:fill="F7CAAC"/>
          </w:tcPr>
          <w:p w14:paraId="1DD98DEF" w14:textId="77777777" w:rsidR="00E45D3E" w:rsidRDefault="00E45D3E" w:rsidP="006359F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3E26C05F" w14:textId="752932DE" w:rsidR="00E45D3E" w:rsidRDefault="00E45D3E" w:rsidP="006359FA">
            <w:pPr>
              <w:jc w:val="both"/>
            </w:pPr>
            <w:r>
              <w:t>povinný,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6FAEDF57" w14:textId="77777777" w:rsidR="00E45D3E" w:rsidRDefault="00E45D3E" w:rsidP="006359F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22BAFCDA" w14:textId="77777777" w:rsidR="00E45D3E" w:rsidRDefault="00E45D3E" w:rsidP="006359FA">
            <w:pPr>
              <w:jc w:val="both"/>
            </w:pPr>
            <w:r w:rsidRPr="00465258">
              <w:t>2/ZS</w:t>
            </w:r>
          </w:p>
        </w:tc>
      </w:tr>
      <w:tr w:rsidR="00E45D3E" w14:paraId="7F142753" w14:textId="77777777" w:rsidTr="006359FA">
        <w:tc>
          <w:tcPr>
            <w:tcW w:w="3085" w:type="dxa"/>
            <w:shd w:val="clear" w:color="auto" w:fill="F7CAAC"/>
          </w:tcPr>
          <w:p w14:paraId="0C07136F" w14:textId="77777777" w:rsidR="00E45D3E" w:rsidRDefault="00E45D3E" w:rsidP="006359F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06814C64" w14:textId="0C6D90E3" w:rsidR="00E45D3E" w:rsidRDefault="00E45D3E" w:rsidP="00E45D3E">
            <w:pPr>
              <w:jc w:val="both"/>
            </w:pPr>
            <w:r w:rsidRPr="00465258">
              <w:t>26p</w:t>
            </w:r>
            <w:r>
              <w:t xml:space="preserve"> + 1</w:t>
            </w:r>
            <w:r w:rsidRPr="00465258">
              <w:t>3s</w:t>
            </w:r>
          </w:p>
        </w:tc>
        <w:tc>
          <w:tcPr>
            <w:tcW w:w="889" w:type="dxa"/>
            <w:shd w:val="clear" w:color="auto" w:fill="F7CAAC"/>
          </w:tcPr>
          <w:p w14:paraId="295C3B3F" w14:textId="77777777" w:rsidR="00E45D3E" w:rsidRDefault="00E45D3E" w:rsidP="006359F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5259AC17" w14:textId="70565F9C" w:rsidR="00E45D3E" w:rsidRDefault="00E45D3E" w:rsidP="006359FA">
            <w:pPr>
              <w:jc w:val="both"/>
            </w:pPr>
            <w:r>
              <w:t>39</w:t>
            </w:r>
          </w:p>
        </w:tc>
        <w:tc>
          <w:tcPr>
            <w:tcW w:w="2156" w:type="dxa"/>
            <w:shd w:val="clear" w:color="auto" w:fill="F7CAAC"/>
          </w:tcPr>
          <w:p w14:paraId="552BBDC7" w14:textId="77777777" w:rsidR="00E45D3E" w:rsidRDefault="00E45D3E" w:rsidP="006359F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0A1C69D1" w14:textId="77777777" w:rsidR="00E45D3E" w:rsidRDefault="00E45D3E" w:rsidP="006359FA">
            <w:pPr>
              <w:jc w:val="both"/>
            </w:pPr>
            <w:r>
              <w:t>4</w:t>
            </w:r>
          </w:p>
        </w:tc>
      </w:tr>
      <w:tr w:rsidR="00E45D3E" w14:paraId="52618F2B" w14:textId="77777777" w:rsidTr="006359FA">
        <w:tc>
          <w:tcPr>
            <w:tcW w:w="3085" w:type="dxa"/>
            <w:shd w:val="clear" w:color="auto" w:fill="F7CAAC"/>
          </w:tcPr>
          <w:p w14:paraId="4335A864" w14:textId="77777777" w:rsidR="00E45D3E" w:rsidRDefault="00E45D3E" w:rsidP="006359F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7C89ED4D" w14:textId="77777777" w:rsidR="00E45D3E" w:rsidRDefault="00E45D3E" w:rsidP="006359FA">
            <w:pPr>
              <w:jc w:val="both"/>
            </w:pPr>
          </w:p>
        </w:tc>
      </w:tr>
      <w:tr w:rsidR="00E45D3E" w14:paraId="4FAD1E79" w14:textId="77777777" w:rsidTr="006359FA">
        <w:tc>
          <w:tcPr>
            <w:tcW w:w="3085" w:type="dxa"/>
            <w:shd w:val="clear" w:color="auto" w:fill="F7CAAC"/>
          </w:tcPr>
          <w:p w14:paraId="03BE498E" w14:textId="77777777" w:rsidR="00E45D3E" w:rsidRDefault="00E45D3E" w:rsidP="006359F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36187366" w14:textId="51176C4A" w:rsidR="00E45D3E" w:rsidRDefault="00E07675" w:rsidP="006359FA">
            <w:pPr>
              <w:jc w:val="both"/>
            </w:pPr>
            <w:r>
              <w:t>Zápočet, zkouška.</w:t>
            </w:r>
          </w:p>
        </w:tc>
        <w:tc>
          <w:tcPr>
            <w:tcW w:w="2156" w:type="dxa"/>
            <w:shd w:val="clear" w:color="auto" w:fill="F7CAAC"/>
          </w:tcPr>
          <w:p w14:paraId="630FED57" w14:textId="77777777" w:rsidR="00E45D3E" w:rsidRDefault="00E45D3E" w:rsidP="006359F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751101E9" w14:textId="77777777" w:rsidR="00E45D3E" w:rsidRDefault="00E45D3E" w:rsidP="006359FA">
            <w:pPr>
              <w:jc w:val="both"/>
            </w:pPr>
            <w:r>
              <w:t>přednášky,</w:t>
            </w:r>
          </w:p>
          <w:p w14:paraId="288349A6" w14:textId="77777777" w:rsidR="00E45D3E" w:rsidRDefault="00E45D3E" w:rsidP="006359FA">
            <w:pPr>
              <w:jc w:val="both"/>
            </w:pPr>
            <w:r>
              <w:t>semináře</w:t>
            </w:r>
          </w:p>
        </w:tc>
      </w:tr>
      <w:tr w:rsidR="00E45D3E" w14:paraId="065DF207" w14:textId="77777777" w:rsidTr="006359FA">
        <w:tc>
          <w:tcPr>
            <w:tcW w:w="3085" w:type="dxa"/>
            <w:shd w:val="clear" w:color="auto" w:fill="F7CAAC"/>
          </w:tcPr>
          <w:p w14:paraId="3F76F880" w14:textId="77777777" w:rsidR="00E45D3E" w:rsidRDefault="00E45D3E" w:rsidP="006359F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2281998" w14:textId="2C5454C0" w:rsidR="00E45D3E" w:rsidRDefault="00E45D3E" w:rsidP="006359FA">
            <w:pPr>
              <w:jc w:val="both"/>
            </w:pPr>
            <w:r w:rsidRPr="00465258">
              <w:t xml:space="preserve">Zápočet: aktivní účast na nejméně 80 % seminářů, vypracování </w:t>
            </w:r>
            <w:r>
              <w:t>seminární práce</w:t>
            </w:r>
            <w:r w:rsidRPr="00465258">
              <w:t xml:space="preserve"> na</w:t>
            </w:r>
            <w:r w:rsidR="00FE0C0C">
              <w:t> </w:t>
            </w:r>
            <w:r w:rsidRPr="00465258">
              <w:t>zadané odborné téma</w:t>
            </w:r>
            <w:r w:rsidR="00E07675">
              <w:t>.</w:t>
            </w:r>
          </w:p>
          <w:p w14:paraId="676AC6EA" w14:textId="32108B8B" w:rsidR="00E45D3E" w:rsidRDefault="00E45D3E" w:rsidP="006359FA">
            <w:pPr>
              <w:jc w:val="both"/>
            </w:pPr>
            <w:r w:rsidRPr="00465258">
              <w:t>Zkouška</w:t>
            </w:r>
            <w:r>
              <w:t>: k</w:t>
            </w:r>
            <w:r w:rsidRPr="00465258">
              <w:t>ombinovaná</w:t>
            </w:r>
            <w:r w:rsidR="00E07675">
              <w:t>.</w:t>
            </w:r>
          </w:p>
        </w:tc>
      </w:tr>
      <w:tr w:rsidR="00E45D3E" w14:paraId="61EDFF84" w14:textId="77777777" w:rsidTr="006359FA">
        <w:trPr>
          <w:trHeight w:val="554"/>
        </w:trPr>
        <w:tc>
          <w:tcPr>
            <w:tcW w:w="9854" w:type="dxa"/>
            <w:gridSpan w:val="8"/>
            <w:tcBorders>
              <w:top w:val="nil"/>
            </w:tcBorders>
          </w:tcPr>
          <w:p w14:paraId="5D1AA30D" w14:textId="77777777" w:rsidR="00E45D3E" w:rsidRDefault="00E45D3E" w:rsidP="006359FA">
            <w:pPr>
              <w:jc w:val="both"/>
            </w:pPr>
          </w:p>
        </w:tc>
      </w:tr>
      <w:tr w:rsidR="00E45D3E" w14:paraId="3032E278" w14:textId="77777777" w:rsidTr="006359FA">
        <w:trPr>
          <w:trHeight w:val="197"/>
        </w:trPr>
        <w:tc>
          <w:tcPr>
            <w:tcW w:w="3085" w:type="dxa"/>
            <w:tcBorders>
              <w:top w:val="nil"/>
            </w:tcBorders>
            <w:shd w:val="clear" w:color="auto" w:fill="F7CAAC"/>
          </w:tcPr>
          <w:p w14:paraId="027043F9" w14:textId="77777777" w:rsidR="00E45D3E" w:rsidRDefault="00E45D3E" w:rsidP="006359F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27EC52D8" w14:textId="77777777" w:rsidR="00E45D3E" w:rsidRPr="00465258" w:rsidRDefault="00E45D3E" w:rsidP="006359FA">
            <w:pPr>
              <w:jc w:val="both"/>
              <w:rPr>
                <w:color w:val="444444"/>
              </w:rPr>
            </w:pPr>
            <w:r>
              <w:rPr>
                <w:color w:val="444444"/>
              </w:rPr>
              <w:t>Ing. Pavel Tomášek, Ph.D.</w:t>
            </w:r>
          </w:p>
        </w:tc>
      </w:tr>
      <w:tr w:rsidR="00E45D3E" w14:paraId="4CC59C9F" w14:textId="77777777" w:rsidTr="006359FA">
        <w:trPr>
          <w:trHeight w:val="243"/>
        </w:trPr>
        <w:tc>
          <w:tcPr>
            <w:tcW w:w="3085" w:type="dxa"/>
            <w:tcBorders>
              <w:top w:val="nil"/>
            </w:tcBorders>
            <w:shd w:val="clear" w:color="auto" w:fill="F7CAAC"/>
          </w:tcPr>
          <w:p w14:paraId="2B26D057" w14:textId="77777777" w:rsidR="00E45D3E" w:rsidRDefault="00E45D3E" w:rsidP="006359F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0B135CAB" w14:textId="77777777" w:rsidR="00E45D3E" w:rsidRDefault="00E45D3E" w:rsidP="006359FA">
            <w:pPr>
              <w:jc w:val="both"/>
            </w:pPr>
            <w:r>
              <w:t>Garant stanovuje obsah přednášek, seminářů a dohlíží na jejich jednotné vedení.</w:t>
            </w:r>
          </w:p>
          <w:p w14:paraId="00D6D568" w14:textId="6CFC8599" w:rsidR="00E45D3E" w:rsidRDefault="00E45D3E" w:rsidP="00E45D3E">
            <w:pPr>
              <w:jc w:val="both"/>
            </w:pPr>
            <w:r>
              <w:t>Garan</w:t>
            </w:r>
            <w:r w:rsidR="00A938C8">
              <w:t>t přímo vyučuje 100 % přednášek a vede semináře</w:t>
            </w:r>
          </w:p>
        </w:tc>
      </w:tr>
      <w:tr w:rsidR="00E45D3E" w14:paraId="203108C6" w14:textId="77777777" w:rsidTr="006359FA">
        <w:tc>
          <w:tcPr>
            <w:tcW w:w="3085" w:type="dxa"/>
            <w:shd w:val="clear" w:color="auto" w:fill="F7CAAC"/>
          </w:tcPr>
          <w:p w14:paraId="54164F30" w14:textId="77777777" w:rsidR="00E45D3E" w:rsidRDefault="00E45D3E" w:rsidP="006359F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6E8B80E" w14:textId="01E9C4C5" w:rsidR="00E45D3E" w:rsidRDefault="00E45D3E" w:rsidP="006359FA">
            <w:pPr>
              <w:jc w:val="both"/>
            </w:pPr>
            <w:r w:rsidRPr="00BE2A42">
              <w:t>Ing. Pavel Tomášek, Ph.D. – přednášky (</w:t>
            </w:r>
            <w:r>
              <w:t>100</w:t>
            </w:r>
            <w:r w:rsidRPr="00BE2A42">
              <w:t xml:space="preserve"> %)</w:t>
            </w:r>
            <w:r>
              <w:t>,</w:t>
            </w:r>
            <w:r w:rsidR="00A938C8">
              <w:t xml:space="preserve"> semináře (100 %)</w:t>
            </w:r>
          </w:p>
          <w:p w14:paraId="58E9E633" w14:textId="71110132" w:rsidR="00E45D3E" w:rsidRDefault="00E45D3E" w:rsidP="00E45D3E">
            <w:pPr>
              <w:jc w:val="both"/>
            </w:pPr>
          </w:p>
        </w:tc>
      </w:tr>
      <w:tr w:rsidR="00E45D3E" w14:paraId="3566CDED" w14:textId="77777777" w:rsidTr="006359FA">
        <w:trPr>
          <w:trHeight w:val="554"/>
        </w:trPr>
        <w:tc>
          <w:tcPr>
            <w:tcW w:w="9854" w:type="dxa"/>
            <w:gridSpan w:val="8"/>
            <w:tcBorders>
              <w:top w:val="nil"/>
            </w:tcBorders>
          </w:tcPr>
          <w:p w14:paraId="142A4A08" w14:textId="77777777" w:rsidR="00E45D3E" w:rsidRDefault="00E45D3E" w:rsidP="006359FA">
            <w:pPr>
              <w:jc w:val="both"/>
            </w:pPr>
          </w:p>
        </w:tc>
      </w:tr>
      <w:tr w:rsidR="00E45D3E" w14:paraId="6290E484" w14:textId="77777777" w:rsidTr="006359FA">
        <w:tc>
          <w:tcPr>
            <w:tcW w:w="3085" w:type="dxa"/>
            <w:shd w:val="clear" w:color="auto" w:fill="F7CAAC"/>
          </w:tcPr>
          <w:p w14:paraId="43F6DFB4" w14:textId="77777777" w:rsidR="00E45D3E" w:rsidRDefault="00E45D3E" w:rsidP="006359F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0F0D7BA" w14:textId="77777777" w:rsidR="00E45D3E" w:rsidRDefault="00E45D3E" w:rsidP="006359FA">
            <w:pPr>
              <w:jc w:val="both"/>
            </w:pPr>
          </w:p>
        </w:tc>
      </w:tr>
      <w:tr w:rsidR="00E45D3E" w14:paraId="1D4BA76A" w14:textId="77777777" w:rsidTr="006359FA">
        <w:trPr>
          <w:trHeight w:val="3938"/>
        </w:trPr>
        <w:tc>
          <w:tcPr>
            <w:tcW w:w="9854" w:type="dxa"/>
            <w:gridSpan w:val="8"/>
            <w:tcBorders>
              <w:top w:val="nil"/>
              <w:bottom w:val="single" w:sz="12" w:space="0" w:color="auto"/>
            </w:tcBorders>
          </w:tcPr>
          <w:p w14:paraId="6B9B9629" w14:textId="77777777" w:rsidR="00E45D3E" w:rsidRDefault="00E45D3E" w:rsidP="006359FA">
            <w:pPr>
              <w:jc w:val="both"/>
            </w:pPr>
            <w:r w:rsidRPr="00BE2A42">
              <w:t>Cílem předmětu je seznámit studenty s CBRN terorismem. Hlavní pozornost bude věnována možnostem zneužití nebezpečných látek k CBRN terorismu včetně modelování havarijních scénářů. Popis a charakteristika hlavních ničivých komponent</w:t>
            </w:r>
            <w:r>
              <w:t>,</w:t>
            </w:r>
            <w:r w:rsidRPr="00BE2A42">
              <w:t xml:space="preserve"> </w:t>
            </w:r>
            <w:r>
              <w:t>s</w:t>
            </w:r>
            <w:r w:rsidRPr="00BE2A42">
              <w:t>větová hnutí za eliminaci ZHN. Závěrečná témata odborného předmětu budou zaměřena na základní principy ochrany obyvatelstva před CBRN látkami, bezpečnost společnosti a ochranu obyvatelstva před možnostmi napadení CBRN terorismem.</w:t>
            </w:r>
          </w:p>
          <w:p w14:paraId="4ADC868D" w14:textId="77777777" w:rsidR="00E45D3E" w:rsidRDefault="00E45D3E" w:rsidP="006359FA">
            <w:pPr>
              <w:jc w:val="both"/>
            </w:pPr>
          </w:p>
          <w:p w14:paraId="0922992E" w14:textId="77777777" w:rsidR="00E45D3E" w:rsidRDefault="00E45D3E" w:rsidP="006359FA">
            <w:pPr>
              <w:jc w:val="both"/>
            </w:pPr>
            <w:r>
              <w:t>Hlavní témata:</w:t>
            </w:r>
          </w:p>
          <w:p w14:paraId="0F5B37E8" w14:textId="77777777" w:rsidR="00E45D3E" w:rsidRDefault="00E45D3E" w:rsidP="00FB1440">
            <w:pPr>
              <w:pStyle w:val="Odstavecseseznamem"/>
              <w:numPr>
                <w:ilvl w:val="0"/>
                <w:numId w:val="31"/>
              </w:numPr>
              <w:jc w:val="both"/>
            </w:pPr>
            <w:r>
              <w:t>Úvod do předmětu a národní legislativa k CBRN terorismu.</w:t>
            </w:r>
          </w:p>
          <w:p w14:paraId="397C699E" w14:textId="77777777" w:rsidR="00E45D3E" w:rsidRDefault="00E45D3E" w:rsidP="00FB1440">
            <w:pPr>
              <w:pStyle w:val="Odstavecseseznamem"/>
              <w:numPr>
                <w:ilvl w:val="0"/>
                <w:numId w:val="31"/>
              </w:numPr>
              <w:jc w:val="both"/>
            </w:pPr>
            <w:r>
              <w:t>Zákaz chemických zbraní ve světě a v České republice.</w:t>
            </w:r>
          </w:p>
          <w:p w14:paraId="74EC9DEC" w14:textId="77777777" w:rsidR="00E45D3E" w:rsidRDefault="00E45D3E" w:rsidP="00FB1440">
            <w:pPr>
              <w:pStyle w:val="Odstavecseseznamem"/>
              <w:numPr>
                <w:ilvl w:val="0"/>
                <w:numId w:val="31"/>
              </w:numPr>
              <w:jc w:val="both"/>
            </w:pPr>
            <w:r>
              <w:t>Zákaz bakteriologických (biologických) a toxinových zbraní ve světě a v České republice.</w:t>
            </w:r>
          </w:p>
          <w:p w14:paraId="34736A89" w14:textId="77777777" w:rsidR="00E45D3E" w:rsidRDefault="00E45D3E" w:rsidP="00FB1440">
            <w:pPr>
              <w:pStyle w:val="Odstavecseseznamem"/>
              <w:numPr>
                <w:ilvl w:val="0"/>
                <w:numId w:val="31"/>
              </w:numPr>
              <w:jc w:val="both"/>
            </w:pPr>
            <w:r>
              <w:t>Zákaz jaderných zbraní ve světě a v České republice.</w:t>
            </w:r>
          </w:p>
          <w:p w14:paraId="4ACAD0BA" w14:textId="77777777" w:rsidR="00E45D3E" w:rsidRDefault="00E45D3E" w:rsidP="00FB1440">
            <w:pPr>
              <w:pStyle w:val="Odstavecseseznamem"/>
              <w:numPr>
                <w:ilvl w:val="0"/>
                <w:numId w:val="31"/>
              </w:numPr>
              <w:jc w:val="both"/>
            </w:pPr>
            <w:r>
              <w:t>Národní akční plán pro boj s terorismem v České republice.</w:t>
            </w:r>
          </w:p>
          <w:p w14:paraId="61B649EF" w14:textId="77777777" w:rsidR="00E45D3E" w:rsidRDefault="00E45D3E" w:rsidP="00FB1440">
            <w:pPr>
              <w:pStyle w:val="Odstavecseseznamem"/>
              <w:numPr>
                <w:ilvl w:val="0"/>
                <w:numId w:val="31"/>
              </w:numPr>
              <w:jc w:val="both"/>
            </w:pPr>
            <w:r>
              <w:t>Bojové chemické látky a toxiny.</w:t>
            </w:r>
          </w:p>
          <w:p w14:paraId="293F31EA" w14:textId="77777777" w:rsidR="00E45D3E" w:rsidRDefault="00E45D3E" w:rsidP="00FB1440">
            <w:pPr>
              <w:pStyle w:val="Odstavecseseznamem"/>
              <w:numPr>
                <w:ilvl w:val="0"/>
                <w:numId w:val="31"/>
              </w:numPr>
              <w:jc w:val="both"/>
            </w:pPr>
            <w:r>
              <w:t>Bakteriologické, biologické a infekční látky a agens.</w:t>
            </w:r>
          </w:p>
          <w:p w14:paraId="786A9A8C" w14:textId="77777777" w:rsidR="00E45D3E" w:rsidRDefault="00E45D3E" w:rsidP="00FB1440">
            <w:pPr>
              <w:pStyle w:val="Odstavecseseznamem"/>
              <w:numPr>
                <w:ilvl w:val="0"/>
                <w:numId w:val="31"/>
              </w:numPr>
              <w:jc w:val="both"/>
            </w:pPr>
            <w:r>
              <w:t>Radionuklidy a jaderné materiály.</w:t>
            </w:r>
          </w:p>
          <w:p w14:paraId="2CB7E412" w14:textId="77777777" w:rsidR="00E45D3E" w:rsidRDefault="00E45D3E" w:rsidP="00FB1440">
            <w:pPr>
              <w:pStyle w:val="Odstavecseseznamem"/>
              <w:numPr>
                <w:ilvl w:val="0"/>
                <w:numId w:val="31"/>
              </w:numPr>
              <w:jc w:val="both"/>
            </w:pPr>
            <w:r>
              <w:t>Možné scénáře zneužití CBRN látek k CBRN terorismu.</w:t>
            </w:r>
          </w:p>
          <w:p w14:paraId="25B56015" w14:textId="77777777" w:rsidR="00E45D3E" w:rsidRDefault="00E45D3E" w:rsidP="00FB1440">
            <w:pPr>
              <w:pStyle w:val="Odstavecseseznamem"/>
              <w:numPr>
                <w:ilvl w:val="0"/>
                <w:numId w:val="31"/>
              </w:numPr>
              <w:jc w:val="both"/>
            </w:pPr>
            <w:r>
              <w:t>Světová hnutí za eliminaci ZHN a tvorbu pásem bez JZ a ZHN a Nobelovy ceny za mír v oblasti ZHN.</w:t>
            </w:r>
          </w:p>
          <w:p w14:paraId="3A33BB6E" w14:textId="77777777" w:rsidR="00E45D3E" w:rsidRDefault="00E45D3E" w:rsidP="00FB1440">
            <w:pPr>
              <w:pStyle w:val="Odstavecseseznamem"/>
              <w:numPr>
                <w:ilvl w:val="0"/>
                <w:numId w:val="31"/>
              </w:numPr>
              <w:jc w:val="both"/>
            </w:pPr>
            <w:r>
              <w:t>Národní strategie a národní akční plán pro CBRN v České republice.</w:t>
            </w:r>
          </w:p>
          <w:p w14:paraId="6DAA2E78" w14:textId="77777777" w:rsidR="00E45D3E" w:rsidRDefault="00E45D3E" w:rsidP="00FB1440">
            <w:pPr>
              <w:pStyle w:val="Odstavecseseznamem"/>
              <w:numPr>
                <w:ilvl w:val="0"/>
                <w:numId w:val="31"/>
              </w:numPr>
              <w:jc w:val="both"/>
            </w:pPr>
            <w:r>
              <w:t>Základní principy ochrany obyvatelstva před CBRN látkami.</w:t>
            </w:r>
          </w:p>
          <w:p w14:paraId="0C1AFD70" w14:textId="77777777" w:rsidR="00E45D3E" w:rsidRDefault="00E45D3E" w:rsidP="00FB1440">
            <w:pPr>
              <w:pStyle w:val="Odstavecseseznamem"/>
              <w:numPr>
                <w:ilvl w:val="0"/>
                <w:numId w:val="31"/>
              </w:numPr>
              <w:jc w:val="both"/>
            </w:pPr>
            <w:r>
              <w:t>Připravenost obyvatelstva na napadení CBRN látkami v České republice.</w:t>
            </w:r>
          </w:p>
          <w:p w14:paraId="34C5A4AF" w14:textId="494C385C" w:rsidR="00FE0C0C" w:rsidRDefault="00FE0C0C" w:rsidP="00FE0C0C">
            <w:pPr>
              <w:pStyle w:val="Odstavecseseznamem"/>
              <w:jc w:val="both"/>
            </w:pPr>
          </w:p>
        </w:tc>
      </w:tr>
      <w:tr w:rsidR="00E45D3E" w14:paraId="77D050BE" w14:textId="77777777" w:rsidTr="006359FA">
        <w:trPr>
          <w:trHeight w:val="265"/>
        </w:trPr>
        <w:tc>
          <w:tcPr>
            <w:tcW w:w="3652" w:type="dxa"/>
            <w:gridSpan w:val="2"/>
            <w:tcBorders>
              <w:top w:val="nil"/>
            </w:tcBorders>
            <w:shd w:val="clear" w:color="auto" w:fill="F7CAAC"/>
          </w:tcPr>
          <w:p w14:paraId="7A625F2D" w14:textId="77777777" w:rsidR="00E45D3E" w:rsidRDefault="00E45D3E" w:rsidP="006359F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2AEA411A" w14:textId="77777777" w:rsidR="00E45D3E" w:rsidRDefault="00E45D3E" w:rsidP="006359FA">
            <w:pPr>
              <w:jc w:val="both"/>
            </w:pPr>
          </w:p>
        </w:tc>
      </w:tr>
      <w:tr w:rsidR="00E45D3E" w14:paraId="14BE8873" w14:textId="77777777" w:rsidTr="00A938C8">
        <w:trPr>
          <w:trHeight w:val="411"/>
        </w:trPr>
        <w:tc>
          <w:tcPr>
            <w:tcW w:w="9854" w:type="dxa"/>
            <w:gridSpan w:val="8"/>
            <w:tcBorders>
              <w:top w:val="nil"/>
            </w:tcBorders>
          </w:tcPr>
          <w:p w14:paraId="0DB6821C" w14:textId="77777777" w:rsidR="00E45D3E" w:rsidRPr="001C1F75" w:rsidRDefault="00E45D3E" w:rsidP="006359FA">
            <w:pPr>
              <w:jc w:val="both"/>
              <w:rPr>
                <w:b/>
              </w:rPr>
            </w:pPr>
            <w:r w:rsidRPr="001C1F75">
              <w:rPr>
                <w:b/>
              </w:rPr>
              <w:t>Povinná literatura:</w:t>
            </w:r>
          </w:p>
          <w:p w14:paraId="71B1D3A1" w14:textId="77777777" w:rsidR="00590A7E" w:rsidRPr="00BA1C09" w:rsidRDefault="00590A7E" w:rsidP="00590A7E">
            <w:pPr>
              <w:jc w:val="both"/>
            </w:pPr>
            <w:r w:rsidRPr="00BA1C09">
              <w:t xml:space="preserve">VIČAR, Dušan, Ivan PRINC, Ivan MAŠEK a Otakar J. MIKA. </w:t>
            </w:r>
            <w:r w:rsidRPr="00BA1C09">
              <w:rPr>
                <w:i/>
              </w:rPr>
              <w:t>Nuclear, Radiological and Chemical Weapons, Radiation and Chemical Accidents</w:t>
            </w:r>
            <w:r w:rsidRPr="00BA1C09">
              <w:t>. Zlín: Tomas Bata University in Zlín, 2021, 1 online zdroj (371 stran). ISBN 978-80-7678-053-8. Dostupné také z: https://digilib.k.utb.cz/handle/10563/50136</w:t>
            </w:r>
          </w:p>
          <w:p w14:paraId="4E10A9F2" w14:textId="77777777" w:rsidR="00590A7E" w:rsidRPr="00BA1C09" w:rsidRDefault="00590A7E" w:rsidP="00590A7E">
            <w:pPr>
              <w:jc w:val="both"/>
            </w:pPr>
            <w:r w:rsidRPr="00BA1C09">
              <w:t xml:space="preserve">AMIARD, Jean-Claude. </w:t>
            </w:r>
            <w:r w:rsidRPr="00BA1C09">
              <w:rPr>
                <w:i/>
              </w:rPr>
              <w:t>Disarmament and Decommissioning in the Nuclear Domain</w:t>
            </w:r>
            <w:r w:rsidRPr="00BA1C09">
              <w:t>. London: ISTE, 2021, 1 online resource (368 pages). Radioactive risk set. Dostupné z: doi:9781119855538</w:t>
            </w:r>
          </w:p>
          <w:p w14:paraId="70547676" w14:textId="77777777" w:rsidR="00590A7E" w:rsidRPr="00BA1C09" w:rsidRDefault="00590A7E" w:rsidP="00590A7E">
            <w:pPr>
              <w:jc w:val="both"/>
            </w:pPr>
            <w:r w:rsidRPr="00BA1C09">
              <w:t xml:space="preserve">TU, Anthony T. </w:t>
            </w:r>
            <w:r w:rsidRPr="00BA1C09">
              <w:rPr>
                <w:i/>
              </w:rPr>
              <w:t>Chemical and Biological Weapons and Terrorism</w:t>
            </w:r>
            <w:r w:rsidRPr="00BA1C09">
              <w:t>. Boca Raton: CRC Press, Taylor &amp; Francis Group, [2018], xi, 183 s. ISBN 978-1-138-03338-2.</w:t>
            </w:r>
          </w:p>
          <w:p w14:paraId="3D9BA376" w14:textId="77777777" w:rsidR="00E45D3E" w:rsidRDefault="00E45D3E" w:rsidP="006359FA">
            <w:pPr>
              <w:jc w:val="both"/>
            </w:pPr>
          </w:p>
          <w:p w14:paraId="16DAAA22" w14:textId="77777777" w:rsidR="00E45D3E" w:rsidRPr="001C1F75" w:rsidRDefault="00E45D3E" w:rsidP="006359FA">
            <w:pPr>
              <w:jc w:val="both"/>
              <w:rPr>
                <w:b/>
              </w:rPr>
            </w:pPr>
            <w:r w:rsidRPr="001C1F75">
              <w:rPr>
                <w:b/>
              </w:rPr>
              <w:t>Doporučená literatura:</w:t>
            </w:r>
          </w:p>
          <w:p w14:paraId="74335EA5" w14:textId="77777777" w:rsidR="00590A7E" w:rsidRPr="00BA1C09" w:rsidRDefault="00590A7E" w:rsidP="00590A7E">
            <w:pPr>
              <w:jc w:val="both"/>
            </w:pPr>
            <w:r w:rsidRPr="00BA1C09">
              <w:t xml:space="preserve">VIČAR, Dušan. Nové hrozby CBRN: </w:t>
            </w:r>
            <w:r w:rsidRPr="00BA1C09">
              <w:rPr>
                <w:i/>
              </w:rPr>
              <w:t>Studijní materiály ze seminářů</w:t>
            </w:r>
            <w:r w:rsidRPr="00BA1C09">
              <w:t>. Zlín: Univerzita Tomáše Bati ve Zlíně, 2021, 1 online zdroj (150 stran). ISBN 978-80-7454-989-2. Dostupné také z: https://digilib.k.utb.cz/handle/10563/46002</w:t>
            </w:r>
          </w:p>
          <w:p w14:paraId="71C2C82A" w14:textId="77777777" w:rsidR="00590A7E" w:rsidRPr="00BA1C09" w:rsidRDefault="00590A7E" w:rsidP="00590A7E">
            <w:pPr>
              <w:jc w:val="both"/>
            </w:pPr>
            <w:r w:rsidRPr="00BA1C09">
              <w:lastRenderedPageBreak/>
              <w:t xml:space="preserve">FOREST, James J. F. </w:t>
            </w:r>
            <w:r w:rsidRPr="00BA1C09">
              <w:rPr>
                <w:i/>
              </w:rPr>
              <w:t>The Terrorism Lectures: A Comprehensive Collestion for the Student of Terrorism, Counterterrorism, and National Security</w:t>
            </w:r>
            <w:r w:rsidRPr="00BA1C09">
              <w:t>. Third edition. Stevens Point: Nortia Press, [2019], xvi, 442 s. ISBN 978-1-940503-16-5.</w:t>
            </w:r>
          </w:p>
          <w:p w14:paraId="5885E692" w14:textId="77777777" w:rsidR="00590A7E" w:rsidRPr="00BA1C09" w:rsidRDefault="00590A7E" w:rsidP="00590A7E">
            <w:pPr>
              <w:jc w:val="both"/>
            </w:pPr>
            <w:r w:rsidRPr="00BA1C09">
              <w:t xml:space="preserve">HESTERMAN, Jennifer L. </w:t>
            </w:r>
            <w:r w:rsidRPr="00BA1C09">
              <w:rPr>
                <w:i/>
              </w:rPr>
              <w:t>Soft Target Hardening: Protecting People from Attack</w:t>
            </w:r>
            <w:r w:rsidRPr="00BA1C09">
              <w:t>. Second Edition. London: Routledge, Taylor &amp; Francis Group, 2019, xxvi, 460 s. ISBN 9781138391109.</w:t>
            </w:r>
          </w:p>
          <w:p w14:paraId="23EB5DDC" w14:textId="77777777" w:rsidR="00590A7E" w:rsidRPr="00BA1C09" w:rsidRDefault="00590A7E" w:rsidP="00590A7E">
            <w:pPr>
              <w:jc w:val="both"/>
            </w:pPr>
            <w:r w:rsidRPr="00BA1C09">
              <w:t xml:space="preserve">BENNETT, Brian T. </w:t>
            </w:r>
            <w:r w:rsidRPr="00BA1C09">
              <w:rPr>
                <w:i/>
              </w:rPr>
              <w:t>Understanding, Assessing, and Responding to Terrorism: Protecting Critical Infrastructure and Personnel</w:t>
            </w:r>
            <w:r w:rsidRPr="00BA1C09">
              <w:t>. Second edition. Hoboken: Wiley, 2018, xiv, 487 s. ISBN 978-1-119-23778-5.</w:t>
            </w:r>
          </w:p>
          <w:p w14:paraId="34FE242C" w14:textId="177C8D34" w:rsidR="00E45D3E" w:rsidRDefault="00590A7E" w:rsidP="00590A7E">
            <w:pPr>
              <w:jc w:val="both"/>
            </w:pPr>
            <w:r w:rsidRPr="00BA1C09">
              <w:t xml:space="preserve">BULLOCK, Jane A., George D. HADDOW a Damon P. COPPOLA. </w:t>
            </w:r>
            <w:r w:rsidRPr="00BA1C09">
              <w:rPr>
                <w:i/>
              </w:rPr>
              <w:t>Homeland Security: The Essentials. Second edition</w:t>
            </w:r>
            <w:r w:rsidRPr="00BA1C09">
              <w:t>. Oxford: Butterworth-Heinemann, [2018], xvi, 421 s. ISBN 978-0-12-804465-0.</w:t>
            </w:r>
          </w:p>
        </w:tc>
      </w:tr>
      <w:tr w:rsidR="00E45D3E" w14:paraId="5345E0B7" w14:textId="77777777" w:rsidTr="006359FA">
        <w:tc>
          <w:tcPr>
            <w:tcW w:w="9854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C855CCC" w14:textId="77777777" w:rsidR="00E45D3E" w:rsidRDefault="00E45D3E" w:rsidP="006359F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E45D3E" w14:paraId="7D9ECF41" w14:textId="77777777" w:rsidTr="006359FA">
        <w:tc>
          <w:tcPr>
            <w:tcW w:w="4786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3ACAA7D2" w14:textId="77777777" w:rsidR="00E45D3E" w:rsidRDefault="00E45D3E" w:rsidP="006359F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0B94E6E1" w14:textId="77777777" w:rsidR="00E45D3E" w:rsidRDefault="00E45D3E" w:rsidP="006359FA">
            <w:pPr>
              <w:jc w:val="both"/>
            </w:pPr>
            <w:r>
              <w:t>14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6A69F311" w14:textId="77777777" w:rsidR="00E45D3E" w:rsidRDefault="00E45D3E" w:rsidP="006359F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E45D3E" w14:paraId="22D56120" w14:textId="77777777" w:rsidTr="006359FA">
        <w:tc>
          <w:tcPr>
            <w:tcW w:w="9854" w:type="dxa"/>
            <w:gridSpan w:val="8"/>
            <w:shd w:val="clear" w:color="auto" w:fill="F7CAAC"/>
          </w:tcPr>
          <w:p w14:paraId="5081E906" w14:textId="77777777" w:rsidR="00E45D3E" w:rsidRDefault="00E45D3E" w:rsidP="006359F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E45D3E" w14:paraId="4C630C7C" w14:textId="77777777" w:rsidTr="006359FA">
        <w:trPr>
          <w:trHeight w:val="1373"/>
        </w:trPr>
        <w:tc>
          <w:tcPr>
            <w:tcW w:w="9854" w:type="dxa"/>
            <w:gridSpan w:val="8"/>
          </w:tcPr>
          <w:p w14:paraId="6EFBC936" w14:textId="77777777" w:rsidR="00E45D3E" w:rsidRDefault="00E45D3E" w:rsidP="006359FA">
            <w:pPr>
              <w:jc w:val="both"/>
            </w:pPr>
            <w:r w:rsidRPr="00216CA3">
              <w:t>Studenti se účastní výuky ve stanoveném počtu hodin, kde je jim redukovanou formou prezentována látka výše uvedeného rozsahu a jsou jim určeny části učiva k samostatnému nastudování. Hodnocení individuálních úkolů studentů a korekce informací získaných samostudiem probíhá na skupinových a individuálních konzultacích, prostřednictvím elektronické pošty, portálu UTB</w:t>
            </w:r>
            <w:r>
              <w:t xml:space="preserve"> ve Zlíně</w:t>
            </w:r>
            <w:r w:rsidRPr="00216CA3">
              <w:t xml:space="preserve"> nebo v systému MOODLE. V souladu s vnitřními předpisy FLKŘ má každý akademický pracovník stanoveny konzultační hodiny v rozsahu minimálně 2 hodiny týdně. Dle potřeby jsou dále konzultace možné i</w:t>
            </w:r>
            <w:r>
              <w:t> </w:t>
            </w:r>
            <w:r w:rsidRPr="00216CA3">
              <w:t>po předchozí e</w:t>
            </w:r>
            <w:r>
              <w:t>-</w:t>
            </w:r>
            <w:r w:rsidRPr="00216CA3">
              <w:t>mailové či telefonické dohodě.</w:t>
            </w:r>
          </w:p>
        </w:tc>
      </w:tr>
    </w:tbl>
    <w:p w14:paraId="0EE2D23B" w14:textId="604AE27C" w:rsidR="00DD4BA9" w:rsidRDefault="00DD4BA9" w:rsidP="00E45D3E">
      <w:pPr>
        <w:spacing w:after="160" w:line="259" w:lineRule="auto"/>
      </w:pPr>
    </w:p>
    <w:p w14:paraId="33DF8A76" w14:textId="77777777" w:rsidR="00DD4BA9" w:rsidRDefault="00DD4BA9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DD4BA9" w14:paraId="0886AAF7" w14:textId="77777777" w:rsidTr="006359F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20DAE4C2" w14:textId="77777777" w:rsidR="00DD4BA9" w:rsidRDefault="00DD4BA9" w:rsidP="006359FA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DD4BA9" w14:paraId="69DBFB64" w14:textId="77777777" w:rsidTr="006359F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315979F5" w14:textId="77777777" w:rsidR="00DD4BA9" w:rsidRDefault="00DD4BA9" w:rsidP="006359F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50A876A2" w14:textId="77777777" w:rsidR="00DD4BA9" w:rsidRPr="00C21504" w:rsidRDefault="00DD4BA9" w:rsidP="006359FA">
            <w:pPr>
              <w:jc w:val="both"/>
              <w:rPr>
                <w:b/>
              </w:rPr>
            </w:pPr>
            <w:r w:rsidRPr="00C21504">
              <w:rPr>
                <w:b/>
              </w:rPr>
              <w:t>Odborná praxe</w:t>
            </w:r>
          </w:p>
        </w:tc>
      </w:tr>
      <w:tr w:rsidR="00DD4BA9" w14:paraId="08CB3B10" w14:textId="77777777" w:rsidTr="006359FA">
        <w:tc>
          <w:tcPr>
            <w:tcW w:w="3086" w:type="dxa"/>
            <w:shd w:val="clear" w:color="auto" w:fill="F7CAAC"/>
          </w:tcPr>
          <w:p w14:paraId="374823AA" w14:textId="77777777" w:rsidR="00DD4BA9" w:rsidRDefault="00DD4BA9" w:rsidP="006359F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658CFFA8" w14:textId="77777777" w:rsidR="00DD4BA9" w:rsidRDefault="00DD4BA9" w:rsidP="006359FA">
            <w:pPr>
              <w:jc w:val="both"/>
            </w:pPr>
            <w:r>
              <w:t>povinný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6D38B422" w14:textId="77777777" w:rsidR="00DD4BA9" w:rsidRDefault="00DD4BA9" w:rsidP="006359F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33636FF8" w14:textId="77777777" w:rsidR="00DD4BA9" w:rsidRDefault="00DD4BA9" w:rsidP="006359FA">
            <w:pPr>
              <w:jc w:val="both"/>
            </w:pPr>
            <w:r>
              <w:t>2/LS</w:t>
            </w:r>
          </w:p>
        </w:tc>
      </w:tr>
      <w:tr w:rsidR="00DD4BA9" w14:paraId="04CB9FFD" w14:textId="77777777" w:rsidTr="006359FA">
        <w:tc>
          <w:tcPr>
            <w:tcW w:w="3086" w:type="dxa"/>
            <w:shd w:val="clear" w:color="auto" w:fill="F7CAAC"/>
          </w:tcPr>
          <w:p w14:paraId="77A5909A" w14:textId="77777777" w:rsidR="00DD4BA9" w:rsidRDefault="00DD4BA9" w:rsidP="006359F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25A96234" w14:textId="77777777" w:rsidR="00DD4BA9" w:rsidRDefault="00DD4BA9" w:rsidP="006359FA">
            <w:pPr>
              <w:jc w:val="both"/>
            </w:pPr>
            <w:r>
              <w:t>80 hodin</w:t>
            </w:r>
          </w:p>
        </w:tc>
        <w:tc>
          <w:tcPr>
            <w:tcW w:w="889" w:type="dxa"/>
            <w:shd w:val="clear" w:color="auto" w:fill="F7CAAC"/>
          </w:tcPr>
          <w:p w14:paraId="6E291AE9" w14:textId="77777777" w:rsidR="00DD4BA9" w:rsidRDefault="00DD4BA9" w:rsidP="006359F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39FA5B6D" w14:textId="77777777" w:rsidR="00DD4BA9" w:rsidRDefault="00DD4BA9" w:rsidP="006359FA">
            <w:pPr>
              <w:jc w:val="both"/>
            </w:pPr>
            <w:r>
              <w:t>80</w:t>
            </w:r>
          </w:p>
        </w:tc>
        <w:tc>
          <w:tcPr>
            <w:tcW w:w="2156" w:type="dxa"/>
            <w:shd w:val="clear" w:color="auto" w:fill="F7CAAC"/>
          </w:tcPr>
          <w:p w14:paraId="549224F6" w14:textId="77777777" w:rsidR="00DD4BA9" w:rsidRDefault="00DD4BA9" w:rsidP="006359F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05A0CC56" w14:textId="7138D9E6" w:rsidR="00DD4BA9" w:rsidRDefault="00A938C8" w:rsidP="006359FA">
            <w:pPr>
              <w:jc w:val="both"/>
            </w:pPr>
            <w:r>
              <w:t>6</w:t>
            </w:r>
          </w:p>
        </w:tc>
      </w:tr>
      <w:tr w:rsidR="00DD4BA9" w14:paraId="46E92681" w14:textId="77777777" w:rsidTr="006359FA">
        <w:tc>
          <w:tcPr>
            <w:tcW w:w="3086" w:type="dxa"/>
            <w:shd w:val="clear" w:color="auto" w:fill="F7CAAC"/>
          </w:tcPr>
          <w:p w14:paraId="12C56EDA" w14:textId="77777777" w:rsidR="00DD4BA9" w:rsidRDefault="00DD4BA9" w:rsidP="006359F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3B3A4EAD" w14:textId="77777777" w:rsidR="00DD4BA9" w:rsidRDefault="00DD4BA9" w:rsidP="006359FA">
            <w:pPr>
              <w:jc w:val="both"/>
            </w:pPr>
          </w:p>
        </w:tc>
      </w:tr>
      <w:tr w:rsidR="00DD4BA9" w14:paraId="703100D5" w14:textId="77777777" w:rsidTr="006359FA">
        <w:tc>
          <w:tcPr>
            <w:tcW w:w="3086" w:type="dxa"/>
            <w:shd w:val="clear" w:color="auto" w:fill="F7CAAC"/>
          </w:tcPr>
          <w:p w14:paraId="7976ECAA" w14:textId="77777777" w:rsidR="00DD4BA9" w:rsidRDefault="00DD4BA9" w:rsidP="006359F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626232BD" w14:textId="2DB1E586" w:rsidR="00DD4BA9" w:rsidRDefault="00DD4BA9" w:rsidP="00A938C8">
            <w:pPr>
              <w:jc w:val="both"/>
            </w:pPr>
            <w:r>
              <w:t>Zápočet</w:t>
            </w:r>
            <w:r w:rsidR="00E07675">
              <w:t>.</w:t>
            </w:r>
          </w:p>
        </w:tc>
        <w:tc>
          <w:tcPr>
            <w:tcW w:w="2156" w:type="dxa"/>
            <w:shd w:val="clear" w:color="auto" w:fill="F7CAAC"/>
          </w:tcPr>
          <w:p w14:paraId="6C415599" w14:textId="77777777" w:rsidR="00DD4BA9" w:rsidRDefault="00DD4BA9" w:rsidP="006359F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217DBFBA" w14:textId="77777777" w:rsidR="00DD4BA9" w:rsidRDefault="00DD4BA9" w:rsidP="006359FA">
            <w:pPr>
              <w:jc w:val="both"/>
            </w:pPr>
            <w:r>
              <w:t>individuální odborná praxe</w:t>
            </w:r>
          </w:p>
        </w:tc>
      </w:tr>
      <w:tr w:rsidR="00DD4BA9" w14:paraId="7E3246C5" w14:textId="77777777" w:rsidTr="006359FA">
        <w:tc>
          <w:tcPr>
            <w:tcW w:w="3086" w:type="dxa"/>
            <w:shd w:val="clear" w:color="auto" w:fill="F7CAAC"/>
          </w:tcPr>
          <w:p w14:paraId="22F9E969" w14:textId="77777777" w:rsidR="00DD4BA9" w:rsidRDefault="00DD4BA9" w:rsidP="006359F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87C28B3" w14:textId="77777777" w:rsidR="00DD4BA9" w:rsidRDefault="00DD4BA9" w:rsidP="006359FA">
            <w:pPr>
              <w:jc w:val="both"/>
            </w:pPr>
            <w:r w:rsidRPr="0015260E">
              <w:t>Zápočet, docházka na praxi (</w:t>
            </w:r>
            <w:r>
              <w:t>10</w:t>
            </w:r>
            <w:r w:rsidRPr="0015260E">
              <w:t>0% účast), vypracování prezentace v PowerPoint na zadané téma praxe, prokázání znalosti tematických okruhů souvisejících s odbornou praxí.</w:t>
            </w:r>
          </w:p>
        </w:tc>
      </w:tr>
      <w:tr w:rsidR="00DD4BA9" w14:paraId="37A6D11F" w14:textId="77777777" w:rsidTr="006359FA">
        <w:trPr>
          <w:trHeight w:val="160"/>
        </w:trPr>
        <w:tc>
          <w:tcPr>
            <w:tcW w:w="9855" w:type="dxa"/>
            <w:gridSpan w:val="8"/>
            <w:tcBorders>
              <w:top w:val="nil"/>
            </w:tcBorders>
          </w:tcPr>
          <w:p w14:paraId="69D1FB69" w14:textId="77777777" w:rsidR="00DD4BA9" w:rsidRDefault="00DD4BA9" w:rsidP="006359FA">
            <w:pPr>
              <w:jc w:val="both"/>
            </w:pPr>
          </w:p>
        </w:tc>
      </w:tr>
      <w:tr w:rsidR="00DD4BA9" w14:paraId="7852B55E" w14:textId="77777777" w:rsidTr="006359F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5B17445" w14:textId="77777777" w:rsidR="00DD4BA9" w:rsidRDefault="00DD4BA9" w:rsidP="006359F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3C64505" w14:textId="77777777" w:rsidR="00DD4BA9" w:rsidRDefault="00DD4BA9" w:rsidP="006359FA">
            <w:pPr>
              <w:jc w:val="both"/>
            </w:pPr>
            <w:r>
              <w:t>doc. Ing. Zuzana Tučková, Ph.D.</w:t>
            </w:r>
          </w:p>
        </w:tc>
      </w:tr>
      <w:tr w:rsidR="00DD4BA9" w14:paraId="25397DC0" w14:textId="77777777" w:rsidTr="006359F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804CE36" w14:textId="77777777" w:rsidR="00DD4BA9" w:rsidRDefault="00DD4BA9" w:rsidP="006359F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0B67B939" w14:textId="77777777" w:rsidR="00DD4BA9" w:rsidRDefault="00DD4BA9" w:rsidP="006359FA">
            <w:pPr>
              <w:jc w:val="both"/>
            </w:pPr>
            <w:r w:rsidRPr="003D2801">
              <w:t>Garant se podílí na řízení systému nabídky odborných pra</w:t>
            </w:r>
            <w:r>
              <w:t>x</w:t>
            </w:r>
            <w:r w:rsidRPr="003D2801">
              <w:t xml:space="preserve">í, dále dohlíží na kvalitu a vyhodnocení zpracovaných </w:t>
            </w:r>
            <w:r>
              <w:t>výstupů z odborné praxe.</w:t>
            </w:r>
          </w:p>
        </w:tc>
      </w:tr>
      <w:tr w:rsidR="00DD4BA9" w14:paraId="670E601B" w14:textId="77777777" w:rsidTr="006359FA">
        <w:tc>
          <w:tcPr>
            <w:tcW w:w="3086" w:type="dxa"/>
            <w:shd w:val="clear" w:color="auto" w:fill="F7CAAC"/>
          </w:tcPr>
          <w:p w14:paraId="2999F183" w14:textId="77777777" w:rsidR="00DD4BA9" w:rsidRDefault="00DD4BA9" w:rsidP="006359F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1D3025D" w14:textId="77777777" w:rsidR="00DD4BA9" w:rsidRDefault="00DD4BA9" w:rsidP="006359FA">
            <w:pPr>
              <w:jc w:val="both"/>
            </w:pPr>
          </w:p>
        </w:tc>
      </w:tr>
      <w:tr w:rsidR="00DD4BA9" w14:paraId="1D66F554" w14:textId="77777777" w:rsidTr="006359FA">
        <w:trPr>
          <w:trHeight w:val="267"/>
        </w:trPr>
        <w:tc>
          <w:tcPr>
            <w:tcW w:w="9855" w:type="dxa"/>
            <w:gridSpan w:val="8"/>
            <w:tcBorders>
              <w:top w:val="nil"/>
            </w:tcBorders>
          </w:tcPr>
          <w:p w14:paraId="2D89E019" w14:textId="77777777" w:rsidR="00DD4BA9" w:rsidRDefault="00DD4BA9" w:rsidP="006359FA">
            <w:pPr>
              <w:jc w:val="both"/>
            </w:pPr>
          </w:p>
        </w:tc>
      </w:tr>
      <w:tr w:rsidR="00DD4BA9" w14:paraId="77DD6E79" w14:textId="77777777" w:rsidTr="006359FA">
        <w:tc>
          <w:tcPr>
            <w:tcW w:w="3086" w:type="dxa"/>
            <w:shd w:val="clear" w:color="auto" w:fill="F7CAAC"/>
          </w:tcPr>
          <w:p w14:paraId="11DE4D9E" w14:textId="77777777" w:rsidR="00DD4BA9" w:rsidRDefault="00DD4BA9" w:rsidP="006359F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8545F6C" w14:textId="77777777" w:rsidR="00DD4BA9" w:rsidRDefault="00DD4BA9" w:rsidP="006359FA">
            <w:pPr>
              <w:jc w:val="both"/>
            </w:pPr>
          </w:p>
        </w:tc>
      </w:tr>
      <w:tr w:rsidR="00DD4BA9" w14:paraId="2EE25801" w14:textId="77777777" w:rsidTr="00A938C8">
        <w:trPr>
          <w:trHeight w:val="4984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04E419A9" w14:textId="60CD0159" w:rsidR="00DD4BA9" w:rsidRDefault="00DD4BA9" w:rsidP="006359FA">
            <w:pPr>
              <w:jc w:val="both"/>
            </w:pPr>
            <w:r w:rsidRPr="00F967A0">
              <w:t>Cílem předmětu je praxe doplňující a navazující na teoretické znalosti a získané informace ze souvisejících studijních předmětů v rámci studijního programu Bezpečnost společnosti. Vykonání odborné praxe ve veřejné správě, složkách integrovaného záchranného systému, podniku/instituci zabývající se problematikou bezpečnosti společnosti, případně orientované na příslušnou specializaci studia. Praxe musí svou náplní souviset s oborem studia. V jejím rámci studenti uplatní a prohloubí teoretické poznatky získané ve výuce a získají zkušenosti s řešením konkrétních praktických problémů. Zároveň se zdokonalí v oblasti praktické spolupráce a komunikace v týmu. Konkrétní náplň praxe je nutn</w:t>
            </w:r>
            <w:r>
              <w:t>é</w:t>
            </w:r>
            <w:r w:rsidRPr="00F967A0">
              <w:t xml:space="preserve"> domluvit před jejím zahájením s garantem předmětu. Výstupem, který je podkladem k udělení zápočtu, </w:t>
            </w:r>
            <w:r>
              <w:br/>
            </w:r>
            <w:r w:rsidRPr="00F967A0">
              <w:t xml:space="preserve">je zpravidla zpráva o činnosti v průběhu praxe prezentovaná dohodnutou formou, případně informace o zpracování </w:t>
            </w:r>
            <w:r>
              <w:br/>
            </w:r>
            <w:r w:rsidRPr="00F967A0">
              <w:t xml:space="preserve">či vyřešení konkrétního úkolu podle požadavků praxe, prezentovaná dohodnutým způsobem. Zpracované téma může </w:t>
            </w:r>
            <w:r>
              <w:br/>
            </w:r>
            <w:r w:rsidRPr="00F967A0">
              <w:t xml:space="preserve">po dohodě s garantem předmětu a ředitelem ústavu být dopracováno jako zadání diplomové práce v posledním ročníku studia. Praxe může být absolvována ve firmě uvedené v seznamu firem se zájmem o praxe studentů, případně </w:t>
            </w:r>
            <w:r>
              <w:br/>
            </w:r>
            <w:r w:rsidRPr="00F967A0">
              <w:t xml:space="preserve">v kterékoliv jiné firmě, kterou si student/studentka vybere a jejíž aktivity odpovídají jeho/jejímu odbornému zaměření, </w:t>
            </w:r>
            <w:r>
              <w:br/>
            </w:r>
            <w:r w:rsidRPr="00F967A0">
              <w:t>a to jak v</w:t>
            </w:r>
            <w:r>
              <w:t> České republice</w:t>
            </w:r>
            <w:r w:rsidRPr="00F967A0">
              <w:t>, tak i v zahraničí.</w:t>
            </w:r>
            <w:r>
              <w:t xml:space="preserve">  </w:t>
            </w:r>
            <w:r w:rsidRPr="00AA1BB1">
              <w:t>Odborná praxe propojuje studium teorie s praktickými činnostmi studenta ve</w:t>
            </w:r>
            <w:r w:rsidR="00FE0C0C">
              <w:t> </w:t>
            </w:r>
            <w:r w:rsidRPr="00AA1BB1">
              <w:t xml:space="preserve">firemním prostředí. </w:t>
            </w:r>
          </w:p>
          <w:p w14:paraId="3DB92C0E" w14:textId="77777777" w:rsidR="00DD4BA9" w:rsidRPr="003F40FB" w:rsidRDefault="00DD4BA9" w:rsidP="006359FA">
            <w:pPr>
              <w:jc w:val="both"/>
            </w:pPr>
            <w:r w:rsidRPr="00C21504">
              <w:rPr>
                <w:u w:val="single"/>
              </w:rPr>
              <w:t>Po absolvování předmětu studenti budou schopni:</w:t>
            </w:r>
          </w:p>
          <w:p w14:paraId="03DBEFC1" w14:textId="77777777" w:rsidR="00DD4BA9" w:rsidRDefault="00DD4BA9" w:rsidP="00FB1440">
            <w:pPr>
              <w:numPr>
                <w:ilvl w:val="0"/>
                <w:numId w:val="33"/>
              </w:numPr>
              <w:jc w:val="both"/>
            </w:pPr>
            <w:r w:rsidRPr="00AA1BB1">
              <w:t>lépe se orientovat v reálném prostředí, prezentovat své zkušenosti, dovednosti a poznatky</w:t>
            </w:r>
            <w:r>
              <w:t>;</w:t>
            </w:r>
          </w:p>
          <w:p w14:paraId="27896A59" w14:textId="77777777" w:rsidR="00DD4BA9" w:rsidRPr="00AA1BB1" w:rsidRDefault="00DD4BA9" w:rsidP="00FB1440">
            <w:pPr>
              <w:numPr>
                <w:ilvl w:val="0"/>
                <w:numId w:val="33"/>
              </w:numPr>
              <w:jc w:val="both"/>
            </w:pPr>
            <w:r w:rsidRPr="00AA1BB1">
              <w:t>kriticky zhodnotit fungování dané firmy na základě relevantních údajů a získají znalosti o nárocích dané profese</w:t>
            </w:r>
            <w:r>
              <w:t>;</w:t>
            </w:r>
          </w:p>
          <w:p w14:paraId="5DC1AAC0" w14:textId="77777777" w:rsidR="00DD4BA9" w:rsidRPr="00AA1BB1" w:rsidRDefault="00DD4BA9" w:rsidP="00FB1440">
            <w:pPr>
              <w:numPr>
                <w:ilvl w:val="0"/>
                <w:numId w:val="33"/>
              </w:numPr>
              <w:jc w:val="both"/>
            </w:pPr>
            <w:r w:rsidRPr="00AA1BB1">
              <w:t>na základě seznámení se s praxí identifikovati oblasti pro osobní (profesní) rozvoj</w:t>
            </w:r>
            <w:r>
              <w:t>;</w:t>
            </w:r>
          </w:p>
          <w:p w14:paraId="69C08075" w14:textId="77777777" w:rsidR="00DD4BA9" w:rsidRPr="00AA1BB1" w:rsidRDefault="00DD4BA9" w:rsidP="00FB1440">
            <w:pPr>
              <w:numPr>
                <w:ilvl w:val="0"/>
                <w:numId w:val="33"/>
              </w:numPr>
              <w:jc w:val="both"/>
            </w:pPr>
            <w:r w:rsidRPr="00AA1BB1">
              <w:t>formulovat a obhajovat své názory a prezentovat výsledky vlastní práce</w:t>
            </w:r>
            <w:r>
              <w:t>;</w:t>
            </w:r>
          </w:p>
          <w:p w14:paraId="190CFA3F" w14:textId="77777777" w:rsidR="00DD4BA9" w:rsidRPr="00AA1BB1" w:rsidRDefault="00DD4BA9" w:rsidP="00FB1440">
            <w:pPr>
              <w:numPr>
                <w:ilvl w:val="0"/>
                <w:numId w:val="33"/>
              </w:numPr>
              <w:jc w:val="both"/>
            </w:pPr>
            <w:r w:rsidRPr="00AA1BB1">
              <w:t>ukotvit v praxi studiem nabyté vědomosti</w:t>
            </w:r>
            <w:r>
              <w:t>;</w:t>
            </w:r>
          </w:p>
          <w:p w14:paraId="05732F18" w14:textId="7D56F13F" w:rsidR="00DD4BA9" w:rsidRDefault="00DD4BA9" w:rsidP="00FB1440">
            <w:pPr>
              <w:numPr>
                <w:ilvl w:val="0"/>
                <w:numId w:val="33"/>
              </w:numPr>
              <w:jc w:val="both"/>
            </w:pPr>
            <w:r w:rsidRPr="00AA1BB1">
              <w:t>identifikovat svou roli v</w:t>
            </w:r>
            <w:r>
              <w:t> </w:t>
            </w:r>
            <w:r w:rsidRPr="00AA1BB1">
              <w:t>týmu</w:t>
            </w:r>
            <w:r>
              <w:t>.</w:t>
            </w:r>
          </w:p>
        </w:tc>
      </w:tr>
      <w:tr w:rsidR="00DD4BA9" w14:paraId="2C90141D" w14:textId="77777777" w:rsidTr="006359F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3C56DF40" w14:textId="77777777" w:rsidR="00DD4BA9" w:rsidRDefault="00DD4BA9" w:rsidP="006359F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6BBF7FA0" w14:textId="77777777" w:rsidR="00DD4BA9" w:rsidRDefault="00DD4BA9" w:rsidP="006359FA">
            <w:pPr>
              <w:jc w:val="both"/>
            </w:pPr>
          </w:p>
        </w:tc>
      </w:tr>
      <w:tr w:rsidR="00DD4BA9" w14:paraId="030191E5" w14:textId="77777777" w:rsidTr="006359FA">
        <w:trPr>
          <w:trHeight w:val="1124"/>
        </w:trPr>
        <w:tc>
          <w:tcPr>
            <w:tcW w:w="9855" w:type="dxa"/>
            <w:gridSpan w:val="8"/>
            <w:tcBorders>
              <w:top w:val="nil"/>
            </w:tcBorders>
          </w:tcPr>
          <w:p w14:paraId="2E606119" w14:textId="77777777" w:rsidR="00DD4BA9" w:rsidRPr="0015260E" w:rsidRDefault="00DD4BA9" w:rsidP="006359FA">
            <w:pPr>
              <w:jc w:val="both"/>
              <w:rPr>
                <w:b/>
                <w:bCs/>
                <w:color w:val="FFFFFF"/>
              </w:rPr>
            </w:pPr>
            <w:r>
              <w:rPr>
                <w:b/>
              </w:rPr>
              <w:t>Povinná literatura:</w:t>
            </w:r>
            <w:r w:rsidRPr="0015260E">
              <w:rPr>
                <w:b/>
                <w:bCs/>
                <w:color w:val="FFFFFF"/>
              </w:rPr>
              <w:t xml:space="preserve"> </w:t>
            </w:r>
          </w:p>
          <w:p w14:paraId="4279B747" w14:textId="77777777" w:rsidR="00DD4BA9" w:rsidRPr="0015260E" w:rsidRDefault="00DD4BA9" w:rsidP="006359FA">
            <w:r w:rsidRPr="0015260E">
              <w:rPr>
                <w:bCs/>
              </w:rPr>
              <w:t xml:space="preserve">Zákon č. 262/2006 Sb., </w:t>
            </w:r>
            <w:r w:rsidRPr="00406D18">
              <w:rPr>
                <w:bCs/>
              </w:rPr>
              <w:t>zákoník práce.</w:t>
            </w:r>
            <w:r w:rsidRPr="0015260E">
              <w:br/>
              <w:t>Fire</w:t>
            </w:r>
            <w:r>
              <w:t>mní literatura a předpisy BOZP.</w:t>
            </w:r>
          </w:p>
          <w:p w14:paraId="5278E54D" w14:textId="77777777" w:rsidR="00DD4BA9" w:rsidRDefault="00DD4BA9" w:rsidP="006359FA">
            <w:pPr>
              <w:jc w:val="both"/>
            </w:pPr>
            <w:r w:rsidRPr="0015260E">
              <w:t>Příručka jakosti, Standardní operační postupy, manuály a další technická dokumentace (dle konkrétního zaměření praxe)</w:t>
            </w:r>
            <w:r>
              <w:t>.</w:t>
            </w:r>
            <w:r w:rsidRPr="0015260E">
              <w:t xml:space="preserve"> </w:t>
            </w:r>
          </w:p>
        </w:tc>
      </w:tr>
      <w:tr w:rsidR="00DD4BA9" w14:paraId="2765D274" w14:textId="77777777" w:rsidTr="006359F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E46A647" w14:textId="77777777" w:rsidR="00DD4BA9" w:rsidRDefault="00DD4BA9" w:rsidP="006359F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D4BA9" w14:paraId="079AC8FD" w14:textId="77777777" w:rsidTr="006359F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084782D6" w14:textId="77777777" w:rsidR="00DD4BA9" w:rsidRDefault="00DD4BA9" w:rsidP="006359F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3A73054A" w14:textId="2D466514" w:rsidR="00DD4BA9" w:rsidRDefault="00DD4BA9" w:rsidP="006359FA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699EAE8A" w14:textId="77777777" w:rsidR="00DD4BA9" w:rsidRDefault="00DD4BA9" w:rsidP="006359F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D4BA9" w14:paraId="78CA584D" w14:textId="77777777" w:rsidTr="006359FA">
        <w:tc>
          <w:tcPr>
            <w:tcW w:w="9855" w:type="dxa"/>
            <w:gridSpan w:val="8"/>
            <w:shd w:val="clear" w:color="auto" w:fill="F7CAAC"/>
          </w:tcPr>
          <w:p w14:paraId="581D581E" w14:textId="77777777" w:rsidR="00DD4BA9" w:rsidRDefault="00DD4BA9" w:rsidP="006359F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D4BA9" w14:paraId="36656BF7" w14:textId="77777777" w:rsidTr="006359FA">
        <w:trPr>
          <w:trHeight w:val="1373"/>
        </w:trPr>
        <w:tc>
          <w:tcPr>
            <w:tcW w:w="9855" w:type="dxa"/>
            <w:gridSpan w:val="8"/>
          </w:tcPr>
          <w:p w14:paraId="05AA8746" w14:textId="77777777" w:rsidR="00DD4BA9" w:rsidRDefault="00DD4BA9" w:rsidP="006359FA">
            <w:pPr>
              <w:jc w:val="both"/>
            </w:pPr>
          </w:p>
          <w:p w14:paraId="7A14414C" w14:textId="77777777" w:rsidR="00DD4BA9" w:rsidRDefault="00DD4BA9" w:rsidP="006359FA">
            <w:pPr>
              <w:jc w:val="both"/>
            </w:pPr>
          </w:p>
          <w:p w14:paraId="3513F58C" w14:textId="77777777" w:rsidR="00DD4BA9" w:rsidRDefault="00DD4BA9" w:rsidP="006359FA">
            <w:pPr>
              <w:jc w:val="both"/>
            </w:pPr>
          </w:p>
          <w:p w14:paraId="59BFD553" w14:textId="77777777" w:rsidR="00DD4BA9" w:rsidRDefault="00DD4BA9" w:rsidP="006359FA">
            <w:pPr>
              <w:jc w:val="both"/>
            </w:pPr>
          </w:p>
          <w:p w14:paraId="2F67A659" w14:textId="77777777" w:rsidR="00DD4BA9" w:rsidRDefault="00DD4BA9" w:rsidP="006359FA">
            <w:pPr>
              <w:jc w:val="both"/>
            </w:pPr>
          </w:p>
        </w:tc>
      </w:tr>
    </w:tbl>
    <w:p w14:paraId="45261044" w14:textId="47B3F032" w:rsidR="00DD4BA9" w:rsidRDefault="00DD4BA9" w:rsidP="00E45D3E">
      <w:pPr>
        <w:spacing w:after="160" w:line="259" w:lineRule="auto"/>
      </w:pP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DD4BA9" w14:paraId="61897106" w14:textId="77777777" w:rsidTr="00DD4BA9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157C6DB5" w14:textId="77777777" w:rsidR="00DD4BA9" w:rsidRDefault="00DD4BA9" w:rsidP="006359FA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DD4BA9" w14:paraId="661F7DCD" w14:textId="77777777" w:rsidTr="00DD4BA9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70C1DCD3" w14:textId="77777777" w:rsidR="00DD4BA9" w:rsidRDefault="00DD4BA9" w:rsidP="006359F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58418F33" w14:textId="77777777" w:rsidR="00DD4BA9" w:rsidRDefault="00DD4BA9" w:rsidP="006359FA">
            <w:pPr>
              <w:jc w:val="both"/>
            </w:pPr>
            <w:r w:rsidRPr="008F2967">
              <w:rPr>
                <w:b/>
              </w:rPr>
              <w:t>Odborný anglický jazyk I</w:t>
            </w:r>
          </w:p>
        </w:tc>
      </w:tr>
      <w:tr w:rsidR="00DD4BA9" w14:paraId="5DEC537F" w14:textId="77777777" w:rsidTr="00DD4BA9">
        <w:tc>
          <w:tcPr>
            <w:tcW w:w="3086" w:type="dxa"/>
            <w:shd w:val="clear" w:color="auto" w:fill="F7CAAC"/>
          </w:tcPr>
          <w:p w14:paraId="612A1F5A" w14:textId="77777777" w:rsidR="00DD4BA9" w:rsidRDefault="00DD4BA9" w:rsidP="006359F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28019F88" w14:textId="77777777" w:rsidR="00DD4BA9" w:rsidRDefault="00DD4BA9" w:rsidP="006359FA">
            <w:pPr>
              <w:jc w:val="both"/>
            </w:pPr>
            <w:r>
              <w:t>povinný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6151E418" w14:textId="77777777" w:rsidR="00DD4BA9" w:rsidRDefault="00DD4BA9" w:rsidP="006359F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1DA855B2" w14:textId="77777777" w:rsidR="00DD4BA9" w:rsidRDefault="00DD4BA9" w:rsidP="006359FA">
            <w:pPr>
              <w:jc w:val="both"/>
            </w:pPr>
            <w:r>
              <w:t>1/ZS</w:t>
            </w:r>
          </w:p>
        </w:tc>
      </w:tr>
      <w:tr w:rsidR="00DD4BA9" w14:paraId="226C1F85" w14:textId="77777777" w:rsidTr="00DD4BA9">
        <w:tc>
          <w:tcPr>
            <w:tcW w:w="3086" w:type="dxa"/>
            <w:shd w:val="clear" w:color="auto" w:fill="F7CAAC"/>
          </w:tcPr>
          <w:p w14:paraId="4E4C1411" w14:textId="77777777" w:rsidR="00DD4BA9" w:rsidRDefault="00DD4BA9" w:rsidP="006359F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57AA9D5A" w14:textId="6BCC4C18" w:rsidR="00DD4BA9" w:rsidRDefault="00DD4BA9" w:rsidP="006359FA">
            <w:pPr>
              <w:jc w:val="both"/>
            </w:pPr>
            <w:r>
              <w:t>26s</w:t>
            </w:r>
          </w:p>
        </w:tc>
        <w:tc>
          <w:tcPr>
            <w:tcW w:w="889" w:type="dxa"/>
            <w:shd w:val="clear" w:color="auto" w:fill="F7CAAC"/>
          </w:tcPr>
          <w:p w14:paraId="476362FB" w14:textId="77777777" w:rsidR="00DD4BA9" w:rsidRDefault="00DD4BA9" w:rsidP="006359F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4AD9167E" w14:textId="79841F71" w:rsidR="00DD4BA9" w:rsidRDefault="00DD4BA9" w:rsidP="006359FA">
            <w:pPr>
              <w:jc w:val="both"/>
            </w:pPr>
            <w:r>
              <w:t>26</w:t>
            </w:r>
          </w:p>
        </w:tc>
        <w:tc>
          <w:tcPr>
            <w:tcW w:w="2156" w:type="dxa"/>
            <w:shd w:val="clear" w:color="auto" w:fill="F7CAAC"/>
          </w:tcPr>
          <w:p w14:paraId="0540BB6A" w14:textId="77777777" w:rsidR="00DD4BA9" w:rsidRDefault="00DD4BA9" w:rsidP="006359F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1F628A9B" w14:textId="77777777" w:rsidR="00DD4BA9" w:rsidRDefault="00DD4BA9" w:rsidP="006359FA">
            <w:pPr>
              <w:jc w:val="both"/>
            </w:pPr>
            <w:r>
              <w:t>2</w:t>
            </w:r>
          </w:p>
        </w:tc>
      </w:tr>
      <w:tr w:rsidR="00DD4BA9" w14:paraId="11E35D1C" w14:textId="77777777" w:rsidTr="00DD4BA9">
        <w:tc>
          <w:tcPr>
            <w:tcW w:w="3086" w:type="dxa"/>
            <w:shd w:val="clear" w:color="auto" w:fill="F7CAAC"/>
          </w:tcPr>
          <w:p w14:paraId="29020889" w14:textId="77777777" w:rsidR="00DD4BA9" w:rsidRDefault="00DD4BA9" w:rsidP="006359F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4E0E33BB" w14:textId="77777777" w:rsidR="00DD4BA9" w:rsidRDefault="00DD4BA9" w:rsidP="006359FA">
            <w:pPr>
              <w:jc w:val="both"/>
            </w:pPr>
          </w:p>
        </w:tc>
      </w:tr>
      <w:tr w:rsidR="00DD4BA9" w14:paraId="1167CB62" w14:textId="77777777" w:rsidTr="00DD4BA9">
        <w:tc>
          <w:tcPr>
            <w:tcW w:w="3086" w:type="dxa"/>
            <w:shd w:val="clear" w:color="auto" w:fill="F7CAAC"/>
          </w:tcPr>
          <w:p w14:paraId="5A77BC49" w14:textId="77777777" w:rsidR="00DD4BA9" w:rsidRDefault="00DD4BA9" w:rsidP="006359F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3E7F1071" w14:textId="2A3FB87E" w:rsidR="00DD4BA9" w:rsidRDefault="00E07675" w:rsidP="006359FA">
            <w:pPr>
              <w:jc w:val="both"/>
            </w:pPr>
            <w:r>
              <w:t>Zápočet.</w:t>
            </w:r>
          </w:p>
        </w:tc>
        <w:tc>
          <w:tcPr>
            <w:tcW w:w="2156" w:type="dxa"/>
            <w:shd w:val="clear" w:color="auto" w:fill="F7CAAC"/>
          </w:tcPr>
          <w:p w14:paraId="2BA68350" w14:textId="77777777" w:rsidR="00DD4BA9" w:rsidRDefault="00DD4BA9" w:rsidP="006359F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2E0859BF" w14:textId="77777777" w:rsidR="00DD4BA9" w:rsidRDefault="00DD4BA9" w:rsidP="006359FA">
            <w:pPr>
              <w:jc w:val="both"/>
            </w:pPr>
            <w:r>
              <w:t>semináře</w:t>
            </w:r>
          </w:p>
        </w:tc>
      </w:tr>
      <w:tr w:rsidR="00DD4BA9" w14:paraId="7ACBAB06" w14:textId="77777777" w:rsidTr="00DD4BA9">
        <w:tc>
          <w:tcPr>
            <w:tcW w:w="3086" w:type="dxa"/>
            <w:shd w:val="clear" w:color="auto" w:fill="F7CAAC"/>
          </w:tcPr>
          <w:p w14:paraId="55F21DA8" w14:textId="77777777" w:rsidR="00DD4BA9" w:rsidRDefault="00DD4BA9" w:rsidP="006359F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4689291" w14:textId="77777777" w:rsidR="00DD4BA9" w:rsidRDefault="00DD4BA9" w:rsidP="006359FA">
            <w:pPr>
              <w:jc w:val="both"/>
            </w:pPr>
            <w:r w:rsidRPr="008F2967">
              <w:t>Aktivní účast na seminářích (80 %), domácí příprava, písemný test.</w:t>
            </w:r>
          </w:p>
        </w:tc>
      </w:tr>
      <w:tr w:rsidR="00DD4BA9" w14:paraId="5C268A54" w14:textId="77777777" w:rsidTr="00DD4BA9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726D0A06" w14:textId="77777777" w:rsidR="00DD4BA9" w:rsidRDefault="00DD4BA9" w:rsidP="006359FA">
            <w:pPr>
              <w:jc w:val="both"/>
            </w:pPr>
          </w:p>
        </w:tc>
      </w:tr>
      <w:tr w:rsidR="00DD4BA9" w14:paraId="024704AE" w14:textId="77777777" w:rsidTr="00DD4BA9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D95A5FC" w14:textId="77777777" w:rsidR="00DD4BA9" w:rsidRDefault="00DD4BA9" w:rsidP="006359F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010D9CDA" w14:textId="77777777" w:rsidR="00DD4BA9" w:rsidRDefault="00DD4BA9" w:rsidP="006359FA">
            <w:pPr>
              <w:jc w:val="both"/>
            </w:pPr>
            <w:r w:rsidRPr="008F2967">
              <w:t xml:space="preserve">Mgr. et Mgr. Kateřina Pitrová, </w:t>
            </w:r>
            <w:r>
              <w:t xml:space="preserve">Ph.D., </w:t>
            </w:r>
            <w:proofErr w:type="gramStart"/>
            <w:r>
              <w:t>Ed.D., M</w:t>
            </w:r>
            <w:r w:rsidRPr="008F2967">
              <w:t>BA</w:t>
            </w:r>
            <w:proofErr w:type="gramEnd"/>
          </w:p>
        </w:tc>
      </w:tr>
      <w:tr w:rsidR="00DD4BA9" w14:paraId="378AE5EC" w14:textId="77777777" w:rsidTr="00DD4BA9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798B4480" w14:textId="77777777" w:rsidR="00DD4BA9" w:rsidRDefault="00DD4BA9" w:rsidP="006359F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09CFD058" w14:textId="30841C56" w:rsidR="00DD4BA9" w:rsidRDefault="00DD4BA9" w:rsidP="00DD4BA9">
            <w:pPr>
              <w:jc w:val="both"/>
            </w:pPr>
            <w:r>
              <w:t>Garant stanovuje obsah seminářů a vede je.</w:t>
            </w:r>
          </w:p>
          <w:p w14:paraId="6ECFDE2A" w14:textId="5A8C8CB8" w:rsidR="00DD4BA9" w:rsidRDefault="00DD4BA9" w:rsidP="00DD4BA9">
            <w:pPr>
              <w:jc w:val="both"/>
            </w:pPr>
          </w:p>
        </w:tc>
      </w:tr>
      <w:tr w:rsidR="00DD4BA9" w14:paraId="77284D91" w14:textId="77777777" w:rsidTr="00DD4BA9">
        <w:tc>
          <w:tcPr>
            <w:tcW w:w="3086" w:type="dxa"/>
            <w:shd w:val="clear" w:color="auto" w:fill="F7CAAC"/>
          </w:tcPr>
          <w:p w14:paraId="66A36187" w14:textId="77777777" w:rsidR="00DD4BA9" w:rsidRDefault="00DD4BA9" w:rsidP="006359F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4E16D3C" w14:textId="6AB5E7D0" w:rsidR="00DD4BA9" w:rsidRDefault="00A938C8" w:rsidP="006359FA">
            <w:pPr>
              <w:jc w:val="both"/>
            </w:pPr>
            <w:r w:rsidRPr="008F2967">
              <w:t xml:space="preserve">Mgr. et Mgr. Kateřina Pitrová, </w:t>
            </w:r>
            <w:r>
              <w:t xml:space="preserve">Ph.D., </w:t>
            </w:r>
            <w:proofErr w:type="gramStart"/>
            <w:r>
              <w:t>Ed.D., M</w:t>
            </w:r>
            <w:r w:rsidRPr="008F2967">
              <w:t>BA</w:t>
            </w:r>
            <w:proofErr w:type="gramEnd"/>
            <w:r>
              <w:t xml:space="preserve"> – semináře (100 %)</w:t>
            </w:r>
          </w:p>
        </w:tc>
      </w:tr>
      <w:tr w:rsidR="00DD4BA9" w14:paraId="5FA0BF2C" w14:textId="77777777" w:rsidTr="00DD4BA9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6034AB69" w14:textId="3714505B" w:rsidR="00DD4BA9" w:rsidRDefault="00DD4BA9" w:rsidP="006359FA">
            <w:pPr>
              <w:jc w:val="both"/>
            </w:pPr>
          </w:p>
        </w:tc>
      </w:tr>
      <w:tr w:rsidR="00DD4BA9" w14:paraId="7DF44018" w14:textId="77777777" w:rsidTr="00DD4BA9">
        <w:tc>
          <w:tcPr>
            <w:tcW w:w="3086" w:type="dxa"/>
            <w:shd w:val="clear" w:color="auto" w:fill="F7CAAC"/>
          </w:tcPr>
          <w:p w14:paraId="34D2E7A2" w14:textId="77777777" w:rsidR="00DD4BA9" w:rsidRDefault="00DD4BA9" w:rsidP="006359F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A0CF3DE" w14:textId="77777777" w:rsidR="00DD4BA9" w:rsidRDefault="00DD4BA9" w:rsidP="006359FA">
            <w:pPr>
              <w:jc w:val="both"/>
            </w:pPr>
          </w:p>
        </w:tc>
      </w:tr>
      <w:tr w:rsidR="00DD4BA9" w14:paraId="4557871E" w14:textId="77777777" w:rsidTr="00DD4BA9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1E4BDE9E" w14:textId="20428EFF" w:rsidR="00DD4BA9" w:rsidRDefault="00DD4BA9" w:rsidP="006359FA">
            <w:pPr>
              <w:jc w:val="both"/>
            </w:pPr>
            <w:r w:rsidRPr="008F2967">
              <w:t xml:space="preserve">Studenti si prohloubí komplex jazykových dovedností (čtení, poslech, mluvení, psaní) umožňující samostatné jednání </w:t>
            </w:r>
            <w:r w:rsidRPr="008F2967">
              <w:br/>
              <w:t xml:space="preserve">v cizojazyčných komunikačních situacích. Studenti si budou rozšiřovat odbornou slovní zásobu z oblasti bezpečnosti společnosti. Důraz je kladen i na samostatnou práci. Průběh studia je zaměřen na objasňování odborného jazyka, procvičování, upevňování, rozvoj a kontrolu jazykových dovedností s využitím moderních technologií. Znalosti získané studiem anglického jazyka budou aplikovatelné v odborných předmětech, pomohou studentovi čerpat informace </w:t>
            </w:r>
            <w:r w:rsidRPr="008F2967">
              <w:br/>
              <w:t>z cizojazyčných zdrojů. Studenti budou schopni komunikovat v anglickém jazyce s odborníky ze zahraničí při odborných setkáních v rámci řešení oborové problematiky</w:t>
            </w:r>
            <w:r>
              <w:t>.</w:t>
            </w:r>
          </w:p>
          <w:p w14:paraId="34749FCF" w14:textId="77640041" w:rsidR="00DD4BA9" w:rsidRDefault="00DD4BA9" w:rsidP="006359FA">
            <w:pPr>
              <w:jc w:val="both"/>
            </w:pPr>
          </w:p>
          <w:p w14:paraId="526AC1B6" w14:textId="7C88F8EC" w:rsidR="00DD4BA9" w:rsidRPr="008F2967" w:rsidRDefault="00DD4BA9" w:rsidP="006359FA">
            <w:pPr>
              <w:jc w:val="both"/>
            </w:pPr>
            <w:r>
              <w:t>Vyučovaná témata:</w:t>
            </w:r>
          </w:p>
          <w:p w14:paraId="5FA81DA7" w14:textId="77777777" w:rsidR="00DD4BA9" w:rsidRPr="008F2967" w:rsidRDefault="00DD4BA9" w:rsidP="00FB1440">
            <w:pPr>
              <w:pStyle w:val="Odstavecseseznamem"/>
              <w:numPr>
                <w:ilvl w:val="0"/>
                <w:numId w:val="34"/>
              </w:numPr>
              <w:rPr>
                <w:lang w:val="en-AU"/>
              </w:rPr>
            </w:pPr>
            <w:r w:rsidRPr="008F2967">
              <w:rPr>
                <w:lang w:val="en-AU"/>
              </w:rPr>
              <w:t>Networking</w:t>
            </w:r>
            <w:r>
              <w:rPr>
                <w:lang w:val="en-AU"/>
              </w:rPr>
              <w:t xml:space="preserve">, </w:t>
            </w:r>
            <w:r w:rsidRPr="008F2967">
              <w:rPr>
                <w:lang w:val="en-AU"/>
              </w:rPr>
              <w:t>Team Meetings</w:t>
            </w:r>
            <w:r>
              <w:rPr>
                <w:lang w:val="en-AU"/>
              </w:rPr>
              <w:t xml:space="preserve">, </w:t>
            </w:r>
            <w:r w:rsidRPr="008F2967">
              <w:rPr>
                <w:lang w:val="en-AU"/>
              </w:rPr>
              <w:t>Deciding.</w:t>
            </w:r>
          </w:p>
          <w:p w14:paraId="4F8669BB" w14:textId="77777777" w:rsidR="00DD4BA9" w:rsidRDefault="00DD4BA9" w:rsidP="00FB1440">
            <w:pPr>
              <w:pStyle w:val="Odstavecseseznamem"/>
              <w:numPr>
                <w:ilvl w:val="0"/>
                <w:numId w:val="34"/>
              </w:numPr>
              <w:rPr>
                <w:lang w:val="en-AU"/>
              </w:rPr>
            </w:pPr>
            <w:r w:rsidRPr="008F2967">
              <w:rPr>
                <w:lang w:val="en-AU"/>
              </w:rPr>
              <w:t>Giving Opinions</w:t>
            </w:r>
            <w:r>
              <w:rPr>
                <w:lang w:val="en-AU"/>
              </w:rPr>
              <w:t xml:space="preserve">, </w:t>
            </w:r>
            <w:r w:rsidRPr="008F2967">
              <w:rPr>
                <w:lang w:val="en-AU"/>
              </w:rPr>
              <w:t>Telephoning</w:t>
            </w:r>
            <w:r>
              <w:rPr>
                <w:lang w:val="en-AU"/>
              </w:rPr>
              <w:t xml:space="preserve">, </w:t>
            </w:r>
            <w:r w:rsidRPr="008F2967">
              <w:rPr>
                <w:lang w:val="en-AU"/>
              </w:rPr>
              <w:t>Presentations</w:t>
            </w:r>
            <w:r>
              <w:rPr>
                <w:lang w:val="en-AU"/>
              </w:rPr>
              <w:t>.</w:t>
            </w:r>
            <w:r w:rsidRPr="008F2967">
              <w:rPr>
                <w:lang w:val="en-AU"/>
              </w:rPr>
              <w:t xml:space="preserve"> </w:t>
            </w:r>
          </w:p>
          <w:p w14:paraId="72931182" w14:textId="77777777" w:rsidR="00DD4BA9" w:rsidRPr="008F2967" w:rsidRDefault="00DD4BA9" w:rsidP="00FB1440">
            <w:pPr>
              <w:pStyle w:val="Odstavecseseznamem"/>
              <w:numPr>
                <w:ilvl w:val="0"/>
                <w:numId w:val="34"/>
              </w:numPr>
              <w:rPr>
                <w:lang w:val="en-AU"/>
              </w:rPr>
            </w:pPr>
            <w:r w:rsidRPr="008F2967">
              <w:rPr>
                <w:lang w:val="en-AU"/>
              </w:rPr>
              <w:t>City Descriptions</w:t>
            </w:r>
            <w:r>
              <w:rPr>
                <w:lang w:val="en-AU"/>
              </w:rPr>
              <w:t xml:space="preserve">, </w:t>
            </w:r>
            <w:r w:rsidRPr="008F2967">
              <w:rPr>
                <w:lang w:val="en-AU"/>
              </w:rPr>
              <w:t>Describing Cause and Effect</w:t>
            </w:r>
            <w:r>
              <w:rPr>
                <w:lang w:val="en-AU"/>
              </w:rPr>
              <w:t>.</w:t>
            </w:r>
          </w:p>
          <w:p w14:paraId="0F139B9F" w14:textId="77777777" w:rsidR="00DD4BA9" w:rsidRPr="00683610" w:rsidRDefault="00DD4BA9" w:rsidP="00FB1440">
            <w:pPr>
              <w:pStyle w:val="Odstavecseseznamem"/>
              <w:numPr>
                <w:ilvl w:val="0"/>
                <w:numId w:val="34"/>
              </w:numPr>
              <w:rPr>
                <w:lang w:val="en-AU"/>
              </w:rPr>
            </w:pPr>
            <w:r>
              <w:rPr>
                <w:lang w:val="en-AU"/>
              </w:rPr>
              <w:t>Transport, Logistics.</w:t>
            </w:r>
          </w:p>
          <w:p w14:paraId="7E45CBBE" w14:textId="77777777" w:rsidR="00DD4BA9" w:rsidRDefault="00DD4BA9" w:rsidP="00FB1440">
            <w:pPr>
              <w:pStyle w:val="Odstavecseseznamem"/>
              <w:numPr>
                <w:ilvl w:val="0"/>
                <w:numId w:val="34"/>
              </w:numPr>
              <w:rPr>
                <w:lang w:val="en-AU"/>
              </w:rPr>
            </w:pPr>
            <w:r w:rsidRPr="008F2967">
              <w:rPr>
                <w:lang w:val="en-AU"/>
              </w:rPr>
              <w:t>Product Journey</w:t>
            </w:r>
            <w:r>
              <w:rPr>
                <w:lang w:val="en-AU"/>
              </w:rPr>
              <w:t>, Supply Chain</w:t>
            </w:r>
            <w:r w:rsidRPr="008F2967">
              <w:rPr>
                <w:lang w:val="en-AU"/>
              </w:rPr>
              <w:t>.</w:t>
            </w:r>
          </w:p>
          <w:p w14:paraId="56A645F0" w14:textId="77777777" w:rsidR="00DD4BA9" w:rsidRPr="008F2967" w:rsidRDefault="00DD4BA9" w:rsidP="00FB1440">
            <w:pPr>
              <w:pStyle w:val="Odstavecseseznamem"/>
              <w:numPr>
                <w:ilvl w:val="0"/>
                <w:numId w:val="34"/>
              </w:numPr>
              <w:rPr>
                <w:lang w:val="en-AU"/>
              </w:rPr>
            </w:pPr>
            <w:r>
              <w:rPr>
                <w:lang w:val="en-AU"/>
              </w:rPr>
              <w:t>Environmental History.</w:t>
            </w:r>
          </w:p>
          <w:p w14:paraId="43D5E33A" w14:textId="77777777" w:rsidR="00DD4BA9" w:rsidRDefault="00DD4BA9" w:rsidP="00FB1440">
            <w:pPr>
              <w:pStyle w:val="Odstavecseseznamem"/>
              <w:numPr>
                <w:ilvl w:val="0"/>
                <w:numId w:val="34"/>
              </w:numPr>
              <w:rPr>
                <w:lang w:val="en-AU"/>
              </w:rPr>
            </w:pPr>
            <w:r>
              <w:rPr>
                <w:lang w:val="en-AU"/>
              </w:rPr>
              <w:t xml:space="preserve">Geography, </w:t>
            </w:r>
            <w:r w:rsidRPr="008F2967">
              <w:rPr>
                <w:lang w:val="en-AU"/>
              </w:rPr>
              <w:t>Water Footprint</w:t>
            </w:r>
            <w:r>
              <w:rPr>
                <w:lang w:val="en-AU"/>
              </w:rPr>
              <w:t>, Environmental Issues</w:t>
            </w:r>
            <w:r w:rsidRPr="008F2967">
              <w:rPr>
                <w:lang w:val="en-AU"/>
              </w:rPr>
              <w:t>.</w:t>
            </w:r>
          </w:p>
          <w:p w14:paraId="7F7AF624" w14:textId="77777777" w:rsidR="00DD4BA9" w:rsidRDefault="00DD4BA9" w:rsidP="00FB1440">
            <w:pPr>
              <w:pStyle w:val="Odstavecseseznamem"/>
              <w:numPr>
                <w:ilvl w:val="0"/>
                <w:numId w:val="34"/>
              </w:numPr>
              <w:rPr>
                <w:lang w:val="en-AU"/>
              </w:rPr>
            </w:pPr>
            <w:r>
              <w:rPr>
                <w:lang w:val="en-AU"/>
              </w:rPr>
              <w:t>Air and Water Pollution.</w:t>
            </w:r>
          </w:p>
          <w:p w14:paraId="2B41CD9F" w14:textId="77777777" w:rsidR="00DD4BA9" w:rsidRPr="00683610" w:rsidRDefault="00DD4BA9" w:rsidP="00FB1440">
            <w:pPr>
              <w:pStyle w:val="Odstavecseseznamem"/>
              <w:numPr>
                <w:ilvl w:val="0"/>
                <w:numId w:val="34"/>
              </w:numPr>
              <w:rPr>
                <w:lang w:val="en-AU"/>
              </w:rPr>
            </w:pPr>
            <w:r w:rsidRPr="00683610">
              <w:rPr>
                <w:lang w:val="en-AU"/>
              </w:rPr>
              <w:t>Money and Finance</w:t>
            </w:r>
            <w:r>
              <w:rPr>
                <w:lang w:val="en-AU"/>
              </w:rPr>
              <w:t xml:space="preserve">, </w:t>
            </w:r>
            <w:r w:rsidRPr="00683610">
              <w:rPr>
                <w:lang w:val="en-AU"/>
              </w:rPr>
              <w:t>Job Applications.</w:t>
            </w:r>
          </w:p>
          <w:p w14:paraId="167A210F" w14:textId="77777777" w:rsidR="00DD4BA9" w:rsidRDefault="00DD4BA9" w:rsidP="00FB1440">
            <w:pPr>
              <w:pStyle w:val="Odstavecseseznamem"/>
              <w:numPr>
                <w:ilvl w:val="0"/>
                <w:numId w:val="34"/>
              </w:numPr>
              <w:rPr>
                <w:lang w:val="en-AU"/>
              </w:rPr>
            </w:pPr>
            <w:r>
              <w:rPr>
                <w:lang w:val="en-AU"/>
              </w:rPr>
              <w:t>Fight against Terrorism.</w:t>
            </w:r>
          </w:p>
          <w:p w14:paraId="6652FD2F" w14:textId="77777777" w:rsidR="00DD4BA9" w:rsidRPr="008F2967" w:rsidRDefault="00DD4BA9" w:rsidP="00FB1440">
            <w:pPr>
              <w:pStyle w:val="Odstavecseseznamem"/>
              <w:numPr>
                <w:ilvl w:val="0"/>
                <w:numId w:val="34"/>
              </w:numPr>
              <w:rPr>
                <w:lang w:val="en-AU"/>
              </w:rPr>
            </w:pPr>
            <w:r>
              <w:rPr>
                <w:lang w:val="en-AU"/>
              </w:rPr>
              <w:t>Risks and Hazards, Crisis Management.</w:t>
            </w:r>
          </w:p>
          <w:p w14:paraId="18C7F1E2" w14:textId="77777777" w:rsidR="00DD4BA9" w:rsidRPr="00475380" w:rsidRDefault="00DD4BA9" w:rsidP="00FB1440">
            <w:pPr>
              <w:pStyle w:val="Odstavecseseznamem"/>
              <w:numPr>
                <w:ilvl w:val="0"/>
                <w:numId w:val="34"/>
              </w:numPr>
            </w:pPr>
            <w:r w:rsidRPr="008F2967">
              <w:rPr>
                <w:lang w:val="en-AU"/>
              </w:rPr>
              <w:t>Current Issues</w:t>
            </w:r>
            <w:r>
              <w:rPr>
                <w:lang w:val="en-AU"/>
              </w:rPr>
              <w:t>.</w:t>
            </w:r>
          </w:p>
          <w:p w14:paraId="40D6279D" w14:textId="77777777" w:rsidR="00DD4BA9" w:rsidRPr="00FE0C0C" w:rsidRDefault="00DD4BA9" w:rsidP="00FB1440">
            <w:pPr>
              <w:pStyle w:val="Odstavecseseznamem"/>
              <w:numPr>
                <w:ilvl w:val="0"/>
                <w:numId w:val="34"/>
              </w:numPr>
            </w:pPr>
            <w:r>
              <w:rPr>
                <w:lang w:val="en-AU"/>
              </w:rPr>
              <w:t>Global Problems</w:t>
            </w:r>
            <w:r w:rsidRPr="008F2967">
              <w:rPr>
                <w:lang w:val="en-AU"/>
              </w:rPr>
              <w:t>.</w:t>
            </w:r>
          </w:p>
          <w:p w14:paraId="49971D9A" w14:textId="222A0387" w:rsidR="00FE0C0C" w:rsidRDefault="00FE0C0C" w:rsidP="00FE0C0C">
            <w:pPr>
              <w:pStyle w:val="Odstavecseseznamem"/>
            </w:pPr>
          </w:p>
        </w:tc>
      </w:tr>
      <w:tr w:rsidR="00DD4BA9" w14:paraId="2856E1BB" w14:textId="77777777" w:rsidTr="00DD4BA9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49E77280" w14:textId="77777777" w:rsidR="00DD4BA9" w:rsidRDefault="00DD4BA9" w:rsidP="006359F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4F2061DB" w14:textId="77777777" w:rsidR="00DD4BA9" w:rsidRDefault="00DD4BA9" w:rsidP="006359FA">
            <w:pPr>
              <w:jc w:val="both"/>
            </w:pPr>
          </w:p>
        </w:tc>
      </w:tr>
      <w:tr w:rsidR="00DD4BA9" w14:paraId="0205281E" w14:textId="77777777" w:rsidTr="00FE0C0C">
        <w:trPr>
          <w:trHeight w:val="850"/>
        </w:trPr>
        <w:tc>
          <w:tcPr>
            <w:tcW w:w="9855" w:type="dxa"/>
            <w:gridSpan w:val="8"/>
            <w:tcBorders>
              <w:top w:val="nil"/>
            </w:tcBorders>
          </w:tcPr>
          <w:p w14:paraId="281E8E3D" w14:textId="77777777" w:rsidR="00DD4BA9" w:rsidRPr="008E50C3" w:rsidRDefault="00DD4BA9" w:rsidP="006359FA">
            <w:pPr>
              <w:pStyle w:val="Normln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50C3">
              <w:rPr>
                <w:rFonts w:ascii="Times New Roman" w:hAnsi="Times New Roman" w:cs="Times New Roman"/>
                <w:b/>
                <w:sz w:val="20"/>
                <w:szCs w:val="20"/>
              </w:rPr>
              <w:t>Povinná:</w:t>
            </w:r>
          </w:p>
          <w:p w14:paraId="41FBBBB5" w14:textId="77777777" w:rsidR="00D203F3" w:rsidRDefault="00D203F3" w:rsidP="00D203F3">
            <w:r w:rsidRPr="0040028C">
              <w:t>LATHAM-KOENIG</w:t>
            </w:r>
            <w:r>
              <w:t>,</w:t>
            </w:r>
            <w:r w:rsidRPr="0040028C">
              <w:t xml:space="preserve"> C., OXENDEN, C., CHOMACKI, K. </w:t>
            </w:r>
            <w:r w:rsidRPr="0040028C">
              <w:rPr>
                <w:i/>
              </w:rPr>
              <w:t>English File Fourth Edition Upper Intermediate.</w:t>
            </w:r>
            <w:r w:rsidRPr="0040028C">
              <w:t xml:space="preserve"> Student´s Book with Student Resource Centre Pack CZ. Oxford: OUP, 2020. ISBN 978-0-19-403958-1.</w:t>
            </w:r>
          </w:p>
          <w:p w14:paraId="715CF926" w14:textId="77777777" w:rsidR="00D203F3" w:rsidRDefault="00D203F3" w:rsidP="00D203F3">
            <w:r>
              <w:t xml:space="preserve">MURPHY, R. </w:t>
            </w:r>
            <w:r w:rsidRPr="00B3732A">
              <w:rPr>
                <w:i/>
              </w:rPr>
              <w:t>English Grammar in Use.</w:t>
            </w:r>
            <w:r>
              <w:t xml:space="preserve"> A self-study reference and practice book. Fifth edition.Cambridge: CUP, 2019. ISBN 978-1-108-58662-7.</w:t>
            </w:r>
          </w:p>
          <w:p w14:paraId="16CF2450" w14:textId="77777777" w:rsidR="00D203F3" w:rsidRPr="002A31EE" w:rsidRDefault="00D203F3" w:rsidP="00D203F3">
            <w:r w:rsidRPr="002A31EE">
              <w:t xml:space="preserve">C1 </w:t>
            </w:r>
            <w:r w:rsidRPr="002A31EE">
              <w:rPr>
                <w:i/>
              </w:rPr>
              <w:t>Advanced 4.</w:t>
            </w:r>
            <w:r w:rsidRPr="002A31EE">
              <w:t xml:space="preserve"> Student´s Book with Answers, with Audio, with Resource Bank. Cambridge: CUP, 20</w:t>
            </w:r>
            <w:r>
              <w:t>21</w:t>
            </w:r>
            <w:r w:rsidRPr="002A31EE">
              <w:t>. ISBN 978-1-108-78499-3.</w:t>
            </w:r>
          </w:p>
          <w:p w14:paraId="33F9938C" w14:textId="77777777" w:rsidR="00DD4BA9" w:rsidRPr="008E50C3" w:rsidRDefault="00DD4BA9" w:rsidP="006359FA">
            <w:pPr>
              <w:pStyle w:val="Normln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50C3">
              <w:rPr>
                <w:rFonts w:ascii="Times New Roman" w:hAnsi="Times New Roman" w:cs="Times New Roman"/>
                <w:b/>
                <w:sz w:val="20"/>
                <w:szCs w:val="20"/>
              </w:rPr>
              <w:t>Doporučená:</w:t>
            </w:r>
          </w:p>
          <w:p w14:paraId="432BD588" w14:textId="77777777" w:rsidR="00D203F3" w:rsidRPr="00D203F3" w:rsidRDefault="00D203F3" w:rsidP="00D203F3">
            <w:pPr>
              <w:pStyle w:val="Normln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03F3">
              <w:rPr>
                <w:rFonts w:ascii="Times New Roman" w:hAnsi="Times New Roman" w:cs="Times New Roman"/>
                <w:sz w:val="20"/>
                <w:szCs w:val="20"/>
              </w:rPr>
              <w:t xml:space="preserve">APPLEBY, R., WATKINS, F. </w:t>
            </w:r>
            <w:r w:rsidRPr="00D203F3">
              <w:rPr>
                <w:rFonts w:ascii="Times New Roman" w:hAnsi="Times New Roman" w:cs="Times New Roman"/>
                <w:i/>
                <w:sz w:val="20"/>
                <w:szCs w:val="20"/>
              </w:rPr>
              <w:t>International Express. Upper Intermediate.</w:t>
            </w:r>
            <w:r w:rsidRPr="00D203F3">
              <w:rPr>
                <w:rFonts w:ascii="Times New Roman" w:hAnsi="Times New Roman" w:cs="Times New Roman"/>
                <w:sz w:val="20"/>
                <w:szCs w:val="20"/>
              </w:rPr>
              <w:t xml:space="preserve"> Oxford: OUP, 2014. ISBN 978-0-19-459787-6.</w:t>
            </w:r>
          </w:p>
          <w:p w14:paraId="03AB92E2" w14:textId="77777777" w:rsidR="00D203F3" w:rsidRPr="00D203F3" w:rsidRDefault="00D203F3" w:rsidP="00D203F3">
            <w:pPr>
              <w:pStyle w:val="Nadpis1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D203F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lastRenderedPageBreak/>
              <w:t xml:space="preserve">EVANS, V., DOOLEY, J., BLUM, E. </w:t>
            </w:r>
            <w:r w:rsidRPr="00D203F3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 xml:space="preserve">Logistics. </w:t>
            </w:r>
            <w:r w:rsidRPr="00D203F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Newbury: Express Publishing, 2013. ISBN 978-1-78098-669-2.</w:t>
            </w:r>
          </w:p>
          <w:p w14:paraId="682E9EB9" w14:textId="77777777" w:rsidR="00D203F3" w:rsidRPr="00D203F3" w:rsidRDefault="00D203F3" w:rsidP="00D203F3">
            <w:pPr>
              <w:jc w:val="both"/>
            </w:pPr>
            <w:r w:rsidRPr="00D203F3">
              <w:t xml:space="preserve">GLENDINNING, E. H., LANSFORD, L., POHL, A. </w:t>
            </w:r>
            <w:r w:rsidRPr="00D203F3">
              <w:rPr>
                <w:i/>
              </w:rPr>
              <w:t>Technology for Engineering and Applied Sciences.</w:t>
            </w:r>
            <w:r w:rsidRPr="00D203F3">
              <w:t xml:space="preserve"> Oxford: OUP, 2013. ISBN 978-019-4569736.</w:t>
            </w:r>
          </w:p>
          <w:p w14:paraId="4DF318A4" w14:textId="5F8C0901" w:rsidR="00DD4BA9" w:rsidRDefault="00D203F3" w:rsidP="00D203F3">
            <w:pPr>
              <w:jc w:val="both"/>
            </w:pPr>
            <w:r w:rsidRPr="00D203F3">
              <w:t xml:space="preserve">On-line aktuální zdroje: www.bbc.com, </w:t>
            </w:r>
            <w:hyperlink r:id="rId85" w:history="1">
              <w:r w:rsidRPr="00D203F3">
                <w:rPr>
                  <w:rStyle w:val="Hypertextovodkaz"/>
                  <w:color w:val="auto"/>
                </w:rPr>
                <w:t>www.dw.com</w:t>
              </w:r>
            </w:hyperlink>
            <w:r w:rsidRPr="00D203F3">
              <w:t>, www.breakingnewsenglish.com apod.</w:t>
            </w:r>
          </w:p>
        </w:tc>
      </w:tr>
      <w:tr w:rsidR="00DD4BA9" w14:paraId="3C3AD0F4" w14:textId="77777777" w:rsidTr="00DD4BA9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AE0C6E4" w14:textId="77777777" w:rsidR="00DD4BA9" w:rsidRDefault="00DD4BA9" w:rsidP="006359F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DD4BA9" w14:paraId="04C0D382" w14:textId="77777777" w:rsidTr="00DD4BA9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376EECFE" w14:textId="77777777" w:rsidR="00DD4BA9" w:rsidRDefault="00DD4BA9" w:rsidP="006359F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3586A9A3" w14:textId="77777777" w:rsidR="00DD4BA9" w:rsidRDefault="00DD4BA9" w:rsidP="006359FA">
            <w:pPr>
              <w:jc w:val="both"/>
            </w:pPr>
            <w:r>
              <w:t>8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0A269222" w14:textId="77777777" w:rsidR="00DD4BA9" w:rsidRDefault="00DD4BA9" w:rsidP="006359F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D4BA9" w14:paraId="41BF21B7" w14:textId="77777777" w:rsidTr="00DD4BA9">
        <w:tc>
          <w:tcPr>
            <w:tcW w:w="9855" w:type="dxa"/>
            <w:gridSpan w:val="8"/>
            <w:shd w:val="clear" w:color="auto" w:fill="F7CAAC"/>
          </w:tcPr>
          <w:p w14:paraId="747EDBB2" w14:textId="77777777" w:rsidR="00DD4BA9" w:rsidRDefault="00DD4BA9" w:rsidP="006359F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D4BA9" w14:paraId="4ED6D814" w14:textId="77777777" w:rsidTr="00DD4BA9">
        <w:trPr>
          <w:trHeight w:val="1373"/>
        </w:trPr>
        <w:tc>
          <w:tcPr>
            <w:tcW w:w="9855" w:type="dxa"/>
            <w:gridSpan w:val="8"/>
          </w:tcPr>
          <w:p w14:paraId="5C7D529A" w14:textId="3AE33CDA" w:rsidR="00DD4BA9" w:rsidRDefault="00DD4BA9" w:rsidP="006359FA">
            <w:pPr>
              <w:jc w:val="both"/>
            </w:pPr>
            <w:r w:rsidRPr="00216CA3">
              <w:t>Studenti se účastní výuky ve stanoveném počtu hodin, kde je jim redukovanou formou prezentována látka výše uvedeného rozsahu a jsou jim určeny části učiva k samostatnému nastudování. Hodnocení individuálních úkolů studentů a korekce informací získaných samostudiem probíhá na skupinových a individuálních konzultacích, prostřednictvím elektronické pošty, portálu UTB</w:t>
            </w:r>
            <w:r>
              <w:t xml:space="preserve"> ve Zlíně</w:t>
            </w:r>
            <w:r w:rsidRPr="00216CA3">
              <w:t xml:space="preserve"> nebo v systému MOODLE. V souladu s vnitřními předpisy FLKŘ má každý akademický pracovník stanoveny konzultační hodiny v rozsahu minimálně 2 hodiny týdně. Dle potřeby jsou dále konzultace možné i</w:t>
            </w:r>
            <w:r>
              <w:t> </w:t>
            </w:r>
            <w:r w:rsidRPr="00216CA3">
              <w:t>po předchozí e</w:t>
            </w:r>
            <w:r>
              <w:t>-</w:t>
            </w:r>
            <w:r w:rsidRPr="00216CA3">
              <w:t>mailové či telefonické dohodě.</w:t>
            </w:r>
          </w:p>
        </w:tc>
      </w:tr>
    </w:tbl>
    <w:p w14:paraId="649F20A3" w14:textId="33769083" w:rsidR="00DD4BA9" w:rsidRDefault="00DD4BA9" w:rsidP="00E45D3E">
      <w:pPr>
        <w:spacing w:after="160" w:line="259" w:lineRule="auto"/>
      </w:pPr>
    </w:p>
    <w:p w14:paraId="6692B6AC" w14:textId="77777777" w:rsidR="00DD4BA9" w:rsidRDefault="00DD4BA9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DD4BA9" w14:paraId="5781E905" w14:textId="77777777" w:rsidTr="006359FA">
        <w:tc>
          <w:tcPr>
            <w:tcW w:w="9854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30CD855C" w14:textId="77777777" w:rsidR="00DD4BA9" w:rsidRDefault="00DD4BA9" w:rsidP="006359FA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DD4BA9" w14:paraId="1B0D5A7F" w14:textId="77777777" w:rsidTr="006359FA">
        <w:tc>
          <w:tcPr>
            <w:tcW w:w="3085" w:type="dxa"/>
            <w:tcBorders>
              <w:top w:val="double" w:sz="4" w:space="0" w:color="auto"/>
            </w:tcBorders>
            <w:shd w:val="clear" w:color="auto" w:fill="F7CAAC"/>
          </w:tcPr>
          <w:p w14:paraId="2DD55369" w14:textId="77777777" w:rsidR="00DD4BA9" w:rsidRDefault="00DD4BA9" w:rsidP="006359F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6BEDC0E1" w14:textId="77777777" w:rsidR="00DD4BA9" w:rsidRDefault="00DD4BA9" w:rsidP="006359FA">
            <w:pPr>
              <w:jc w:val="both"/>
            </w:pPr>
            <w:r w:rsidRPr="008F2967">
              <w:rPr>
                <w:b/>
              </w:rPr>
              <w:t>Odborný anglický jazyk I</w:t>
            </w:r>
            <w:r>
              <w:rPr>
                <w:b/>
              </w:rPr>
              <w:t>I</w:t>
            </w:r>
          </w:p>
        </w:tc>
      </w:tr>
      <w:tr w:rsidR="00DD4BA9" w14:paraId="6BFED37E" w14:textId="77777777" w:rsidTr="006359FA">
        <w:tc>
          <w:tcPr>
            <w:tcW w:w="3085" w:type="dxa"/>
            <w:shd w:val="clear" w:color="auto" w:fill="F7CAAC"/>
          </w:tcPr>
          <w:p w14:paraId="6A557D32" w14:textId="77777777" w:rsidR="00DD4BA9" w:rsidRDefault="00DD4BA9" w:rsidP="006359F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6CB0D6CE" w14:textId="77777777" w:rsidR="00DD4BA9" w:rsidRDefault="00DD4BA9" w:rsidP="006359FA">
            <w:pPr>
              <w:jc w:val="both"/>
            </w:pPr>
            <w:r>
              <w:t>povinný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572D8F66" w14:textId="77777777" w:rsidR="00DD4BA9" w:rsidRDefault="00DD4BA9" w:rsidP="006359F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09E331EC" w14:textId="77777777" w:rsidR="00DD4BA9" w:rsidRDefault="00DD4BA9" w:rsidP="006359FA">
            <w:pPr>
              <w:jc w:val="both"/>
            </w:pPr>
            <w:r>
              <w:t>1/LS</w:t>
            </w:r>
          </w:p>
        </w:tc>
      </w:tr>
      <w:tr w:rsidR="00DD4BA9" w14:paraId="780FD3BD" w14:textId="77777777" w:rsidTr="006359FA">
        <w:tc>
          <w:tcPr>
            <w:tcW w:w="3085" w:type="dxa"/>
            <w:shd w:val="clear" w:color="auto" w:fill="F7CAAC"/>
          </w:tcPr>
          <w:p w14:paraId="2A0481C9" w14:textId="77777777" w:rsidR="00DD4BA9" w:rsidRDefault="00DD4BA9" w:rsidP="006359F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09F3BCFC" w14:textId="22127092" w:rsidR="00DD4BA9" w:rsidRDefault="00DD4BA9" w:rsidP="006359FA">
            <w:pPr>
              <w:jc w:val="both"/>
            </w:pPr>
            <w:r>
              <w:t>26s</w:t>
            </w:r>
          </w:p>
        </w:tc>
        <w:tc>
          <w:tcPr>
            <w:tcW w:w="889" w:type="dxa"/>
            <w:shd w:val="clear" w:color="auto" w:fill="F7CAAC"/>
          </w:tcPr>
          <w:p w14:paraId="66A5D587" w14:textId="77777777" w:rsidR="00DD4BA9" w:rsidRDefault="00DD4BA9" w:rsidP="006359F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02FD8EE9" w14:textId="0B382558" w:rsidR="00DD4BA9" w:rsidRDefault="00DD4BA9" w:rsidP="006359FA">
            <w:pPr>
              <w:jc w:val="both"/>
            </w:pPr>
            <w:r>
              <w:t>26</w:t>
            </w:r>
          </w:p>
        </w:tc>
        <w:tc>
          <w:tcPr>
            <w:tcW w:w="2156" w:type="dxa"/>
            <w:shd w:val="clear" w:color="auto" w:fill="F7CAAC"/>
          </w:tcPr>
          <w:p w14:paraId="54604594" w14:textId="77777777" w:rsidR="00DD4BA9" w:rsidRDefault="00DD4BA9" w:rsidP="006359F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0C5A1CCE" w14:textId="77777777" w:rsidR="00DD4BA9" w:rsidRDefault="00DD4BA9" w:rsidP="006359FA">
            <w:pPr>
              <w:jc w:val="both"/>
            </w:pPr>
            <w:r>
              <w:t>2</w:t>
            </w:r>
          </w:p>
        </w:tc>
      </w:tr>
      <w:tr w:rsidR="00DD4BA9" w14:paraId="465C0D27" w14:textId="77777777" w:rsidTr="006359FA">
        <w:tc>
          <w:tcPr>
            <w:tcW w:w="3085" w:type="dxa"/>
            <w:shd w:val="clear" w:color="auto" w:fill="F7CAAC"/>
          </w:tcPr>
          <w:p w14:paraId="123AEFC0" w14:textId="77777777" w:rsidR="00DD4BA9" w:rsidRDefault="00DD4BA9" w:rsidP="006359F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7A0C566A" w14:textId="77777777" w:rsidR="00DD4BA9" w:rsidRDefault="00DD4BA9" w:rsidP="006359FA">
            <w:pPr>
              <w:jc w:val="both"/>
            </w:pPr>
          </w:p>
        </w:tc>
      </w:tr>
      <w:tr w:rsidR="00DD4BA9" w14:paraId="575F5DA7" w14:textId="77777777" w:rsidTr="006359FA">
        <w:tc>
          <w:tcPr>
            <w:tcW w:w="3085" w:type="dxa"/>
            <w:shd w:val="clear" w:color="auto" w:fill="F7CAAC"/>
          </w:tcPr>
          <w:p w14:paraId="547179B1" w14:textId="77777777" w:rsidR="00DD4BA9" w:rsidRDefault="00DD4BA9" w:rsidP="006359F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2056640E" w14:textId="6E147B45" w:rsidR="00DD4BA9" w:rsidRDefault="00E07675" w:rsidP="006359FA">
            <w:pPr>
              <w:jc w:val="both"/>
            </w:pPr>
            <w:r>
              <w:t>Zápočet.</w:t>
            </w:r>
          </w:p>
        </w:tc>
        <w:tc>
          <w:tcPr>
            <w:tcW w:w="2156" w:type="dxa"/>
            <w:shd w:val="clear" w:color="auto" w:fill="F7CAAC"/>
          </w:tcPr>
          <w:p w14:paraId="2D491E04" w14:textId="77777777" w:rsidR="00DD4BA9" w:rsidRDefault="00DD4BA9" w:rsidP="006359F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69114A61" w14:textId="77777777" w:rsidR="00DD4BA9" w:rsidRDefault="00DD4BA9" w:rsidP="006359FA">
            <w:pPr>
              <w:jc w:val="both"/>
            </w:pPr>
            <w:r>
              <w:t>semináře</w:t>
            </w:r>
          </w:p>
        </w:tc>
      </w:tr>
      <w:tr w:rsidR="00DD4BA9" w14:paraId="1243F781" w14:textId="77777777" w:rsidTr="006359FA">
        <w:tc>
          <w:tcPr>
            <w:tcW w:w="3085" w:type="dxa"/>
            <w:shd w:val="clear" w:color="auto" w:fill="F7CAAC"/>
          </w:tcPr>
          <w:p w14:paraId="0098B786" w14:textId="77777777" w:rsidR="00DD4BA9" w:rsidRDefault="00DD4BA9" w:rsidP="006359F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DC539B6" w14:textId="77777777" w:rsidR="00DD4BA9" w:rsidRDefault="00DD4BA9" w:rsidP="006359FA">
            <w:pPr>
              <w:jc w:val="both"/>
            </w:pPr>
            <w:r w:rsidRPr="008F2967">
              <w:t>Aktivní účast na seminářích (80 %), domácí příprava, písemný test.</w:t>
            </w:r>
          </w:p>
        </w:tc>
      </w:tr>
      <w:tr w:rsidR="00DD4BA9" w14:paraId="03A1FDEC" w14:textId="77777777" w:rsidTr="006359FA">
        <w:trPr>
          <w:trHeight w:val="554"/>
        </w:trPr>
        <w:tc>
          <w:tcPr>
            <w:tcW w:w="9854" w:type="dxa"/>
            <w:gridSpan w:val="8"/>
            <w:tcBorders>
              <w:top w:val="nil"/>
            </w:tcBorders>
          </w:tcPr>
          <w:p w14:paraId="547ABC98" w14:textId="77777777" w:rsidR="00DD4BA9" w:rsidRDefault="00DD4BA9" w:rsidP="006359FA">
            <w:pPr>
              <w:jc w:val="both"/>
            </w:pPr>
          </w:p>
        </w:tc>
      </w:tr>
      <w:tr w:rsidR="00DD4BA9" w14:paraId="66FA12AA" w14:textId="77777777" w:rsidTr="006359FA">
        <w:trPr>
          <w:trHeight w:val="197"/>
        </w:trPr>
        <w:tc>
          <w:tcPr>
            <w:tcW w:w="3085" w:type="dxa"/>
            <w:tcBorders>
              <w:top w:val="nil"/>
            </w:tcBorders>
            <w:shd w:val="clear" w:color="auto" w:fill="F7CAAC"/>
          </w:tcPr>
          <w:p w14:paraId="7896ED05" w14:textId="77777777" w:rsidR="00DD4BA9" w:rsidRDefault="00DD4BA9" w:rsidP="006359F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10FD20D" w14:textId="77777777" w:rsidR="00DD4BA9" w:rsidRDefault="00DD4BA9" w:rsidP="006359FA">
            <w:pPr>
              <w:jc w:val="both"/>
            </w:pPr>
            <w:r w:rsidRPr="008F2967">
              <w:t xml:space="preserve">Mgr. et Mgr. Kateřina Pitrová, </w:t>
            </w:r>
            <w:r>
              <w:t xml:space="preserve">Ph.D., </w:t>
            </w:r>
            <w:proofErr w:type="gramStart"/>
            <w:r>
              <w:t>Ed.D., M</w:t>
            </w:r>
            <w:r w:rsidRPr="008F2967">
              <w:t>BA</w:t>
            </w:r>
            <w:proofErr w:type="gramEnd"/>
          </w:p>
        </w:tc>
      </w:tr>
      <w:tr w:rsidR="00DD4BA9" w14:paraId="67DFE1DE" w14:textId="77777777" w:rsidTr="006359FA">
        <w:trPr>
          <w:trHeight w:val="243"/>
        </w:trPr>
        <w:tc>
          <w:tcPr>
            <w:tcW w:w="3085" w:type="dxa"/>
            <w:tcBorders>
              <w:top w:val="nil"/>
            </w:tcBorders>
            <w:shd w:val="clear" w:color="auto" w:fill="F7CAAC"/>
          </w:tcPr>
          <w:p w14:paraId="22AAEAB6" w14:textId="77777777" w:rsidR="00DD4BA9" w:rsidRDefault="00DD4BA9" w:rsidP="006359F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C189571" w14:textId="77777777" w:rsidR="00DD4BA9" w:rsidRDefault="00DD4BA9" w:rsidP="00DD4BA9">
            <w:pPr>
              <w:jc w:val="both"/>
            </w:pPr>
            <w:r>
              <w:t>Garant stanovuje obsah seminářů a vede je.</w:t>
            </w:r>
          </w:p>
          <w:p w14:paraId="11FB11A0" w14:textId="2C315863" w:rsidR="00DD4BA9" w:rsidRDefault="00DD4BA9" w:rsidP="006359FA">
            <w:pPr>
              <w:jc w:val="both"/>
            </w:pPr>
          </w:p>
        </w:tc>
      </w:tr>
      <w:tr w:rsidR="00DD4BA9" w14:paraId="652D3446" w14:textId="77777777" w:rsidTr="006359FA">
        <w:tc>
          <w:tcPr>
            <w:tcW w:w="3085" w:type="dxa"/>
            <w:shd w:val="clear" w:color="auto" w:fill="F7CAAC"/>
          </w:tcPr>
          <w:p w14:paraId="12E8EB13" w14:textId="77777777" w:rsidR="00DD4BA9" w:rsidRDefault="00DD4BA9" w:rsidP="006359F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C8F0130" w14:textId="60D9B18F" w:rsidR="00DD4BA9" w:rsidRDefault="00A938C8" w:rsidP="006359FA">
            <w:pPr>
              <w:jc w:val="both"/>
            </w:pPr>
            <w:r w:rsidRPr="008F2967">
              <w:t xml:space="preserve">Mgr. et Mgr. Kateřina Pitrová, </w:t>
            </w:r>
            <w:r>
              <w:t xml:space="preserve">Ph.D., </w:t>
            </w:r>
            <w:proofErr w:type="gramStart"/>
            <w:r>
              <w:t>Ed.D., M</w:t>
            </w:r>
            <w:r w:rsidRPr="008F2967">
              <w:t>BA</w:t>
            </w:r>
            <w:proofErr w:type="gramEnd"/>
            <w:r>
              <w:t xml:space="preserve"> – semináře (100 %)</w:t>
            </w:r>
          </w:p>
        </w:tc>
      </w:tr>
      <w:tr w:rsidR="00DD4BA9" w14:paraId="098DC781" w14:textId="77777777" w:rsidTr="006359FA">
        <w:trPr>
          <w:trHeight w:val="554"/>
        </w:trPr>
        <w:tc>
          <w:tcPr>
            <w:tcW w:w="9854" w:type="dxa"/>
            <w:gridSpan w:val="8"/>
            <w:tcBorders>
              <w:top w:val="nil"/>
            </w:tcBorders>
          </w:tcPr>
          <w:p w14:paraId="123B5738" w14:textId="6F27C992" w:rsidR="00DD4BA9" w:rsidRDefault="00DD4BA9" w:rsidP="006359FA">
            <w:pPr>
              <w:jc w:val="both"/>
            </w:pPr>
          </w:p>
        </w:tc>
      </w:tr>
      <w:tr w:rsidR="00DD4BA9" w14:paraId="030241AB" w14:textId="77777777" w:rsidTr="006359FA">
        <w:tc>
          <w:tcPr>
            <w:tcW w:w="3085" w:type="dxa"/>
            <w:shd w:val="clear" w:color="auto" w:fill="F7CAAC"/>
          </w:tcPr>
          <w:p w14:paraId="1F2B5045" w14:textId="77777777" w:rsidR="00DD4BA9" w:rsidRDefault="00DD4BA9" w:rsidP="006359F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BB32794" w14:textId="77777777" w:rsidR="00DD4BA9" w:rsidRDefault="00DD4BA9" w:rsidP="006359FA">
            <w:pPr>
              <w:jc w:val="both"/>
            </w:pPr>
          </w:p>
        </w:tc>
      </w:tr>
      <w:tr w:rsidR="00DD4BA9" w14:paraId="0693511C" w14:textId="77777777" w:rsidTr="006359FA">
        <w:trPr>
          <w:trHeight w:val="3938"/>
        </w:trPr>
        <w:tc>
          <w:tcPr>
            <w:tcW w:w="9854" w:type="dxa"/>
            <w:gridSpan w:val="8"/>
            <w:tcBorders>
              <w:top w:val="nil"/>
              <w:bottom w:val="single" w:sz="12" w:space="0" w:color="auto"/>
            </w:tcBorders>
          </w:tcPr>
          <w:p w14:paraId="089DFBFD" w14:textId="6815B3A7" w:rsidR="00DD4BA9" w:rsidRDefault="00DD4BA9" w:rsidP="006359FA">
            <w:pPr>
              <w:jc w:val="both"/>
            </w:pPr>
            <w:r>
              <w:t>St</w:t>
            </w:r>
            <w:r w:rsidRPr="001E2004">
              <w:t xml:space="preserve">udenti si prohloubí komplex jazykových dovedností (čtení, poslech, mluvení, psaní) umožňující samostatné jednání </w:t>
            </w:r>
            <w:r>
              <w:br/>
            </w:r>
            <w:r w:rsidRPr="001E2004">
              <w:t>v cizojazyčných komunikačních situacích. Studenti si budou rozšiřovat odbornou slovní zásobu z oblasti bezpečnosti společnosti. Důraz je kladen i na samostatnou práci. Průběh studia je zaměřen na objasňování odborného jazyka, procvičování, upevňování, rozvoj a kontrolu jazykových dovedností s využitím moderních technologií. Znalosti získané studiem anglického jazyka budou aplikovatelné v odborných předmětech, pomohou studentovi čerpat informace z</w:t>
            </w:r>
            <w:r w:rsidR="00FE0C0C">
              <w:t> </w:t>
            </w:r>
            <w:r w:rsidRPr="001E2004">
              <w:t>cizojazyčných zdrojů. Studenti budou schopni komunikovat v anglickém jazyce s odborníky ze zahraničí při odborných setkáních v rámci řešení oborové problematiky.</w:t>
            </w:r>
          </w:p>
          <w:p w14:paraId="7AC0276A" w14:textId="0AC2252C" w:rsidR="00DD4BA9" w:rsidRDefault="00DD4BA9" w:rsidP="006359FA">
            <w:pPr>
              <w:jc w:val="both"/>
            </w:pPr>
          </w:p>
          <w:p w14:paraId="5518C321" w14:textId="59C38670" w:rsidR="00DD4BA9" w:rsidRPr="001E2004" w:rsidRDefault="00DD4BA9" w:rsidP="006359FA">
            <w:pPr>
              <w:jc w:val="both"/>
            </w:pPr>
            <w:r>
              <w:t>Vyučovaná témata:</w:t>
            </w:r>
          </w:p>
          <w:p w14:paraId="2FD8DB9A" w14:textId="77777777" w:rsidR="00DD4BA9" w:rsidRPr="00AF7542" w:rsidRDefault="00DD4BA9" w:rsidP="00FB1440">
            <w:pPr>
              <w:pStyle w:val="Odstavecseseznamem"/>
              <w:numPr>
                <w:ilvl w:val="0"/>
                <w:numId w:val="35"/>
              </w:numPr>
              <w:rPr>
                <w:lang w:val="en-AU"/>
              </w:rPr>
            </w:pPr>
            <w:r w:rsidRPr="00AF7542">
              <w:rPr>
                <w:lang w:val="en-AU"/>
              </w:rPr>
              <w:t>Checking Understanding, Clarifying.</w:t>
            </w:r>
          </w:p>
          <w:p w14:paraId="2D6D6061" w14:textId="77777777" w:rsidR="00DD4BA9" w:rsidRPr="00AF7542" w:rsidRDefault="00DD4BA9" w:rsidP="00FB1440">
            <w:pPr>
              <w:pStyle w:val="Odstavecseseznamem"/>
              <w:numPr>
                <w:ilvl w:val="0"/>
                <w:numId w:val="35"/>
              </w:numPr>
              <w:rPr>
                <w:lang w:val="en-AU"/>
              </w:rPr>
            </w:pPr>
            <w:r w:rsidRPr="00AF7542">
              <w:rPr>
                <w:lang w:val="en-AU"/>
              </w:rPr>
              <w:t>Changing Plans, Suggestions.</w:t>
            </w:r>
          </w:p>
          <w:p w14:paraId="581731BB" w14:textId="77777777" w:rsidR="00DD4BA9" w:rsidRPr="00AF7542" w:rsidRDefault="00DD4BA9" w:rsidP="00FB1440">
            <w:pPr>
              <w:pStyle w:val="Odstavecseseznamem"/>
              <w:numPr>
                <w:ilvl w:val="0"/>
                <w:numId w:val="35"/>
              </w:numPr>
              <w:rPr>
                <w:lang w:val="en-AU"/>
              </w:rPr>
            </w:pPr>
            <w:r w:rsidRPr="00AF7542">
              <w:rPr>
                <w:lang w:val="en-AU"/>
              </w:rPr>
              <w:t>Food Security and</w:t>
            </w:r>
            <w:r>
              <w:rPr>
                <w:lang w:val="en-AU"/>
              </w:rPr>
              <w:t xml:space="preserve"> </w:t>
            </w:r>
            <w:r w:rsidRPr="00AF7542">
              <w:rPr>
                <w:lang w:val="en-AU"/>
              </w:rPr>
              <w:t>Food Safety.</w:t>
            </w:r>
          </w:p>
          <w:p w14:paraId="0CDBB5E1" w14:textId="77777777" w:rsidR="00DD4BA9" w:rsidRPr="001E2004" w:rsidRDefault="00DD4BA9" w:rsidP="00FB1440">
            <w:pPr>
              <w:pStyle w:val="Odstavecseseznamem"/>
              <w:numPr>
                <w:ilvl w:val="0"/>
                <w:numId w:val="35"/>
              </w:numPr>
              <w:rPr>
                <w:lang w:val="en-AU"/>
              </w:rPr>
            </w:pPr>
            <w:r w:rsidRPr="001E2004">
              <w:rPr>
                <w:lang w:val="en-AU"/>
              </w:rPr>
              <w:t>Project Management</w:t>
            </w:r>
            <w:r>
              <w:rPr>
                <w:lang w:val="en-AU"/>
              </w:rPr>
              <w:t>, Project Funding.</w:t>
            </w:r>
          </w:p>
          <w:p w14:paraId="63DD39ED" w14:textId="77777777" w:rsidR="00DD4BA9" w:rsidRPr="004C3001" w:rsidRDefault="00DD4BA9" w:rsidP="00FB1440">
            <w:pPr>
              <w:pStyle w:val="Odstavecseseznamem"/>
              <w:numPr>
                <w:ilvl w:val="0"/>
                <w:numId w:val="35"/>
              </w:numPr>
              <w:rPr>
                <w:lang w:val="en-AU"/>
              </w:rPr>
            </w:pPr>
            <w:r w:rsidRPr="004C3001">
              <w:rPr>
                <w:lang w:val="en-AU"/>
              </w:rPr>
              <w:t>Renewable Energy</w:t>
            </w:r>
            <w:r>
              <w:rPr>
                <w:lang w:val="en-AU"/>
              </w:rPr>
              <w:t xml:space="preserve">, </w:t>
            </w:r>
            <w:r w:rsidRPr="004C3001">
              <w:rPr>
                <w:lang w:val="en-AU"/>
              </w:rPr>
              <w:t>Global Warming.</w:t>
            </w:r>
          </w:p>
          <w:p w14:paraId="390413FD" w14:textId="77777777" w:rsidR="00DD4BA9" w:rsidRPr="001E2004" w:rsidRDefault="00DD4BA9" w:rsidP="00FB1440">
            <w:pPr>
              <w:pStyle w:val="Odstavecseseznamem"/>
              <w:numPr>
                <w:ilvl w:val="0"/>
                <w:numId w:val="35"/>
              </w:numPr>
              <w:rPr>
                <w:lang w:val="en-AU"/>
              </w:rPr>
            </w:pPr>
            <w:r>
              <w:rPr>
                <w:lang w:val="en-AU"/>
              </w:rPr>
              <w:t>Environmental Mapping.</w:t>
            </w:r>
          </w:p>
          <w:p w14:paraId="6C7F910C" w14:textId="77777777" w:rsidR="00DD4BA9" w:rsidRPr="001E2004" w:rsidRDefault="00DD4BA9" w:rsidP="00FB1440">
            <w:pPr>
              <w:pStyle w:val="Odstavecseseznamem"/>
              <w:numPr>
                <w:ilvl w:val="0"/>
                <w:numId w:val="35"/>
              </w:numPr>
              <w:rPr>
                <w:lang w:val="en-AU"/>
              </w:rPr>
            </w:pPr>
            <w:r w:rsidRPr="001E2004">
              <w:rPr>
                <w:lang w:val="en-AU"/>
              </w:rPr>
              <w:t>Impact of Tourism</w:t>
            </w:r>
            <w:r>
              <w:rPr>
                <w:lang w:val="en-AU"/>
              </w:rPr>
              <w:t>, New Tourism Destinations.</w:t>
            </w:r>
          </w:p>
          <w:p w14:paraId="74EC65C7" w14:textId="77777777" w:rsidR="00DD4BA9" w:rsidRDefault="00DD4BA9" w:rsidP="00FB1440">
            <w:pPr>
              <w:pStyle w:val="Odstavecseseznamem"/>
              <w:numPr>
                <w:ilvl w:val="0"/>
                <w:numId w:val="35"/>
              </w:numPr>
              <w:rPr>
                <w:lang w:val="en-AU"/>
              </w:rPr>
            </w:pPr>
            <w:r>
              <w:rPr>
                <w:lang w:val="en-AU"/>
              </w:rPr>
              <w:t>Green Supply Chain, New Technologies.</w:t>
            </w:r>
          </w:p>
          <w:p w14:paraId="2C097D34" w14:textId="77777777" w:rsidR="00DD4BA9" w:rsidRDefault="00DD4BA9" w:rsidP="00FB1440">
            <w:pPr>
              <w:pStyle w:val="Odstavecseseznamem"/>
              <w:numPr>
                <w:ilvl w:val="0"/>
                <w:numId w:val="35"/>
              </w:numPr>
              <w:rPr>
                <w:lang w:val="en-AU"/>
              </w:rPr>
            </w:pPr>
            <w:r>
              <w:rPr>
                <w:lang w:val="en-AU"/>
              </w:rPr>
              <w:t>Transport Technology.</w:t>
            </w:r>
          </w:p>
          <w:p w14:paraId="0314FBC0" w14:textId="77777777" w:rsidR="00DD4BA9" w:rsidRDefault="00DD4BA9" w:rsidP="00FB1440">
            <w:pPr>
              <w:pStyle w:val="Odstavecseseznamem"/>
              <w:numPr>
                <w:ilvl w:val="0"/>
                <w:numId w:val="35"/>
              </w:numPr>
              <w:rPr>
                <w:lang w:val="en-AU"/>
              </w:rPr>
            </w:pPr>
            <w:r>
              <w:rPr>
                <w:lang w:val="en-AU"/>
              </w:rPr>
              <w:t>Population Protection.</w:t>
            </w:r>
          </w:p>
          <w:p w14:paraId="570AAFA4" w14:textId="77777777" w:rsidR="00DD4BA9" w:rsidRDefault="00DD4BA9" w:rsidP="00FB1440">
            <w:pPr>
              <w:pStyle w:val="Odstavecseseznamem"/>
              <w:numPr>
                <w:ilvl w:val="0"/>
                <w:numId w:val="35"/>
              </w:numPr>
              <w:rPr>
                <w:lang w:val="en-AU"/>
              </w:rPr>
            </w:pPr>
            <w:r>
              <w:rPr>
                <w:lang w:val="en-AU"/>
              </w:rPr>
              <w:t>Population Security.</w:t>
            </w:r>
          </w:p>
          <w:p w14:paraId="50011DF1" w14:textId="77777777" w:rsidR="00DD4BA9" w:rsidRPr="001E2004" w:rsidRDefault="00DD4BA9" w:rsidP="00FB1440">
            <w:pPr>
              <w:pStyle w:val="Odstavecseseznamem"/>
              <w:numPr>
                <w:ilvl w:val="0"/>
                <w:numId w:val="35"/>
              </w:numPr>
              <w:rPr>
                <w:lang w:val="en-AU"/>
              </w:rPr>
            </w:pPr>
            <w:r>
              <w:rPr>
                <w:lang w:val="en-AU"/>
              </w:rPr>
              <w:t>Health Risks.</w:t>
            </w:r>
          </w:p>
          <w:p w14:paraId="18B11E9C" w14:textId="77777777" w:rsidR="00DD4BA9" w:rsidRPr="00FE0C0C" w:rsidRDefault="00DD4BA9" w:rsidP="00FB1440">
            <w:pPr>
              <w:pStyle w:val="Odstavecseseznamem"/>
              <w:numPr>
                <w:ilvl w:val="0"/>
                <w:numId w:val="35"/>
              </w:numPr>
            </w:pPr>
            <w:r w:rsidRPr="001E2004">
              <w:rPr>
                <w:lang w:val="en-AU"/>
              </w:rPr>
              <w:t>World Issues</w:t>
            </w:r>
            <w:r>
              <w:rPr>
                <w:lang w:val="en-AU"/>
              </w:rPr>
              <w:t>.</w:t>
            </w:r>
          </w:p>
          <w:p w14:paraId="55E67E97" w14:textId="7BA58A21" w:rsidR="00FE0C0C" w:rsidRDefault="00FE0C0C" w:rsidP="00FE0C0C">
            <w:pPr>
              <w:pStyle w:val="Odstavecseseznamem"/>
            </w:pPr>
          </w:p>
        </w:tc>
      </w:tr>
      <w:tr w:rsidR="00DD4BA9" w14:paraId="7E972B7B" w14:textId="77777777" w:rsidTr="006359FA">
        <w:trPr>
          <w:trHeight w:val="265"/>
        </w:trPr>
        <w:tc>
          <w:tcPr>
            <w:tcW w:w="3652" w:type="dxa"/>
            <w:gridSpan w:val="2"/>
            <w:tcBorders>
              <w:top w:val="nil"/>
            </w:tcBorders>
            <w:shd w:val="clear" w:color="auto" w:fill="F7CAAC"/>
          </w:tcPr>
          <w:p w14:paraId="5C9B4203" w14:textId="77777777" w:rsidR="00DD4BA9" w:rsidRDefault="00DD4BA9" w:rsidP="006359F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4B4058B0" w14:textId="77777777" w:rsidR="00DD4BA9" w:rsidRDefault="00DD4BA9" w:rsidP="006359FA">
            <w:pPr>
              <w:jc w:val="both"/>
            </w:pPr>
          </w:p>
        </w:tc>
      </w:tr>
      <w:tr w:rsidR="00DD4BA9" w14:paraId="5D52CC7F" w14:textId="77777777" w:rsidTr="00FE0C0C">
        <w:trPr>
          <w:trHeight w:val="992"/>
        </w:trPr>
        <w:tc>
          <w:tcPr>
            <w:tcW w:w="9854" w:type="dxa"/>
            <w:gridSpan w:val="8"/>
            <w:tcBorders>
              <w:top w:val="nil"/>
            </w:tcBorders>
          </w:tcPr>
          <w:p w14:paraId="086BFBD5" w14:textId="77777777" w:rsidR="00DD4BA9" w:rsidRPr="008E50C3" w:rsidRDefault="00DD4BA9" w:rsidP="006359FA">
            <w:pPr>
              <w:pStyle w:val="Normln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50C3">
              <w:rPr>
                <w:rFonts w:ascii="Times New Roman" w:hAnsi="Times New Roman" w:cs="Times New Roman"/>
                <w:b/>
                <w:sz w:val="20"/>
                <w:szCs w:val="20"/>
              </w:rPr>
              <w:t>Povinná:</w:t>
            </w:r>
          </w:p>
          <w:p w14:paraId="29E491E9" w14:textId="77777777" w:rsidR="00D203F3" w:rsidRDefault="00D203F3" w:rsidP="00D203F3">
            <w:r w:rsidRPr="0040028C">
              <w:t>LATHAM-KOENIG</w:t>
            </w:r>
            <w:r>
              <w:t>,</w:t>
            </w:r>
            <w:r w:rsidRPr="0040028C">
              <w:t xml:space="preserve"> C., OXENDEN, C., CHOMACKI, K. </w:t>
            </w:r>
            <w:r w:rsidRPr="0040028C">
              <w:rPr>
                <w:i/>
              </w:rPr>
              <w:t>English File Fourth Edition Upper Intermediate.</w:t>
            </w:r>
            <w:r w:rsidRPr="0040028C">
              <w:t xml:space="preserve"> Student´s Book with Student Resource Centre Pack CZ. Oxford: OUP, 2020. ISBN 978-0-19-403958-1.</w:t>
            </w:r>
          </w:p>
          <w:p w14:paraId="40BE67D1" w14:textId="77777777" w:rsidR="00D203F3" w:rsidRDefault="00D203F3" w:rsidP="00D203F3">
            <w:r>
              <w:t xml:space="preserve">MURPHY, R. </w:t>
            </w:r>
            <w:r w:rsidRPr="00B3732A">
              <w:rPr>
                <w:i/>
              </w:rPr>
              <w:t>English Grammar in Use.</w:t>
            </w:r>
            <w:r>
              <w:t xml:space="preserve"> A self-study reference and practice book. Fifth edition.Cambridge: CUP, 2019. ISBN 978-1-108-58662-7.</w:t>
            </w:r>
          </w:p>
          <w:p w14:paraId="63A1A466" w14:textId="35096B90" w:rsidR="00D203F3" w:rsidRDefault="00D203F3" w:rsidP="00D203F3">
            <w:r w:rsidRPr="002A31EE">
              <w:t xml:space="preserve">C1 </w:t>
            </w:r>
            <w:r w:rsidRPr="002A31EE">
              <w:rPr>
                <w:i/>
              </w:rPr>
              <w:t>Advanced 4.</w:t>
            </w:r>
            <w:r w:rsidRPr="002A31EE">
              <w:t xml:space="preserve"> Student´s Book with Answers, with Audio, with Resource Bank. Cambridge: CUP, 20</w:t>
            </w:r>
            <w:r>
              <w:t>21</w:t>
            </w:r>
            <w:r w:rsidRPr="002A31EE">
              <w:t>. ISBN 978-1-108-78499-3.</w:t>
            </w:r>
          </w:p>
          <w:p w14:paraId="45703B2B" w14:textId="77777777" w:rsidR="00D203F3" w:rsidRPr="002A31EE" w:rsidRDefault="00D203F3" w:rsidP="00D203F3"/>
          <w:p w14:paraId="34051B32" w14:textId="77777777" w:rsidR="00DD4BA9" w:rsidRPr="008E50C3" w:rsidRDefault="00DD4BA9" w:rsidP="006359FA">
            <w:pPr>
              <w:pStyle w:val="Normln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50C3">
              <w:rPr>
                <w:rFonts w:ascii="Times New Roman" w:hAnsi="Times New Roman" w:cs="Times New Roman"/>
                <w:b/>
                <w:sz w:val="20"/>
                <w:szCs w:val="20"/>
              </w:rPr>
              <w:t>Doporučená:</w:t>
            </w:r>
          </w:p>
          <w:p w14:paraId="5CD5675E" w14:textId="77777777" w:rsidR="00D203F3" w:rsidRPr="00D203F3" w:rsidRDefault="00D203F3" w:rsidP="00D203F3">
            <w:pPr>
              <w:pStyle w:val="Normln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03F3">
              <w:rPr>
                <w:rFonts w:ascii="Times New Roman" w:hAnsi="Times New Roman" w:cs="Times New Roman"/>
                <w:sz w:val="20"/>
                <w:szCs w:val="20"/>
              </w:rPr>
              <w:t xml:space="preserve">APPLEBY, R., WATKINS, F. </w:t>
            </w:r>
            <w:r w:rsidRPr="00D203F3">
              <w:rPr>
                <w:rFonts w:ascii="Times New Roman" w:hAnsi="Times New Roman" w:cs="Times New Roman"/>
                <w:i/>
                <w:sz w:val="20"/>
                <w:szCs w:val="20"/>
              </w:rPr>
              <w:t>International Express. Upper Intermediate.</w:t>
            </w:r>
            <w:r w:rsidRPr="00D203F3">
              <w:rPr>
                <w:rFonts w:ascii="Times New Roman" w:hAnsi="Times New Roman" w:cs="Times New Roman"/>
                <w:sz w:val="20"/>
                <w:szCs w:val="20"/>
              </w:rPr>
              <w:t xml:space="preserve"> Oxford: OUP, 2014. ISBN 978-0-19-459787-6.</w:t>
            </w:r>
          </w:p>
          <w:p w14:paraId="01EB77B0" w14:textId="77777777" w:rsidR="00D203F3" w:rsidRPr="00D203F3" w:rsidRDefault="00D203F3" w:rsidP="00D203F3">
            <w:pPr>
              <w:pStyle w:val="Nadpis1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D203F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lastRenderedPageBreak/>
              <w:t xml:space="preserve">EVANS, V., DOOLEY, J., BLUM, E. </w:t>
            </w:r>
            <w:r w:rsidRPr="00D203F3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 xml:space="preserve">Logistics. </w:t>
            </w:r>
            <w:r w:rsidRPr="00D203F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Newbury: Express Publishing, 2013. ISBN 978-1-78098-669-2.</w:t>
            </w:r>
          </w:p>
          <w:p w14:paraId="415B5C0D" w14:textId="77777777" w:rsidR="00D203F3" w:rsidRPr="00D203F3" w:rsidRDefault="00D203F3" w:rsidP="00D203F3">
            <w:pPr>
              <w:jc w:val="both"/>
            </w:pPr>
            <w:r w:rsidRPr="00D203F3">
              <w:t xml:space="preserve">GLENDINNING, E. H., LANSFORD, L., POHL, A. </w:t>
            </w:r>
            <w:r w:rsidRPr="00D203F3">
              <w:rPr>
                <w:i/>
              </w:rPr>
              <w:t>Technology for Engineering and Applied Sciences.</w:t>
            </w:r>
            <w:r w:rsidRPr="00D203F3">
              <w:t xml:space="preserve"> Oxford: OUP, 2013. ISBN 978-019-4569736.</w:t>
            </w:r>
          </w:p>
          <w:p w14:paraId="7BFE1404" w14:textId="68E732A4" w:rsidR="00DD4BA9" w:rsidRDefault="00D203F3" w:rsidP="00D203F3">
            <w:pPr>
              <w:jc w:val="both"/>
            </w:pPr>
            <w:r w:rsidRPr="008E50C3">
              <w:t>On-line aktuální zdroje: www.bbc.com</w:t>
            </w:r>
            <w:r w:rsidRPr="00CB30A9">
              <w:t xml:space="preserve">, </w:t>
            </w:r>
            <w:hyperlink r:id="rId86" w:history="1">
              <w:r w:rsidRPr="00CB30A9">
                <w:rPr>
                  <w:rStyle w:val="Hypertextovodkaz"/>
                </w:rPr>
                <w:t>www.dw.com</w:t>
              </w:r>
            </w:hyperlink>
            <w:r w:rsidRPr="008E50C3">
              <w:t>, www.breakingnewsenglish.com apod.</w:t>
            </w:r>
          </w:p>
        </w:tc>
      </w:tr>
      <w:tr w:rsidR="00DD4BA9" w14:paraId="4CEAA48F" w14:textId="77777777" w:rsidTr="006359FA">
        <w:tc>
          <w:tcPr>
            <w:tcW w:w="9854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4C7C0578" w14:textId="77777777" w:rsidR="00DD4BA9" w:rsidRDefault="00DD4BA9" w:rsidP="006359F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DD4BA9" w14:paraId="1C87D019" w14:textId="77777777" w:rsidTr="006359FA">
        <w:tc>
          <w:tcPr>
            <w:tcW w:w="4786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60B7E53A" w14:textId="77777777" w:rsidR="00DD4BA9" w:rsidRDefault="00DD4BA9" w:rsidP="006359F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09E1D5C3" w14:textId="77777777" w:rsidR="00DD4BA9" w:rsidRDefault="00DD4BA9" w:rsidP="006359FA">
            <w:pPr>
              <w:jc w:val="both"/>
            </w:pPr>
            <w:r>
              <w:t>8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37D25EB3" w14:textId="77777777" w:rsidR="00DD4BA9" w:rsidRDefault="00DD4BA9" w:rsidP="006359F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D4BA9" w14:paraId="3C9BB539" w14:textId="77777777" w:rsidTr="006359FA">
        <w:tc>
          <w:tcPr>
            <w:tcW w:w="9854" w:type="dxa"/>
            <w:gridSpan w:val="8"/>
            <w:shd w:val="clear" w:color="auto" w:fill="F7CAAC"/>
          </w:tcPr>
          <w:p w14:paraId="2147051C" w14:textId="77777777" w:rsidR="00DD4BA9" w:rsidRDefault="00DD4BA9" w:rsidP="006359F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D4BA9" w14:paraId="368FA74A" w14:textId="77777777" w:rsidTr="006359FA">
        <w:trPr>
          <w:trHeight w:val="1373"/>
        </w:trPr>
        <w:tc>
          <w:tcPr>
            <w:tcW w:w="9854" w:type="dxa"/>
            <w:gridSpan w:val="8"/>
          </w:tcPr>
          <w:p w14:paraId="3C84326F" w14:textId="5D0A5901" w:rsidR="00DD4BA9" w:rsidRDefault="00DD4BA9" w:rsidP="006359FA">
            <w:pPr>
              <w:jc w:val="both"/>
            </w:pPr>
            <w:r w:rsidRPr="00216CA3">
              <w:t>Studenti se účastní výuky ve stanoveném počtu hodin, kde je jim redukovanou formou prezentována látka výše uvedeného rozsahu a jsou jim určeny části učiva k samostatnému nastudování. Hodnocení individuálních úkolů studentů a korekce informací získaných samostudiem probíhá na skupinových a individuálních konzultacích, prostřednictvím elektronické pošty, portálu UTB</w:t>
            </w:r>
            <w:r>
              <w:t xml:space="preserve"> ve Zlíně</w:t>
            </w:r>
            <w:r w:rsidRPr="00216CA3">
              <w:t xml:space="preserve"> nebo v systému MOODLE. V souladu s vnitřními předpisy FLKŘ má každý akademický pracovník stanoveny konzultační hodiny v rozsahu minimálně 2 hodiny týdně. Dle potřeby jsou dále konzultace možné i</w:t>
            </w:r>
            <w:r>
              <w:t> </w:t>
            </w:r>
            <w:r w:rsidRPr="00216CA3">
              <w:t>po předchozí e</w:t>
            </w:r>
            <w:r>
              <w:t>-</w:t>
            </w:r>
            <w:r w:rsidRPr="00216CA3">
              <w:t>mailové či telefonické dohodě.</w:t>
            </w:r>
          </w:p>
        </w:tc>
      </w:tr>
    </w:tbl>
    <w:p w14:paraId="5D8431C7" w14:textId="08AB57BA" w:rsidR="004B6185" w:rsidRDefault="004B6185" w:rsidP="00E45D3E">
      <w:pPr>
        <w:spacing w:after="160" w:line="259" w:lineRule="auto"/>
      </w:pPr>
    </w:p>
    <w:p w14:paraId="30513923" w14:textId="77777777" w:rsidR="004B6185" w:rsidRDefault="004B6185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4B6185" w14:paraId="4968C5F2" w14:textId="77777777" w:rsidTr="006359FA">
        <w:tc>
          <w:tcPr>
            <w:tcW w:w="9854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2BA08DB3" w14:textId="77777777" w:rsidR="004B6185" w:rsidRDefault="004B6185" w:rsidP="006359FA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4B6185" w14:paraId="19CBB28F" w14:textId="77777777" w:rsidTr="006359FA">
        <w:tc>
          <w:tcPr>
            <w:tcW w:w="3085" w:type="dxa"/>
            <w:tcBorders>
              <w:top w:val="double" w:sz="4" w:space="0" w:color="auto"/>
            </w:tcBorders>
            <w:shd w:val="clear" w:color="auto" w:fill="F7CAAC"/>
          </w:tcPr>
          <w:p w14:paraId="537EBE6A" w14:textId="77777777" w:rsidR="004B6185" w:rsidRDefault="004B6185" w:rsidP="006359F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405BB8C2" w14:textId="77777777" w:rsidR="004B6185" w:rsidRPr="00A938C8" w:rsidRDefault="004B6185" w:rsidP="006359FA">
            <w:pPr>
              <w:jc w:val="both"/>
              <w:rPr>
                <w:b/>
              </w:rPr>
            </w:pPr>
            <w:r w:rsidRPr="00A938C8">
              <w:rPr>
                <w:b/>
              </w:rPr>
              <w:t>Ochrana obyvatelstva a kritické infrastruktury</w:t>
            </w:r>
          </w:p>
        </w:tc>
      </w:tr>
      <w:tr w:rsidR="004B6185" w14:paraId="5C911F09" w14:textId="77777777" w:rsidTr="006359FA">
        <w:tc>
          <w:tcPr>
            <w:tcW w:w="3085" w:type="dxa"/>
            <w:shd w:val="clear" w:color="auto" w:fill="F7CAAC"/>
          </w:tcPr>
          <w:p w14:paraId="368DE7C0" w14:textId="77777777" w:rsidR="004B6185" w:rsidRDefault="004B6185" w:rsidP="006359F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7D007562" w14:textId="21635AF3" w:rsidR="004B6185" w:rsidRDefault="00A938C8" w:rsidP="006359FA">
            <w:pPr>
              <w:jc w:val="both"/>
            </w:pPr>
            <w:r>
              <w:t>p</w:t>
            </w:r>
            <w:r w:rsidR="004B6185">
              <w:t>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15A41921" w14:textId="77777777" w:rsidR="004B6185" w:rsidRDefault="004B6185" w:rsidP="006359F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5364C973" w14:textId="77777777" w:rsidR="004B6185" w:rsidRDefault="004B6185" w:rsidP="006359FA">
            <w:pPr>
              <w:jc w:val="both"/>
            </w:pPr>
            <w:r>
              <w:t>1/ZS</w:t>
            </w:r>
          </w:p>
        </w:tc>
      </w:tr>
      <w:tr w:rsidR="004B6185" w14:paraId="41E3770C" w14:textId="77777777" w:rsidTr="006359FA">
        <w:tc>
          <w:tcPr>
            <w:tcW w:w="3085" w:type="dxa"/>
            <w:shd w:val="clear" w:color="auto" w:fill="F7CAAC"/>
          </w:tcPr>
          <w:p w14:paraId="46608971" w14:textId="77777777" w:rsidR="004B6185" w:rsidRDefault="004B6185" w:rsidP="006359F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0085807B" w14:textId="77777777" w:rsidR="004B6185" w:rsidRDefault="004B6185" w:rsidP="006359FA">
            <w:pPr>
              <w:jc w:val="both"/>
            </w:pPr>
            <w:r>
              <w:t>26p + 26s</w:t>
            </w:r>
          </w:p>
        </w:tc>
        <w:tc>
          <w:tcPr>
            <w:tcW w:w="889" w:type="dxa"/>
            <w:shd w:val="clear" w:color="auto" w:fill="F7CAAC"/>
          </w:tcPr>
          <w:p w14:paraId="1C9EACA7" w14:textId="77777777" w:rsidR="004B6185" w:rsidRDefault="004B6185" w:rsidP="006359F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0E523E77" w14:textId="77777777" w:rsidR="004B6185" w:rsidRDefault="004B6185" w:rsidP="006359FA">
            <w:pPr>
              <w:jc w:val="both"/>
            </w:pPr>
            <w:r>
              <w:t>52</w:t>
            </w:r>
          </w:p>
        </w:tc>
        <w:tc>
          <w:tcPr>
            <w:tcW w:w="2156" w:type="dxa"/>
            <w:shd w:val="clear" w:color="auto" w:fill="F7CAAC"/>
          </w:tcPr>
          <w:p w14:paraId="04331843" w14:textId="77777777" w:rsidR="004B6185" w:rsidRDefault="004B6185" w:rsidP="006359F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373686F0" w14:textId="77777777" w:rsidR="004B6185" w:rsidRDefault="004B6185" w:rsidP="006359FA">
            <w:pPr>
              <w:jc w:val="both"/>
            </w:pPr>
            <w:r>
              <w:t>6</w:t>
            </w:r>
          </w:p>
        </w:tc>
      </w:tr>
      <w:tr w:rsidR="004B6185" w14:paraId="79850616" w14:textId="77777777" w:rsidTr="006359FA">
        <w:tc>
          <w:tcPr>
            <w:tcW w:w="3085" w:type="dxa"/>
            <w:shd w:val="clear" w:color="auto" w:fill="F7CAAC"/>
          </w:tcPr>
          <w:p w14:paraId="4E5ADF06" w14:textId="77777777" w:rsidR="004B6185" w:rsidRDefault="004B6185" w:rsidP="006359F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0F2AD6F4" w14:textId="77777777" w:rsidR="004B6185" w:rsidRDefault="004B6185" w:rsidP="006359FA">
            <w:pPr>
              <w:jc w:val="both"/>
            </w:pPr>
          </w:p>
        </w:tc>
      </w:tr>
      <w:tr w:rsidR="004B6185" w14:paraId="083266DD" w14:textId="77777777" w:rsidTr="006359FA">
        <w:tc>
          <w:tcPr>
            <w:tcW w:w="3085" w:type="dxa"/>
            <w:shd w:val="clear" w:color="auto" w:fill="F7CAAC"/>
          </w:tcPr>
          <w:p w14:paraId="7F4763B6" w14:textId="77777777" w:rsidR="004B6185" w:rsidRDefault="004B6185" w:rsidP="006359F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70C948B5" w14:textId="622F7F99" w:rsidR="004B6185" w:rsidRDefault="004B6185" w:rsidP="00E07675">
            <w:pPr>
              <w:jc w:val="both"/>
            </w:pPr>
            <w:r>
              <w:t>Zápočet</w:t>
            </w:r>
            <w:r w:rsidR="00E07675">
              <w:t>,</w:t>
            </w:r>
            <w:r>
              <w:t xml:space="preserve"> zkouška</w:t>
            </w:r>
            <w:r w:rsidR="00E07675">
              <w:t>.</w:t>
            </w:r>
          </w:p>
        </w:tc>
        <w:tc>
          <w:tcPr>
            <w:tcW w:w="2156" w:type="dxa"/>
            <w:shd w:val="clear" w:color="auto" w:fill="F7CAAC"/>
          </w:tcPr>
          <w:p w14:paraId="74F730E0" w14:textId="77777777" w:rsidR="004B6185" w:rsidRDefault="004B6185" w:rsidP="006359F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4A1AFB95" w14:textId="3C439DA0" w:rsidR="004B6185" w:rsidRDefault="00FE0C0C" w:rsidP="006359FA">
            <w:pPr>
              <w:jc w:val="both"/>
            </w:pPr>
            <w:r>
              <w:t>p</w:t>
            </w:r>
            <w:r w:rsidR="004B6185">
              <w:t>řednášky</w:t>
            </w:r>
            <w:r w:rsidR="004B6185">
              <w:br/>
              <w:t>semináře</w:t>
            </w:r>
          </w:p>
        </w:tc>
      </w:tr>
      <w:tr w:rsidR="004B6185" w14:paraId="5AC909DF" w14:textId="77777777" w:rsidTr="006359FA">
        <w:tc>
          <w:tcPr>
            <w:tcW w:w="3085" w:type="dxa"/>
            <w:shd w:val="clear" w:color="auto" w:fill="F7CAAC"/>
          </w:tcPr>
          <w:p w14:paraId="10A0D6B3" w14:textId="77777777" w:rsidR="004B6185" w:rsidRDefault="004B6185" w:rsidP="006359F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5593D2A" w14:textId="77777777" w:rsidR="004B6185" w:rsidRDefault="004B6185" w:rsidP="006359FA">
            <w:pPr>
              <w:jc w:val="both"/>
            </w:pPr>
            <w:r>
              <w:t>Zápočet: aktivita a průběžné plnění zadaných úkolů na seminářích (přítomnost minimálně 80%), vypracování semestrálního úkolu a jeho prezentace v MS Office na zadané odborné téma, prokázání znalosti probíraných tematických okruhů.</w:t>
            </w:r>
          </w:p>
          <w:p w14:paraId="4B8C2735" w14:textId="77777777" w:rsidR="004B6185" w:rsidRDefault="004B6185" w:rsidP="006359FA">
            <w:pPr>
              <w:jc w:val="both"/>
            </w:pPr>
            <w:r>
              <w:br/>
            </w:r>
            <w:r w:rsidRPr="0077574B">
              <w:t xml:space="preserve">Zkouška: </w:t>
            </w:r>
            <w:r>
              <w:t xml:space="preserve">kombinovaná (písemná a </w:t>
            </w:r>
            <w:r w:rsidRPr="0077574B">
              <w:t>ústní</w:t>
            </w:r>
            <w:r>
              <w:t>).</w:t>
            </w:r>
          </w:p>
        </w:tc>
      </w:tr>
      <w:tr w:rsidR="004B6185" w14:paraId="47D2B0DA" w14:textId="77777777" w:rsidTr="006359FA">
        <w:trPr>
          <w:trHeight w:val="554"/>
        </w:trPr>
        <w:tc>
          <w:tcPr>
            <w:tcW w:w="9854" w:type="dxa"/>
            <w:gridSpan w:val="8"/>
            <w:tcBorders>
              <w:top w:val="nil"/>
            </w:tcBorders>
          </w:tcPr>
          <w:p w14:paraId="46F6107C" w14:textId="77777777" w:rsidR="004B6185" w:rsidRDefault="004B6185" w:rsidP="006359FA">
            <w:pPr>
              <w:jc w:val="both"/>
            </w:pPr>
          </w:p>
          <w:p w14:paraId="18E9C572" w14:textId="77777777" w:rsidR="00FE0C0C" w:rsidRDefault="00FE0C0C" w:rsidP="006359FA">
            <w:pPr>
              <w:jc w:val="both"/>
            </w:pPr>
          </w:p>
          <w:p w14:paraId="770C8CFD" w14:textId="77777777" w:rsidR="00FE0C0C" w:rsidRDefault="00FE0C0C" w:rsidP="006359FA">
            <w:pPr>
              <w:jc w:val="both"/>
            </w:pPr>
          </w:p>
          <w:p w14:paraId="23B571AB" w14:textId="77777777" w:rsidR="00FE0C0C" w:rsidRDefault="00FE0C0C" w:rsidP="006359FA">
            <w:pPr>
              <w:jc w:val="both"/>
            </w:pPr>
          </w:p>
          <w:p w14:paraId="17711F06" w14:textId="77777777" w:rsidR="00FE0C0C" w:rsidRDefault="00FE0C0C" w:rsidP="006359FA">
            <w:pPr>
              <w:jc w:val="both"/>
            </w:pPr>
          </w:p>
          <w:p w14:paraId="6D8CA63F" w14:textId="013633E2" w:rsidR="00FE0C0C" w:rsidRDefault="00FE0C0C" w:rsidP="006359FA">
            <w:pPr>
              <w:jc w:val="both"/>
            </w:pPr>
          </w:p>
        </w:tc>
      </w:tr>
      <w:tr w:rsidR="004B6185" w14:paraId="722CD269" w14:textId="77777777" w:rsidTr="006359FA">
        <w:trPr>
          <w:trHeight w:val="197"/>
        </w:trPr>
        <w:tc>
          <w:tcPr>
            <w:tcW w:w="3085" w:type="dxa"/>
            <w:tcBorders>
              <w:top w:val="nil"/>
            </w:tcBorders>
            <w:shd w:val="clear" w:color="auto" w:fill="F7CAAC"/>
          </w:tcPr>
          <w:p w14:paraId="78D77FAC" w14:textId="77777777" w:rsidR="004B6185" w:rsidRDefault="004B6185" w:rsidP="006359F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E49D993" w14:textId="77777777" w:rsidR="004B6185" w:rsidRDefault="004B6185" w:rsidP="006359FA">
            <w:pPr>
              <w:jc w:val="both"/>
            </w:pPr>
            <w:r>
              <w:t>prof. Ing. Dušan Vičar, CSc.</w:t>
            </w:r>
          </w:p>
        </w:tc>
      </w:tr>
      <w:tr w:rsidR="004B6185" w14:paraId="38B71627" w14:textId="77777777" w:rsidTr="006359FA">
        <w:trPr>
          <w:trHeight w:val="243"/>
        </w:trPr>
        <w:tc>
          <w:tcPr>
            <w:tcW w:w="3085" w:type="dxa"/>
            <w:tcBorders>
              <w:top w:val="nil"/>
            </w:tcBorders>
            <w:shd w:val="clear" w:color="auto" w:fill="F7CAAC"/>
          </w:tcPr>
          <w:p w14:paraId="3C9109A5" w14:textId="77777777" w:rsidR="004B6185" w:rsidRDefault="004B6185" w:rsidP="006359F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232BD064" w14:textId="77777777" w:rsidR="004B6185" w:rsidRDefault="004B6185" w:rsidP="006359FA">
            <w:pPr>
              <w:jc w:val="both"/>
            </w:pPr>
            <w:r w:rsidRPr="0077574B">
              <w:t xml:space="preserve">Garant stanovuje obsah přednášek, </w:t>
            </w:r>
            <w:r>
              <w:t>seminářů</w:t>
            </w:r>
            <w:r w:rsidRPr="0077574B">
              <w:t xml:space="preserve"> a dohlíží na jejich jednotné vedení. Garant přímo vyučuje </w:t>
            </w:r>
            <w:r>
              <w:t>54</w:t>
            </w:r>
            <w:r w:rsidRPr="0077574B">
              <w:t xml:space="preserve"> % přednášek</w:t>
            </w:r>
            <w:r>
              <w:t>.</w:t>
            </w:r>
          </w:p>
          <w:p w14:paraId="62E650D0" w14:textId="77777777" w:rsidR="004B6185" w:rsidRDefault="004B6185" w:rsidP="006359FA">
            <w:pPr>
              <w:jc w:val="both"/>
            </w:pPr>
          </w:p>
        </w:tc>
      </w:tr>
      <w:tr w:rsidR="004B6185" w14:paraId="6211A27A" w14:textId="77777777" w:rsidTr="006359FA">
        <w:tc>
          <w:tcPr>
            <w:tcW w:w="3085" w:type="dxa"/>
            <w:shd w:val="clear" w:color="auto" w:fill="F7CAAC"/>
          </w:tcPr>
          <w:p w14:paraId="62D9A0CB" w14:textId="77777777" w:rsidR="004B6185" w:rsidRDefault="004B6185" w:rsidP="006359F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1FA88A7" w14:textId="77777777" w:rsidR="004B6185" w:rsidRDefault="004B6185" w:rsidP="006359FA">
            <w:pPr>
              <w:jc w:val="both"/>
            </w:pPr>
            <w:r>
              <w:t>prof. Ing. Dušan Vičar, CSc. – přednášky (54 %)</w:t>
            </w:r>
          </w:p>
          <w:p w14:paraId="135940A4" w14:textId="02111E7D" w:rsidR="004B6185" w:rsidRDefault="004B6185" w:rsidP="00A938C8">
            <w:pPr>
              <w:jc w:val="both"/>
            </w:pPr>
            <w:r w:rsidRPr="0077574B">
              <w:t xml:space="preserve">Ing. </w:t>
            </w:r>
            <w:r>
              <w:t>Jakub Rak</w:t>
            </w:r>
            <w:r w:rsidRPr="0077574B">
              <w:t>, Ph.D.</w:t>
            </w:r>
            <w:r>
              <w:t xml:space="preserve"> – přednášky (46 %), semináře (100 %)</w:t>
            </w:r>
          </w:p>
        </w:tc>
      </w:tr>
      <w:tr w:rsidR="004B6185" w14:paraId="786A50D8" w14:textId="77777777" w:rsidTr="006359FA">
        <w:trPr>
          <w:trHeight w:val="554"/>
        </w:trPr>
        <w:tc>
          <w:tcPr>
            <w:tcW w:w="9854" w:type="dxa"/>
            <w:gridSpan w:val="8"/>
            <w:tcBorders>
              <w:top w:val="nil"/>
            </w:tcBorders>
          </w:tcPr>
          <w:p w14:paraId="009A91AA" w14:textId="77777777" w:rsidR="004B6185" w:rsidRDefault="004B6185" w:rsidP="006359FA">
            <w:pPr>
              <w:jc w:val="both"/>
            </w:pPr>
          </w:p>
          <w:p w14:paraId="2308191D" w14:textId="77777777" w:rsidR="00FE0C0C" w:rsidRDefault="00FE0C0C" w:rsidP="006359FA">
            <w:pPr>
              <w:jc w:val="both"/>
            </w:pPr>
          </w:p>
          <w:p w14:paraId="7092AA39" w14:textId="77777777" w:rsidR="00FE0C0C" w:rsidRDefault="00FE0C0C" w:rsidP="006359FA">
            <w:pPr>
              <w:jc w:val="both"/>
            </w:pPr>
          </w:p>
          <w:p w14:paraId="2E765DF5" w14:textId="77777777" w:rsidR="00FE0C0C" w:rsidRDefault="00FE0C0C" w:rsidP="006359FA">
            <w:pPr>
              <w:jc w:val="both"/>
            </w:pPr>
          </w:p>
          <w:p w14:paraId="1AB99DAE" w14:textId="77777777" w:rsidR="00FE0C0C" w:rsidRDefault="00FE0C0C" w:rsidP="006359FA">
            <w:pPr>
              <w:jc w:val="both"/>
            </w:pPr>
          </w:p>
          <w:p w14:paraId="5993066C" w14:textId="505652F7" w:rsidR="00FE0C0C" w:rsidRDefault="00FE0C0C" w:rsidP="006359FA">
            <w:pPr>
              <w:jc w:val="both"/>
            </w:pPr>
          </w:p>
        </w:tc>
      </w:tr>
      <w:tr w:rsidR="004B6185" w14:paraId="6281AC76" w14:textId="77777777" w:rsidTr="006359FA">
        <w:tc>
          <w:tcPr>
            <w:tcW w:w="3085" w:type="dxa"/>
            <w:tcBorders>
              <w:bottom w:val="nil"/>
            </w:tcBorders>
            <w:shd w:val="clear" w:color="auto" w:fill="F7CAAC"/>
          </w:tcPr>
          <w:p w14:paraId="21AC7917" w14:textId="77777777" w:rsidR="004B6185" w:rsidRDefault="004B6185" w:rsidP="006359F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0AE1C54" w14:textId="77777777" w:rsidR="004B6185" w:rsidRDefault="004B6185" w:rsidP="006359FA">
            <w:pPr>
              <w:jc w:val="both"/>
            </w:pPr>
          </w:p>
        </w:tc>
      </w:tr>
      <w:tr w:rsidR="004B6185" w14:paraId="3C5E1EEA" w14:textId="77777777" w:rsidTr="00A938C8">
        <w:trPr>
          <w:trHeight w:val="68"/>
        </w:trPr>
        <w:tc>
          <w:tcPr>
            <w:tcW w:w="9854" w:type="dxa"/>
            <w:gridSpan w:val="8"/>
            <w:tcBorders>
              <w:top w:val="nil"/>
              <w:bottom w:val="single" w:sz="4" w:space="0" w:color="auto"/>
            </w:tcBorders>
          </w:tcPr>
          <w:p w14:paraId="23C22514" w14:textId="77777777" w:rsidR="004B6185" w:rsidRPr="004C05AC" w:rsidRDefault="004B6185" w:rsidP="006359FA">
            <w:pPr>
              <w:jc w:val="both"/>
            </w:pPr>
            <w:r w:rsidRPr="004C05AC">
              <w:t xml:space="preserve">Cílem předmětu je seznámení studentů se systémem úkolů a opatření zaměřených na ochranu života, zdraví a majetku osob, které jsou zabezpečované na základě analýzy území z hlediska možných mimořádných událostí. Obsahem předmětu je: základní terminologie, národní a zahraniční </w:t>
            </w:r>
            <w:r>
              <w:t>právní normy v</w:t>
            </w:r>
            <w:r w:rsidRPr="004C05AC">
              <w:t xml:space="preserve"> oblasti ochrany obyvatelstva, </w:t>
            </w:r>
            <w:r>
              <w:t xml:space="preserve">druhy </w:t>
            </w:r>
            <w:r w:rsidRPr="004C05AC">
              <w:t>ohrožení a postupy při</w:t>
            </w:r>
            <w:r>
              <w:t> </w:t>
            </w:r>
            <w:r w:rsidRPr="004C05AC">
              <w:t xml:space="preserve">odstraňování následků mimořádných událostí, organizování, řízení a plnění prací na záchranu osob, řízení prací </w:t>
            </w:r>
            <w:r w:rsidRPr="004C05AC">
              <w:br/>
              <w:t>a činností, souvisejících se záchranou osob a ochranou kritické infrastruktury</w:t>
            </w:r>
            <w:r>
              <w:t>.</w:t>
            </w:r>
          </w:p>
          <w:p w14:paraId="6A152D8E" w14:textId="77777777" w:rsidR="004B6185" w:rsidRDefault="004B6185" w:rsidP="006359FA">
            <w:pPr>
              <w:jc w:val="both"/>
            </w:pPr>
          </w:p>
          <w:p w14:paraId="498190C1" w14:textId="77777777" w:rsidR="004B6185" w:rsidRDefault="004B6185" w:rsidP="006359FA">
            <w:pPr>
              <w:jc w:val="both"/>
            </w:pPr>
            <w:r>
              <w:t>Vyučovaná témata:</w:t>
            </w:r>
          </w:p>
          <w:p w14:paraId="0A9B12BC" w14:textId="77777777" w:rsidR="004B6185" w:rsidRPr="001C1A7F" w:rsidRDefault="004B6185" w:rsidP="00FB1440">
            <w:pPr>
              <w:pStyle w:val="Odstavecseseznamem"/>
              <w:numPr>
                <w:ilvl w:val="0"/>
                <w:numId w:val="36"/>
              </w:numPr>
              <w:ind w:left="454" w:hanging="170"/>
              <w:jc w:val="both"/>
            </w:pPr>
            <w:r w:rsidRPr="00AF4115">
              <w:t>Úvod do studia předmětu, základní pojmy</w:t>
            </w:r>
            <w:r>
              <w:t>, h</w:t>
            </w:r>
            <w:r w:rsidRPr="001C1A7F">
              <w:t>istorie a současnost civilní ochrany v České republice a její právní úprava.</w:t>
            </w:r>
          </w:p>
          <w:p w14:paraId="7A2A68DF" w14:textId="77777777" w:rsidR="004B6185" w:rsidRPr="001C1A7F" w:rsidRDefault="004B6185" w:rsidP="00FB1440">
            <w:pPr>
              <w:pStyle w:val="Odstavecseseznamem"/>
              <w:numPr>
                <w:ilvl w:val="0"/>
                <w:numId w:val="36"/>
              </w:numPr>
              <w:ind w:left="454" w:hanging="170"/>
              <w:jc w:val="both"/>
            </w:pPr>
            <w:r w:rsidRPr="00AF4115">
              <w:t>Koncepce ochrany obyvatelstva v ČR do roku 202</w:t>
            </w:r>
            <w:r>
              <w:t>5</w:t>
            </w:r>
            <w:r w:rsidRPr="00AF4115">
              <w:t xml:space="preserve"> s výhledem do roku 2030</w:t>
            </w:r>
            <w:r>
              <w:t>. Bezpečnostní věda a vzdělávání v ochraně obyvatelstva krizovém řízení. P</w:t>
            </w:r>
            <w:r w:rsidRPr="00AF4115">
              <w:t>ojetí ochrany obyvatelstva v NATO a EU, principy a zásady humanitární pomoci.</w:t>
            </w:r>
          </w:p>
          <w:p w14:paraId="48062427" w14:textId="0D0F9444" w:rsidR="004B6185" w:rsidRPr="00AF4115" w:rsidRDefault="004B6185" w:rsidP="004A49C0">
            <w:pPr>
              <w:pStyle w:val="Odstavecseseznamem"/>
              <w:numPr>
                <w:ilvl w:val="0"/>
                <w:numId w:val="36"/>
              </w:numPr>
              <w:ind w:left="454" w:hanging="170"/>
              <w:jc w:val="both"/>
            </w:pPr>
            <w:r w:rsidRPr="00AF4115">
              <w:t>Rozbor mimořádných událostí přírodního a antropogenního charakteru</w:t>
            </w:r>
            <w:r>
              <w:t>. Příprava obyvatelstva k sebeobraně a</w:t>
            </w:r>
            <w:r w:rsidR="00FE0C0C">
              <w:t> </w:t>
            </w:r>
            <w:r>
              <w:t>vzájemné pomoci při vzniku mimořádných událostí.</w:t>
            </w:r>
          </w:p>
          <w:p w14:paraId="2EA5D0CC" w14:textId="77777777" w:rsidR="004B6185" w:rsidRPr="00AF4115" w:rsidRDefault="004B6185" w:rsidP="00FB1440">
            <w:pPr>
              <w:pStyle w:val="Odstavecseseznamem"/>
              <w:numPr>
                <w:ilvl w:val="0"/>
                <w:numId w:val="36"/>
              </w:numPr>
              <w:ind w:left="454" w:hanging="170"/>
              <w:jc w:val="both"/>
            </w:pPr>
            <w:r w:rsidRPr="00AF4115">
              <w:t>Varování, vyrozumění a tísňové informování obyvatelstva.</w:t>
            </w:r>
          </w:p>
          <w:p w14:paraId="2A47F9C7" w14:textId="77777777" w:rsidR="004B6185" w:rsidRPr="00AF4115" w:rsidRDefault="004B6185" w:rsidP="00FB1440">
            <w:pPr>
              <w:pStyle w:val="Odstavecseseznamem"/>
              <w:numPr>
                <w:ilvl w:val="0"/>
                <w:numId w:val="36"/>
              </w:numPr>
              <w:ind w:left="454" w:hanging="170"/>
              <w:jc w:val="both"/>
            </w:pPr>
            <w:r w:rsidRPr="00AF4115">
              <w:t>Evakuace obyvatelstva a ukrytí obyvatelstva.</w:t>
            </w:r>
            <w:r>
              <w:t xml:space="preserve"> Stavby dotčené požadavky civilní ochrany.</w:t>
            </w:r>
          </w:p>
          <w:p w14:paraId="26460EB4" w14:textId="77777777" w:rsidR="004B6185" w:rsidRPr="00AF4115" w:rsidRDefault="004B6185" w:rsidP="00FB1440">
            <w:pPr>
              <w:pStyle w:val="Odstavecseseznamem"/>
              <w:numPr>
                <w:ilvl w:val="0"/>
                <w:numId w:val="36"/>
              </w:numPr>
              <w:ind w:left="454" w:hanging="170"/>
              <w:jc w:val="both"/>
            </w:pPr>
            <w:r w:rsidRPr="00AF4115">
              <w:t>Nouzové přežití obyvatelstva.</w:t>
            </w:r>
          </w:p>
          <w:p w14:paraId="68AEC6D6" w14:textId="77777777" w:rsidR="004B6185" w:rsidRPr="00AF4115" w:rsidRDefault="004B6185" w:rsidP="00FB1440">
            <w:pPr>
              <w:pStyle w:val="Odstavecseseznamem"/>
              <w:numPr>
                <w:ilvl w:val="0"/>
                <w:numId w:val="36"/>
              </w:numPr>
              <w:ind w:left="454" w:hanging="170"/>
              <w:jc w:val="both"/>
            </w:pPr>
            <w:r w:rsidRPr="00AF4115">
              <w:t>Ochrana obyvatelstva před povodněmi.</w:t>
            </w:r>
          </w:p>
          <w:p w14:paraId="140EE978" w14:textId="77777777" w:rsidR="004B6185" w:rsidRPr="00AF4115" w:rsidRDefault="004B6185" w:rsidP="00FB1440">
            <w:pPr>
              <w:pStyle w:val="Odstavecseseznamem"/>
              <w:numPr>
                <w:ilvl w:val="0"/>
                <w:numId w:val="36"/>
              </w:numPr>
              <w:ind w:left="454" w:hanging="170"/>
              <w:jc w:val="both"/>
            </w:pPr>
            <w:r w:rsidRPr="00AF4115">
              <w:t>Ochrana obyvatelstva v okolí jaderně energetických zařízení, ochrana proti ZHN a průmyslovým škodlivinám.</w:t>
            </w:r>
          </w:p>
          <w:p w14:paraId="1B1F5F63" w14:textId="77777777" w:rsidR="004B6185" w:rsidRPr="00AF4115" w:rsidRDefault="004B6185" w:rsidP="00FB1440">
            <w:pPr>
              <w:pStyle w:val="Odstavecseseznamem"/>
              <w:numPr>
                <w:ilvl w:val="0"/>
                <w:numId w:val="36"/>
              </w:numPr>
              <w:ind w:left="454" w:hanging="170"/>
              <w:jc w:val="both"/>
            </w:pPr>
            <w:r w:rsidRPr="00AF4115">
              <w:t>Principy, zásady a prostředky detekce, identifikace škodlivin, individuální a kolektivní ochrana, dekontaminace.</w:t>
            </w:r>
          </w:p>
          <w:p w14:paraId="1D9B14AF" w14:textId="77777777" w:rsidR="004B6185" w:rsidRPr="00AF4115" w:rsidRDefault="004B6185" w:rsidP="00FB1440">
            <w:pPr>
              <w:pStyle w:val="Odstavecseseznamem"/>
              <w:numPr>
                <w:ilvl w:val="0"/>
                <w:numId w:val="36"/>
              </w:numPr>
              <w:ind w:left="454" w:hanging="170"/>
              <w:jc w:val="both"/>
            </w:pPr>
            <w:r w:rsidRPr="00AF4115">
              <w:t>Národní a mezinárodní pojetí kritické infrastruktury.</w:t>
            </w:r>
          </w:p>
          <w:p w14:paraId="61754E7F" w14:textId="77777777" w:rsidR="004B6185" w:rsidRPr="00AF4115" w:rsidRDefault="004B6185" w:rsidP="00FB1440">
            <w:pPr>
              <w:pStyle w:val="Odstavecseseznamem"/>
              <w:numPr>
                <w:ilvl w:val="0"/>
                <w:numId w:val="36"/>
              </w:numPr>
              <w:ind w:left="454" w:hanging="170"/>
              <w:jc w:val="both"/>
            </w:pPr>
            <w:r w:rsidRPr="00AF4115">
              <w:t>Charakteristika oblastí, prvků a subjektů kritické infrastruktury.</w:t>
            </w:r>
          </w:p>
          <w:p w14:paraId="6C513E91" w14:textId="77777777" w:rsidR="004B6185" w:rsidRDefault="004B6185" w:rsidP="00FB1440">
            <w:pPr>
              <w:pStyle w:val="Odstavecseseznamem"/>
              <w:numPr>
                <w:ilvl w:val="0"/>
                <w:numId w:val="36"/>
              </w:numPr>
              <w:ind w:left="454" w:hanging="170"/>
              <w:jc w:val="both"/>
            </w:pPr>
            <w:r w:rsidRPr="00AF4115">
              <w:t>Hodnocení odolnosti prvků kritické infrastruktury.</w:t>
            </w:r>
          </w:p>
          <w:p w14:paraId="03DA381E" w14:textId="77777777" w:rsidR="004B6185" w:rsidRPr="00AF4115" w:rsidRDefault="004B6185" w:rsidP="00FB1440">
            <w:pPr>
              <w:pStyle w:val="Odstavecseseznamem"/>
              <w:numPr>
                <w:ilvl w:val="0"/>
                <w:numId w:val="36"/>
              </w:numPr>
              <w:ind w:left="454" w:hanging="170"/>
              <w:jc w:val="both"/>
            </w:pPr>
            <w:r>
              <w:t>Formy a nástroje zajištění ochrany prvků kritické infrastruktura.</w:t>
            </w:r>
          </w:p>
          <w:p w14:paraId="5695655A" w14:textId="77777777" w:rsidR="004B6185" w:rsidRPr="00DA5BA3" w:rsidRDefault="004B6185" w:rsidP="006359FA">
            <w:pPr>
              <w:ind w:left="720"/>
              <w:jc w:val="both"/>
            </w:pPr>
          </w:p>
        </w:tc>
      </w:tr>
      <w:tr w:rsidR="004B6185" w14:paraId="20D3288B" w14:textId="77777777" w:rsidTr="006359FA">
        <w:trPr>
          <w:trHeight w:val="265"/>
        </w:trPr>
        <w:tc>
          <w:tcPr>
            <w:tcW w:w="3652" w:type="dxa"/>
            <w:gridSpan w:val="2"/>
            <w:tcBorders>
              <w:top w:val="single" w:sz="4" w:space="0" w:color="auto"/>
            </w:tcBorders>
            <w:shd w:val="clear" w:color="auto" w:fill="F7CAAC"/>
          </w:tcPr>
          <w:p w14:paraId="01D4BC19" w14:textId="77777777" w:rsidR="004B6185" w:rsidRDefault="004B6185" w:rsidP="006359FA">
            <w:pPr>
              <w:jc w:val="both"/>
            </w:pPr>
            <w:r>
              <w:rPr>
                <w:b/>
              </w:rPr>
              <w:lastRenderedPageBreak/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single" w:sz="4" w:space="0" w:color="auto"/>
              <w:bottom w:val="nil"/>
            </w:tcBorders>
          </w:tcPr>
          <w:p w14:paraId="5940AA53" w14:textId="77777777" w:rsidR="004B6185" w:rsidRDefault="004B6185" w:rsidP="006359FA">
            <w:pPr>
              <w:jc w:val="both"/>
            </w:pPr>
          </w:p>
        </w:tc>
      </w:tr>
      <w:tr w:rsidR="004B6185" w14:paraId="0088023F" w14:textId="77777777" w:rsidTr="006359FA">
        <w:trPr>
          <w:trHeight w:val="1497"/>
        </w:trPr>
        <w:tc>
          <w:tcPr>
            <w:tcW w:w="9854" w:type="dxa"/>
            <w:gridSpan w:val="8"/>
            <w:tcBorders>
              <w:top w:val="nil"/>
            </w:tcBorders>
          </w:tcPr>
          <w:p w14:paraId="76238DF1" w14:textId="77777777" w:rsidR="004B6185" w:rsidRPr="0034322E" w:rsidRDefault="004B6185" w:rsidP="006359FA">
            <w:pPr>
              <w:jc w:val="both"/>
              <w:rPr>
                <w:b/>
              </w:rPr>
            </w:pPr>
            <w:r w:rsidRPr="0034322E">
              <w:rPr>
                <w:b/>
              </w:rPr>
              <w:t>Povinná literatura:</w:t>
            </w:r>
          </w:p>
          <w:p w14:paraId="4D094140" w14:textId="6AD09F35" w:rsidR="004B6185" w:rsidRPr="000016CB" w:rsidRDefault="004B6185" w:rsidP="006359FA">
            <w:pPr>
              <w:pStyle w:val="Normln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  <w:r w:rsidRPr="00F071AC">
              <w:rPr>
                <w:rFonts w:ascii="Times New Roman" w:hAnsi="Times New Roman" w:cs="Times New Roman" w:hint="eastAsia"/>
                <w:sz w:val="19"/>
                <w:szCs w:val="19"/>
              </w:rPr>
              <w:t>HRADIL, Jaroslav, Otakar J. MIKA, Miroslav MUSIL, Bohuslav SVOBODA, Jakub RAK a Dušan VIČAR. </w:t>
            </w:r>
            <w:r w:rsidRPr="00F071AC">
              <w:rPr>
                <w:rFonts w:ascii="Times New Roman" w:hAnsi="Times New Roman" w:cs="Times New Roman" w:hint="eastAsia"/>
                <w:i/>
                <w:iCs/>
                <w:sz w:val="19"/>
                <w:szCs w:val="19"/>
              </w:rPr>
              <w:t>Základy ochran</w:t>
            </w:r>
            <w:r>
              <w:rPr>
                <w:rFonts w:ascii="Times New Roman" w:hAnsi="Times New Roman" w:cs="Times New Roman"/>
                <w:i/>
                <w:iCs/>
                <w:sz w:val="19"/>
                <w:szCs w:val="19"/>
              </w:rPr>
              <w:t xml:space="preserve">y </w:t>
            </w:r>
            <w:r w:rsidRPr="00F071AC">
              <w:rPr>
                <w:rFonts w:ascii="Times New Roman" w:hAnsi="Times New Roman" w:cs="Times New Roman" w:hint="eastAsia"/>
                <w:i/>
                <w:iCs/>
                <w:sz w:val="19"/>
                <w:szCs w:val="19"/>
              </w:rPr>
              <w:t>obyvatelstva v České republice: odborná monografie</w:t>
            </w:r>
            <w:r w:rsidRPr="00F071AC">
              <w:rPr>
                <w:rFonts w:ascii="Times New Roman" w:hAnsi="Times New Roman" w:cs="Times New Roman" w:hint="eastAsia"/>
                <w:sz w:val="19"/>
                <w:szCs w:val="19"/>
              </w:rPr>
              <w:t>. Uherské Hradiště: Univerzita Tomáše Bati ve Zlíně, Fakulta logistiky a</w:t>
            </w:r>
            <w:r w:rsidR="00FE0C0C">
              <w:rPr>
                <w:rFonts w:ascii="Times New Roman" w:hAnsi="Times New Roman" w:cs="Times New Roman"/>
                <w:sz w:val="19"/>
                <w:szCs w:val="19"/>
              </w:rPr>
              <w:t> </w:t>
            </w:r>
            <w:r w:rsidRPr="00F071AC">
              <w:rPr>
                <w:rFonts w:ascii="Times New Roman" w:hAnsi="Times New Roman" w:cs="Times New Roman" w:hint="eastAsia"/>
                <w:sz w:val="19"/>
                <w:szCs w:val="19"/>
              </w:rPr>
              <w:t>krizového řízení, 2018, 142 s. ISBN 9788074547744.</w:t>
            </w:r>
          </w:p>
          <w:p w14:paraId="771900E6" w14:textId="77777777" w:rsidR="004B6185" w:rsidRDefault="004B6185" w:rsidP="006359FA">
            <w:pPr>
              <w:pStyle w:val="Normln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F071AC">
              <w:rPr>
                <w:rFonts w:ascii="Times New Roman" w:hAnsi="Times New Roman" w:cs="Times New Roman" w:hint="eastAsia"/>
                <w:sz w:val="19"/>
                <w:szCs w:val="19"/>
              </w:rPr>
              <w:t>ŘEHÁK, David, Bohumír MARTÍNEK a Petra LEGIERSKÁ. </w:t>
            </w:r>
            <w:r w:rsidRPr="00F071AC">
              <w:rPr>
                <w:rFonts w:ascii="Times New Roman" w:hAnsi="Times New Roman" w:cs="Times New Roman" w:hint="eastAsia"/>
                <w:i/>
                <w:iCs/>
                <w:sz w:val="19"/>
                <w:szCs w:val="19"/>
              </w:rPr>
              <w:t>Ochrana obyvatelstva v kontextu aktuálních bezpečnostních hrozeb</w:t>
            </w:r>
            <w:r w:rsidRPr="00F071AC">
              <w:rPr>
                <w:rFonts w:ascii="Times New Roman" w:hAnsi="Times New Roman" w:cs="Times New Roman" w:hint="eastAsia"/>
                <w:sz w:val="19"/>
                <w:szCs w:val="19"/>
              </w:rPr>
              <w:t>. 2. rozšířené vydání. V Ostravě: Sdružení požárního a bezpečnostního inženýrství, 2019, 233 s. SPBI Spektrum. Červená řada. ISBN 978-80-7385-220-7.</w:t>
            </w:r>
          </w:p>
          <w:p w14:paraId="154470CB" w14:textId="77777777" w:rsidR="004B6185" w:rsidRDefault="004B6185" w:rsidP="006359FA">
            <w:pPr>
              <w:pStyle w:val="Normln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F3A8A">
              <w:rPr>
                <w:rFonts w:ascii="Times New Roman" w:hAnsi="Times New Roman" w:cs="Times New Roman" w:hint="eastAsia"/>
                <w:sz w:val="19"/>
                <w:szCs w:val="19"/>
              </w:rPr>
              <w:t>HYLÁK, Čestmír a Ján PIVOVARNÍK. </w:t>
            </w:r>
            <w:r w:rsidRPr="000F3A8A">
              <w:rPr>
                <w:rFonts w:ascii="Times New Roman" w:hAnsi="Times New Roman" w:cs="Times New Roman" w:hint="eastAsia"/>
                <w:i/>
                <w:iCs/>
                <w:sz w:val="19"/>
                <w:szCs w:val="19"/>
              </w:rPr>
              <w:t>Individuální a kolektivní ochrana obyvatelstva ČR</w:t>
            </w:r>
            <w:r w:rsidRPr="000F3A8A">
              <w:rPr>
                <w:rFonts w:ascii="Times New Roman" w:hAnsi="Times New Roman" w:cs="Times New Roman" w:hint="eastAsia"/>
                <w:sz w:val="19"/>
                <w:szCs w:val="19"/>
              </w:rPr>
              <w:t>. Praha: Ministerstvo vnitra - generální ředitelství Hasičského z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á</w:t>
            </w:r>
            <w:r w:rsidRPr="000F3A8A">
              <w:rPr>
                <w:rFonts w:ascii="Times New Roman" w:hAnsi="Times New Roman" w:cs="Times New Roman" w:hint="eastAsia"/>
                <w:sz w:val="19"/>
                <w:szCs w:val="19"/>
              </w:rPr>
              <w:t>chranného sboru ČR, 2016, 194 s. ISBN 9788087544181.</w:t>
            </w:r>
          </w:p>
          <w:p w14:paraId="7DA7CB52" w14:textId="77777777" w:rsidR="004B6185" w:rsidRDefault="004B6185" w:rsidP="006359FA">
            <w:pPr>
              <w:jc w:val="both"/>
              <w:rPr>
                <w:sz w:val="19"/>
                <w:szCs w:val="19"/>
              </w:rPr>
            </w:pPr>
            <w:r w:rsidRPr="00F071AC">
              <w:rPr>
                <w:rFonts w:hint="eastAsia"/>
                <w:sz w:val="19"/>
                <w:szCs w:val="19"/>
              </w:rPr>
              <w:t>BULLOCK, Jane A., George D. HADDOW a Damon P. COPPOLA. </w:t>
            </w:r>
            <w:r w:rsidRPr="00F071AC">
              <w:rPr>
                <w:rFonts w:hint="eastAsia"/>
                <w:i/>
                <w:iCs/>
                <w:sz w:val="19"/>
                <w:szCs w:val="19"/>
              </w:rPr>
              <w:t>Homeland security: the essentials</w:t>
            </w:r>
            <w:r w:rsidRPr="00F071AC">
              <w:rPr>
                <w:rFonts w:hint="eastAsia"/>
                <w:sz w:val="19"/>
                <w:szCs w:val="19"/>
              </w:rPr>
              <w:t>. Second edition. Oxford: Butterworth-Heinemann, [2018], xvi, 421 s. ISBN 978-0-12-804465-0.</w:t>
            </w:r>
          </w:p>
          <w:p w14:paraId="2930161B" w14:textId="77777777" w:rsidR="004B6185" w:rsidRDefault="004B6185" w:rsidP="006359FA">
            <w:pPr>
              <w:jc w:val="both"/>
              <w:rPr>
                <w:b/>
              </w:rPr>
            </w:pPr>
          </w:p>
          <w:p w14:paraId="34CCD377" w14:textId="77777777" w:rsidR="004B6185" w:rsidRPr="00A119A7" w:rsidRDefault="004B6185" w:rsidP="006359FA">
            <w:pPr>
              <w:jc w:val="both"/>
              <w:rPr>
                <w:b/>
              </w:rPr>
            </w:pPr>
            <w:r w:rsidRPr="00A119A7">
              <w:rPr>
                <w:b/>
              </w:rPr>
              <w:t>Doporučená literatura:</w:t>
            </w:r>
          </w:p>
          <w:p w14:paraId="30D944EA" w14:textId="77777777" w:rsidR="004B6185" w:rsidRPr="000F3A8A" w:rsidRDefault="004B6185" w:rsidP="006359FA">
            <w:pPr>
              <w:jc w:val="both"/>
              <w:rPr>
                <w:rStyle w:val="hps"/>
                <w:sz w:val="19"/>
                <w:szCs w:val="19"/>
              </w:rPr>
            </w:pPr>
            <w:r w:rsidRPr="000F3A8A">
              <w:rPr>
                <w:rFonts w:hint="eastAsia"/>
                <w:sz w:val="19"/>
                <w:szCs w:val="19"/>
              </w:rPr>
              <w:t>HORÁK, Rudolf, Lenka DANIELOVÁ, Ludvík JUŘÍČEK a Ladislav ŠIMÁK. </w:t>
            </w:r>
            <w:r w:rsidRPr="000F3A8A">
              <w:rPr>
                <w:rFonts w:hint="eastAsia"/>
                <w:i/>
                <w:iCs/>
                <w:sz w:val="19"/>
                <w:szCs w:val="19"/>
              </w:rPr>
              <w:t>Zásady ochrany společnosti</w:t>
            </w:r>
            <w:r w:rsidRPr="000F3A8A">
              <w:rPr>
                <w:rFonts w:hint="eastAsia"/>
                <w:sz w:val="19"/>
                <w:szCs w:val="19"/>
              </w:rPr>
              <w:t>. Ostrava: Key Publishing, 2015, 474 s. Monografie. ISBN 9788074182365.</w:t>
            </w:r>
          </w:p>
          <w:p w14:paraId="1A357FD4" w14:textId="77777777" w:rsidR="004B6185" w:rsidRDefault="004B6185" w:rsidP="006359FA">
            <w:pPr>
              <w:suppressAutoHyphens/>
              <w:jc w:val="both"/>
              <w:rPr>
                <w:bCs/>
                <w:sz w:val="19"/>
                <w:szCs w:val="19"/>
              </w:rPr>
            </w:pPr>
            <w:r w:rsidRPr="000F3A8A">
              <w:rPr>
                <w:rFonts w:hint="eastAsia"/>
                <w:bCs/>
                <w:sz w:val="19"/>
                <w:szCs w:val="19"/>
              </w:rPr>
              <w:t>VIDRIKOVÁ, Dagmar, Kamil BOC, Zdeněk DVOŘÁK a David ŘEHÁK. </w:t>
            </w:r>
            <w:r w:rsidRPr="000F3A8A">
              <w:rPr>
                <w:rFonts w:hint="eastAsia"/>
                <w:bCs/>
                <w:i/>
                <w:iCs/>
                <w:sz w:val="19"/>
                <w:szCs w:val="19"/>
              </w:rPr>
              <w:t>Critical infrastructure and integrated protection</w:t>
            </w:r>
            <w:r w:rsidRPr="000F3A8A">
              <w:rPr>
                <w:rFonts w:hint="eastAsia"/>
                <w:bCs/>
                <w:sz w:val="19"/>
                <w:szCs w:val="19"/>
              </w:rPr>
              <w:t>. Ostrava: The Association of Fire and Safety Engineering, 2017, 172 s. ISBN 9788073851903.</w:t>
            </w:r>
          </w:p>
          <w:p w14:paraId="1175B20C" w14:textId="77777777" w:rsidR="004B6185" w:rsidRDefault="004B6185" w:rsidP="006359FA">
            <w:pPr>
              <w:suppressAutoHyphens/>
              <w:jc w:val="both"/>
              <w:rPr>
                <w:bCs/>
                <w:sz w:val="19"/>
                <w:szCs w:val="19"/>
              </w:rPr>
            </w:pPr>
            <w:r w:rsidRPr="000F3A8A">
              <w:rPr>
                <w:bCs/>
                <w:sz w:val="19"/>
                <w:szCs w:val="19"/>
              </w:rPr>
              <w:t>RAK, Jakub, SVOBODA, Petr, VIČAR, Dušan, MIČKA, Jan, BÁLINT, Tomáš. Design of the civil protection data model for smart cities. </w:t>
            </w:r>
            <w:r w:rsidRPr="000F3A8A">
              <w:rPr>
                <w:bCs/>
                <w:i/>
                <w:iCs/>
                <w:sz w:val="19"/>
                <w:szCs w:val="19"/>
              </w:rPr>
              <w:t>Lecture Notes in Electrical Engineering</w:t>
            </w:r>
            <w:r w:rsidRPr="000F3A8A">
              <w:rPr>
                <w:bCs/>
                <w:sz w:val="19"/>
                <w:szCs w:val="19"/>
              </w:rPr>
              <w:t xml:space="preserve">. </w:t>
            </w:r>
            <w:proofErr w:type="gramStart"/>
            <w:r w:rsidRPr="000F3A8A">
              <w:rPr>
                <w:bCs/>
                <w:sz w:val="19"/>
                <w:szCs w:val="19"/>
              </w:rPr>
              <w:t>Berlín : Springer</w:t>
            </w:r>
            <w:proofErr w:type="gramEnd"/>
            <w:r w:rsidRPr="000F3A8A">
              <w:rPr>
                <w:bCs/>
                <w:sz w:val="19"/>
                <w:szCs w:val="19"/>
              </w:rPr>
              <w:t xml:space="preserve"> Verlag, 2019, s. 348-353. ISSN 1876-1100. ISBN 978-3-030-21506-4.</w:t>
            </w:r>
          </w:p>
          <w:p w14:paraId="6B3C3B84" w14:textId="77777777" w:rsidR="004B6185" w:rsidRDefault="004B6185" w:rsidP="006359FA">
            <w:pPr>
              <w:jc w:val="both"/>
              <w:rPr>
                <w:bCs/>
                <w:sz w:val="19"/>
                <w:szCs w:val="19"/>
              </w:rPr>
            </w:pPr>
            <w:r w:rsidRPr="00F92AF0">
              <w:rPr>
                <w:rFonts w:hint="eastAsia"/>
                <w:bCs/>
                <w:sz w:val="19"/>
                <w:szCs w:val="19"/>
              </w:rPr>
              <w:t>WU, Zhishen, Xilin LU a Mohammad NOORI, ed. </w:t>
            </w:r>
            <w:r w:rsidRPr="00F92AF0">
              <w:rPr>
                <w:rFonts w:hint="eastAsia"/>
                <w:bCs/>
                <w:i/>
                <w:iCs/>
                <w:sz w:val="19"/>
                <w:szCs w:val="19"/>
              </w:rPr>
              <w:t>Resilience of critical infrastructure systems: emerging developments and future challenges</w:t>
            </w:r>
            <w:r w:rsidRPr="00F92AF0">
              <w:rPr>
                <w:rFonts w:hint="eastAsia"/>
                <w:bCs/>
                <w:sz w:val="19"/>
                <w:szCs w:val="19"/>
              </w:rPr>
              <w:t>. Boca Raton: CRC Press, Taylor &amp; Francis Group, [2020], xiii, 229 s. Resilience and sustainability in civil, mechanical, aerospace and manufacturing engineering systems. ISBN 978-0-367-47738-7.</w:t>
            </w:r>
          </w:p>
          <w:p w14:paraId="00C429E6" w14:textId="77777777" w:rsidR="004B6185" w:rsidRDefault="004B6185" w:rsidP="006359FA">
            <w:pPr>
              <w:jc w:val="both"/>
            </w:pPr>
          </w:p>
        </w:tc>
      </w:tr>
      <w:tr w:rsidR="004B6185" w14:paraId="0FDAFAC7" w14:textId="77777777" w:rsidTr="006359FA">
        <w:tc>
          <w:tcPr>
            <w:tcW w:w="9854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CCAEC5F" w14:textId="77777777" w:rsidR="004B6185" w:rsidRDefault="004B6185" w:rsidP="006359F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4B6185" w14:paraId="49F419AD" w14:textId="77777777" w:rsidTr="006359FA">
        <w:tc>
          <w:tcPr>
            <w:tcW w:w="4786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5ED34BA1" w14:textId="77777777" w:rsidR="004B6185" w:rsidRDefault="004B6185" w:rsidP="006359F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6B094730" w14:textId="77777777" w:rsidR="004B6185" w:rsidRDefault="004B6185" w:rsidP="006359FA">
            <w:pPr>
              <w:jc w:val="both"/>
            </w:pPr>
            <w:r>
              <w:t>20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5DFCE543" w14:textId="77777777" w:rsidR="004B6185" w:rsidRDefault="004B6185" w:rsidP="006359F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4B6185" w14:paraId="25EEF56F" w14:textId="77777777" w:rsidTr="006359FA">
        <w:tc>
          <w:tcPr>
            <w:tcW w:w="9854" w:type="dxa"/>
            <w:gridSpan w:val="8"/>
            <w:shd w:val="clear" w:color="auto" w:fill="F7CAAC"/>
          </w:tcPr>
          <w:p w14:paraId="3489CFA0" w14:textId="77777777" w:rsidR="004B6185" w:rsidRDefault="004B6185" w:rsidP="006359F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 vyučujícím</w:t>
            </w:r>
          </w:p>
        </w:tc>
      </w:tr>
      <w:tr w:rsidR="004B6185" w14:paraId="27DDE8AA" w14:textId="77777777" w:rsidTr="006359FA">
        <w:trPr>
          <w:trHeight w:val="1373"/>
        </w:trPr>
        <w:tc>
          <w:tcPr>
            <w:tcW w:w="9854" w:type="dxa"/>
            <w:gridSpan w:val="8"/>
          </w:tcPr>
          <w:p w14:paraId="5B4A61AA" w14:textId="77777777" w:rsidR="004B6185" w:rsidRDefault="004B6185" w:rsidP="00FE0C0C">
            <w:pPr>
              <w:jc w:val="both"/>
            </w:pPr>
            <w:r>
              <w:t>Studenti se účastní výuky ve stanoveném počtu hodin, kde je jim redukovanou formou prezentována látka výše uvedeného</w:t>
            </w:r>
          </w:p>
          <w:p w14:paraId="4F919564" w14:textId="77777777" w:rsidR="004B6185" w:rsidRDefault="004B6185" w:rsidP="00FE0C0C">
            <w:pPr>
              <w:jc w:val="both"/>
            </w:pPr>
            <w:r>
              <w:t>rozsahu a jsou jim určeny části učiva k samostatnému nastudování. Hodnocení individuálních úkolů studentů a korekce</w:t>
            </w:r>
          </w:p>
          <w:p w14:paraId="1F1D06FB" w14:textId="77777777" w:rsidR="004B6185" w:rsidRDefault="004B6185" w:rsidP="00FE0C0C">
            <w:pPr>
              <w:jc w:val="both"/>
            </w:pPr>
            <w:r>
              <w:t>informací získaných samostudiem probíhá na skupinových a individuálních konzultacích, prostřednictvím elektronické</w:t>
            </w:r>
          </w:p>
          <w:p w14:paraId="37A18302" w14:textId="77777777" w:rsidR="004B6185" w:rsidRDefault="004B6185" w:rsidP="00FE0C0C">
            <w:pPr>
              <w:jc w:val="both"/>
            </w:pPr>
            <w:r>
              <w:t>pošty, portálu UTB nebo v systému MOODLE. V souladu s vnitřními předpisy FLKŘ má každý akademický pracovník</w:t>
            </w:r>
          </w:p>
          <w:p w14:paraId="4A2BA391" w14:textId="77777777" w:rsidR="004B6185" w:rsidRDefault="004B6185" w:rsidP="00FE0C0C">
            <w:pPr>
              <w:jc w:val="both"/>
            </w:pPr>
            <w:r>
              <w:t>stanoveny konzultační hodiny v rozsahu minimálně 2 hodiny týdně. Dle potřeby jsou dále konzultace možné i po předchozí</w:t>
            </w:r>
          </w:p>
          <w:p w14:paraId="072EC23A" w14:textId="77777777" w:rsidR="004B6185" w:rsidRDefault="004B6185" w:rsidP="00FE0C0C">
            <w:pPr>
              <w:jc w:val="both"/>
            </w:pPr>
            <w:r>
              <w:t>emailové či telefonické dohodě.</w:t>
            </w:r>
          </w:p>
        </w:tc>
      </w:tr>
    </w:tbl>
    <w:p w14:paraId="07338113" w14:textId="77777777" w:rsidR="004B6185" w:rsidRDefault="004B6185" w:rsidP="004B6185">
      <w:pPr>
        <w:spacing w:after="160" w:line="259" w:lineRule="auto"/>
      </w:pPr>
    </w:p>
    <w:p w14:paraId="72177333" w14:textId="6E78E815" w:rsidR="00937372" w:rsidRDefault="00937372" w:rsidP="00E45D3E">
      <w:pPr>
        <w:spacing w:after="160" w:line="259" w:lineRule="auto"/>
      </w:pPr>
    </w:p>
    <w:p w14:paraId="2F6C4D63" w14:textId="77777777" w:rsidR="00937372" w:rsidRDefault="00937372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937372" w14:paraId="33B420B8" w14:textId="77777777" w:rsidTr="00F2529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5572E47B" w14:textId="77777777" w:rsidR="00937372" w:rsidRDefault="00937372" w:rsidP="00F2529A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937372" w14:paraId="121E0593" w14:textId="77777777" w:rsidTr="00F2529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20580B1D" w14:textId="77777777" w:rsidR="00937372" w:rsidRDefault="00937372" w:rsidP="00F2529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6CAF09F6" w14:textId="77777777" w:rsidR="00937372" w:rsidRPr="00A938C8" w:rsidRDefault="00937372" w:rsidP="00F2529A">
            <w:pPr>
              <w:jc w:val="both"/>
              <w:rPr>
                <w:b/>
              </w:rPr>
            </w:pPr>
            <w:r w:rsidRPr="00A938C8">
              <w:rPr>
                <w:b/>
              </w:rPr>
              <w:t>Personální management</w:t>
            </w:r>
          </w:p>
        </w:tc>
      </w:tr>
      <w:tr w:rsidR="00937372" w14:paraId="634A0960" w14:textId="77777777" w:rsidTr="00F2529A">
        <w:tc>
          <w:tcPr>
            <w:tcW w:w="3086" w:type="dxa"/>
            <w:shd w:val="clear" w:color="auto" w:fill="F7CAAC"/>
          </w:tcPr>
          <w:p w14:paraId="24C89EC3" w14:textId="77777777" w:rsidR="00937372" w:rsidRDefault="00937372" w:rsidP="00F2529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3F7F67D2" w14:textId="67C52BB2" w:rsidR="00937372" w:rsidRDefault="00A938C8" w:rsidP="00F2529A">
            <w:pPr>
              <w:jc w:val="both"/>
            </w:pPr>
            <w:r>
              <w:t>p</w:t>
            </w:r>
            <w:r w:rsidR="00937372">
              <w:t>ovinně volitelný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15BEB9FC" w14:textId="77777777" w:rsidR="00937372" w:rsidRDefault="00937372" w:rsidP="00F2529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50F1B217" w14:textId="77777777" w:rsidR="00937372" w:rsidRDefault="00937372" w:rsidP="00F2529A">
            <w:pPr>
              <w:jc w:val="both"/>
            </w:pPr>
            <w:r>
              <w:t>2/ZS</w:t>
            </w:r>
          </w:p>
        </w:tc>
      </w:tr>
      <w:tr w:rsidR="00937372" w14:paraId="7CA7B9D2" w14:textId="77777777" w:rsidTr="00F2529A">
        <w:tc>
          <w:tcPr>
            <w:tcW w:w="3086" w:type="dxa"/>
            <w:shd w:val="clear" w:color="auto" w:fill="F7CAAC"/>
          </w:tcPr>
          <w:p w14:paraId="2A568CBB" w14:textId="77777777" w:rsidR="00937372" w:rsidRDefault="00937372" w:rsidP="00F2529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5561A824" w14:textId="77777777" w:rsidR="00937372" w:rsidRDefault="00937372" w:rsidP="00F2529A">
            <w:pPr>
              <w:jc w:val="both"/>
            </w:pPr>
            <w:r>
              <w:t>26p+13s</w:t>
            </w:r>
          </w:p>
        </w:tc>
        <w:tc>
          <w:tcPr>
            <w:tcW w:w="889" w:type="dxa"/>
            <w:shd w:val="clear" w:color="auto" w:fill="F7CAAC"/>
          </w:tcPr>
          <w:p w14:paraId="1E7C4E7D" w14:textId="77777777" w:rsidR="00937372" w:rsidRDefault="00937372" w:rsidP="00F2529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21DBC9FC" w14:textId="77777777" w:rsidR="00937372" w:rsidRDefault="00937372" w:rsidP="00F2529A">
            <w:pPr>
              <w:jc w:val="both"/>
            </w:pPr>
            <w:r>
              <w:t>39</w:t>
            </w:r>
          </w:p>
        </w:tc>
        <w:tc>
          <w:tcPr>
            <w:tcW w:w="2156" w:type="dxa"/>
            <w:shd w:val="clear" w:color="auto" w:fill="F7CAAC"/>
          </w:tcPr>
          <w:p w14:paraId="07E08159" w14:textId="77777777" w:rsidR="00937372" w:rsidRDefault="00937372" w:rsidP="00F2529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4ACEDAAB" w14:textId="77777777" w:rsidR="00937372" w:rsidRDefault="00937372" w:rsidP="00F2529A">
            <w:pPr>
              <w:jc w:val="both"/>
            </w:pPr>
            <w:r>
              <w:t>3</w:t>
            </w:r>
          </w:p>
        </w:tc>
      </w:tr>
      <w:tr w:rsidR="00937372" w14:paraId="69B69CC9" w14:textId="77777777" w:rsidTr="00F2529A">
        <w:tc>
          <w:tcPr>
            <w:tcW w:w="3086" w:type="dxa"/>
            <w:shd w:val="clear" w:color="auto" w:fill="F7CAAC"/>
          </w:tcPr>
          <w:p w14:paraId="4990961D" w14:textId="77777777" w:rsidR="00937372" w:rsidRDefault="00937372" w:rsidP="00F2529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4ADBB4DF" w14:textId="77777777" w:rsidR="00937372" w:rsidRDefault="00937372" w:rsidP="00F2529A">
            <w:pPr>
              <w:jc w:val="both"/>
            </w:pPr>
          </w:p>
        </w:tc>
      </w:tr>
      <w:tr w:rsidR="00937372" w14:paraId="71158C68" w14:textId="77777777" w:rsidTr="00F2529A">
        <w:tc>
          <w:tcPr>
            <w:tcW w:w="3086" w:type="dxa"/>
            <w:shd w:val="clear" w:color="auto" w:fill="F7CAAC"/>
          </w:tcPr>
          <w:p w14:paraId="1DA9B9B1" w14:textId="77777777" w:rsidR="00937372" w:rsidRDefault="00937372" w:rsidP="00F2529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134579A5" w14:textId="6572B509" w:rsidR="00937372" w:rsidRDefault="00937372" w:rsidP="00E07675">
            <w:pPr>
              <w:jc w:val="both"/>
            </w:pPr>
            <w:r>
              <w:t>Zápočet</w:t>
            </w:r>
            <w:r w:rsidR="00E07675">
              <w:t>,</w:t>
            </w:r>
            <w:r>
              <w:t xml:space="preserve"> zkouška</w:t>
            </w:r>
            <w:r w:rsidR="00E07675">
              <w:t>.</w:t>
            </w:r>
          </w:p>
        </w:tc>
        <w:tc>
          <w:tcPr>
            <w:tcW w:w="2156" w:type="dxa"/>
            <w:shd w:val="clear" w:color="auto" w:fill="F7CAAC"/>
          </w:tcPr>
          <w:p w14:paraId="6B586736" w14:textId="77777777" w:rsidR="00937372" w:rsidRDefault="00937372" w:rsidP="00F2529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397C6C44" w14:textId="6FB46810" w:rsidR="00937372" w:rsidRDefault="00FE0C0C" w:rsidP="00F2529A">
            <w:pPr>
              <w:jc w:val="both"/>
            </w:pPr>
            <w:r>
              <w:t>p</w:t>
            </w:r>
            <w:r w:rsidR="00937372">
              <w:t>řednášky</w:t>
            </w:r>
          </w:p>
          <w:p w14:paraId="75524B09" w14:textId="77777777" w:rsidR="00937372" w:rsidRDefault="00937372" w:rsidP="00F2529A">
            <w:pPr>
              <w:jc w:val="both"/>
            </w:pPr>
            <w:r>
              <w:t>semináře</w:t>
            </w:r>
          </w:p>
        </w:tc>
      </w:tr>
      <w:tr w:rsidR="00937372" w14:paraId="10A61060" w14:textId="77777777" w:rsidTr="00F2529A">
        <w:tc>
          <w:tcPr>
            <w:tcW w:w="3086" w:type="dxa"/>
            <w:shd w:val="clear" w:color="auto" w:fill="F7CAAC"/>
          </w:tcPr>
          <w:p w14:paraId="62B86099" w14:textId="77777777" w:rsidR="00937372" w:rsidRDefault="00937372" w:rsidP="00F2529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65EC04C" w14:textId="51772D2F" w:rsidR="00937372" w:rsidRDefault="00937372" w:rsidP="00F2529A">
            <w:pPr>
              <w:jc w:val="both"/>
            </w:pPr>
            <w:r>
              <w:t>Zápočet: aktivní účast na nejméně 80% seminářů, písemný test</w:t>
            </w:r>
            <w:r w:rsidR="00E07675">
              <w:t>.</w:t>
            </w:r>
          </w:p>
          <w:p w14:paraId="0C0400F9" w14:textId="7296630C" w:rsidR="00937372" w:rsidRDefault="00937372" w:rsidP="00F2529A">
            <w:pPr>
              <w:jc w:val="both"/>
            </w:pPr>
            <w:r>
              <w:t>Zkouška: ústní</w:t>
            </w:r>
            <w:r w:rsidR="00E07675">
              <w:t>.</w:t>
            </w:r>
          </w:p>
        </w:tc>
      </w:tr>
      <w:tr w:rsidR="00937372" w14:paraId="150EC061" w14:textId="77777777" w:rsidTr="00F2529A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4DCEE407" w14:textId="77777777" w:rsidR="00937372" w:rsidRDefault="00937372" w:rsidP="00F2529A">
            <w:pPr>
              <w:jc w:val="both"/>
            </w:pPr>
          </w:p>
        </w:tc>
      </w:tr>
      <w:tr w:rsidR="00937372" w14:paraId="7FB27FCF" w14:textId="77777777" w:rsidTr="00F2529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71F708ED" w14:textId="77777777" w:rsidR="00937372" w:rsidRDefault="00937372" w:rsidP="00F2529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2D1E5513" w14:textId="77777777" w:rsidR="00937372" w:rsidRDefault="00937372" w:rsidP="00F2529A">
            <w:pPr>
              <w:jc w:val="both"/>
            </w:pPr>
            <w:r>
              <w:t>Ing. Eva Hoke, Ph.D.</w:t>
            </w:r>
          </w:p>
        </w:tc>
      </w:tr>
      <w:tr w:rsidR="00937372" w14:paraId="7E337688" w14:textId="77777777" w:rsidTr="00F2529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7DDE1418" w14:textId="77777777" w:rsidR="00937372" w:rsidRDefault="00937372" w:rsidP="00F2529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BB5CC23" w14:textId="77777777" w:rsidR="00937372" w:rsidRDefault="00937372" w:rsidP="00F2529A">
            <w:pPr>
              <w:jc w:val="both"/>
            </w:pPr>
            <w:r>
              <w:t>Garant stanovuje obsah přednášek, seminářů a dohlíží na jejich jednotné vedení.</w:t>
            </w:r>
          </w:p>
          <w:p w14:paraId="18653874" w14:textId="7377E052" w:rsidR="00937372" w:rsidRDefault="00937372" w:rsidP="00A938C8">
            <w:pPr>
              <w:jc w:val="both"/>
            </w:pPr>
            <w:r>
              <w:t xml:space="preserve">Garant přímo vyučuje </w:t>
            </w:r>
            <w:r w:rsidR="00A938C8">
              <w:t>100 % přednášek a vede semináře.</w:t>
            </w:r>
          </w:p>
        </w:tc>
      </w:tr>
      <w:tr w:rsidR="00937372" w14:paraId="4487F7B0" w14:textId="77777777" w:rsidTr="00F2529A">
        <w:tc>
          <w:tcPr>
            <w:tcW w:w="3086" w:type="dxa"/>
            <w:shd w:val="clear" w:color="auto" w:fill="F7CAAC"/>
          </w:tcPr>
          <w:p w14:paraId="175728AF" w14:textId="77777777" w:rsidR="00937372" w:rsidRDefault="00937372" w:rsidP="00F2529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5C07CFF" w14:textId="77777777" w:rsidR="00937372" w:rsidRDefault="00937372" w:rsidP="00F2529A">
            <w:pPr>
              <w:jc w:val="both"/>
            </w:pPr>
            <w:r>
              <w:t>Ing. Eva Hoke, Ph.D. – přednášky (100%), semináře (100%)</w:t>
            </w:r>
          </w:p>
        </w:tc>
      </w:tr>
      <w:tr w:rsidR="00937372" w14:paraId="41B1E259" w14:textId="77777777" w:rsidTr="00F2529A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2F35E57E" w14:textId="77777777" w:rsidR="00937372" w:rsidRDefault="00937372" w:rsidP="00F2529A">
            <w:pPr>
              <w:jc w:val="both"/>
            </w:pPr>
          </w:p>
        </w:tc>
      </w:tr>
      <w:tr w:rsidR="00937372" w14:paraId="3D1196E3" w14:textId="77777777" w:rsidTr="00F2529A">
        <w:tc>
          <w:tcPr>
            <w:tcW w:w="3086" w:type="dxa"/>
            <w:shd w:val="clear" w:color="auto" w:fill="F7CAAC"/>
          </w:tcPr>
          <w:p w14:paraId="6045466C" w14:textId="77777777" w:rsidR="00937372" w:rsidRDefault="00937372" w:rsidP="00F2529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CAB921F" w14:textId="77777777" w:rsidR="00937372" w:rsidRDefault="00937372" w:rsidP="00F2529A">
            <w:pPr>
              <w:jc w:val="both"/>
            </w:pPr>
          </w:p>
        </w:tc>
      </w:tr>
      <w:tr w:rsidR="00937372" w14:paraId="226AC016" w14:textId="77777777" w:rsidTr="00F2529A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66D66452" w14:textId="77777777" w:rsidR="00937372" w:rsidRDefault="00937372" w:rsidP="00F2529A">
            <w:pPr>
              <w:jc w:val="both"/>
            </w:pPr>
            <w:r>
              <w:t xml:space="preserve">Předmět prohlubuje znalosti a dovednosti studentů v oblasti personálního managementu a řízení lidských zdrojů. </w:t>
            </w:r>
            <w:r w:rsidRPr="00B16ED2">
              <w:t xml:space="preserve">Student si osvojí celou řadu postupů a metod od </w:t>
            </w:r>
            <w:r>
              <w:t xml:space="preserve">vyhledávání, </w:t>
            </w:r>
            <w:r w:rsidRPr="00B16ED2">
              <w:t xml:space="preserve">získávání pracovníků, až po propouštění a penzionování pracovníků. Pozornost bude též věnována </w:t>
            </w:r>
            <w:r>
              <w:t xml:space="preserve">moderním trendům v oblasti řízení lidských zdrojů a etické dimenzi. </w:t>
            </w:r>
            <w:r w:rsidRPr="00912A95">
              <w:t xml:space="preserve">Předmět umožňuje pochopit </w:t>
            </w:r>
            <w:r>
              <w:t xml:space="preserve">specifika zvláštnosti </w:t>
            </w:r>
            <w:r w:rsidRPr="00912A95">
              <w:t>lidsk</w:t>
            </w:r>
            <w:r>
              <w:t>ého</w:t>
            </w:r>
            <w:r w:rsidRPr="00912A95">
              <w:t xml:space="preserve"> kapitál</w:t>
            </w:r>
            <w:r>
              <w:t>u, jakožto nenahraditelného výrobního faktoru</w:t>
            </w:r>
            <w:r w:rsidRPr="00912A95">
              <w:t>.</w:t>
            </w:r>
          </w:p>
          <w:p w14:paraId="49D3802B" w14:textId="77777777" w:rsidR="00937372" w:rsidRDefault="00937372" w:rsidP="00F2529A">
            <w:pPr>
              <w:jc w:val="both"/>
            </w:pPr>
          </w:p>
          <w:p w14:paraId="51E8DE6B" w14:textId="77777777" w:rsidR="00937372" w:rsidRDefault="00937372" w:rsidP="00F2529A">
            <w:pPr>
              <w:jc w:val="both"/>
            </w:pPr>
            <w:r>
              <w:t>Vyučovaná témata:</w:t>
            </w:r>
          </w:p>
          <w:p w14:paraId="6DA97ED1" w14:textId="77777777" w:rsidR="00937372" w:rsidRDefault="00937372" w:rsidP="00FB1440">
            <w:pPr>
              <w:pStyle w:val="Odstavecseseznamem"/>
              <w:numPr>
                <w:ilvl w:val="0"/>
                <w:numId w:val="45"/>
              </w:numPr>
              <w:jc w:val="both"/>
            </w:pPr>
            <w:r>
              <w:t>Nové trendy v oblasti řízení lidských zdrojů;</w:t>
            </w:r>
          </w:p>
          <w:p w14:paraId="1A7310DD" w14:textId="77777777" w:rsidR="00937372" w:rsidRDefault="00937372" w:rsidP="00FB1440">
            <w:pPr>
              <w:pStyle w:val="Odstavecseseznamem"/>
              <w:numPr>
                <w:ilvl w:val="0"/>
                <w:numId w:val="45"/>
              </w:numPr>
              <w:jc w:val="both"/>
            </w:pPr>
            <w:r>
              <w:t>Manažerské kompetence pro řízení lidských zdrojů;</w:t>
            </w:r>
          </w:p>
          <w:p w14:paraId="4B5AA85B" w14:textId="77777777" w:rsidR="00937372" w:rsidRDefault="00937372" w:rsidP="00FB1440">
            <w:pPr>
              <w:pStyle w:val="Odstavecseseznamem"/>
              <w:numPr>
                <w:ilvl w:val="0"/>
                <w:numId w:val="45"/>
              </w:numPr>
              <w:jc w:val="both"/>
            </w:pPr>
            <w:r>
              <w:t>Efektivní plánování, nábor a výběr pracovníků;</w:t>
            </w:r>
          </w:p>
          <w:p w14:paraId="6FF97C21" w14:textId="77777777" w:rsidR="00937372" w:rsidRDefault="00937372" w:rsidP="00FB1440">
            <w:pPr>
              <w:pStyle w:val="Odstavecseseznamem"/>
              <w:numPr>
                <w:ilvl w:val="0"/>
                <w:numId w:val="45"/>
              </w:numPr>
              <w:jc w:val="both"/>
            </w:pPr>
            <w:r>
              <w:t>Personální marketing;</w:t>
            </w:r>
          </w:p>
          <w:p w14:paraId="511BEC5B" w14:textId="77777777" w:rsidR="00937372" w:rsidRDefault="00937372" w:rsidP="00FB1440">
            <w:pPr>
              <w:pStyle w:val="Odstavecseseznamem"/>
              <w:numPr>
                <w:ilvl w:val="0"/>
                <w:numId w:val="45"/>
              </w:numPr>
              <w:jc w:val="both"/>
            </w:pPr>
            <w:r>
              <w:t>Proces orientace zaměstnanců ve společnosti;</w:t>
            </w:r>
          </w:p>
          <w:p w14:paraId="37474E54" w14:textId="77777777" w:rsidR="00937372" w:rsidRDefault="00937372" w:rsidP="00FB1440">
            <w:pPr>
              <w:pStyle w:val="Odstavecseseznamem"/>
              <w:numPr>
                <w:ilvl w:val="0"/>
                <w:numId w:val="45"/>
              </w:numPr>
              <w:jc w:val="both"/>
            </w:pPr>
            <w:r>
              <w:t>Faktory ovlivňující pracovní výkon;</w:t>
            </w:r>
          </w:p>
          <w:p w14:paraId="4594BC3D" w14:textId="77777777" w:rsidR="00937372" w:rsidRDefault="00937372" w:rsidP="00FB1440">
            <w:pPr>
              <w:pStyle w:val="Odstavecseseznamem"/>
              <w:numPr>
                <w:ilvl w:val="0"/>
                <w:numId w:val="45"/>
              </w:numPr>
              <w:jc w:val="both"/>
            </w:pPr>
            <w:r>
              <w:t>Knowledge management;</w:t>
            </w:r>
          </w:p>
          <w:p w14:paraId="76065430" w14:textId="77777777" w:rsidR="00937372" w:rsidRDefault="00937372" w:rsidP="00FB1440">
            <w:pPr>
              <w:pStyle w:val="Odstavecseseznamem"/>
              <w:numPr>
                <w:ilvl w:val="0"/>
                <w:numId w:val="45"/>
              </w:numPr>
              <w:jc w:val="both"/>
            </w:pPr>
            <w:r>
              <w:t>Řízení výkonu a pracovní hodnocení;</w:t>
            </w:r>
          </w:p>
          <w:p w14:paraId="6BD8A215" w14:textId="77777777" w:rsidR="00937372" w:rsidRDefault="00937372" w:rsidP="00FB1440">
            <w:pPr>
              <w:pStyle w:val="Odstavecseseznamem"/>
              <w:numPr>
                <w:ilvl w:val="0"/>
                <w:numId w:val="45"/>
              </w:numPr>
              <w:jc w:val="both"/>
            </w:pPr>
            <w:r>
              <w:t>Efektivní mzdová politika, metody a nástroje výkonového odměňování;</w:t>
            </w:r>
          </w:p>
          <w:p w14:paraId="70CEE827" w14:textId="77777777" w:rsidR="00937372" w:rsidRDefault="00937372" w:rsidP="00FB1440">
            <w:pPr>
              <w:pStyle w:val="Odstavecseseznamem"/>
              <w:numPr>
                <w:ilvl w:val="0"/>
                <w:numId w:val="45"/>
              </w:numPr>
              <w:jc w:val="both"/>
            </w:pPr>
            <w:r>
              <w:t>Personální rizika organizace a péče o zaměstnance;</w:t>
            </w:r>
          </w:p>
          <w:p w14:paraId="4CAD08FE" w14:textId="77777777" w:rsidR="00937372" w:rsidRDefault="00937372" w:rsidP="00FB1440">
            <w:pPr>
              <w:pStyle w:val="Odstavecseseznamem"/>
              <w:numPr>
                <w:ilvl w:val="0"/>
                <w:numId w:val="45"/>
              </w:numPr>
              <w:jc w:val="both"/>
            </w:pPr>
            <w:r>
              <w:t>Personální controlling a reporting;</w:t>
            </w:r>
          </w:p>
          <w:p w14:paraId="253ED69C" w14:textId="77777777" w:rsidR="00937372" w:rsidRDefault="00937372" w:rsidP="00FB1440">
            <w:pPr>
              <w:pStyle w:val="Odstavecseseznamem"/>
              <w:numPr>
                <w:ilvl w:val="0"/>
                <w:numId w:val="45"/>
              </w:numPr>
              <w:jc w:val="both"/>
            </w:pPr>
            <w:r>
              <w:t>Uvolňování a propouštění zaměstnanců;</w:t>
            </w:r>
          </w:p>
          <w:p w14:paraId="69C0BB56" w14:textId="77777777" w:rsidR="00937372" w:rsidRDefault="00937372" w:rsidP="00FB1440">
            <w:pPr>
              <w:pStyle w:val="Odstavecseseznamem"/>
              <w:numPr>
                <w:ilvl w:val="0"/>
                <w:numId w:val="45"/>
              </w:numPr>
              <w:jc w:val="both"/>
            </w:pPr>
            <w:r>
              <w:t>Etická dimenze řízení a její specifika v oblasti řízení lidských zdrojů.</w:t>
            </w:r>
          </w:p>
          <w:p w14:paraId="76BBEC72" w14:textId="6DAEE62A" w:rsidR="00FE0C0C" w:rsidRDefault="00FE0C0C" w:rsidP="00FE0C0C">
            <w:pPr>
              <w:pStyle w:val="Odstavecseseznamem"/>
              <w:jc w:val="both"/>
            </w:pPr>
          </w:p>
        </w:tc>
      </w:tr>
      <w:tr w:rsidR="00937372" w14:paraId="0DC5DE22" w14:textId="77777777" w:rsidTr="00F2529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7457CA68" w14:textId="77777777" w:rsidR="00937372" w:rsidRDefault="00937372" w:rsidP="00F2529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66FCDD62" w14:textId="77777777" w:rsidR="00937372" w:rsidRDefault="00937372" w:rsidP="00F2529A">
            <w:pPr>
              <w:jc w:val="both"/>
            </w:pPr>
          </w:p>
        </w:tc>
      </w:tr>
      <w:tr w:rsidR="00937372" w14:paraId="567FE3D8" w14:textId="77777777" w:rsidTr="00FE0C0C">
        <w:trPr>
          <w:trHeight w:val="425"/>
        </w:trPr>
        <w:tc>
          <w:tcPr>
            <w:tcW w:w="9855" w:type="dxa"/>
            <w:gridSpan w:val="8"/>
            <w:tcBorders>
              <w:top w:val="nil"/>
            </w:tcBorders>
          </w:tcPr>
          <w:p w14:paraId="7AE7768B" w14:textId="77777777" w:rsidR="00937372" w:rsidRPr="00782F7A" w:rsidRDefault="00937372" w:rsidP="00F2529A">
            <w:pPr>
              <w:jc w:val="both"/>
              <w:rPr>
                <w:b/>
              </w:rPr>
            </w:pPr>
            <w:r w:rsidRPr="00782F7A">
              <w:rPr>
                <w:b/>
              </w:rPr>
              <w:t>Povinná literatura:</w:t>
            </w:r>
          </w:p>
          <w:p w14:paraId="63FBF4B1" w14:textId="77777777" w:rsidR="001C75F3" w:rsidRDefault="001C75F3" w:rsidP="001C75F3">
            <w:pPr>
              <w:jc w:val="both"/>
            </w:pPr>
            <w:r>
              <w:t xml:space="preserve">BRŠŤÁKOVÁ, </w:t>
            </w:r>
            <w:r w:rsidRPr="00EF2962">
              <w:t>Jana</w:t>
            </w:r>
            <w:r>
              <w:t>, BRŮHA,</w:t>
            </w:r>
            <w:r w:rsidRPr="00EF2962">
              <w:t xml:space="preserve"> Dominik</w:t>
            </w:r>
            <w:r>
              <w:t>, BUKOVJAN,</w:t>
            </w:r>
            <w:r w:rsidRPr="00EF2962">
              <w:t xml:space="preserve"> Petr Bukovjan</w:t>
            </w:r>
            <w:r>
              <w:t>,</w:t>
            </w:r>
            <w:r w:rsidRPr="00EF2962">
              <w:t xml:space="preserve"> </w:t>
            </w:r>
            <w:r>
              <w:t xml:space="preserve">KALVODA, Aleš a Vlasta LEŠTINSKÁ a další. </w:t>
            </w:r>
            <w:r w:rsidRPr="004220F4">
              <w:rPr>
                <w:i/>
              </w:rPr>
              <w:t>Abeceda personalistiky</w:t>
            </w:r>
            <w:r>
              <w:t xml:space="preserve">. Olomouc: </w:t>
            </w:r>
            <w:r w:rsidRPr="000C05E9">
              <w:t>ANAG</w:t>
            </w:r>
            <w:r>
              <w:t xml:space="preserve">, 2022. ISBN </w:t>
            </w:r>
            <w:r w:rsidRPr="000C05E9">
              <w:t>978-80-7554-357-8</w:t>
            </w:r>
            <w:r>
              <w:t>.</w:t>
            </w:r>
          </w:p>
          <w:p w14:paraId="53E70B42" w14:textId="77777777" w:rsidR="001C75F3" w:rsidRDefault="001C75F3" w:rsidP="001C75F3">
            <w:pPr>
              <w:jc w:val="both"/>
            </w:pPr>
            <w:r>
              <w:t xml:space="preserve">PALÍŠKOVÁ, </w:t>
            </w:r>
            <w:r w:rsidRPr="0087202E">
              <w:t>Marcela</w:t>
            </w:r>
            <w:r>
              <w:t xml:space="preserve">, LEGNEROVÁ </w:t>
            </w:r>
            <w:r w:rsidRPr="0087202E">
              <w:t xml:space="preserve">Kateřina </w:t>
            </w:r>
            <w:r>
              <w:t>a</w:t>
            </w:r>
            <w:r w:rsidRPr="0087202E">
              <w:t xml:space="preserve"> Marek S</w:t>
            </w:r>
            <w:r>
              <w:t xml:space="preserve">TŘÍTESKÝ. </w:t>
            </w:r>
            <w:r w:rsidRPr="0087202E">
              <w:rPr>
                <w:i/>
              </w:rPr>
              <w:t>Personální řízení. Úvod do moderní personalistiky</w:t>
            </w:r>
            <w:r>
              <w:t xml:space="preserve">. Praha: C. H. Beck, 2021. </w:t>
            </w:r>
            <w:r w:rsidRPr="0087202E">
              <w:t>ISBN: 978-80-7400-702-6</w:t>
            </w:r>
            <w:r>
              <w:t>.</w:t>
            </w:r>
          </w:p>
          <w:p w14:paraId="61A7BE76" w14:textId="77777777" w:rsidR="001C75F3" w:rsidRPr="000C05E9" w:rsidRDefault="001C75F3" w:rsidP="001C75F3">
            <w:pPr>
              <w:jc w:val="both"/>
            </w:pPr>
            <w:r w:rsidRPr="000C05E9">
              <w:t>Zákon č. 262/2006 Sb., zákoník práce</w:t>
            </w:r>
            <w:r>
              <w:t>.</w:t>
            </w:r>
          </w:p>
          <w:p w14:paraId="2A6FF2EA" w14:textId="77777777" w:rsidR="00937372" w:rsidRDefault="00937372" w:rsidP="00F2529A">
            <w:pPr>
              <w:jc w:val="both"/>
              <w:rPr>
                <w:b/>
                <w:bCs/>
              </w:rPr>
            </w:pPr>
          </w:p>
          <w:p w14:paraId="23C6CD95" w14:textId="77777777" w:rsidR="00937372" w:rsidRPr="001D33DA" w:rsidRDefault="00937372" w:rsidP="00F2529A">
            <w:pPr>
              <w:jc w:val="both"/>
              <w:rPr>
                <w:b/>
                <w:bCs/>
              </w:rPr>
            </w:pPr>
            <w:r w:rsidRPr="001D33DA">
              <w:rPr>
                <w:b/>
                <w:bCs/>
              </w:rPr>
              <w:t>Doporučená literatura:</w:t>
            </w:r>
          </w:p>
          <w:p w14:paraId="6D25F6EC" w14:textId="77777777" w:rsidR="001C75F3" w:rsidRDefault="001C75F3" w:rsidP="001C75F3">
            <w:pPr>
              <w:jc w:val="both"/>
            </w:pPr>
            <w:r w:rsidRPr="00AF6C77">
              <w:t>A</w:t>
            </w:r>
            <w:r>
              <w:t xml:space="preserve">RMSTRONG, </w:t>
            </w:r>
            <w:r w:rsidRPr="00AF6C77">
              <w:t>Michael</w:t>
            </w:r>
            <w:r>
              <w:t xml:space="preserve"> a S</w:t>
            </w:r>
            <w:r w:rsidRPr="00AF6C77">
              <w:t>tephen</w:t>
            </w:r>
            <w:r>
              <w:t xml:space="preserve"> TAYLOR. </w:t>
            </w:r>
            <w:r w:rsidRPr="00782F7A">
              <w:rPr>
                <w:i/>
              </w:rPr>
              <w:t>Řízení lidských zdrojů: Moderní pojetí a postupy</w:t>
            </w:r>
            <w:r>
              <w:rPr>
                <w:i/>
              </w:rPr>
              <w:t xml:space="preserve">. </w:t>
            </w:r>
            <w:r w:rsidRPr="00782F7A">
              <w:t xml:space="preserve">13. vyd. </w:t>
            </w:r>
            <w:r>
              <w:t xml:space="preserve">Praha: </w:t>
            </w:r>
            <w:r w:rsidRPr="00782F7A">
              <w:t>Grada</w:t>
            </w:r>
            <w:r>
              <w:t xml:space="preserve">, </w:t>
            </w:r>
            <w:r w:rsidRPr="00782F7A">
              <w:t>2015</w:t>
            </w:r>
            <w:r>
              <w:t>.</w:t>
            </w:r>
            <w:r w:rsidRPr="00782F7A">
              <w:t xml:space="preserve"> ISBN 978-80-247-5258-7</w:t>
            </w:r>
            <w:r>
              <w:t>.</w:t>
            </w:r>
          </w:p>
          <w:p w14:paraId="647EA7DB" w14:textId="77777777" w:rsidR="001C75F3" w:rsidRDefault="001C75F3" w:rsidP="001C75F3">
            <w:r w:rsidRPr="00084744">
              <w:t xml:space="preserve">HORVÁTHOVÁ, Petra, Jiří BLÁHA a Andrea ČOPÍKOVÁ. </w:t>
            </w:r>
            <w:r w:rsidRPr="00A65535">
              <w:rPr>
                <w:i/>
              </w:rPr>
              <w:t>Řízení lidských zdrojů: nové trendy.</w:t>
            </w:r>
            <w:r w:rsidRPr="00084744">
              <w:t xml:space="preserve"> Praha, 2016. ISBN 978-80-7261-430-1.</w:t>
            </w:r>
          </w:p>
          <w:p w14:paraId="69FA5A97" w14:textId="77777777" w:rsidR="001C75F3" w:rsidRDefault="001C75F3" w:rsidP="001C75F3">
            <w:r w:rsidRPr="00054E88">
              <w:t>K</w:t>
            </w:r>
            <w:r>
              <w:t>OUBEK, Josef</w:t>
            </w:r>
            <w:r w:rsidRPr="00054E88">
              <w:t xml:space="preserve">. </w:t>
            </w:r>
            <w:r w:rsidRPr="00605466">
              <w:rPr>
                <w:i/>
              </w:rPr>
              <w:t>Řízení lidských zdrojů</w:t>
            </w:r>
            <w:r w:rsidRPr="00054E88">
              <w:t>. Praha: Management Press</w:t>
            </w:r>
            <w:r>
              <w:t>, 2015</w:t>
            </w:r>
            <w:r w:rsidRPr="00054E88">
              <w:t>. ISBN 978-80-7261-288-8.</w:t>
            </w:r>
          </w:p>
          <w:p w14:paraId="4472517C" w14:textId="77777777" w:rsidR="001C75F3" w:rsidRDefault="001C75F3" w:rsidP="001C75F3">
            <w:pPr>
              <w:jc w:val="both"/>
            </w:pPr>
            <w:r>
              <w:t xml:space="preserve">CAHA, Zdeněk et al. </w:t>
            </w:r>
            <w:r w:rsidRPr="00782F7A">
              <w:rPr>
                <w:i/>
              </w:rPr>
              <w:t>Management lidských zdrojů.</w:t>
            </w:r>
            <w:r>
              <w:t xml:space="preserve"> Lüdenscheid: Ram-Verlag, 2017. ISBN 978-3-942303-52-1.</w:t>
            </w:r>
          </w:p>
          <w:p w14:paraId="70ACDAD6" w14:textId="77777777" w:rsidR="001C75F3" w:rsidRDefault="001C75F3" w:rsidP="001C75F3">
            <w:pPr>
              <w:jc w:val="both"/>
            </w:pPr>
            <w:r>
              <w:t xml:space="preserve">LOCHMANOVÁ, Alena. </w:t>
            </w:r>
            <w:r w:rsidRPr="0095428C">
              <w:rPr>
                <w:i/>
              </w:rPr>
              <w:t>Personalistika</w:t>
            </w:r>
            <w:r w:rsidRPr="0095428C">
              <w:t>. Praha:</w:t>
            </w:r>
            <w:r>
              <w:rPr>
                <w:i/>
              </w:rPr>
              <w:t xml:space="preserve"> </w:t>
            </w:r>
            <w:r>
              <w:t>Computer Media, 2017. ISBN</w:t>
            </w:r>
            <w:r w:rsidRPr="009A5D42">
              <w:t xml:space="preserve"> 978-80-7402-282-1</w:t>
            </w:r>
            <w:r>
              <w:t>.</w:t>
            </w:r>
          </w:p>
          <w:p w14:paraId="31F9C824" w14:textId="325426F3" w:rsidR="00937372" w:rsidRDefault="001C75F3" w:rsidP="001C75F3">
            <w:pPr>
              <w:jc w:val="both"/>
            </w:pPr>
            <w:r>
              <w:lastRenderedPageBreak/>
              <w:t xml:space="preserve">URBAN, Jan. </w:t>
            </w:r>
            <w:r w:rsidRPr="00782F7A">
              <w:rPr>
                <w:i/>
              </w:rPr>
              <w:t>Motivace a odměňování pracovníků</w:t>
            </w:r>
            <w:r>
              <w:t>. Praha: Grada, 2017. ISBN 978-80-271-0227-3.</w:t>
            </w:r>
          </w:p>
        </w:tc>
      </w:tr>
      <w:tr w:rsidR="00937372" w14:paraId="64CA64DE" w14:textId="77777777" w:rsidTr="00F2529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0354BC59" w14:textId="77777777" w:rsidR="00937372" w:rsidRDefault="00937372" w:rsidP="00F2529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937372" w14:paraId="4E24BB4C" w14:textId="77777777" w:rsidTr="00F2529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438C7DE1" w14:textId="77777777" w:rsidR="00937372" w:rsidRDefault="00937372" w:rsidP="00F2529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7FC5FA6D" w14:textId="77777777" w:rsidR="00937372" w:rsidRDefault="00937372" w:rsidP="00F2529A">
            <w:pPr>
              <w:jc w:val="both"/>
            </w:pPr>
            <w:r>
              <w:t>20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692511B2" w14:textId="77777777" w:rsidR="00937372" w:rsidRDefault="00937372" w:rsidP="00F2529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937372" w14:paraId="0805BECB" w14:textId="77777777" w:rsidTr="00F2529A">
        <w:tc>
          <w:tcPr>
            <w:tcW w:w="9855" w:type="dxa"/>
            <w:gridSpan w:val="8"/>
            <w:shd w:val="clear" w:color="auto" w:fill="F7CAAC"/>
          </w:tcPr>
          <w:p w14:paraId="72322015" w14:textId="77777777" w:rsidR="00937372" w:rsidRDefault="00937372" w:rsidP="00F2529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937372" w14:paraId="2A7E2043" w14:textId="77777777" w:rsidTr="00F2529A">
        <w:trPr>
          <w:trHeight w:val="1373"/>
        </w:trPr>
        <w:tc>
          <w:tcPr>
            <w:tcW w:w="9855" w:type="dxa"/>
            <w:gridSpan w:val="8"/>
          </w:tcPr>
          <w:p w14:paraId="5F751A48" w14:textId="77777777" w:rsidR="00937372" w:rsidRDefault="00937372" w:rsidP="00F2529A">
            <w:pPr>
              <w:jc w:val="both"/>
            </w:pPr>
            <w:r>
              <w:t>Studenti se účastní výuky ve stanoveném počtu hodin, kde je jim redukovanou formou prezentována látka výše uvedeného rozsahu a jsou jim určeny části učiva k samostatnému nastudování. Hodnocení individuálních úkolů studentů a korekce informací získaných samostudiem probíhá na skupinových a individuálních konzultacích, prostřednictvím elektronické pošty, portálu UTB nebo v systému MOODLE. V </w:t>
            </w:r>
            <w:r w:rsidRPr="00F655FD">
              <w:t xml:space="preserve">souladu s vnitřními předpisy FLKŘ má každý akademický pracovník stanoveny konzultační hodiny v rozsahu minimálně 2 hodiny týdně. Dle </w:t>
            </w:r>
            <w:r>
              <w:t>potřeby jsou dále konzultace možné i po předchozí emailové či telefonické dohodě.</w:t>
            </w:r>
          </w:p>
        </w:tc>
      </w:tr>
    </w:tbl>
    <w:p w14:paraId="43A87797" w14:textId="77777777" w:rsidR="00937372" w:rsidRDefault="00937372" w:rsidP="00937372">
      <w:pPr>
        <w:spacing w:after="160" w:line="259" w:lineRule="auto"/>
      </w:pPr>
    </w:p>
    <w:p w14:paraId="100016D7" w14:textId="77777777" w:rsidR="006359FA" w:rsidRDefault="006359FA" w:rsidP="00E45D3E">
      <w:pPr>
        <w:spacing w:after="160" w:line="259" w:lineRule="auto"/>
      </w:pPr>
    </w:p>
    <w:p w14:paraId="25E78669" w14:textId="77777777" w:rsidR="006359FA" w:rsidRDefault="006359FA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AA7F4C" w14:paraId="1891B0F0" w14:textId="77777777" w:rsidTr="00B92551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6969BD57" w14:textId="77777777" w:rsidR="00AA7F4C" w:rsidRDefault="00AA7F4C" w:rsidP="00B92551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AA7F4C" w14:paraId="4EF5E5D8" w14:textId="77777777" w:rsidTr="00B92551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283DAF92" w14:textId="77777777" w:rsidR="00AA7F4C" w:rsidRDefault="00AA7F4C" w:rsidP="00B92551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61853959" w14:textId="77777777" w:rsidR="00AA7F4C" w:rsidRPr="00247F1C" w:rsidRDefault="00AA7F4C" w:rsidP="00B92551">
            <w:pPr>
              <w:jc w:val="both"/>
              <w:rPr>
                <w:b/>
              </w:rPr>
            </w:pPr>
            <w:r w:rsidRPr="00247F1C">
              <w:rPr>
                <w:b/>
              </w:rPr>
              <w:t>Počítačové systémy řízení v ochraně obyvatelstva</w:t>
            </w:r>
          </w:p>
        </w:tc>
      </w:tr>
      <w:tr w:rsidR="00AA7F4C" w14:paraId="06CDC8E7" w14:textId="77777777" w:rsidTr="00B92551">
        <w:tc>
          <w:tcPr>
            <w:tcW w:w="3086" w:type="dxa"/>
            <w:shd w:val="clear" w:color="auto" w:fill="F7CAAC"/>
          </w:tcPr>
          <w:p w14:paraId="4A7F797E" w14:textId="77777777" w:rsidR="00AA7F4C" w:rsidRDefault="00AA7F4C" w:rsidP="00B92551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1764B171" w14:textId="77777777" w:rsidR="00AA7F4C" w:rsidRDefault="00AA7F4C" w:rsidP="00B92551">
            <w:pPr>
              <w:jc w:val="both"/>
            </w:pPr>
            <w:r>
              <w:t>povinný,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0CF7E74A" w14:textId="77777777" w:rsidR="00AA7F4C" w:rsidRDefault="00AA7F4C" w:rsidP="00B92551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1D70ADF1" w14:textId="77777777" w:rsidR="00AA7F4C" w:rsidRDefault="00AA7F4C" w:rsidP="00B92551">
            <w:pPr>
              <w:jc w:val="both"/>
            </w:pPr>
            <w:r>
              <w:t>2/LS</w:t>
            </w:r>
          </w:p>
        </w:tc>
      </w:tr>
      <w:tr w:rsidR="00AA7F4C" w14:paraId="3E47FF31" w14:textId="77777777" w:rsidTr="00B92551">
        <w:tc>
          <w:tcPr>
            <w:tcW w:w="3086" w:type="dxa"/>
            <w:shd w:val="clear" w:color="auto" w:fill="F7CAAC"/>
          </w:tcPr>
          <w:p w14:paraId="1FA0EAEF" w14:textId="77777777" w:rsidR="00AA7F4C" w:rsidRDefault="00AA7F4C" w:rsidP="00B92551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7B61A252" w14:textId="77777777" w:rsidR="00AA7F4C" w:rsidRDefault="00AA7F4C" w:rsidP="00B92551">
            <w:pPr>
              <w:jc w:val="both"/>
            </w:pPr>
            <w:r>
              <w:t>13p + 13s</w:t>
            </w:r>
          </w:p>
        </w:tc>
        <w:tc>
          <w:tcPr>
            <w:tcW w:w="889" w:type="dxa"/>
            <w:shd w:val="clear" w:color="auto" w:fill="F7CAAC"/>
          </w:tcPr>
          <w:p w14:paraId="6B9D1946" w14:textId="77777777" w:rsidR="00AA7F4C" w:rsidRDefault="00AA7F4C" w:rsidP="00B92551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04DF8B71" w14:textId="77777777" w:rsidR="00AA7F4C" w:rsidRDefault="00AA7F4C" w:rsidP="00B92551">
            <w:pPr>
              <w:jc w:val="both"/>
            </w:pPr>
            <w:r>
              <w:t>26</w:t>
            </w:r>
          </w:p>
        </w:tc>
        <w:tc>
          <w:tcPr>
            <w:tcW w:w="2156" w:type="dxa"/>
            <w:shd w:val="clear" w:color="auto" w:fill="F7CAAC"/>
          </w:tcPr>
          <w:p w14:paraId="0EF52F04" w14:textId="77777777" w:rsidR="00AA7F4C" w:rsidRDefault="00AA7F4C" w:rsidP="00B92551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6F19726F" w14:textId="77777777" w:rsidR="00AA7F4C" w:rsidRDefault="00AA7F4C" w:rsidP="00B92551">
            <w:pPr>
              <w:jc w:val="both"/>
            </w:pPr>
            <w:r>
              <w:t>3</w:t>
            </w:r>
          </w:p>
        </w:tc>
      </w:tr>
      <w:tr w:rsidR="00AA7F4C" w14:paraId="21DA980A" w14:textId="77777777" w:rsidTr="00B92551">
        <w:tc>
          <w:tcPr>
            <w:tcW w:w="3086" w:type="dxa"/>
            <w:shd w:val="clear" w:color="auto" w:fill="F7CAAC"/>
          </w:tcPr>
          <w:p w14:paraId="6B15BFCF" w14:textId="77777777" w:rsidR="00AA7F4C" w:rsidRDefault="00AA7F4C" w:rsidP="00B92551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3C6C4D34" w14:textId="77777777" w:rsidR="00AA7F4C" w:rsidRDefault="00AA7F4C" w:rsidP="00B92551">
            <w:pPr>
              <w:jc w:val="both"/>
            </w:pPr>
          </w:p>
        </w:tc>
      </w:tr>
      <w:tr w:rsidR="00AA7F4C" w14:paraId="065253C6" w14:textId="77777777" w:rsidTr="00B92551">
        <w:tc>
          <w:tcPr>
            <w:tcW w:w="3086" w:type="dxa"/>
            <w:shd w:val="clear" w:color="auto" w:fill="F7CAAC"/>
          </w:tcPr>
          <w:p w14:paraId="5A076A6F" w14:textId="77777777" w:rsidR="00AA7F4C" w:rsidRDefault="00AA7F4C" w:rsidP="00B92551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698B0401" w14:textId="501E667A" w:rsidR="00AA7F4C" w:rsidRDefault="00E07675" w:rsidP="00B92551">
            <w:pPr>
              <w:jc w:val="both"/>
            </w:pPr>
            <w:r>
              <w:t>Zápočet, zkouška.</w:t>
            </w:r>
          </w:p>
        </w:tc>
        <w:tc>
          <w:tcPr>
            <w:tcW w:w="2156" w:type="dxa"/>
            <w:shd w:val="clear" w:color="auto" w:fill="F7CAAC"/>
          </w:tcPr>
          <w:p w14:paraId="152598D8" w14:textId="77777777" w:rsidR="00AA7F4C" w:rsidRDefault="00AA7F4C" w:rsidP="00B92551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5E656152" w14:textId="77777777" w:rsidR="00AA7F4C" w:rsidRDefault="00AA7F4C" w:rsidP="00B92551">
            <w:pPr>
              <w:jc w:val="both"/>
            </w:pPr>
            <w:r>
              <w:t>přednášky</w:t>
            </w:r>
          </w:p>
          <w:p w14:paraId="7253723C" w14:textId="77777777" w:rsidR="00AA7F4C" w:rsidRDefault="00AA7F4C" w:rsidP="00B92551">
            <w:pPr>
              <w:jc w:val="both"/>
            </w:pPr>
            <w:r>
              <w:t>semináře</w:t>
            </w:r>
          </w:p>
        </w:tc>
      </w:tr>
      <w:tr w:rsidR="00AA7F4C" w14:paraId="16CF6383" w14:textId="77777777" w:rsidTr="00B92551">
        <w:tc>
          <w:tcPr>
            <w:tcW w:w="3086" w:type="dxa"/>
            <w:shd w:val="clear" w:color="auto" w:fill="F7CAAC"/>
          </w:tcPr>
          <w:p w14:paraId="1F647CAB" w14:textId="77777777" w:rsidR="00AA7F4C" w:rsidRDefault="00AA7F4C" w:rsidP="00B92551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D0F6643" w14:textId="77777777" w:rsidR="00AA7F4C" w:rsidRDefault="00AA7F4C" w:rsidP="00B92551">
            <w:pPr>
              <w:jc w:val="both"/>
            </w:pPr>
            <w:r>
              <w:t>Zápočet: aktivní účast na nejméně 80 % seminářů, zpracování a obhajoba semestrálního úkolu na zadané téma.</w:t>
            </w:r>
          </w:p>
          <w:p w14:paraId="02D316BF" w14:textId="77777777" w:rsidR="00AA7F4C" w:rsidRDefault="00AA7F4C" w:rsidP="00B92551">
            <w:pPr>
              <w:jc w:val="both"/>
            </w:pPr>
          </w:p>
          <w:p w14:paraId="771C6158" w14:textId="77777777" w:rsidR="00AA7F4C" w:rsidRDefault="00AA7F4C" w:rsidP="00B92551">
            <w:pPr>
              <w:jc w:val="both"/>
            </w:pPr>
            <w:r>
              <w:t xml:space="preserve">Zkouška: kombinovaná (písemná a </w:t>
            </w:r>
            <w:r w:rsidRPr="0077574B">
              <w:t>ústní</w:t>
            </w:r>
            <w:r>
              <w:t>).</w:t>
            </w:r>
          </w:p>
        </w:tc>
      </w:tr>
      <w:tr w:rsidR="00AA7F4C" w14:paraId="2418BCB2" w14:textId="77777777" w:rsidTr="00B92551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2D294A6B" w14:textId="77777777" w:rsidR="00AA7F4C" w:rsidRDefault="00AA7F4C" w:rsidP="00B92551">
            <w:pPr>
              <w:jc w:val="both"/>
            </w:pPr>
          </w:p>
        </w:tc>
      </w:tr>
      <w:tr w:rsidR="00AA7F4C" w14:paraId="2D73BD76" w14:textId="77777777" w:rsidTr="00B92551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40BB9A0" w14:textId="77777777" w:rsidR="00AA7F4C" w:rsidRDefault="00AA7F4C" w:rsidP="00B92551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0DD1B79" w14:textId="77777777" w:rsidR="00AA7F4C" w:rsidRDefault="00AA7F4C" w:rsidP="00B92551">
            <w:pPr>
              <w:jc w:val="both"/>
            </w:pPr>
            <w:r>
              <w:t>Ing. Jakub Rak, Ph.D.</w:t>
            </w:r>
          </w:p>
        </w:tc>
      </w:tr>
      <w:tr w:rsidR="00AA7F4C" w14:paraId="161F3391" w14:textId="77777777" w:rsidTr="00B92551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C381CCD" w14:textId="77777777" w:rsidR="00AA7F4C" w:rsidRDefault="00AA7F4C" w:rsidP="00B92551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1FB5C283" w14:textId="77777777" w:rsidR="00AA7F4C" w:rsidRDefault="00AA7F4C" w:rsidP="00B92551">
            <w:pPr>
              <w:jc w:val="both"/>
            </w:pPr>
            <w:r>
              <w:t>Garant stanovuje obsah přednášek, seminářů a dohlíží na jejich jednotné vedení.</w:t>
            </w:r>
          </w:p>
          <w:p w14:paraId="1AF3CD7F" w14:textId="77777777" w:rsidR="00AA7F4C" w:rsidRDefault="00AA7F4C" w:rsidP="00B92551">
            <w:pPr>
              <w:jc w:val="both"/>
            </w:pPr>
            <w:r>
              <w:t>Garant přímo vyučuje 100 % přednášek.</w:t>
            </w:r>
          </w:p>
        </w:tc>
      </w:tr>
      <w:tr w:rsidR="00AA7F4C" w14:paraId="311E87D4" w14:textId="77777777" w:rsidTr="00B92551">
        <w:tc>
          <w:tcPr>
            <w:tcW w:w="3086" w:type="dxa"/>
            <w:shd w:val="clear" w:color="auto" w:fill="F7CAAC"/>
          </w:tcPr>
          <w:p w14:paraId="4609FE84" w14:textId="77777777" w:rsidR="00AA7F4C" w:rsidRDefault="00AA7F4C" w:rsidP="00B92551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875FAAE" w14:textId="77777777" w:rsidR="00AA7F4C" w:rsidRDefault="00AA7F4C" w:rsidP="00B92551">
            <w:pPr>
              <w:jc w:val="both"/>
            </w:pPr>
            <w:r>
              <w:t>Ing. Jakub Rak, Ph.D. – přednášky (100 %), semináře (100 %)</w:t>
            </w:r>
          </w:p>
        </w:tc>
      </w:tr>
      <w:tr w:rsidR="00AA7F4C" w14:paraId="6D014DA9" w14:textId="77777777" w:rsidTr="00B92551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7B4DA6B4" w14:textId="77777777" w:rsidR="00AA7F4C" w:rsidRDefault="00AA7F4C" w:rsidP="00B92551">
            <w:pPr>
              <w:jc w:val="both"/>
            </w:pPr>
          </w:p>
        </w:tc>
      </w:tr>
      <w:tr w:rsidR="00AA7F4C" w14:paraId="2492A1DE" w14:textId="77777777" w:rsidTr="00B92551">
        <w:tc>
          <w:tcPr>
            <w:tcW w:w="3086" w:type="dxa"/>
            <w:shd w:val="clear" w:color="auto" w:fill="F7CAAC"/>
          </w:tcPr>
          <w:p w14:paraId="660D396A" w14:textId="77777777" w:rsidR="00AA7F4C" w:rsidRDefault="00AA7F4C" w:rsidP="00B92551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4607C70" w14:textId="77777777" w:rsidR="00AA7F4C" w:rsidRDefault="00AA7F4C" w:rsidP="00B92551">
            <w:pPr>
              <w:jc w:val="both"/>
            </w:pPr>
          </w:p>
        </w:tc>
      </w:tr>
      <w:tr w:rsidR="00AA7F4C" w14:paraId="18B82C6A" w14:textId="77777777" w:rsidTr="00B92551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65165859" w14:textId="77777777" w:rsidR="00AA7F4C" w:rsidRDefault="00AA7F4C" w:rsidP="00B92551">
            <w:pPr>
              <w:jc w:val="both"/>
            </w:pPr>
            <w:r>
              <w:t>Předmět prohlubuje znalosti, dovednosti a způsobilosti studentů v oblasti počítačových systémů řízení v ochraně obyvatelstva. Studenti získají komplexní znalosti a dovednosti v oblasti informačních systémů, j</w:t>
            </w:r>
            <w:r w:rsidRPr="00883A4D">
              <w:t>ednotn</w:t>
            </w:r>
            <w:r>
              <w:t>ého</w:t>
            </w:r>
            <w:r w:rsidRPr="00883A4D">
              <w:t xml:space="preserve"> systém</w:t>
            </w:r>
            <w:r>
              <w:t>u</w:t>
            </w:r>
            <w:r w:rsidRPr="00883A4D">
              <w:t xml:space="preserve"> varování a vyrozumění</w:t>
            </w:r>
            <w:r>
              <w:t xml:space="preserve"> a vybraných informačních systémů z oblasti ochrany obyvatelstva, databázových systémů a datového modelování.</w:t>
            </w:r>
          </w:p>
          <w:p w14:paraId="254829F9" w14:textId="77777777" w:rsidR="00AA7F4C" w:rsidRDefault="00AA7F4C" w:rsidP="00B92551">
            <w:pPr>
              <w:jc w:val="both"/>
            </w:pPr>
          </w:p>
          <w:p w14:paraId="5C7EEE8D" w14:textId="77777777" w:rsidR="00AA7F4C" w:rsidRDefault="00AA7F4C" w:rsidP="00B92551">
            <w:pPr>
              <w:jc w:val="both"/>
            </w:pPr>
            <w:r>
              <w:t>Vyučovaná témata:</w:t>
            </w:r>
          </w:p>
          <w:p w14:paraId="0C9280CD" w14:textId="654EAF71" w:rsidR="00AA7F4C" w:rsidRDefault="00AA7F4C" w:rsidP="00FB1440">
            <w:pPr>
              <w:pStyle w:val="Odstavecseseznamem"/>
              <w:numPr>
                <w:ilvl w:val="0"/>
                <w:numId w:val="37"/>
              </w:numPr>
              <w:jc w:val="both"/>
            </w:pPr>
            <w:r>
              <w:t>Úvod do problematiky počítačových systémů řízení.</w:t>
            </w:r>
          </w:p>
          <w:p w14:paraId="6B63E953" w14:textId="1E9A13AF" w:rsidR="00AA7F4C" w:rsidRDefault="00AA7F4C" w:rsidP="00FB1440">
            <w:pPr>
              <w:pStyle w:val="Odstavecseseznamem"/>
              <w:numPr>
                <w:ilvl w:val="0"/>
                <w:numId w:val="37"/>
              </w:numPr>
              <w:jc w:val="both"/>
            </w:pPr>
            <w:r>
              <w:t>Problematika HW a SW vybavení počítačových systémů řízení.</w:t>
            </w:r>
          </w:p>
          <w:p w14:paraId="72FAFF79" w14:textId="7702A298" w:rsidR="00AA7F4C" w:rsidRDefault="00AA7F4C" w:rsidP="00FB1440">
            <w:pPr>
              <w:pStyle w:val="Odstavecseseznamem"/>
              <w:numPr>
                <w:ilvl w:val="0"/>
                <w:numId w:val="37"/>
              </w:numPr>
              <w:jc w:val="both"/>
            </w:pPr>
            <w:r>
              <w:t>Bezpečnost počítačových systémů řízení.</w:t>
            </w:r>
          </w:p>
          <w:p w14:paraId="2227BB92" w14:textId="423D9044" w:rsidR="00AA7F4C" w:rsidRDefault="00AA7F4C" w:rsidP="00FB1440">
            <w:pPr>
              <w:pStyle w:val="Odstavecseseznamem"/>
              <w:numPr>
                <w:ilvl w:val="0"/>
                <w:numId w:val="37"/>
              </w:numPr>
              <w:jc w:val="both"/>
            </w:pPr>
            <w:r>
              <w:t>Kybernetická a informační bezpečnost a jejích význam při realizaci ochrany obyvatelstva.</w:t>
            </w:r>
          </w:p>
          <w:p w14:paraId="69539831" w14:textId="0C778E02" w:rsidR="00AA7F4C" w:rsidRDefault="00AA7F4C" w:rsidP="00FB1440">
            <w:pPr>
              <w:pStyle w:val="Odstavecseseznamem"/>
              <w:numPr>
                <w:ilvl w:val="0"/>
                <w:numId w:val="37"/>
              </w:numPr>
              <w:jc w:val="both"/>
            </w:pPr>
            <w:r>
              <w:t>Úloha moderních ICT v systému řízení ochrany obyvatelstva.</w:t>
            </w:r>
          </w:p>
          <w:p w14:paraId="47028CEE" w14:textId="19395868" w:rsidR="00AA7F4C" w:rsidRDefault="00AA7F4C" w:rsidP="00FB1440">
            <w:pPr>
              <w:pStyle w:val="Odstavecseseznamem"/>
              <w:numPr>
                <w:ilvl w:val="0"/>
                <w:numId w:val="37"/>
              </w:numPr>
              <w:jc w:val="both"/>
            </w:pPr>
            <w:r>
              <w:t>Informační systémy v ochraně obyvatelstva.</w:t>
            </w:r>
          </w:p>
          <w:p w14:paraId="47E56D56" w14:textId="5751BE97" w:rsidR="00AA7F4C" w:rsidRDefault="00AA7F4C" w:rsidP="00FB1440">
            <w:pPr>
              <w:pStyle w:val="Odstavecseseznamem"/>
              <w:numPr>
                <w:ilvl w:val="0"/>
                <w:numId w:val="37"/>
              </w:numPr>
              <w:jc w:val="both"/>
            </w:pPr>
            <w:r>
              <w:t>Databázové systémy.</w:t>
            </w:r>
          </w:p>
          <w:p w14:paraId="47A06524" w14:textId="1ED97BB1" w:rsidR="00AA7F4C" w:rsidRDefault="00AA7F4C" w:rsidP="00FB1440">
            <w:pPr>
              <w:pStyle w:val="Odstavecseseznamem"/>
              <w:numPr>
                <w:ilvl w:val="0"/>
                <w:numId w:val="37"/>
              </w:numPr>
              <w:jc w:val="both"/>
            </w:pPr>
            <w:r>
              <w:t>Datové modelování pro potřeby informačního managementu v ochraně obyvatelstva.</w:t>
            </w:r>
          </w:p>
          <w:p w14:paraId="6F54FB4E" w14:textId="531A533F" w:rsidR="00AA7F4C" w:rsidRDefault="00AA7F4C" w:rsidP="00FB1440">
            <w:pPr>
              <w:pStyle w:val="Odstavecseseznamem"/>
              <w:numPr>
                <w:ilvl w:val="0"/>
                <w:numId w:val="37"/>
              </w:numPr>
              <w:jc w:val="both"/>
            </w:pPr>
            <w:r>
              <w:t>Požadavky a úkoly počítačových systémů řízení v ochraně obyvatelstva.</w:t>
            </w:r>
          </w:p>
          <w:p w14:paraId="2A39C863" w14:textId="236B217F" w:rsidR="00AA7F4C" w:rsidRDefault="00AA7F4C" w:rsidP="00FB1440">
            <w:pPr>
              <w:pStyle w:val="Odstavecseseznamem"/>
              <w:numPr>
                <w:ilvl w:val="0"/>
                <w:numId w:val="37"/>
              </w:numPr>
              <w:jc w:val="both"/>
            </w:pPr>
            <w:r>
              <w:t>JSVV - jednotný systém varování a vyrozumění jako nástroj informační podpory ochrany obyvatelstva.</w:t>
            </w:r>
          </w:p>
          <w:p w14:paraId="05C94AEC" w14:textId="66E0E184" w:rsidR="00AA7F4C" w:rsidRDefault="00AA7F4C" w:rsidP="00FB1440">
            <w:pPr>
              <w:pStyle w:val="Odstavecseseznamem"/>
              <w:numPr>
                <w:ilvl w:val="0"/>
                <w:numId w:val="37"/>
              </w:numPr>
              <w:jc w:val="both"/>
            </w:pPr>
            <w:r>
              <w:t>SW a HW podpora ochrany obyvatelstva.</w:t>
            </w:r>
          </w:p>
          <w:p w14:paraId="164BE1C1" w14:textId="30C24BD9" w:rsidR="00AA7F4C" w:rsidRDefault="00AA7F4C" w:rsidP="00FB1440">
            <w:pPr>
              <w:pStyle w:val="Odstavecseseznamem"/>
              <w:numPr>
                <w:ilvl w:val="0"/>
                <w:numId w:val="37"/>
              </w:numPr>
              <w:jc w:val="both"/>
            </w:pPr>
            <w:r>
              <w:t>Případová studie aplikace počítačových systémů řízení v ochraně obyvatelstva.</w:t>
            </w:r>
          </w:p>
          <w:p w14:paraId="78206E6B" w14:textId="33592BE5" w:rsidR="00AA7F4C" w:rsidRDefault="00AA7F4C" w:rsidP="00FB1440">
            <w:pPr>
              <w:pStyle w:val="Odstavecseseznamem"/>
              <w:numPr>
                <w:ilvl w:val="0"/>
                <w:numId w:val="37"/>
              </w:numPr>
              <w:jc w:val="both"/>
            </w:pPr>
            <w:r>
              <w:t>Projektování počítačových systémů řízení v ochraně obyvatelstva.</w:t>
            </w:r>
          </w:p>
          <w:p w14:paraId="0F38FFC0" w14:textId="77777777" w:rsidR="00AA7F4C" w:rsidRDefault="00AA7F4C" w:rsidP="00B92551">
            <w:pPr>
              <w:jc w:val="both"/>
            </w:pPr>
          </w:p>
        </w:tc>
      </w:tr>
      <w:tr w:rsidR="00AA7F4C" w14:paraId="6C04C49A" w14:textId="77777777" w:rsidTr="00B92551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6C8C92CE" w14:textId="77777777" w:rsidR="00AA7F4C" w:rsidRDefault="00AA7F4C" w:rsidP="00B92551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67E8E0CB" w14:textId="77777777" w:rsidR="00AA7F4C" w:rsidRDefault="00AA7F4C" w:rsidP="00B92551">
            <w:pPr>
              <w:jc w:val="both"/>
            </w:pPr>
          </w:p>
        </w:tc>
      </w:tr>
      <w:tr w:rsidR="00AA7F4C" w14:paraId="20F83E3F" w14:textId="77777777" w:rsidTr="00B92551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0DF747A0" w14:textId="77777777" w:rsidR="00AA7F4C" w:rsidRPr="001D33DA" w:rsidRDefault="00AA7F4C" w:rsidP="00B92551">
            <w:pPr>
              <w:jc w:val="both"/>
              <w:rPr>
                <w:b/>
                <w:bCs/>
              </w:rPr>
            </w:pPr>
            <w:r w:rsidRPr="001D33DA">
              <w:rPr>
                <w:b/>
                <w:bCs/>
              </w:rPr>
              <w:t>Povinná literatura:</w:t>
            </w:r>
          </w:p>
          <w:p w14:paraId="62838C61" w14:textId="77777777" w:rsidR="00AA7F4C" w:rsidRDefault="00AA7F4C" w:rsidP="00B92551">
            <w:pPr>
              <w:jc w:val="both"/>
            </w:pPr>
            <w:r w:rsidRPr="00AD4C1B">
              <w:t>BUCHALCEVOVÁ, Alena. </w:t>
            </w:r>
            <w:r w:rsidRPr="00AD4C1B">
              <w:rPr>
                <w:i/>
                <w:iCs/>
              </w:rPr>
              <w:t>Zlepšování procesů při budování informačních systémů</w:t>
            </w:r>
            <w:r w:rsidRPr="00AD4C1B">
              <w:t>. Praha: Oeconomica, nakladatelství VŠE, 2018, 227 s. ISBN 9788024522357.</w:t>
            </w:r>
          </w:p>
          <w:p w14:paraId="6BAD5B79" w14:textId="77777777" w:rsidR="00AA7F4C" w:rsidRDefault="00AA7F4C" w:rsidP="00B92551">
            <w:pPr>
              <w:jc w:val="both"/>
            </w:pPr>
            <w:r w:rsidRPr="00AD4C1B">
              <w:t>ŘÍHOVÁ, Zora. </w:t>
            </w:r>
            <w:r w:rsidRPr="00AD4C1B">
              <w:rPr>
                <w:i/>
                <w:iCs/>
              </w:rPr>
              <w:t>Úvod do IT Governance</w:t>
            </w:r>
            <w:r w:rsidRPr="00AD4C1B">
              <w:t>. V Praze: Oeconomica, nakladatelství VŠE, 2018, 165 s. ISBN 978-80-245-2272-2.</w:t>
            </w:r>
          </w:p>
          <w:p w14:paraId="749B22EC" w14:textId="77777777" w:rsidR="00AA7F4C" w:rsidRDefault="00AA7F4C" w:rsidP="00B92551">
            <w:pPr>
              <w:jc w:val="both"/>
            </w:pPr>
            <w:r w:rsidRPr="00B5229F">
              <w:t>STAIR, Ralph M. a George Walter REYNOLDS. </w:t>
            </w:r>
            <w:r w:rsidRPr="00B5229F">
              <w:rPr>
                <w:i/>
                <w:iCs/>
              </w:rPr>
              <w:t>Fundamentals of information systems</w:t>
            </w:r>
            <w:r w:rsidRPr="00B5229F">
              <w:t>. Ninth edition. Boston: Cengage Learning, 2017, xix, 503 s. ISBN 9781337097536.</w:t>
            </w:r>
          </w:p>
          <w:p w14:paraId="7E979C36" w14:textId="77777777" w:rsidR="00AA7F4C" w:rsidRPr="001D33DA" w:rsidRDefault="00AA7F4C" w:rsidP="00B92551">
            <w:pPr>
              <w:jc w:val="both"/>
              <w:rPr>
                <w:b/>
                <w:bCs/>
              </w:rPr>
            </w:pPr>
            <w:r w:rsidRPr="001D33DA">
              <w:rPr>
                <w:b/>
                <w:bCs/>
              </w:rPr>
              <w:t>Doporučená literatura:</w:t>
            </w:r>
          </w:p>
          <w:p w14:paraId="1950B3CA" w14:textId="77777777" w:rsidR="00AA7F4C" w:rsidRDefault="00AA7F4C" w:rsidP="00B92551">
            <w:pPr>
              <w:jc w:val="both"/>
            </w:pPr>
            <w:r w:rsidRPr="00AD4C1B">
              <w:rPr>
                <w:i/>
                <w:iCs/>
              </w:rPr>
              <w:t>ČSN EN ISO/IEC 27004 (36 9790) Informační technologie - Bezpečnostní techniky - Systémy řízení bezpečnosti informací - Monitorování, měření, analýza a hodnocení</w:t>
            </w:r>
            <w:r w:rsidRPr="00AD4C1B">
              <w:t>. Praha: Úřad pro technickou normalizaci, metrologii a státní zkušebnictví, 2018, 59 s.</w:t>
            </w:r>
          </w:p>
          <w:p w14:paraId="480DFCB6" w14:textId="77777777" w:rsidR="00AA7F4C" w:rsidRDefault="00AA7F4C" w:rsidP="00B92551">
            <w:pPr>
              <w:jc w:val="both"/>
            </w:pPr>
            <w:r w:rsidRPr="00B5229F">
              <w:t>KALUŽA, Jindřich a Ludmila KALUŽOVÁ. </w:t>
            </w:r>
            <w:r w:rsidRPr="00B5229F">
              <w:rPr>
                <w:i/>
                <w:iCs/>
              </w:rPr>
              <w:t>Modelování dat v informačních systémech</w:t>
            </w:r>
            <w:r w:rsidRPr="00B5229F">
              <w:t>. Praha: Ekopress, 2012, 125 s. ISBN 9788086929811.</w:t>
            </w:r>
          </w:p>
          <w:p w14:paraId="5BA4B206" w14:textId="77777777" w:rsidR="00AA7F4C" w:rsidRDefault="00AA7F4C" w:rsidP="00B92551">
            <w:pPr>
              <w:jc w:val="both"/>
            </w:pPr>
            <w:r w:rsidRPr="00B5229F">
              <w:lastRenderedPageBreak/>
              <w:t>LAUDON, Kenneth C. a Jane Price LAUDON. </w:t>
            </w:r>
            <w:r w:rsidRPr="00B5229F">
              <w:rPr>
                <w:i/>
                <w:iCs/>
              </w:rPr>
              <w:t>Management information systems: managing the digital firm</w:t>
            </w:r>
            <w:r w:rsidRPr="00B5229F">
              <w:t>. Sixteenth edition. Harlow, England: Pearson, [2020], 652 s. ISBN 978-1-292-29656-2.</w:t>
            </w:r>
          </w:p>
          <w:p w14:paraId="584E7D33" w14:textId="77777777" w:rsidR="00AA7F4C" w:rsidRDefault="00AA7F4C" w:rsidP="00B92551">
            <w:pPr>
              <w:jc w:val="both"/>
            </w:pPr>
            <w:r w:rsidRPr="00B5229F">
              <w:t>MATULA, Jan. </w:t>
            </w:r>
            <w:r w:rsidRPr="00B5229F">
              <w:rPr>
                <w:i/>
                <w:iCs/>
              </w:rPr>
              <w:t>Informační management: normy, frameworky a nejlepší praxe v řízení služeb IT (ITSM)</w:t>
            </w:r>
            <w:r w:rsidRPr="00B5229F">
              <w:t>. V Opavě: Slezská univerzita, Filozoficko-přírodovědecká fakulta v Opavě, Ústav bohemistiky a knihovnictví, 2017, 118 s. ISBN 9788075102645.</w:t>
            </w:r>
          </w:p>
          <w:p w14:paraId="3CF8699B" w14:textId="3AA47D3E" w:rsidR="00AA7F4C" w:rsidRDefault="00AA7F4C" w:rsidP="00247F1C">
            <w:pPr>
              <w:jc w:val="both"/>
            </w:pPr>
            <w:r w:rsidRPr="00B5229F">
              <w:t>RAK, Jakub. </w:t>
            </w:r>
            <w:r w:rsidRPr="00B5229F">
              <w:rPr>
                <w:i/>
                <w:iCs/>
              </w:rPr>
              <w:t>Informační podpora ukrytí obyvatelstva</w:t>
            </w:r>
            <w:r w:rsidRPr="00B5229F">
              <w:t>. Zlín: Univerzita Tomáše Bati ve Zlíně, 2017, 30 s. Doctoral thesis summary. ISBN 9788074546693.</w:t>
            </w:r>
          </w:p>
        </w:tc>
      </w:tr>
      <w:tr w:rsidR="00AA7F4C" w14:paraId="26F89A47" w14:textId="77777777" w:rsidTr="00B92551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E78AFAE" w14:textId="77777777" w:rsidR="00AA7F4C" w:rsidRDefault="00AA7F4C" w:rsidP="00B9255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AA7F4C" w14:paraId="400CD7BD" w14:textId="77777777" w:rsidTr="00B92551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2A435735" w14:textId="77777777" w:rsidR="00AA7F4C" w:rsidRDefault="00AA7F4C" w:rsidP="00B92551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747555AE" w14:textId="77777777" w:rsidR="00AA7F4C" w:rsidRDefault="00AA7F4C" w:rsidP="00B92551">
            <w:pPr>
              <w:jc w:val="both"/>
            </w:pPr>
            <w:r>
              <w:t>10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5464F4B6" w14:textId="77777777" w:rsidR="00AA7F4C" w:rsidRDefault="00AA7F4C" w:rsidP="00B92551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AA7F4C" w14:paraId="41EE7C5F" w14:textId="77777777" w:rsidTr="00B92551">
        <w:tc>
          <w:tcPr>
            <w:tcW w:w="9855" w:type="dxa"/>
            <w:gridSpan w:val="8"/>
            <w:shd w:val="clear" w:color="auto" w:fill="F7CAAC"/>
          </w:tcPr>
          <w:p w14:paraId="47BD3D89" w14:textId="77777777" w:rsidR="00AA7F4C" w:rsidRDefault="00AA7F4C" w:rsidP="00B92551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AA7F4C" w14:paraId="5495F622" w14:textId="77777777" w:rsidTr="00B92551">
        <w:trPr>
          <w:trHeight w:val="1373"/>
        </w:trPr>
        <w:tc>
          <w:tcPr>
            <w:tcW w:w="9855" w:type="dxa"/>
            <w:gridSpan w:val="8"/>
          </w:tcPr>
          <w:p w14:paraId="75262CEA" w14:textId="77777777" w:rsidR="00AA7F4C" w:rsidRDefault="00AA7F4C" w:rsidP="00B92551">
            <w:pPr>
              <w:jc w:val="both"/>
            </w:pPr>
            <w:r>
              <w:t>Studenti se účastní výuky ve stanoveném počtu hodin, kde je jim redukovanou formou prezentována látka výše uvedeného rozsahu a jsou jim určeny části učiva k samostatnému nastudování. Hodnocení individuálních úkolů studentů a korekce informací získaných samostudiem probíhá na skupinových a individuálních konzultacích, prostřednictvím elektronické pošty, portálu UTB nebo v systému MOODLE. V </w:t>
            </w:r>
            <w:r w:rsidRPr="00F655FD">
              <w:t xml:space="preserve">souladu s vnitřními předpisy FLKŘ má každý akademický pracovník stanoveny konzultační hodiny v rozsahu minimálně 2 hodiny týdně. Dle </w:t>
            </w:r>
            <w:r>
              <w:t>potřeby jsou dále konzultace možné i po předchozí emailové či telefonické dohodě.</w:t>
            </w:r>
          </w:p>
        </w:tc>
      </w:tr>
    </w:tbl>
    <w:p w14:paraId="18104A33" w14:textId="77777777" w:rsidR="00AA7F4C" w:rsidRDefault="00AA7F4C" w:rsidP="00AA7F4C"/>
    <w:p w14:paraId="43FB43D2" w14:textId="77777777" w:rsidR="00AA7F4C" w:rsidRDefault="00AA7F4C" w:rsidP="00AA7F4C">
      <w:pPr>
        <w:spacing w:after="160" w:line="259" w:lineRule="auto"/>
      </w:pPr>
    </w:p>
    <w:p w14:paraId="3DC27E0A" w14:textId="26691BF8" w:rsidR="00E9756C" w:rsidRDefault="00E9756C" w:rsidP="00E45D3E">
      <w:pPr>
        <w:spacing w:after="160" w:line="259" w:lineRule="auto"/>
      </w:pPr>
    </w:p>
    <w:p w14:paraId="2962AE85" w14:textId="77777777" w:rsidR="00E9756C" w:rsidRDefault="00E9756C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E9756C" w14:paraId="032F4FDD" w14:textId="77777777" w:rsidTr="00B92551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502DAC14" w14:textId="77777777" w:rsidR="00E9756C" w:rsidRDefault="00E9756C" w:rsidP="00B92551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E9756C" w14:paraId="62FA25EF" w14:textId="77777777" w:rsidTr="00B92551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49178788" w14:textId="77777777" w:rsidR="00E9756C" w:rsidRDefault="00E9756C" w:rsidP="00B92551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26B759BB" w14:textId="77777777" w:rsidR="00E9756C" w:rsidRPr="00247F1C" w:rsidRDefault="00E9756C" w:rsidP="00B92551">
            <w:pPr>
              <w:jc w:val="both"/>
              <w:rPr>
                <w:b/>
              </w:rPr>
            </w:pPr>
            <w:r w:rsidRPr="00247F1C">
              <w:rPr>
                <w:b/>
              </w:rPr>
              <w:t xml:space="preserve">Podnikatelská činnost </w:t>
            </w:r>
          </w:p>
        </w:tc>
      </w:tr>
      <w:tr w:rsidR="00E9756C" w14:paraId="633C78E8" w14:textId="77777777" w:rsidTr="00B92551">
        <w:tc>
          <w:tcPr>
            <w:tcW w:w="3086" w:type="dxa"/>
            <w:shd w:val="clear" w:color="auto" w:fill="F7CAAC"/>
          </w:tcPr>
          <w:p w14:paraId="318E3B36" w14:textId="77777777" w:rsidR="00E9756C" w:rsidRDefault="00E9756C" w:rsidP="00B92551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388243FC" w14:textId="4DEBFCC3" w:rsidR="00E9756C" w:rsidRDefault="00E9756C" w:rsidP="00E9756C">
            <w:pPr>
              <w:jc w:val="both"/>
            </w:pPr>
            <w:r>
              <w:t>povinný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7876EB51" w14:textId="77777777" w:rsidR="00E9756C" w:rsidRDefault="00E9756C" w:rsidP="00B92551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052E7B4A" w14:textId="47DD99DA" w:rsidR="00E9756C" w:rsidRDefault="00E9756C" w:rsidP="00E9756C">
            <w:pPr>
              <w:jc w:val="both"/>
            </w:pPr>
            <w:r>
              <w:t>2/ZS</w:t>
            </w:r>
          </w:p>
        </w:tc>
      </w:tr>
      <w:tr w:rsidR="00E9756C" w14:paraId="4EFB786A" w14:textId="77777777" w:rsidTr="00B92551">
        <w:tc>
          <w:tcPr>
            <w:tcW w:w="3086" w:type="dxa"/>
            <w:shd w:val="clear" w:color="auto" w:fill="F7CAAC"/>
          </w:tcPr>
          <w:p w14:paraId="21F750DF" w14:textId="77777777" w:rsidR="00E9756C" w:rsidRDefault="00E9756C" w:rsidP="00B92551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27E646C4" w14:textId="77777777" w:rsidR="00E9756C" w:rsidRDefault="00E9756C" w:rsidP="00B92551">
            <w:pPr>
              <w:jc w:val="both"/>
            </w:pPr>
            <w:r>
              <w:t>10p + 20s</w:t>
            </w:r>
          </w:p>
        </w:tc>
        <w:tc>
          <w:tcPr>
            <w:tcW w:w="889" w:type="dxa"/>
            <w:shd w:val="clear" w:color="auto" w:fill="F7CAAC"/>
          </w:tcPr>
          <w:p w14:paraId="4835992E" w14:textId="77777777" w:rsidR="00E9756C" w:rsidRDefault="00E9756C" w:rsidP="00B92551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4B425A98" w14:textId="77777777" w:rsidR="00E9756C" w:rsidRDefault="00E9756C" w:rsidP="00B92551">
            <w:pPr>
              <w:jc w:val="both"/>
            </w:pPr>
            <w:r>
              <w:t>30</w:t>
            </w:r>
          </w:p>
        </w:tc>
        <w:tc>
          <w:tcPr>
            <w:tcW w:w="2156" w:type="dxa"/>
            <w:shd w:val="clear" w:color="auto" w:fill="F7CAAC"/>
          </w:tcPr>
          <w:p w14:paraId="4B9A4DBD" w14:textId="77777777" w:rsidR="00E9756C" w:rsidRDefault="00E9756C" w:rsidP="00B92551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79A5214D" w14:textId="77777777" w:rsidR="00E9756C" w:rsidRDefault="00E9756C" w:rsidP="00B92551">
            <w:pPr>
              <w:jc w:val="both"/>
            </w:pPr>
            <w:r>
              <w:t>4</w:t>
            </w:r>
          </w:p>
        </w:tc>
      </w:tr>
      <w:tr w:rsidR="00E9756C" w14:paraId="3B9C2351" w14:textId="77777777" w:rsidTr="00B92551">
        <w:tc>
          <w:tcPr>
            <w:tcW w:w="3086" w:type="dxa"/>
            <w:shd w:val="clear" w:color="auto" w:fill="F7CAAC"/>
          </w:tcPr>
          <w:p w14:paraId="204754A6" w14:textId="77777777" w:rsidR="00E9756C" w:rsidRDefault="00E9756C" w:rsidP="00B92551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6B872B7C" w14:textId="77777777" w:rsidR="00E9756C" w:rsidRDefault="00E9756C" w:rsidP="00B92551">
            <w:pPr>
              <w:jc w:val="both"/>
            </w:pPr>
          </w:p>
        </w:tc>
      </w:tr>
      <w:tr w:rsidR="00E9756C" w14:paraId="09212E10" w14:textId="77777777" w:rsidTr="00B92551">
        <w:tc>
          <w:tcPr>
            <w:tcW w:w="3086" w:type="dxa"/>
            <w:shd w:val="clear" w:color="auto" w:fill="F7CAAC"/>
          </w:tcPr>
          <w:p w14:paraId="7003AA39" w14:textId="77777777" w:rsidR="00E9756C" w:rsidRDefault="00E9756C" w:rsidP="00B92551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57A637B4" w14:textId="3DBF1BCA" w:rsidR="00E9756C" w:rsidRDefault="00E07675" w:rsidP="00B92551">
            <w:pPr>
              <w:jc w:val="both"/>
            </w:pPr>
            <w:r>
              <w:t>Zápočet, zkouška.</w:t>
            </w:r>
            <w:r w:rsidR="00E9756C">
              <w:t xml:space="preserve"> </w:t>
            </w:r>
          </w:p>
        </w:tc>
        <w:tc>
          <w:tcPr>
            <w:tcW w:w="2156" w:type="dxa"/>
            <w:shd w:val="clear" w:color="auto" w:fill="F7CAAC"/>
          </w:tcPr>
          <w:p w14:paraId="1EB3DCEB" w14:textId="77777777" w:rsidR="00E9756C" w:rsidRDefault="00E9756C" w:rsidP="00B92551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752EE5C1" w14:textId="498BED3D" w:rsidR="00E9756C" w:rsidRDefault="00E9756C" w:rsidP="00B92551">
            <w:pPr>
              <w:jc w:val="both"/>
            </w:pPr>
            <w:r>
              <w:t>přednášky</w:t>
            </w:r>
          </w:p>
          <w:p w14:paraId="23311AC5" w14:textId="3E8AB9D4" w:rsidR="00E9756C" w:rsidRDefault="00E9756C" w:rsidP="00B92551">
            <w:pPr>
              <w:jc w:val="both"/>
            </w:pPr>
            <w:r>
              <w:t>semináře</w:t>
            </w:r>
          </w:p>
          <w:p w14:paraId="2DDCC292" w14:textId="77777777" w:rsidR="00E9756C" w:rsidRDefault="00E9756C" w:rsidP="00B92551">
            <w:pPr>
              <w:jc w:val="both"/>
            </w:pPr>
          </w:p>
        </w:tc>
      </w:tr>
      <w:tr w:rsidR="00E9756C" w14:paraId="09835CD3" w14:textId="77777777" w:rsidTr="00B92551">
        <w:tc>
          <w:tcPr>
            <w:tcW w:w="3086" w:type="dxa"/>
            <w:shd w:val="clear" w:color="auto" w:fill="F7CAAC"/>
          </w:tcPr>
          <w:p w14:paraId="58F0D92D" w14:textId="77777777" w:rsidR="00E9756C" w:rsidRDefault="00E9756C" w:rsidP="00B92551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AC88A7C" w14:textId="6B413E46" w:rsidR="00E9756C" w:rsidRPr="00897246" w:rsidRDefault="00E9756C" w:rsidP="00B92551">
            <w:pPr>
              <w:jc w:val="both"/>
            </w:pPr>
            <w:r>
              <w:t xml:space="preserve">Zápočet: </w:t>
            </w:r>
            <w:r w:rsidRPr="00867EDD">
              <w:t>aktivní účast na nejméně 80 % seminářů, písemný test</w:t>
            </w:r>
            <w:r w:rsidR="00E07675">
              <w:t>.</w:t>
            </w:r>
          </w:p>
          <w:p w14:paraId="6A75898A" w14:textId="77777777" w:rsidR="00E9756C" w:rsidRDefault="00E9756C" w:rsidP="00B92551">
            <w:pPr>
              <w:jc w:val="both"/>
            </w:pPr>
          </w:p>
          <w:p w14:paraId="3A2A72D0" w14:textId="1E9A2119" w:rsidR="00E9756C" w:rsidRDefault="00E9756C" w:rsidP="00B92551">
            <w:pPr>
              <w:jc w:val="both"/>
            </w:pPr>
            <w:r w:rsidRPr="007A503B">
              <w:t>Zkouška: ústní</w:t>
            </w:r>
            <w:r w:rsidR="00E07675">
              <w:t>.</w:t>
            </w:r>
          </w:p>
        </w:tc>
      </w:tr>
      <w:tr w:rsidR="00E9756C" w14:paraId="23E87ADD" w14:textId="77777777" w:rsidTr="00B92551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0F8CB42A" w14:textId="77777777" w:rsidR="00E9756C" w:rsidRDefault="00E9756C" w:rsidP="00B92551">
            <w:pPr>
              <w:jc w:val="both"/>
            </w:pPr>
          </w:p>
        </w:tc>
      </w:tr>
      <w:tr w:rsidR="00E9756C" w14:paraId="6DCAEA8F" w14:textId="77777777" w:rsidTr="00B92551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28BE2E54" w14:textId="77777777" w:rsidR="00E9756C" w:rsidRDefault="00E9756C" w:rsidP="00B92551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23040F47" w14:textId="77777777" w:rsidR="00E9756C" w:rsidRDefault="00E9756C" w:rsidP="00B92551">
            <w:pPr>
              <w:jc w:val="both"/>
            </w:pPr>
            <w:r>
              <w:t>doc. Ing. Zuzana Tučková, Ph.D.</w:t>
            </w:r>
          </w:p>
        </w:tc>
      </w:tr>
      <w:tr w:rsidR="00E9756C" w14:paraId="547635F5" w14:textId="77777777" w:rsidTr="00B92551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C957300" w14:textId="77777777" w:rsidR="00E9756C" w:rsidRDefault="00E9756C" w:rsidP="00B92551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2C699500" w14:textId="77777777" w:rsidR="00E9756C" w:rsidRDefault="00E9756C" w:rsidP="00B92551">
            <w:pPr>
              <w:jc w:val="both"/>
            </w:pPr>
            <w:r>
              <w:t>Garant stanovuje obsah přednášek, seminářů a dohlíží na jejich jednotné vedení.</w:t>
            </w:r>
          </w:p>
          <w:p w14:paraId="6985FE35" w14:textId="77777777" w:rsidR="00E9756C" w:rsidRDefault="00E9756C" w:rsidP="00B92551">
            <w:pPr>
              <w:jc w:val="both"/>
            </w:pPr>
            <w:r>
              <w:t>Garant přímo vyučuje 100 % přednášek.</w:t>
            </w:r>
          </w:p>
        </w:tc>
      </w:tr>
      <w:tr w:rsidR="00E9756C" w14:paraId="1E0FFE32" w14:textId="77777777" w:rsidTr="00B92551">
        <w:tc>
          <w:tcPr>
            <w:tcW w:w="3086" w:type="dxa"/>
            <w:shd w:val="clear" w:color="auto" w:fill="F7CAAC"/>
          </w:tcPr>
          <w:p w14:paraId="5600D7C3" w14:textId="77777777" w:rsidR="00E9756C" w:rsidRDefault="00E9756C" w:rsidP="00B92551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96232EC" w14:textId="77777777" w:rsidR="00E9756C" w:rsidRDefault="00E9756C" w:rsidP="00B92551">
            <w:pPr>
              <w:jc w:val="both"/>
            </w:pPr>
            <w:r>
              <w:t>doc. Ing. Zuzana Tučková, Ph.D. – přednášky (100 %)</w:t>
            </w:r>
          </w:p>
          <w:p w14:paraId="474874D4" w14:textId="57774A20" w:rsidR="00E9756C" w:rsidRDefault="00E9756C" w:rsidP="00B92551">
            <w:pPr>
              <w:jc w:val="both"/>
            </w:pPr>
            <w:r>
              <w:t>Ing. et Ing. Jiří Konečný, Ph.D. – semináře (100 %)</w:t>
            </w:r>
          </w:p>
          <w:p w14:paraId="41B6D4D6" w14:textId="77777777" w:rsidR="00E9756C" w:rsidRDefault="00E9756C" w:rsidP="00B92551">
            <w:pPr>
              <w:jc w:val="both"/>
            </w:pPr>
          </w:p>
        </w:tc>
      </w:tr>
      <w:tr w:rsidR="00E9756C" w14:paraId="5D06528A" w14:textId="77777777" w:rsidTr="00B92551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66977F95" w14:textId="77777777" w:rsidR="00E9756C" w:rsidRDefault="00E9756C" w:rsidP="00B92551">
            <w:pPr>
              <w:jc w:val="both"/>
            </w:pPr>
          </w:p>
        </w:tc>
      </w:tr>
      <w:tr w:rsidR="00E9756C" w14:paraId="383924B4" w14:textId="77777777" w:rsidTr="00B92551">
        <w:tc>
          <w:tcPr>
            <w:tcW w:w="3086" w:type="dxa"/>
            <w:shd w:val="clear" w:color="auto" w:fill="F7CAAC"/>
          </w:tcPr>
          <w:p w14:paraId="5699690C" w14:textId="77777777" w:rsidR="00E9756C" w:rsidRDefault="00E9756C" w:rsidP="00B92551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65FE74C" w14:textId="77777777" w:rsidR="00E9756C" w:rsidRDefault="00E9756C" w:rsidP="00B92551">
            <w:pPr>
              <w:jc w:val="both"/>
            </w:pPr>
          </w:p>
        </w:tc>
      </w:tr>
      <w:tr w:rsidR="00E9756C" w14:paraId="4C2E1C6A" w14:textId="77777777" w:rsidTr="00B92551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0341DBEB" w14:textId="7C924308" w:rsidR="00E9756C" w:rsidRPr="00D82981" w:rsidRDefault="00E9756C" w:rsidP="00B92551">
            <w:pPr>
              <w:jc w:val="both"/>
            </w:pPr>
            <w:r>
              <w:t>Předmět je zaměřen na podnikání a zvládnutí ekonomické stránky založení a chodu podniku, tj. na založení podnikatelského subjektu a souhrn hospodářských rozhodnutí o využívání výrobních faktorů vedoucího k optimální realizaci cílů vlastníků podniku. Disciplína popisuje a analyzuje podnikové ekonomické procesy a jevy v jejich vazbách a</w:t>
            </w:r>
            <w:r w:rsidR="00FE0C0C">
              <w:t> </w:t>
            </w:r>
            <w:r>
              <w:t>souvislostech. Cílem je předávat a vytvářet znalosti vedoucí k samostatnému řešení základních otázek založení, vzniku a rozvoje vlastního podnikání, dále umožňuje formovat základní znalosti o hospodaření podniku s důrazem na majetkovou a kapitálovou strukturu podniku; výnosy, náklady a výsledek hospodaření; kalkulaci a zároveň zabezpečit komplexní systémový pohled na podnikové hospodářství; přispívat k formování etického profilu manažera a podnikatele opírajícího se o znalosti aktuální právní úpravy vybraných forem podnikání v České republice.</w:t>
            </w:r>
          </w:p>
          <w:p w14:paraId="109E87A3" w14:textId="77777777" w:rsidR="00E9756C" w:rsidRDefault="00E9756C" w:rsidP="00B92551">
            <w:pPr>
              <w:jc w:val="both"/>
              <w:rPr>
                <w:b/>
              </w:rPr>
            </w:pPr>
          </w:p>
          <w:p w14:paraId="2CC633B6" w14:textId="3BA49BE1" w:rsidR="00E9756C" w:rsidRPr="00E9756C" w:rsidRDefault="00E9756C" w:rsidP="00B92551">
            <w:pPr>
              <w:jc w:val="both"/>
            </w:pPr>
            <w:r w:rsidRPr="00E9756C">
              <w:t>Vyučovaná témata:</w:t>
            </w:r>
          </w:p>
          <w:p w14:paraId="4ABAA023" w14:textId="5FB49BF7" w:rsidR="00E9756C" w:rsidRDefault="00E9756C" w:rsidP="00FB1440">
            <w:pPr>
              <w:pStyle w:val="Odstavecseseznamem"/>
              <w:numPr>
                <w:ilvl w:val="0"/>
                <w:numId w:val="38"/>
              </w:numPr>
              <w:jc w:val="both"/>
            </w:pPr>
            <w:r>
              <w:t>Podnikatelské prostředí v ČR a EU</w:t>
            </w:r>
            <w:r w:rsidR="00FF7F00">
              <w:t>.</w:t>
            </w:r>
          </w:p>
          <w:p w14:paraId="749E4271" w14:textId="472C243C" w:rsidR="00E9756C" w:rsidRDefault="00E9756C" w:rsidP="00FB1440">
            <w:pPr>
              <w:pStyle w:val="Odstavecseseznamem"/>
              <w:numPr>
                <w:ilvl w:val="0"/>
                <w:numId w:val="38"/>
              </w:numPr>
              <w:jc w:val="both"/>
            </w:pPr>
            <w:r>
              <w:t>Právní aspekty podnikání a zakládaní právních forem podnikání v</w:t>
            </w:r>
            <w:r w:rsidR="00FF7F00">
              <w:t> </w:t>
            </w:r>
            <w:r>
              <w:t>ČR</w:t>
            </w:r>
            <w:r w:rsidR="00FF7F00">
              <w:t>.</w:t>
            </w:r>
          </w:p>
          <w:p w14:paraId="7667E02F" w14:textId="2EE11001" w:rsidR="00E9756C" w:rsidRDefault="00E9756C" w:rsidP="00FB1440">
            <w:pPr>
              <w:pStyle w:val="Odstavecseseznamem"/>
              <w:numPr>
                <w:ilvl w:val="0"/>
                <w:numId w:val="38"/>
              </w:numPr>
              <w:jc w:val="both"/>
            </w:pPr>
            <w:r>
              <w:t>Založení fyzické osoby</w:t>
            </w:r>
            <w:r w:rsidR="00FF7F00">
              <w:t>.</w:t>
            </w:r>
          </w:p>
          <w:p w14:paraId="0A106416" w14:textId="720FBB89" w:rsidR="00E9756C" w:rsidRDefault="00E9756C" w:rsidP="00FB1440">
            <w:pPr>
              <w:pStyle w:val="Odstavecseseznamem"/>
              <w:numPr>
                <w:ilvl w:val="0"/>
                <w:numId w:val="38"/>
              </w:numPr>
              <w:jc w:val="both"/>
            </w:pPr>
            <w:r>
              <w:t>Založení právnické osoby</w:t>
            </w:r>
            <w:r w:rsidR="00FF7F00">
              <w:t>.</w:t>
            </w:r>
          </w:p>
          <w:p w14:paraId="2E410185" w14:textId="7CFFB262" w:rsidR="00E9756C" w:rsidRDefault="00E9756C" w:rsidP="00FB1440">
            <w:pPr>
              <w:pStyle w:val="Odstavecseseznamem"/>
              <w:numPr>
                <w:ilvl w:val="0"/>
                <w:numId w:val="38"/>
              </w:numPr>
              <w:jc w:val="both"/>
            </w:pPr>
            <w:r>
              <w:t>Finanční řízení podniku, zdroje financí pro začínající podnikatele</w:t>
            </w:r>
            <w:r w:rsidR="00FF7F00">
              <w:t>.</w:t>
            </w:r>
          </w:p>
          <w:p w14:paraId="0EE409F6" w14:textId="5FC6D7F9" w:rsidR="00E9756C" w:rsidRDefault="00E9756C" w:rsidP="00FB1440">
            <w:pPr>
              <w:pStyle w:val="Odstavecseseznamem"/>
              <w:numPr>
                <w:ilvl w:val="0"/>
                <w:numId w:val="38"/>
              </w:numPr>
              <w:jc w:val="both"/>
            </w:pPr>
            <w:r>
              <w:t>Podnikatelský plán a rozpočet začínajícího podnikatele</w:t>
            </w:r>
            <w:r w:rsidR="00FF7F00">
              <w:t>.</w:t>
            </w:r>
          </w:p>
          <w:p w14:paraId="5D5ED026" w14:textId="3EC8CA21" w:rsidR="00E9756C" w:rsidRDefault="00E9756C" w:rsidP="00FB1440">
            <w:pPr>
              <w:pStyle w:val="Odstavecseseznamem"/>
              <w:numPr>
                <w:ilvl w:val="0"/>
                <w:numId w:val="38"/>
              </w:numPr>
              <w:jc w:val="both"/>
            </w:pPr>
            <w:r>
              <w:t xml:space="preserve">Canvas </w:t>
            </w:r>
            <w:r w:rsidRPr="0087376D">
              <w:t xml:space="preserve">nástroj pro návrh </w:t>
            </w:r>
            <w:r>
              <w:t>business</w:t>
            </w:r>
            <w:r w:rsidRPr="0087376D">
              <w:t xml:space="preserve"> modelu</w:t>
            </w:r>
            <w:r>
              <w:t xml:space="preserve"> v podnikatelském plánu</w:t>
            </w:r>
            <w:r w:rsidR="00FF7F00">
              <w:t>.</w:t>
            </w:r>
          </w:p>
          <w:p w14:paraId="19641AF9" w14:textId="7714D63A" w:rsidR="00E9756C" w:rsidRDefault="00E9756C" w:rsidP="00FB1440">
            <w:pPr>
              <w:pStyle w:val="Odstavecseseznamem"/>
              <w:numPr>
                <w:ilvl w:val="0"/>
                <w:numId w:val="38"/>
              </w:numPr>
              <w:jc w:val="both"/>
            </w:pPr>
            <w:r>
              <w:t>Podnikatelské modely</w:t>
            </w:r>
            <w:r w:rsidR="00FF7F00">
              <w:t>.</w:t>
            </w:r>
          </w:p>
          <w:p w14:paraId="306B7BC7" w14:textId="422ADB5C" w:rsidR="00E9756C" w:rsidRDefault="00E9756C" w:rsidP="00FB1440">
            <w:pPr>
              <w:pStyle w:val="Odstavecseseznamem"/>
              <w:numPr>
                <w:ilvl w:val="0"/>
                <w:numId w:val="38"/>
              </w:numPr>
              <w:jc w:val="both"/>
            </w:pPr>
            <w:r>
              <w:t>Sociální podnikání</w:t>
            </w:r>
            <w:r w:rsidR="00FF7F00">
              <w:t>.</w:t>
            </w:r>
          </w:p>
          <w:p w14:paraId="79FE2434" w14:textId="77777777" w:rsidR="00E9756C" w:rsidRDefault="00E9756C" w:rsidP="00FB1440">
            <w:pPr>
              <w:pStyle w:val="Odstavecseseznamem"/>
              <w:numPr>
                <w:ilvl w:val="0"/>
                <w:numId w:val="38"/>
              </w:numPr>
              <w:jc w:val="both"/>
            </w:pPr>
            <w:r>
              <w:t>Udržitelné podnikání.</w:t>
            </w:r>
          </w:p>
          <w:p w14:paraId="0213C9B7" w14:textId="61EA7101" w:rsidR="00FE0C0C" w:rsidRDefault="00FE0C0C" w:rsidP="00FE0C0C">
            <w:pPr>
              <w:pStyle w:val="Odstavecseseznamem"/>
              <w:ind w:left="1080"/>
              <w:jc w:val="both"/>
            </w:pPr>
          </w:p>
        </w:tc>
      </w:tr>
      <w:tr w:rsidR="00E9756C" w14:paraId="5D591D91" w14:textId="77777777" w:rsidTr="00B92551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2004EB6C" w14:textId="77777777" w:rsidR="00E9756C" w:rsidRDefault="00E9756C" w:rsidP="00B92551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77C861B4" w14:textId="77777777" w:rsidR="00E9756C" w:rsidRDefault="00E9756C" w:rsidP="00B92551">
            <w:pPr>
              <w:jc w:val="both"/>
            </w:pPr>
          </w:p>
        </w:tc>
      </w:tr>
      <w:tr w:rsidR="00E9756C" w14:paraId="55398343" w14:textId="77777777" w:rsidTr="00247F1C">
        <w:trPr>
          <w:trHeight w:val="553"/>
        </w:trPr>
        <w:tc>
          <w:tcPr>
            <w:tcW w:w="9855" w:type="dxa"/>
            <w:gridSpan w:val="8"/>
            <w:tcBorders>
              <w:top w:val="nil"/>
            </w:tcBorders>
          </w:tcPr>
          <w:p w14:paraId="3ED02229" w14:textId="77777777" w:rsidR="00E9756C" w:rsidRPr="008E1DE4" w:rsidRDefault="00E9756C" w:rsidP="00B92551">
            <w:pPr>
              <w:jc w:val="both"/>
              <w:rPr>
                <w:b/>
              </w:rPr>
            </w:pPr>
            <w:r w:rsidRPr="008E1DE4">
              <w:rPr>
                <w:b/>
              </w:rPr>
              <w:t>Povinná literatura:</w:t>
            </w:r>
          </w:p>
          <w:p w14:paraId="51BB5A9B" w14:textId="31C2BDBC" w:rsidR="00E9756C" w:rsidRPr="00477E5A" w:rsidRDefault="00477E5A" w:rsidP="00B92551">
            <w:pPr>
              <w:jc w:val="both"/>
            </w:pPr>
            <w:r w:rsidRPr="00477E5A">
              <w:t>ŠAFROVÁ DRÁŠILOVÁ, Alena.</w:t>
            </w:r>
            <w:r w:rsidR="00E9756C" w:rsidRPr="00477E5A">
              <w:t xml:space="preserve"> </w:t>
            </w:r>
            <w:r w:rsidR="00E9756C" w:rsidRPr="00477E5A">
              <w:rPr>
                <w:i/>
              </w:rPr>
              <w:t>Základy úspěšného podnikání</w:t>
            </w:r>
            <w:r w:rsidRPr="00477E5A">
              <w:rPr>
                <w:i/>
              </w:rPr>
              <w:t>.</w:t>
            </w:r>
            <w:r w:rsidRPr="00477E5A">
              <w:t xml:space="preserve"> Praha: Grada, 2019. ISBN </w:t>
            </w:r>
            <w:r w:rsidRPr="00477E5A">
              <w:rPr>
                <w:color w:val="000000"/>
                <w:shd w:val="clear" w:color="auto" w:fill="FBFBFA"/>
              </w:rPr>
              <w:t>978-80-271-2182-3</w:t>
            </w:r>
            <w:r>
              <w:rPr>
                <w:color w:val="000000"/>
                <w:shd w:val="clear" w:color="auto" w:fill="FBFBFA"/>
              </w:rPr>
              <w:t>.</w:t>
            </w:r>
          </w:p>
          <w:p w14:paraId="1B8FD2BD" w14:textId="4AAD7BCC" w:rsidR="00E9756C" w:rsidRPr="00477E5A" w:rsidRDefault="00477E5A" w:rsidP="00B92551">
            <w:pPr>
              <w:jc w:val="both"/>
            </w:pPr>
            <w:r w:rsidRPr="00477E5A">
              <w:t>PRIESTLEY,</w:t>
            </w:r>
            <w:r w:rsidR="00E9756C" w:rsidRPr="00477E5A">
              <w:t xml:space="preserve"> Daniel, </w:t>
            </w:r>
            <w:r w:rsidRPr="00477E5A">
              <w:rPr>
                <w:i/>
              </w:rPr>
              <w:t>Revoluce v podnikání - ne</w:t>
            </w:r>
            <w:r w:rsidR="00E9756C" w:rsidRPr="00477E5A">
              <w:rPr>
                <w:i/>
              </w:rPr>
              <w:t>bojte se zbohatnout na tom, co vás baví</w:t>
            </w:r>
            <w:r w:rsidRPr="00477E5A">
              <w:t xml:space="preserve">. Praha: Grada, 2015, ISBN </w:t>
            </w:r>
            <w:r w:rsidRPr="00477E5A">
              <w:rPr>
                <w:color w:val="313131"/>
                <w:shd w:val="clear" w:color="auto" w:fill="FFFFFF"/>
              </w:rPr>
              <w:t>978-80-247-5421-5</w:t>
            </w:r>
            <w:r>
              <w:rPr>
                <w:color w:val="313131"/>
                <w:shd w:val="clear" w:color="auto" w:fill="FFFFFF"/>
              </w:rPr>
              <w:t>.</w:t>
            </w:r>
          </w:p>
          <w:p w14:paraId="77945BBF" w14:textId="2DC55FF4" w:rsidR="00E9756C" w:rsidRPr="009E4E04" w:rsidRDefault="00477E5A" w:rsidP="00B92551">
            <w:pPr>
              <w:jc w:val="both"/>
            </w:pPr>
            <w:r w:rsidRPr="009E4E04">
              <w:t>SRPOVÁ, Jitka</w:t>
            </w:r>
            <w:r w:rsidR="00E9756C" w:rsidRPr="009E4E04">
              <w:rPr>
                <w:i/>
              </w:rPr>
              <w:t>, Začínáme podnikat: s případovými studiemi začínajících podnikatelů</w:t>
            </w:r>
            <w:r w:rsidRPr="009E4E04">
              <w:rPr>
                <w:i/>
              </w:rPr>
              <w:t>.</w:t>
            </w:r>
            <w:r w:rsidR="009E4E04" w:rsidRPr="009E4E04">
              <w:t xml:space="preserve"> Praha: Grada, 2020. ISBN </w:t>
            </w:r>
            <w:r w:rsidR="009E4E04" w:rsidRPr="009E4E04">
              <w:rPr>
                <w:color w:val="000000"/>
                <w:shd w:val="clear" w:color="auto" w:fill="FBFBFA"/>
              </w:rPr>
              <w:t>978-80-271-2253-0.</w:t>
            </w:r>
            <w:r w:rsidR="00E9756C" w:rsidRPr="009E4E04">
              <w:t xml:space="preserve"> </w:t>
            </w:r>
          </w:p>
          <w:p w14:paraId="76306C7B" w14:textId="0A390A1A" w:rsidR="00E9756C" w:rsidRDefault="00E9756C" w:rsidP="009E4E04">
            <w:pPr>
              <w:jc w:val="both"/>
            </w:pPr>
          </w:p>
          <w:p w14:paraId="3ABE9395" w14:textId="77777777" w:rsidR="00E9756C" w:rsidRDefault="00E9756C" w:rsidP="00B92551">
            <w:pPr>
              <w:jc w:val="both"/>
              <w:rPr>
                <w:b/>
                <w:sz w:val="19"/>
                <w:szCs w:val="19"/>
              </w:rPr>
            </w:pPr>
            <w:r w:rsidRPr="002C0D21">
              <w:rPr>
                <w:b/>
                <w:sz w:val="19"/>
                <w:szCs w:val="19"/>
              </w:rPr>
              <w:t>Doporučená literatura</w:t>
            </w:r>
          </w:p>
          <w:p w14:paraId="3C30A05C" w14:textId="77777777" w:rsidR="00E9756C" w:rsidRDefault="00E9756C" w:rsidP="00B92551">
            <w:pPr>
              <w:jc w:val="both"/>
            </w:pPr>
            <w:r>
              <w:t xml:space="preserve">JANATKA, František. </w:t>
            </w:r>
            <w:r>
              <w:rPr>
                <w:i/>
                <w:iCs/>
              </w:rPr>
              <w:t>Podnikání v globalizovaném světě</w:t>
            </w:r>
            <w:r>
              <w:t>. Praha: Wolters Kluwer, 2017, 336 s. ISBN 978-80-7552-754-7.</w:t>
            </w:r>
          </w:p>
          <w:p w14:paraId="3084AC1C" w14:textId="77777777" w:rsidR="00E9756C" w:rsidRDefault="00E9756C" w:rsidP="00B92551">
            <w:pPr>
              <w:jc w:val="both"/>
            </w:pPr>
            <w:r>
              <w:lastRenderedPageBreak/>
              <w:t xml:space="preserve">SYNEK, Miloslav a Eva KISLINGEROVÁ. Podniková ekonomika. 6., přeprac. a dopl. vyd. V Praze: </w:t>
            </w:r>
            <w:proofErr w:type="gramStart"/>
            <w:r>
              <w:t>C.H.</w:t>
            </w:r>
            <w:proofErr w:type="gramEnd"/>
            <w:r>
              <w:t xml:space="preserve"> Beck, 2015, 526 s. Beckovy ekonomické učebnice. ISBN 978-80-7400-274-8. </w:t>
            </w:r>
          </w:p>
          <w:p w14:paraId="6CCB7AF9" w14:textId="77777777" w:rsidR="00E9756C" w:rsidRPr="009C3A09" w:rsidRDefault="00E9756C" w:rsidP="00B92551">
            <w:pPr>
              <w:jc w:val="both"/>
            </w:pPr>
            <w:r w:rsidRPr="009878A2">
              <w:t>VEBER, Jaromír a Jitka SRPOVÁ. Podnikání malé a střední firmy. 3., aktualiz. a dopl. vyd. Praha: Grada, 2012, 332 s. Expert. ISBN 978-80-247-4520-6.</w:t>
            </w:r>
          </w:p>
        </w:tc>
      </w:tr>
      <w:tr w:rsidR="00E9756C" w14:paraId="7903B860" w14:textId="77777777" w:rsidTr="00B92551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A6D9542" w14:textId="77777777" w:rsidR="00E9756C" w:rsidRDefault="00E9756C" w:rsidP="00B9255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E9756C" w14:paraId="7BBA23EB" w14:textId="77777777" w:rsidTr="00B92551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1EC52BF2" w14:textId="77777777" w:rsidR="00E9756C" w:rsidRDefault="00E9756C" w:rsidP="00B92551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0D339A24" w14:textId="77777777" w:rsidR="00E9756C" w:rsidRDefault="00E9756C" w:rsidP="00B92551">
            <w:pPr>
              <w:jc w:val="both"/>
            </w:pPr>
            <w:r>
              <w:t>14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0FAD0589" w14:textId="77777777" w:rsidR="00E9756C" w:rsidRDefault="00E9756C" w:rsidP="00B92551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E9756C" w14:paraId="52DE62F0" w14:textId="77777777" w:rsidTr="00B92551">
        <w:tc>
          <w:tcPr>
            <w:tcW w:w="9855" w:type="dxa"/>
            <w:gridSpan w:val="8"/>
            <w:shd w:val="clear" w:color="auto" w:fill="F7CAAC"/>
          </w:tcPr>
          <w:p w14:paraId="2F00F5B1" w14:textId="77777777" w:rsidR="00E9756C" w:rsidRDefault="00E9756C" w:rsidP="00B92551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E9756C" w14:paraId="189C5385" w14:textId="77777777" w:rsidTr="00B92551">
        <w:trPr>
          <w:trHeight w:val="680"/>
        </w:trPr>
        <w:tc>
          <w:tcPr>
            <w:tcW w:w="9855" w:type="dxa"/>
            <w:gridSpan w:val="8"/>
          </w:tcPr>
          <w:p w14:paraId="388670A6" w14:textId="77777777" w:rsidR="00E9756C" w:rsidRDefault="00E9756C" w:rsidP="00B92551">
            <w:pPr>
              <w:jc w:val="both"/>
            </w:pPr>
            <w:r w:rsidRPr="00C50584">
              <w:t>Studenti se účastní výuky ve stanoveném počtu hodin, kde je jim redukovanou formou prezentována látka výše uvedeného rozsahu a jsou jim určeny části učiva k samostatnému nastudování. Hodnocení individuálních úkolů studentů a korekce informací získaných samostudiem probíhá na skupinových a individuálních konzultacích, prostřednictvím elektronické pošty, portálu UTB nebo v systému MOODLE. V souladu s vnitřními předpisy FLKŘ má každý akademický pracovník stanoveny konzultační hodiny v rozsahu minimálně 2 hodiny týdně. Dle potřeby jsou dále konzultace možné i po předchozí emailové či telefonické dohodě.</w:t>
            </w:r>
          </w:p>
        </w:tc>
      </w:tr>
    </w:tbl>
    <w:p w14:paraId="403CC62C" w14:textId="77777777" w:rsidR="00E9756C" w:rsidRDefault="00E9756C" w:rsidP="00E9756C"/>
    <w:p w14:paraId="0D9EF6A7" w14:textId="146640A9" w:rsidR="009E4E04" w:rsidRDefault="009E4E04" w:rsidP="00E45D3E">
      <w:pPr>
        <w:spacing w:after="160" w:line="259" w:lineRule="auto"/>
      </w:pPr>
    </w:p>
    <w:p w14:paraId="31CB42AD" w14:textId="77777777" w:rsidR="009E4E04" w:rsidRDefault="009E4E04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9E4E04" w14:paraId="59D2428A" w14:textId="77777777" w:rsidTr="00B92551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63C6B9C9" w14:textId="77777777" w:rsidR="009E4E04" w:rsidRDefault="009E4E04" w:rsidP="00B92551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9E4E04" w14:paraId="75B678EF" w14:textId="77777777" w:rsidTr="00B92551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724F7EE6" w14:textId="77777777" w:rsidR="009E4E04" w:rsidRDefault="009E4E04" w:rsidP="00B92551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6EC4246E" w14:textId="77777777" w:rsidR="009E4E04" w:rsidRPr="00247F1C" w:rsidRDefault="009E4E04" w:rsidP="00B92551">
            <w:pPr>
              <w:rPr>
                <w:b/>
              </w:rPr>
            </w:pPr>
            <w:r w:rsidRPr="00247F1C">
              <w:rPr>
                <w:b/>
              </w:rPr>
              <w:t>Potravinová bezpečnost a nouzové zásobování</w:t>
            </w:r>
          </w:p>
        </w:tc>
      </w:tr>
      <w:tr w:rsidR="009E4E04" w14:paraId="5C28D05A" w14:textId="77777777" w:rsidTr="00B92551">
        <w:tc>
          <w:tcPr>
            <w:tcW w:w="3086" w:type="dxa"/>
            <w:shd w:val="clear" w:color="auto" w:fill="F7CAAC"/>
          </w:tcPr>
          <w:p w14:paraId="744A5518" w14:textId="77777777" w:rsidR="009E4E04" w:rsidRDefault="009E4E04" w:rsidP="00B92551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62AF65B0" w14:textId="77777777" w:rsidR="009E4E04" w:rsidRDefault="009E4E04" w:rsidP="00B92551">
            <w:r>
              <w:t>povinně volitelný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7DDD0765" w14:textId="77777777" w:rsidR="009E4E04" w:rsidRDefault="009E4E04" w:rsidP="00B92551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2371B490" w14:textId="77777777" w:rsidR="009E4E04" w:rsidRDefault="009E4E04" w:rsidP="00B92551">
            <w:pPr>
              <w:jc w:val="both"/>
            </w:pPr>
            <w:r>
              <w:t>2/ZS</w:t>
            </w:r>
          </w:p>
        </w:tc>
      </w:tr>
      <w:tr w:rsidR="009E4E04" w14:paraId="4B2B3D73" w14:textId="77777777" w:rsidTr="00B92551">
        <w:tc>
          <w:tcPr>
            <w:tcW w:w="3086" w:type="dxa"/>
            <w:shd w:val="clear" w:color="auto" w:fill="F7CAAC"/>
          </w:tcPr>
          <w:p w14:paraId="24CDF6F2" w14:textId="77777777" w:rsidR="009E4E04" w:rsidRDefault="009E4E04" w:rsidP="00B92551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0C876B1F" w14:textId="74D7F2F2" w:rsidR="009E4E04" w:rsidRDefault="009E4E04" w:rsidP="00247F1C">
            <w:r>
              <w:t>26p + 13s</w:t>
            </w:r>
          </w:p>
        </w:tc>
        <w:tc>
          <w:tcPr>
            <w:tcW w:w="889" w:type="dxa"/>
            <w:shd w:val="clear" w:color="auto" w:fill="F7CAAC"/>
          </w:tcPr>
          <w:p w14:paraId="4225497F" w14:textId="77777777" w:rsidR="009E4E04" w:rsidRDefault="009E4E04" w:rsidP="00B92551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2B8160AF" w14:textId="77777777" w:rsidR="009E4E04" w:rsidRDefault="009E4E04" w:rsidP="00B92551">
            <w:pPr>
              <w:jc w:val="both"/>
            </w:pPr>
            <w:r>
              <w:t>39</w:t>
            </w:r>
          </w:p>
        </w:tc>
        <w:tc>
          <w:tcPr>
            <w:tcW w:w="2156" w:type="dxa"/>
            <w:shd w:val="clear" w:color="auto" w:fill="F7CAAC"/>
          </w:tcPr>
          <w:p w14:paraId="1D66E15C" w14:textId="77777777" w:rsidR="009E4E04" w:rsidRDefault="009E4E04" w:rsidP="00B92551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0EE03A5A" w14:textId="77777777" w:rsidR="009E4E04" w:rsidRDefault="009E4E04" w:rsidP="00B92551">
            <w:pPr>
              <w:jc w:val="both"/>
            </w:pPr>
            <w:r>
              <w:t>3</w:t>
            </w:r>
          </w:p>
        </w:tc>
      </w:tr>
      <w:tr w:rsidR="009E4E04" w14:paraId="643429AF" w14:textId="77777777" w:rsidTr="00B92551">
        <w:tc>
          <w:tcPr>
            <w:tcW w:w="3086" w:type="dxa"/>
            <w:shd w:val="clear" w:color="auto" w:fill="F7CAAC"/>
          </w:tcPr>
          <w:p w14:paraId="54E14BCE" w14:textId="77777777" w:rsidR="009E4E04" w:rsidRDefault="009E4E04" w:rsidP="00B92551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6225EE4F" w14:textId="77777777" w:rsidR="009E4E04" w:rsidRDefault="009E4E04" w:rsidP="00B92551">
            <w:pPr>
              <w:jc w:val="both"/>
            </w:pPr>
          </w:p>
        </w:tc>
      </w:tr>
      <w:tr w:rsidR="009E4E04" w14:paraId="0A83F4D6" w14:textId="77777777" w:rsidTr="00B92551">
        <w:tc>
          <w:tcPr>
            <w:tcW w:w="3086" w:type="dxa"/>
            <w:shd w:val="clear" w:color="auto" w:fill="F7CAAC"/>
          </w:tcPr>
          <w:p w14:paraId="40300860" w14:textId="77777777" w:rsidR="009E4E04" w:rsidRDefault="009E4E04" w:rsidP="00B92551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0DBE10A3" w14:textId="30707F81" w:rsidR="009E4E04" w:rsidRDefault="00E07675" w:rsidP="00B92551">
            <w:pPr>
              <w:jc w:val="both"/>
            </w:pPr>
            <w:r>
              <w:t>Zápočet, zkouška.</w:t>
            </w:r>
          </w:p>
        </w:tc>
        <w:tc>
          <w:tcPr>
            <w:tcW w:w="2156" w:type="dxa"/>
            <w:shd w:val="clear" w:color="auto" w:fill="F7CAAC"/>
          </w:tcPr>
          <w:p w14:paraId="4F90F4D0" w14:textId="77777777" w:rsidR="009E4E04" w:rsidRDefault="009E4E04" w:rsidP="00B92551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070CA0DD" w14:textId="77777777" w:rsidR="009E4E04" w:rsidRDefault="009E4E04" w:rsidP="00B92551">
            <w:pPr>
              <w:jc w:val="both"/>
            </w:pPr>
            <w:r>
              <w:t>přednášky, semináře</w:t>
            </w:r>
          </w:p>
        </w:tc>
      </w:tr>
      <w:tr w:rsidR="009E4E04" w14:paraId="3DF4B907" w14:textId="77777777" w:rsidTr="00B92551">
        <w:tc>
          <w:tcPr>
            <w:tcW w:w="3086" w:type="dxa"/>
            <w:shd w:val="clear" w:color="auto" w:fill="F7CAAC"/>
          </w:tcPr>
          <w:p w14:paraId="03547237" w14:textId="77777777" w:rsidR="009E4E04" w:rsidRDefault="009E4E04" w:rsidP="00B92551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9AE4B7F" w14:textId="2CD2D0A3" w:rsidR="009E4E04" w:rsidRDefault="009E4E04" w:rsidP="00B92551">
            <w:pPr>
              <w:jc w:val="both"/>
            </w:pPr>
            <w:r>
              <w:t>Zápočet: aktivní účast na nejméně 80 % seminářů, úspěšné splnění zápočtového testu</w:t>
            </w:r>
            <w:r w:rsidR="00E07675">
              <w:t>.</w:t>
            </w:r>
          </w:p>
          <w:p w14:paraId="0E9324BA" w14:textId="0416416C" w:rsidR="009E4E04" w:rsidRDefault="009E4E04" w:rsidP="00B92551">
            <w:pPr>
              <w:jc w:val="both"/>
            </w:pPr>
            <w:r>
              <w:t>Zkouška ústní</w:t>
            </w:r>
            <w:r w:rsidR="00E07675">
              <w:t>.</w:t>
            </w:r>
          </w:p>
        </w:tc>
      </w:tr>
      <w:tr w:rsidR="009E4E04" w14:paraId="5A36D70E" w14:textId="77777777" w:rsidTr="00B92551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706B29FE" w14:textId="77777777" w:rsidR="009E4E04" w:rsidRDefault="009E4E04" w:rsidP="00B92551">
            <w:pPr>
              <w:jc w:val="both"/>
            </w:pPr>
          </w:p>
        </w:tc>
      </w:tr>
      <w:tr w:rsidR="009E4E04" w14:paraId="47D48E8D" w14:textId="77777777" w:rsidTr="00B92551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4E50F94" w14:textId="77777777" w:rsidR="009E4E04" w:rsidRDefault="009E4E04" w:rsidP="00B92551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2934BEC" w14:textId="77777777" w:rsidR="009E4E04" w:rsidRDefault="009E4E04" w:rsidP="00B92551">
            <w:pPr>
              <w:jc w:val="both"/>
            </w:pPr>
            <w:r>
              <w:t xml:space="preserve">doc. Ing. Pavel Valášek, CSc. </w:t>
            </w:r>
            <w:proofErr w:type="gramStart"/>
            <w:r>
              <w:t>LL.M.</w:t>
            </w:r>
            <w:proofErr w:type="gramEnd"/>
          </w:p>
        </w:tc>
      </w:tr>
      <w:tr w:rsidR="009E4E04" w14:paraId="6D6B77C9" w14:textId="77777777" w:rsidTr="00B92551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06D8DB1" w14:textId="77777777" w:rsidR="009E4E04" w:rsidRDefault="009E4E04" w:rsidP="00B92551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5E18A4E" w14:textId="77777777" w:rsidR="009E4E04" w:rsidRDefault="009E4E04" w:rsidP="00B92551">
            <w:pPr>
              <w:jc w:val="both"/>
            </w:pPr>
            <w:r>
              <w:t>Garant stanovuje obsah přednášek, seminářů a dohlíží na jejich jednotné vedení.</w:t>
            </w:r>
          </w:p>
          <w:p w14:paraId="7883A55A" w14:textId="77777777" w:rsidR="009E4E04" w:rsidRDefault="009E4E04" w:rsidP="00B92551">
            <w:pPr>
              <w:tabs>
                <w:tab w:val="left" w:pos="1665"/>
              </w:tabs>
              <w:jc w:val="both"/>
            </w:pPr>
            <w:r>
              <w:t xml:space="preserve">Garant přímo vyučuje 100 % přednášek </w:t>
            </w:r>
          </w:p>
        </w:tc>
      </w:tr>
      <w:tr w:rsidR="009E4E04" w14:paraId="6556B59E" w14:textId="77777777" w:rsidTr="00B92551">
        <w:tc>
          <w:tcPr>
            <w:tcW w:w="3086" w:type="dxa"/>
            <w:shd w:val="clear" w:color="auto" w:fill="F7CAAC"/>
          </w:tcPr>
          <w:p w14:paraId="4EDF513B" w14:textId="77777777" w:rsidR="009E4E04" w:rsidRDefault="009E4E04" w:rsidP="00B92551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DA595A4" w14:textId="77777777" w:rsidR="009E4E04" w:rsidRDefault="009E4E04" w:rsidP="00B92551">
            <w:pPr>
              <w:jc w:val="both"/>
            </w:pPr>
            <w:r>
              <w:t xml:space="preserve">doc. Ing. Pavel Valášek, CSc. </w:t>
            </w:r>
            <w:proofErr w:type="gramStart"/>
            <w:r>
              <w:t>LL.M.</w:t>
            </w:r>
            <w:proofErr w:type="gramEnd"/>
            <w:r>
              <w:t xml:space="preserve"> – přednášky (100 %)</w:t>
            </w:r>
          </w:p>
          <w:p w14:paraId="683C1DF9" w14:textId="59808AF1" w:rsidR="009E4E04" w:rsidRDefault="009E4E04" w:rsidP="009E4E04">
            <w:pPr>
              <w:jc w:val="both"/>
            </w:pPr>
            <w:r w:rsidRPr="00247F1C">
              <w:t>Ing. Bc. Eva Lukášková, Ph.D. – semináře (100%)</w:t>
            </w:r>
          </w:p>
        </w:tc>
      </w:tr>
      <w:tr w:rsidR="009E4E04" w:rsidRPr="00A71A75" w14:paraId="05814229" w14:textId="77777777" w:rsidTr="00B92551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4A825846" w14:textId="3CF6ED95" w:rsidR="009E4E04" w:rsidRPr="00A71A75" w:rsidRDefault="009E4E04" w:rsidP="009E4E04">
            <w:pPr>
              <w:pStyle w:val="Nadpis4"/>
              <w:rPr>
                <w:b/>
              </w:rPr>
            </w:pPr>
            <w:r>
              <w:t xml:space="preserve">                                                              </w:t>
            </w:r>
          </w:p>
        </w:tc>
      </w:tr>
      <w:tr w:rsidR="009E4E04" w14:paraId="4855DC77" w14:textId="77777777" w:rsidTr="00B92551">
        <w:tc>
          <w:tcPr>
            <w:tcW w:w="3086" w:type="dxa"/>
            <w:shd w:val="clear" w:color="auto" w:fill="F7CAAC"/>
          </w:tcPr>
          <w:p w14:paraId="4AD3D25F" w14:textId="77777777" w:rsidR="009E4E04" w:rsidRDefault="009E4E04" w:rsidP="00B92551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B3A582F" w14:textId="77777777" w:rsidR="009E4E04" w:rsidRDefault="009E4E04" w:rsidP="00B92551">
            <w:pPr>
              <w:jc w:val="both"/>
            </w:pPr>
          </w:p>
        </w:tc>
      </w:tr>
      <w:tr w:rsidR="009E4E04" w14:paraId="59B17A0B" w14:textId="77777777" w:rsidTr="00B92551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20F78F75" w14:textId="57F8FD89" w:rsidR="009E4E04" w:rsidRDefault="009E4E04" w:rsidP="00B92551">
            <w:pPr>
              <w:jc w:val="both"/>
            </w:pPr>
            <w:r>
              <w:t xml:space="preserve">Cílem předmětu je poskytnout studentům poznatky, které jim umožní přehlednou orientaci v oblasti potravinové bezpečnosti a zároveň jim umožní získat přehled a základní informace v oblasti nouzového zásobování obyvatelstva </w:t>
            </w:r>
            <w:r>
              <w:br/>
              <w:t>při mimořádných událostech a krizových situacích.</w:t>
            </w:r>
          </w:p>
          <w:p w14:paraId="062346B7" w14:textId="6FFD7DF0" w:rsidR="009E4E04" w:rsidRDefault="009E4E04" w:rsidP="00B92551">
            <w:pPr>
              <w:jc w:val="both"/>
            </w:pPr>
          </w:p>
          <w:p w14:paraId="54474741" w14:textId="676117DE" w:rsidR="009E4E04" w:rsidRDefault="009E4E04" w:rsidP="00B92551">
            <w:pPr>
              <w:jc w:val="both"/>
            </w:pPr>
            <w:r>
              <w:t>Vyučovaná témata:</w:t>
            </w:r>
          </w:p>
          <w:p w14:paraId="4D857AF4" w14:textId="77777777" w:rsidR="009E4E04" w:rsidRPr="00E61A16" w:rsidRDefault="009E4E04" w:rsidP="00FB1440">
            <w:pPr>
              <w:pStyle w:val="Odstavecseseznamem"/>
              <w:numPr>
                <w:ilvl w:val="0"/>
                <w:numId w:val="39"/>
              </w:numPr>
              <w:jc w:val="both"/>
            </w:pPr>
            <w:r w:rsidRPr="00E61A16">
              <w:t>Potraviny a jejich základní charakteristiky a vlastnosti.</w:t>
            </w:r>
          </w:p>
          <w:p w14:paraId="14CAC387" w14:textId="77777777" w:rsidR="009E4E04" w:rsidRPr="00E61A16" w:rsidRDefault="009E4E04" w:rsidP="00FB1440">
            <w:pPr>
              <w:pStyle w:val="Odstavecseseznamem"/>
              <w:numPr>
                <w:ilvl w:val="0"/>
                <w:numId w:val="39"/>
              </w:numPr>
              <w:jc w:val="both"/>
            </w:pPr>
            <w:r w:rsidRPr="00E61A16">
              <w:t>Co je potravin</w:t>
            </w:r>
            <w:r>
              <w:t>ová bezpečnost a metody jejího posuzování.</w:t>
            </w:r>
          </w:p>
          <w:p w14:paraId="41BBC033" w14:textId="77777777" w:rsidR="009E4E04" w:rsidRPr="00E61A16" w:rsidRDefault="009E4E04" w:rsidP="00FB1440">
            <w:pPr>
              <w:pStyle w:val="Odstavecseseznamem"/>
              <w:numPr>
                <w:ilvl w:val="0"/>
                <w:numId w:val="39"/>
              </w:numPr>
              <w:jc w:val="both"/>
            </w:pPr>
            <w:r w:rsidRPr="00E61A16">
              <w:t>Základní legislativa v oblasti potravinové bezpečnosti.</w:t>
            </w:r>
          </w:p>
          <w:p w14:paraId="5AC93A2B" w14:textId="77777777" w:rsidR="009E4E04" w:rsidRPr="00E61A16" w:rsidRDefault="009E4E04" w:rsidP="00FB1440">
            <w:pPr>
              <w:pStyle w:val="Odstavecseseznamem"/>
              <w:numPr>
                <w:ilvl w:val="0"/>
                <w:numId w:val="39"/>
              </w:numPr>
              <w:jc w:val="both"/>
            </w:pPr>
            <w:r w:rsidRPr="00E61A16">
              <w:t>Aktuální otázky potravinové bezpečnosti a potravinové soběstačnosti státu.</w:t>
            </w:r>
          </w:p>
          <w:p w14:paraId="74C9750F" w14:textId="77777777" w:rsidR="009E4E04" w:rsidRPr="00E61A16" w:rsidRDefault="009E4E04" w:rsidP="00FB1440">
            <w:pPr>
              <w:pStyle w:val="Odstavecseseznamem"/>
              <w:numPr>
                <w:ilvl w:val="0"/>
                <w:numId w:val="39"/>
              </w:numPr>
              <w:jc w:val="both"/>
            </w:pPr>
            <w:r w:rsidRPr="00E61A16">
              <w:rPr>
                <w:bCs/>
              </w:rPr>
              <w:t>Potravinová bezpečnost</w:t>
            </w:r>
            <w:r w:rsidRPr="00E61A16">
              <w:rPr>
                <w:b/>
                <w:bCs/>
              </w:rPr>
              <w:t xml:space="preserve"> </w:t>
            </w:r>
            <w:r w:rsidRPr="00E61A16">
              <w:rPr>
                <w:bCs/>
              </w:rPr>
              <w:t>ve vztahu k</w:t>
            </w:r>
            <w:r w:rsidRPr="00E61A16">
              <w:rPr>
                <w:b/>
                <w:bCs/>
              </w:rPr>
              <w:t> </w:t>
            </w:r>
            <w:r w:rsidRPr="00E61A16">
              <w:t>bezpečnosti potravin – výklad a vymezení pojmů.</w:t>
            </w:r>
          </w:p>
          <w:p w14:paraId="6F9CC0CC" w14:textId="77777777" w:rsidR="009E4E04" w:rsidRPr="00E61A16" w:rsidRDefault="009E4E04" w:rsidP="00FB1440">
            <w:pPr>
              <w:pStyle w:val="Odstavecseseznamem"/>
              <w:numPr>
                <w:ilvl w:val="0"/>
                <w:numId w:val="39"/>
              </w:numPr>
              <w:jc w:val="both"/>
            </w:pPr>
            <w:r w:rsidRPr="00E61A16">
              <w:t>Základní legislativa v oblasti bezpečnosti potravin.</w:t>
            </w:r>
          </w:p>
          <w:p w14:paraId="6B9D5827" w14:textId="77777777" w:rsidR="009E4E04" w:rsidRPr="00E61A16" w:rsidRDefault="009E4E04" w:rsidP="00FB1440">
            <w:pPr>
              <w:pStyle w:val="Odstavecseseznamem"/>
              <w:numPr>
                <w:ilvl w:val="0"/>
                <w:numId w:val="39"/>
              </w:numPr>
              <w:jc w:val="both"/>
            </w:pPr>
            <w:r w:rsidRPr="00E61A16">
              <w:t>Fyzikální chemické a biologické aspekty bezpečnosti potravin.</w:t>
            </w:r>
          </w:p>
          <w:p w14:paraId="0E4BCEBA" w14:textId="77777777" w:rsidR="009E4E04" w:rsidRPr="00E61A16" w:rsidRDefault="009E4E04" w:rsidP="00FB1440">
            <w:pPr>
              <w:pStyle w:val="Odstavecseseznamem"/>
              <w:numPr>
                <w:ilvl w:val="0"/>
                <w:numId w:val="39"/>
              </w:numPr>
              <w:jc w:val="both"/>
            </w:pPr>
            <w:r w:rsidRPr="00E61A16">
              <w:t>Prostředky a metody posuzování bezpečnosti potravin.</w:t>
            </w:r>
          </w:p>
          <w:p w14:paraId="0D46611B" w14:textId="77777777" w:rsidR="009E4E04" w:rsidRPr="00E61A16" w:rsidRDefault="009E4E04" w:rsidP="00FB1440">
            <w:pPr>
              <w:pStyle w:val="Odstavecseseznamem"/>
              <w:numPr>
                <w:ilvl w:val="0"/>
                <w:numId w:val="39"/>
              </w:numPr>
              <w:jc w:val="both"/>
            </w:pPr>
            <w:r w:rsidRPr="00E61A16">
              <w:t>Přehled základních potravinářských výrob, I – potraviny rostlinného původu.</w:t>
            </w:r>
          </w:p>
          <w:p w14:paraId="600810BD" w14:textId="77777777" w:rsidR="009E4E04" w:rsidRPr="00E61A16" w:rsidRDefault="009E4E04" w:rsidP="00FB1440">
            <w:pPr>
              <w:pStyle w:val="Odstavecseseznamem"/>
              <w:numPr>
                <w:ilvl w:val="0"/>
                <w:numId w:val="39"/>
              </w:numPr>
              <w:jc w:val="both"/>
            </w:pPr>
            <w:r w:rsidRPr="00E61A16">
              <w:t>Přehled základních potravinářských výrob, II – potraviny živočišného původu.</w:t>
            </w:r>
          </w:p>
          <w:p w14:paraId="30770AE3" w14:textId="77777777" w:rsidR="009E4E04" w:rsidRPr="00E61A16" w:rsidRDefault="009E4E04" w:rsidP="00FB1440">
            <w:pPr>
              <w:pStyle w:val="Odstavecseseznamem"/>
              <w:numPr>
                <w:ilvl w:val="0"/>
                <w:numId w:val="39"/>
              </w:numPr>
              <w:jc w:val="both"/>
            </w:pPr>
            <w:r w:rsidRPr="00E61A16">
              <w:t>Prostředky pro výrobu a distribuci potravin v nouzových situacích.</w:t>
            </w:r>
          </w:p>
          <w:p w14:paraId="61E97357" w14:textId="77777777" w:rsidR="009E4E04" w:rsidRPr="00E61A16" w:rsidRDefault="009E4E04" w:rsidP="00FB1440">
            <w:pPr>
              <w:pStyle w:val="Odstavecseseznamem"/>
              <w:numPr>
                <w:ilvl w:val="0"/>
                <w:numId w:val="39"/>
              </w:numPr>
              <w:jc w:val="both"/>
            </w:pPr>
            <w:r w:rsidRPr="00E61A16">
              <w:t>Výroba a distribuce potravin v nouzových situacích.</w:t>
            </w:r>
          </w:p>
          <w:p w14:paraId="53FAB861" w14:textId="77777777" w:rsidR="009E4E04" w:rsidRPr="00E61A16" w:rsidRDefault="009E4E04" w:rsidP="00FB1440">
            <w:pPr>
              <w:pStyle w:val="Odstavecseseznamem"/>
              <w:numPr>
                <w:ilvl w:val="0"/>
                <w:numId w:val="39"/>
              </w:numPr>
              <w:jc w:val="both"/>
            </w:pPr>
            <w:r w:rsidRPr="00E61A16">
              <w:t>Kontrola potravin v nouzových situacích.</w:t>
            </w:r>
          </w:p>
          <w:p w14:paraId="54805108" w14:textId="77777777" w:rsidR="009E4E04" w:rsidRDefault="009E4E04" w:rsidP="00B92551">
            <w:pPr>
              <w:jc w:val="both"/>
            </w:pPr>
          </w:p>
        </w:tc>
      </w:tr>
      <w:tr w:rsidR="009E4E04" w14:paraId="17601525" w14:textId="77777777" w:rsidTr="00B92551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08A3E58C" w14:textId="77777777" w:rsidR="009E4E04" w:rsidRDefault="009E4E04" w:rsidP="00B92551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12A9CE68" w14:textId="77777777" w:rsidR="009E4E04" w:rsidRDefault="009E4E04" w:rsidP="00B92551">
            <w:pPr>
              <w:jc w:val="both"/>
            </w:pPr>
          </w:p>
        </w:tc>
      </w:tr>
      <w:tr w:rsidR="009E4E04" w14:paraId="376E5525" w14:textId="77777777" w:rsidTr="00247F1C">
        <w:trPr>
          <w:trHeight w:val="552"/>
        </w:trPr>
        <w:tc>
          <w:tcPr>
            <w:tcW w:w="9855" w:type="dxa"/>
            <w:gridSpan w:val="8"/>
            <w:tcBorders>
              <w:top w:val="nil"/>
            </w:tcBorders>
          </w:tcPr>
          <w:p w14:paraId="5C17EA1B" w14:textId="77777777" w:rsidR="009E4E04" w:rsidRPr="001D33DA" w:rsidRDefault="009E4E04" w:rsidP="00B92551">
            <w:pPr>
              <w:jc w:val="both"/>
              <w:rPr>
                <w:b/>
                <w:bCs/>
              </w:rPr>
            </w:pPr>
            <w:r w:rsidRPr="001D33DA">
              <w:rPr>
                <w:b/>
                <w:bCs/>
              </w:rPr>
              <w:t>Povinná literatura:</w:t>
            </w:r>
          </w:p>
          <w:p w14:paraId="024C445A" w14:textId="77777777" w:rsidR="001C75F3" w:rsidRPr="00A65BB7" w:rsidRDefault="001C75F3" w:rsidP="001C75F3">
            <w:pPr>
              <w:shd w:val="clear" w:color="auto" w:fill="FFFFFF"/>
              <w:jc w:val="both"/>
              <w:rPr>
                <w:color w:val="000000"/>
              </w:rPr>
            </w:pPr>
            <w:r w:rsidRPr="00A65BB7">
              <w:rPr>
                <w:rStyle w:val="markedcontent"/>
              </w:rPr>
              <w:t>FAO IFAD IOM WFP. 2018. The Linkages between Migration, Agriculture, Food Security and Rural Development. Rome. 80pp. (http://www.fao.org/3/CA0922EN/CA0922EN.pdf). Licence: CC BY-NC-SA 3.0 IGO. ISBN 978-92-5-130832-5 (FAO), ISBN 978-92-9072-849-8 (IFAD), ISBN 978-92-9068-770-2 (IOM)</w:t>
            </w:r>
          </w:p>
          <w:p w14:paraId="42E6D137" w14:textId="77777777" w:rsidR="001C75F3" w:rsidRPr="00A65BB7" w:rsidRDefault="001C75F3" w:rsidP="001C75F3">
            <w:pPr>
              <w:shd w:val="clear" w:color="auto" w:fill="FFFFFF"/>
              <w:jc w:val="both"/>
              <w:rPr>
                <w:color w:val="000000"/>
              </w:rPr>
            </w:pPr>
            <w:r w:rsidRPr="00A65BB7">
              <w:rPr>
                <w:color w:val="000000"/>
              </w:rPr>
              <w:t>FAO, IFAD, UNICEF, WFP and WHO. 2020. The State of Food Security and Nutrition in the World 2020. Transforming food systems for affordable healthy diets. Rome,</w:t>
            </w:r>
            <w:r>
              <w:rPr>
                <w:color w:val="000000"/>
              </w:rPr>
              <w:t xml:space="preserve"> pp 260.</w:t>
            </w:r>
            <w:r w:rsidRPr="00A65BB7">
              <w:rPr>
                <w:color w:val="000000"/>
              </w:rPr>
              <w:t xml:space="preserve"> FAO. ISBN 2663-807X. </w:t>
            </w:r>
            <w:hyperlink r:id="rId87" w:history="1">
              <w:r w:rsidRPr="00A65BB7">
                <w:rPr>
                  <w:rStyle w:val="Hypertextovodkaz"/>
                </w:rPr>
                <w:t>https://doi.org/10.4060/ca9692en</w:t>
              </w:r>
            </w:hyperlink>
          </w:p>
          <w:p w14:paraId="2BF4FE61" w14:textId="77777777" w:rsidR="001C75F3" w:rsidRPr="00517E2F" w:rsidRDefault="001C75F3" w:rsidP="001C75F3">
            <w:pPr>
              <w:shd w:val="clear" w:color="auto" w:fill="FFFFFF"/>
              <w:jc w:val="both"/>
              <w:rPr>
                <w:color w:val="000000"/>
              </w:rPr>
            </w:pPr>
            <w:r w:rsidRPr="00517E2F">
              <w:rPr>
                <w:color w:val="000000"/>
              </w:rPr>
              <w:t xml:space="preserve">CHOITCHANI, Chetan. Migration, </w:t>
            </w:r>
            <w:r w:rsidRPr="001C75F3">
              <w:rPr>
                <w:i/>
                <w:color w:val="000000"/>
              </w:rPr>
              <w:t>Food Security and Development.</w:t>
            </w:r>
            <w:r w:rsidRPr="00517E2F">
              <w:rPr>
                <w:color w:val="000000"/>
              </w:rPr>
              <w:t xml:space="preserve"> United Kingdom: Cambridge, 2022. ISBN 978-1-108-84037-8.</w:t>
            </w:r>
          </w:p>
          <w:p w14:paraId="56E1E394" w14:textId="77777777" w:rsidR="00247F1C" w:rsidRDefault="00247F1C" w:rsidP="00B92551">
            <w:pPr>
              <w:jc w:val="both"/>
              <w:rPr>
                <w:sz w:val="24"/>
                <w:szCs w:val="24"/>
              </w:rPr>
            </w:pPr>
          </w:p>
          <w:p w14:paraId="0DED2764" w14:textId="77777777" w:rsidR="009E4E04" w:rsidRDefault="009E4E04" w:rsidP="00B92551">
            <w:pPr>
              <w:jc w:val="both"/>
              <w:rPr>
                <w:b/>
                <w:bCs/>
              </w:rPr>
            </w:pPr>
            <w:r w:rsidRPr="001D33DA">
              <w:rPr>
                <w:b/>
                <w:bCs/>
              </w:rPr>
              <w:t>Doporučená literatura:</w:t>
            </w:r>
          </w:p>
          <w:p w14:paraId="76381DA0" w14:textId="77777777" w:rsidR="001C75F3" w:rsidRDefault="001C75F3" w:rsidP="001C75F3">
            <w:pPr>
              <w:jc w:val="both"/>
              <w:rPr>
                <w:sz w:val="24"/>
                <w:szCs w:val="24"/>
              </w:rPr>
            </w:pPr>
            <w:r>
              <w:t xml:space="preserve">HARAZIN, Lukáš a Oldřich LUŽA (2016) </w:t>
            </w:r>
            <w:r w:rsidRPr="001C75F3">
              <w:rPr>
                <w:i/>
              </w:rPr>
              <w:t xml:space="preserve">Hospodářská opatření pro krizové stavy. </w:t>
            </w:r>
            <w:r>
              <w:t>Praha: Policejní akademie České republiky v Praze, ISBN 978-80-7251-450-2.</w:t>
            </w:r>
          </w:p>
          <w:p w14:paraId="61D57FCE" w14:textId="77777777" w:rsidR="001C75F3" w:rsidRPr="00517E2F" w:rsidRDefault="001C75F3" w:rsidP="001C75F3">
            <w:pPr>
              <w:pStyle w:val="xcontentpasted0"/>
              <w:shd w:val="clear" w:color="auto" w:fill="FFFFFF"/>
              <w:rPr>
                <w:color w:val="242424"/>
                <w:sz w:val="20"/>
                <w:szCs w:val="20"/>
              </w:rPr>
            </w:pPr>
            <w:r w:rsidRPr="00517E2F">
              <w:rPr>
                <w:color w:val="242424"/>
                <w:sz w:val="20"/>
                <w:szCs w:val="20"/>
              </w:rPr>
              <w:t xml:space="preserve">BAYLIS, John, Steve SMITH and Patricia OWENS. </w:t>
            </w:r>
            <w:r w:rsidRPr="001C75F3">
              <w:rPr>
                <w:i/>
                <w:color w:val="242424"/>
                <w:sz w:val="20"/>
                <w:szCs w:val="20"/>
              </w:rPr>
              <w:t>The Globalization of World Politics.</w:t>
            </w:r>
            <w:r w:rsidRPr="00517E2F">
              <w:rPr>
                <w:color w:val="242424"/>
                <w:sz w:val="20"/>
                <w:szCs w:val="20"/>
              </w:rPr>
              <w:t xml:space="preserve"> Oxford: University of Oxford, 2017. ISBN 9780-19-873985-2</w:t>
            </w:r>
          </w:p>
          <w:p w14:paraId="5694E544" w14:textId="77777777" w:rsidR="001C75F3" w:rsidRDefault="001C75F3" w:rsidP="001C75F3">
            <w:pPr>
              <w:jc w:val="both"/>
            </w:pPr>
            <w:r w:rsidRPr="00B82B5F">
              <w:lastRenderedPageBreak/>
              <w:t xml:space="preserve">VALÁŠEK, P., ROP, O. </w:t>
            </w:r>
            <w:r w:rsidRPr="00B82B5F">
              <w:rPr>
                <w:i/>
                <w:iCs/>
              </w:rPr>
              <w:t>Základy konzervace potravin</w:t>
            </w:r>
            <w:r w:rsidRPr="00B82B5F">
              <w:t xml:space="preserve">. Zlín, 2017. ISBN 978-80-7318-587-9. </w:t>
            </w:r>
          </w:p>
          <w:p w14:paraId="292C3CF8" w14:textId="467E63CA" w:rsidR="001C75F3" w:rsidRDefault="001C75F3" w:rsidP="001C75F3">
            <w:pPr>
              <w:jc w:val="both"/>
            </w:pPr>
            <w:r>
              <w:t xml:space="preserve">HUMLÍČEK, V.: </w:t>
            </w:r>
            <w:r>
              <w:rPr>
                <w:i/>
                <w:iCs/>
              </w:rPr>
              <w:t>Krizové řízení: učební text pro VŠ výuku</w:t>
            </w:r>
            <w:r>
              <w:t>. Hradec Králové, 2016. ISBN 978-80-7231-361-7.</w:t>
            </w:r>
          </w:p>
          <w:p w14:paraId="212BB2B7" w14:textId="77777777" w:rsidR="001C75F3" w:rsidRDefault="001C75F3" w:rsidP="001C75F3">
            <w:pPr>
              <w:jc w:val="both"/>
            </w:pPr>
            <w:r>
              <w:t>EC</w:t>
            </w:r>
            <w:r w:rsidRPr="00AE4E68">
              <w:t xml:space="preserve">: Food and nutrition security [online]. EU, 2017 [cit. 2017-08-31]. </w:t>
            </w:r>
          </w:p>
          <w:p w14:paraId="7FB75615" w14:textId="2473C7EF" w:rsidR="009E4E04" w:rsidRDefault="001C75F3" w:rsidP="001C75F3">
            <w:pPr>
              <w:jc w:val="both"/>
            </w:pPr>
            <w:r w:rsidRPr="00AE4E68">
              <w:t>Dostupné z: https://ec.europa.eu/europeaid/sectors/food-and-agriculture/food-and-</w:t>
            </w:r>
            <w:r>
              <w:t>nutrition-security_en</w:t>
            </w:r>
          </w:p>
        </w:tc>
      </w:tr>
      <w:tr w:rsidR="009E4E04" w14:paraId="1239FD6A" w14:textId="77777777" w:rsidTr="00B92551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EC54D7A" w14:textId="77777777" w:rsidR="009E4E04" w:rsidRDefault="009E4E04" w:rsidP="00B9255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9E4E04" w14:paraId="6CE3FCAD" w14:textId="77777777" w:rsidTr="00B92551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55BB98E8" w14:textId="77777777" w:rsidR="009E4E04" w:rsidRDefault="009E4E04" w:rsidP="00B92551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18E5EE7A" w14:textId="77777777" w:rsidR="009E4E04" w:rsidRDefault="009E4E04" w:rsidP="00B92551">
            <w:pPr>
              <w:jc w:val="both"/>
            </w:pPr>
            <w:r>
              <w:t>10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47FA6AE7" w14:textId="77777777" w:rsidR="009E4E04" w:rsidRDefault="009E4E04" w:rsidP="00B92551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9E4E04" w14:paraId="12B00202" w14:textId="77777777" w:rsidTr="00B92551">
        <w:tc>
          <w:tcPr>
            <w:tcW w:w="9855" w:type="dxa"/>
            <w:gridSpan w:val="8"/>
            <w:shd w:val="clear" w:color="auto" w:fill="F7CAAC"/>
          </w:tcPr>
          <w:p w14:paraId="0161741C" w14:textId="77777777" w:rsidR="009E4E04" w:rsidRDefault="009E4E04" w:rsidP="00B92551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9E4E04" w:rsidRPr="00DD3A49" w14:paraId="48D0A7D6" w14:textId="77777777" w:rsidTr="00B92551">
        <w:trPr>
          <w:trHeight w:val="1373"/>
        </w:trPr>
        <w:tc>
          <w:tcPr>
            <w:tcW w:w="9855" w:type="dxa"/>
            <w:gridSpan w:val="8"/>
          </w:tcPr>
          <w:p w14:paraId="284A634F" w14:textId="1BA8FE5D" w:rsidR="009E4E04" w:rsidRPr="00DD3A49" w:rsidRDefault="009E4E04" w:rsidP="00B92551">
            <w:pPr>
              <w:tabs>
                <w:tab w:val="left" w:pos="3780"/>
              </w:tabs>
            </w:pPr>
            <w:r w:rsidRPr="00C50584">
              <w:t>Studenti se účastní výuky ve stanoveném počtu hodin, kde je jim redukovanou formou prezentována látka výše uvedeného rozsahu a jsou jim určeny části učiva k samostatnému nastudování. Hodnocení individuálních úkolů studentů a korekce informací získaných samostudiem probíhá na skupinových a individuálních konzultacích, prostřednictvím elektronické pošty, portálu UTB nebo v systému MOODLE. V souladu s vnitřními předpisy FLKŘ má každý akademický pracovník stanoveny konzultační hodiny v rozsahu minimálně 2 hodiny týdně. Dle potřeby jsou dále konzultace možné i po předchozí emailové či telefonické dohodě.</w:t>
            </w:r>
          </w:p>
        </w:tc>
      </w:tr>
    </w:tbl>
    <w:p w14:paraId="38B1B47F" w14:textId="104FC600" w:rsidR="00027912" w:rsidRDefault="00027912" w:rsidP="00E45D3E">
      <w:pPr>
        <w:spacing w:after="160" w:line="259" w:lineRule="auto"/>
      </w:pPr>
    </w:p>
    <w:p w14:paraId="5F6BA213" w14:textId="77777777" w:rsidR="00027912" w:rsidRDefault="00027912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991"/>
        <w:gridCol w:w="710"/>
        <w:gridCol w:w="889"/>
        <w:gridCol w:w="816"/>
        <w:gridCol w:w="2156"/>
        <w:gridCol w:w="539"/>
        <w:gridCol w:w="668"/>
      </w:tblGrid>
      <w:tr w:rsidR="00027912" w14:paraId="4541608C" w14:textId="77777777" w:rsidTr="00B92551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6726596C" w14:textId="77777777" w:rsidR="00027912" w:rsidRDefault="00027912" w:rsidP="00B92551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027912" w:rsidRPr="00A048ED" w14:paraId="1C7240D1" w14:textId="77777777" w:rsidTr="00B92551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7821AC4E" w14:textId="77777777" w:rsidR="00027912" w:rsidRPr="00027912" w:rsidRDefault="00027912" w:rsidP="00B92551">
            <w:pPr>
              <w:jc w:val="both"/>
              <w:rPr>
                <w:b/>
              </w:rPr>
            </w:pPr>
            <w:r w:rsidRPr="00027912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3EDC172F" w14:textId="77777777" w:rsidR="00027912" w:rsidRPr="00247F1C" w:rsidRDefault="00027912" w:rsidP="00B92551">
            <w:pPr>
              <w:jc w:val="both"/>
              <w:rPr>
                <w:b/>
              </w:rPr>
            </w:pPr>
            <w:r w:rsidRPr="00247F1C">
              <w:rPr>
                <w:b/>
              </w:rPr>
              <w:t>Právní systém v oblasti životního prostředí</w:t>
            </w:r>
          </w:p>
        </w:tc>
      </w:tr>
      <w:tr w:rsidR="00027912" w:rsidRPr="00A048ED" w14:paraId="59E81B97" w14:textId="77777777" w:rsidTr="00B92551">
        <w:tc>
          <w:tcPr>
            <w:tcW w:w="3086" w:type="dxa"/>
            <w:shd w:val="clear" w:color="auto" w:fill="F7CAAC"/>
          </w:tcPr>
          <w:p w14:paraId="662D4420" w14:textId="77777777" w:rsidR="00027912" w:rsidRPr="00027912" w:rsidRDefault="00027912" w:rsidP="00B92551">
            <w:pPr>
              <w:jc w:val="both"/>
              <w:rPr>
                <w:b/>
              </w:rPr>
            </w:pPr>
            <w:r w:rsidRPr="00027912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719B7449" w14:textId="164B9787" w:rsidR="00027912" w:rsidRPr="00027912" w:rsidRDefault="00027912" w:rsidP="00B92551">
            <w:pPr>
              <w:jc w:val="both"/>
            </w:pPr>
            <w:r>
              <w:t>povinný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73C90D9A" w14:textId="77777777" w:rsidR="00027912" w:rsidRPr="00027912" w:rsidRDefault="00027912" w:rsidP="00B92551">
            <w:pPr>
              <w:jc w:val="both"/>
            </w:pPr>
            <w:r w:rsidRPr="00027912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031BBB2B" w14:textId="77777777" w:rsidR="00027912" w:rsidRPr="00027912" w:rsidRDefault="00027912" w:rsidP="00B92551">
            <w:pPr>
              <w:jc w:val="both"/>
            </w:pPr>
            <w:r w:rsidRPr="00027912">
              <w:t>2/ZS</w:t>
            </w:r>
          </w:p>
        </w:tc>
      </w:tr>
      <w:tr w:rsidR="00027912" w:rsidRPr="00A048ED" w14:paraId="66FC26D3" w14:textId="77777777" w:rsidTr="00B92551">
        <w:tc>
          <w:tcPr>
            <w:tcW w:w="3086" w:type="dxa"/>
            <w:shd w:val="clear" w:color="auto" w:fill="F7CAAC"/>
          </w:tcPr>
          <w:p w14:paraId="387747D3" w14:textId="77777777" w:rsidR="00027912" w:rsidRPr="00027912" w:rsidRDefault="00027912" w:rsidP="00B92551">
            <w:pPr>
              <w:jc w:val="both"/>
              <w:rPr>
                <w:b/>
              </w:rPr>
            </w:pPr>
            <w:r w:rsidRPr="00027912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530B3D92" w14:textId="77777777" w:rsidR="00027912" w:rsidRPr="00027912" w:rsidRDefault="00027912" w:rsidP="00B92551">
            <w:pPr>
              <w:jc w:val="both"/>
            </w:pPr>
            <w:r w:rsidRPr="00027912">
              <w:t>13p + 13s</w:t>
            </w:r>
          </w:p>
        </w:tc>
        <w:tc>
          <w:tcPr>
            <w:tcW w:w="889" w:type="dxa"/>
            <w:shd w:val="clear" w:color="auto" w:fill="F7CAAC"/>
          </w:tcPr>
          <w:p w14:paraId="7145F4A9" w14:textId="77777777" w:rsidR="00027912" w:rsidRPr="00027912" w:rsidRDefault="00027912" w:rsidP="00B92551">
            <w:pPr>
              <w:jc w:val="both"/>
              <w:rPr>
                <w:b/>
              </w:rPr>
            </w:pPr>
            <w:r w:rsidRPr="00027912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23C7E371" w14:textId="77777777" w:rsidR="00027912" w:rsidRPr="00027912" w:rsidRDefault="00027912" w:rsidP="00B92551">
            <w:pPr>
              <w:jc w:val="both"/>
            </w:pPr>
            <w:r w:rsidRPr="00027912">
              <w:t>26</w:t>
            </w:r>
          </w:p>
        </w:tc>
        <w:tc>
          <w:tcPr>
            <w:tcW w:w="2156" w:type="dxa"/>
            <w:shd w:val="clear" w:color="auto" w:fill="F7CAAC"/>
          </w:tcPr>
          <w:p w14:paraId="466D3D31" w14:textId="77777777" w:rsidR="00027912" w:rsidRPr="00027912" w:rsidRDefault="00027912" w:rsidP="00B92551">
            <w:pPr>
              <w:jc w:val="both"/>
              <w:rPr>
                <w:b/>
              </w:rPr>
            </w:pPr>
            <w:r w:rsidRPr="00027912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67D16427" w14:textId="77777777" w:rsidR="00027912" w:rsidRPr="00027912" w:rsidRDefault="00027912" w:rsidP="00B92551">
            <w:pPr>
              <w:jc w:val="both"/>
            </w:pPr>
            <w:r w:rsidRPr="00027912">
              <w:t>3</w:t>
            </w:r>
          </w:p>
        </w:tc>
      </w:tr>
      <w:tr w:rsidR="00027912" w:rsidRPr="00A048ED" w14:paraId="6E022286" w14:textId="77777777" w:rsidTr="00B92551">
        <w:tc>
          <w:tcPr>
            <w:tcW w:w="3086" w:type="dxa"/>
            <w:shd w:val="clear" w:color="auto" w:fill="F7CAAC"/>
          </w:tcPr>
          <w:p w14:paraId="726A53C0" w14:textId="77777777" w:rsidR="00027912" w:rsidRPr="00027912" w:rsidRDefault="00027912" w:rsidP="00B92551">
            <w:pPr>
              <w:jc w:val="both"/>
              <w:rPr>
                <w:b/>
              </w:rPr>
            </w:pPr>
            <w:r w:rsidRPr="00027912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741BEA8D" w14:textId="77777777" w:rsidR="00027912" w:rsidRPr="00027912" w:rsidRDefault="00027912" w:rsidP="00B92551">
            <w:pPr>
              <w:jc w:val="both"/>
            </w:pPr>
          </w:p>
        </w:tc>
      </w:tr>
      <w:tr w:rsidR="00027912" w:rsidRPr="00A048ED" w14:paraId="7480264F" w14:textId="77777777" w:rsidTr="00B92551">
        <w:tc>
          <w:tcPr>
            <w:tcW w:w="3086" w:type="dxa"/>
            <w:shd w:val="clear" w:color="auto" w:fill="F7CAAC"/>
          </w:tcPr>
          <w:p w14:paraId="62F35FE5" w14:textId="77777777" w:rsidR="00027912" w:rsidRPr="00027912" w:rsidRDefault="00027912" w:rsidP="00B92551">
            <w:pPr>
              <w:jc w:val="both"/>
              <w:rPr>
                <w:b/>
              </w:rPr>
            </w:pPr>
            <w:r w:rsidRPr="00027912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2DB2BFB7" w14:textId="4BE6891C" w:rsidR="00027912" w:rsidRPr="00027912" w:rsidRDefault="00E07675" w:rsidP="00B92551">
            <w:pPr>
              <w:jc w:val="both"/>
            </w:pPr>
            <w:r>
              <w:t>Zápočet, zkouška.</w:t>
            </w:r>
          </w:p>
        </w:tc>
        <w:tc>
          <w:tcPr>
            <w:tcW w:w="2156" w:type="dxa"/>
            <w:shd w:val="clear" w:color="auto" w:fill="F7CAAC"/>
          </w:tcPr>
          <w:p w14:paraId="3D719C0F" w14:textId="77777777" w:rsidR="00027912" w:rsidRPr="00027912" w:rsidRDefault="00027912" w:rsidP="00B92551">
            <w:pPr>
              <w:jc w:val="both"/>
              <w:rPr>
                <w:b/>
              </w:rPr>
            </w:pPr>
            <w:r w:rsidRPr="00027912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4A7CB75A" w14:textId="77777777" w:rsidR="00027912" w:rsidRPr="00027912" w:rsidRDefault="00027912" w:rsidP="00B92551">
            <w:pPr>
              <w:jc w:val="both"/>
            </w:pPr>
            <w:r w:rsidRPr="00027912">
              <w:t>přednášky</w:t>
            </w:r>
          </w:p>
          <w:p w14:paraId="2D92D19C" w14:textId="77777777" w:rsidR="00027912" w:rsidRPr="00027912" w:rsidRDefault="00027912" w:rsidP="00B92551">
            <w:pPr>
              <w:jc w:val="both"/>
            </w:pPr>
            <w:r w:rsidRPr="00027912">
              <w:t>semináře</w:t>
            </w:r>
          </w:p>
        </w:tc>
      </w:tr>
      <w:tr w:rsidR="00027912" w:rsidRPr="00A048ED" w14:paraId="61899913" w14:textId="77777777" w:rsidTr="00B92551">
        <w:tc>
          <w:tcPr>
            <w:tcW w:w="3086" w:type="dxa"/>
            <w:shd w:val="clear" w:color="auto" w:fill="F7CAAC"/>
          </w:tcPr>
          <w:p w14:paraId="734AA054" w14:textId="77777777" w:rsidR="00027912" w:rsidRPr="00027912" w:rsidRDefault="00027912" w:rsidP="00B92551">
            <w:pPr>
              <w:jc w:val="both"/>
              <w:rPr>
                <w:b/>
              </w:rPr>
            </w:pPr>
            <w:r w:rsidRPr="00027912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0F5ABA2" w14:textId="4F5EBA18" w:rsidR="00027912" w:rsidRPr="00027912" w:rsidRDefault="00027912" w:rsidP="00B92551">
            <w:pPr>
              <w:jc w:val="both"/>
            </w:pPr>
            <w:r w:rsidRPr="00027912">
              <w:t>Zápočet: aktivní účast na nejméně 80 % seminářů, seminární práce</w:t>
            </w:r>
            <w:r w:rsidR="00E07675">
              <w:t>.</w:t>
            </w:r>
          </w:p>
          <w:p w14:paraId="3BC615BB" w14:textId="77777777" w:rsidR="00027912" w:rsidRPr="00027912" w:rsidRDefault="00027912" w:rsidP="00B92551">
            <w:pPr>
              <w:jc w:val="both"/>
            </w:pPr>
          </w:p>
          <w:p w14:paraId="393C8365" w14:textId="7DCC786A" w:rsidR="00027912" w:rsidRPr="00027912" w:rsidRDefault="00027912" w:rsidP="00B92551">
            <w:pPr>
              <w:jc w:val="both"/>
            </w:pPr>
            <w:r w:rsidRPr="00027912">
              <w:t>Zkouška: ústní</w:t>
            </w:r>
            <w:r w:rsidR="00E07675">
              <w:t>.</w:t>
            </w:r>
          </w:p>
        </w:tc>
      </w:tr>
      <w:tr w:rsidR="00027912" w:rsidRPr="00A048ED" w14:paraId="17976691" w14:textId="77777777" w:rsidTr="00B92551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76C25081" w14:textId="77777777" w:rsidR="00027912" w:rsidRPr="00027912" w:rsidRDefault="00027912" w:rsidP="00B92551">
            <w:pPr>
              <w:jc w:val="both"/>
            </w:pPr>
          </w:p>
        </w:tc>
      </w:tr>
      <w:tr w:rsidR="00027912" w:rsidRPr="00A048ED" w14:paraId="5C572AE0" w14:textId="77777777" w:rsidTr="00B92551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26468C57" w14:textId="77777777" w:rsidR="00027912" w:rsidRPr="00027912" w:rsidRDefault="00027912" w:rsidP="00B92551">
            <w:pPr>
              <w:jc w:val="both"/>
              <w:rPr>
                <w:b/>
              </w:rPr>
            </w:pPr>
            <w:r w:rsidRPr="00027912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B8299E7" w14:textId="77777777" w:rsidR="00027912" w:rsidRPr="00027912" w:rsidRDefault="00027912" w:rsidP="00B92551">
            <w:pPr>
              <w:jc w:val="both"/>
            </w:pPr>
            <w:r w:rsidRPr="00027912">
              <w:t xml:space="preserve">JUDr. Radomíra Veselá, PhD. </w:t>
            </w:r>
            <w:proofErr w:type="gramStart"/>
            <w:r w:rsidRPr="00027912">
              <w:t>LL.M</w:t>
            </w:r>
            <w:proofErr w:type="gramEnd"/>
          </w:p>
        </w:tc>
      </w:tr>
      <w:tr w:rsidR="00027912" w:rsidRPr="00A048ED" w14:paraId="5DDA66CA" w14:textId="77777777" w:rsidTr="00B92551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714CC3D" w14:textId="77777777" w:rsidR="00027912" w:rsidRPr="00027912" w:rsidRDefault="00027912" w:rsidP="00B92551">
            <w:pPr>
              <w:jc w:val="both"/>
              <w:rPr>
                <w:b/>
              </w:rPr>
            </w:pPr>
            <w:r w:rsidRPr="00027912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13EBF31D" w14:textId="45453167" w:rsidR="00027912" w:rsidRPr="00027912" w:rsidRDefault="00027912" w:rsidP="00B92551">
            <w:pPr>
              <w:jc w:val="both"/>
            </w:pPr>
            <w:r w:rsidRPr="00027912">
              <w:t>Garant stanovuje obsah přednášek, seminářů</w:t>
            </w:r>
            <w:r>
              <w:t xml:space="preserve"> a koncepci studijního předmětu, přímo vyučuje 100 % přednášek i seminářů.</w:t>
            </w:r>
          </w:p>
        </w:tc>
      </w:tr>
      <w:tr w:rsidR="00027912" w:rsidRPr="00A048ED" w14:paraId="3276E831" w14:textId="77777777" w:rsidTr="00B92551">
        <w:tc>
          <w:tcPr>
            <w:tcW w:w="3086" w:type="dxa"/>
            <w:shd w:val="clear" w:color="auto" w:fill="F7CAAC"/>
          </w:tcPr>
          <w:p w14:paraId="1EA6499F" w14:textId="77777777" w:rsidR="00027912" w:rsidRPr="00027912" w:rsidRDefault="00027912" w:rsidP="00B92551">
            <w:pPr>
              <w:jc w:val="both"/>
              <w:rPr>
                <w:b/>
              </w:rPr>
            </w:pPr>
            <w:r w:rsidRPr="00027912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C63245D" w14:textId="51A59D29" w:rsidR="00027912" w:rsidRPr="00027912" w:rsidRDefault="00247F1C" w:rsidP="00B92551">
            <w:pPr>
              <w:jc w:val="both"/>
            </w:pPr>
            <w:r w:rsidRPr="00027912">
              <w:t xml:space="preserve">JUDr. Radomíra Veselá, PhD. </w:t>
            </w:r>
            <w:proofErr w:type="gramStart"/>
            <w:r w:rsidRPr="00027912">
              <w:t>LL.M</w:t>
            </w:r>
            <w:r>
              <w:t xml:space="preserve"> – přednášky</w:t>
            </w:r>
            <w:proofErr w:type="gramEnd"/>
            <w:r>
              <w:t xml:space="preserve"> (100 %), semináře (100 %)</w:t>
            </w:r>
          </w:p>
        </w:tc>
      </w:tr>
      <w:tr w:rsidR="00027912" w:rsidRPr="00A048ED" w14:paraId="6DF00214" w14:textId="77777777" w:rsidTr="00B92551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16B66291" w14:textId="00DE670A" w:rsidR="00027912" w:rsidRPr="00027912" w:rsidRDefault="00027912" w:rsidP="00B92551">
            <w:pPr>
              <w:jc w:val="both"/>
            </w:pPr>
          </w:p>
        </w:tc>
      </w:tr>
      <w:tr w:rsidR="00027912" w:rsidRPr="00A048ED" w14:paraId="033E5BD0" w14:textId="77777777" w:rsidTr="00B92551">
        <w:tc>
          <w:tcPr>
            <w:tcW w:w="3086" w:type="dxa"/>
            <w:shd w:val="clear" w:color="auto" w:fill="F7CAAC"/>
          </w:tcPr>
          <w:p w14:paraId="2B8CBC51" w14:textId="77777777" w:rsidR="00027912" w:rsidRPr="00027912" w:rsidRDefault="00027912" w:rsidP="00B92551">
            <w:pPr>
              <w:jc w:val="both"/>
              <w:rPr>
                <w:b/>
              </w:rPr>
            </w:pPr>
            <w:r w:rsidRPr="00027912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1213D6D" w14:textId="77777777" w:rsidR="00027912" w:rsidRPr="00027912" w:rsidRDefault="00027912" w:rsidP="00B92551">
            <w:pPr>
              <w:jc w:val="both"/>
            </w:pPr>
          </w:p>
        </w:tc>
      </w:tr>
      <w:tr w:rsidR="00027912" w:rsidRPr="00A048ED" w14:paraId="3F3B4016" w14:textId="77777777" w:rsidTr="00B92551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0A54EC8B" w14:textId="77777777" w:rsidR="00027912" w:rsidRPr="00027912" w:rsidRDefault="00027912" w:rsidP="00B92551">
            <w:pPr>
              <w:jc w:val="both"/>
            </w:pPr>
            <w:r w:rsidRPr="00027912">
              <w:rPr>
                <w:shd w:val="clear" w:color="auto" w:fill="FFFFFF"/>
              </w:rPr>
              <w:t>Předmět prohlubuje znalosti, dovednosti a způsobilosti v oblasti právní úpravy ochrany životního prostředí, jež je jinak roztříštěná do mnoha zákonů.</w:t>
            </w:r>
          </w:p>
          <w:p w14:paraId="1CF3BC27" w14:textId="77777777" w:rsidR="00FE0C0C" w:rsidRDefault="00FE0C0C" w:rsidP="00B92551">
            <w:pPr>
              <w:jc w:val="both"/>
            </w:pPr>
          </w:p>
          <w:p w14:paraId="770349E4" w14:textId="27AC6D8F" w:rsidR="00027912" w:rsidRPr="00027912" w:rsidRDefault="00027912" w:rsidP="00B92551">
            <w:pPr>
              <w:jc w:val="both"/>
            </w:pPr>
            <w:r w:rsidRPr="00027912">
              <w:t>Vyučovaná témata:</w:t>
            </w:r>
          </w:p>
          <w:p w14:paraId="5436A5E8" w14:textId="3B375865" w:rsidR="00027912" w:rsidRPr="00027912" w:rsidRDefault="00027912" w:rsidP="008A3D1F">
            <w:pPr>
              <w:numPr>
                <w:ilvl w:val="0"/>
                <w:numId w:val="40"/>
              </w:numPr>
              <w:ind w:left="963" w:hanging="426"/>
              <w:jc w:val="both"/>
              <w:rPr>
                <w:color w:val="000000"/>
                <w:shd w:val="clear" w:color="auto" w:fill="FFFFFF"/>
              </w:rPr>
            </w:pPr>
            <w:r w:rsidRPr="00027912">
              <w:rPr>
                <w:color w:val="000000"/>
                <w:shd w:val="clear" w:color="auto" w:fill="FFFFFF"/>
              </w:rPr>
              <w:t>Základní pojmy, systém, prameny a subjekty práva životního prostředí</w:t>
            </w:r>
            <w:r w:rsidR="009D1BFC">
              <w:t>.</w:t>
            </w:r>
          </w:p>
          <w:p w14:paraId="4F878A2D" w14:textId="0653315C" w:rsidR="00027912" w:rsidRPr="00027912" w:rsidRDefault="00027912" w:rsidP="008A3D1F">
            <w:pPr>
              <w:numPr>
                <w:ilvl w:val="0"/>
                <w:numId w:val="40"/>
              </w:numPr>
              <w:ind w:left="963" w:hanging="426"/>
              <w:jc w:val="both"/>
              <w:rPr>
                <w:color w:val="000000"/>
                <w:shd w:val="clear" w:color="auto" w:fill="FFFFFF"/>
              </w:rPr>
            </w:pPr>
            <w:r w:rsidRPr="00027912">
              <w:rPr>
                <w:color w:val="000000"/>
                <w:shd w:val="clear" w:color="auto" w:fill="FFFFFF"/>
              </w:rPr>
              <w:t>Ústavní základy práva životního prostředí</w:t>
            </w:r>
            <w:r w:rsidR="009D1BFC">
              <w:t>.</w:t>
            </w:r>
          </w:p>
          <w:p w14:paraId="1DCCB279" w14:textId="30A038C2" w:rsidR="00027912" w:rsidRPr="00027912" w:rsidRDefault="00027912" w:rsidP="008A3D1F">
            <w:pPr>
              <w:numPr>
                <w:ilvl w:val="0"/>
                <w:numId w:val="40"/>
              </w:numPr>
              <w:ind w:left="963" w:hanging="426"/>
              <w:jc w:val="both"/>
              <w:rPr>
                <w:color w:val="000000"/>
                <w:shd w:val="clear" w:color="auto" w:fill="FFFFFF"/>
              </w:rPr>
            </w:pPr>
            <w:r w:rsidRPr="00027912">
              <w:rPr>
                <w:color w:val="000000"/>
                <w:shd w:val="clear" w:color="auto" w:fill="FFFFFF"/>
              </w:rPr>
              <w:t>Evropské unijní právo životního prostředí</w:t>
            </w:r>
            <w:r w:rsidR="009D1BFC">
              <w:t>.</w:t>
            </w:r>
          </w:p>
          <w:p w14:paraId="50E7826E" w14:textId="388DE6FD" w:rsidR="00027912" w:rsidRPr="00027912" w:rsidRDefault="00027912" w:rsidP="008A3D1F">
            <w:pPr>
              <w:numPr>
                <w:ilvl w:val="0"/>
                <w:numId w:val="40"/>
              </w:numPr>
              <w:ind w:left="963" w:hanging="426"/>
              <w:jc w:val="both"/>
              <w:rPr>
                <w:color w:val="000000"/>
                <w:shd w:val="clear" w:color="auto" w:fill="FFFFFF"/>
              </w:rPr>
            </w:pPr>
            <w:r w:rsidRPr="00027912">
              <w:rPr>
                <w:color w:val="000000"/>
                <w:shd w:val="clear" w:color="auto" w:fill="FFFFFF"/>
              </w:rPr>
              <w:t>Základy mezinárodního práva životního prostředí. Role soudů v ochraně životního prostředí</w:t>
            </w:r>
            <w:r w:rsidR="009D1BFC">
              <w:t>.</w:t>
            </w:r>
          </w:p>
          <w:p w14:paraId="5C8391D2" w14:textId="7EFC2822" w:rsidR="00027912" w:rsidRPr="00027912" w:rsidRDefault="00027912" w:rsidP="008A3D1F">
            <w:pPr>
              <w:numPr>
                <w:ilvl w:val="0"/>
                <w:numId w:val="40"/>
              </w:numPr>
              <w:ind w:left="963" w:hanging="426"/>
              <w:jc w:val="both"/>
              <w:rPr>
                <w:color w:val="000000"/>
                <w:shd w:val="clear" w:color="auto" w:fill="FFFFFF"/>
              </w:rPr>
            </w:pPr>
            <w:r w:rsidRPr="00027912">
              <w:rPr>
                <w:color w:val="000000"/>
                <w:shd w:val="clear" w:color="auto" w:fill="FFFFFF"/>
              </w:rPr>
              <w:t>Posuzování vlivů na životní prostředí</w:t>
            </w:r>
            <w:r w:rsidR="009D1BFC">
              <w:t>.</w:t>
            </w:r>
          </w:p>
          <w:p w14:paraId="3E7E19A7" w14:textId="252B40E0" w:rsidR="00027912" w:rsidRPr="00027912" w:rsidRDefault="00027912" w:rsidP="008A3D1F">
            <w:pPr>
              <w:numPr>
                <w:ilvl w:val="0"/>
                <w:numId w:val="40"/>
              </w:numPr>
              <w:ind w:left="963" w:hanging="426"/>
              <w:jc w:val="both"/>
              <w:rPr>
                <w:color w:val="000000"/>
                <w:shd w:val="clear" w:color="auto" w:fill="FFFFFF"/>
              </w:rPr>
            </w:pPr>
            <w:r w:rsidRPr="00027912">
              <w:rPr>
                <w:color w:val="000000"/>
                <w:shd w:val="clear" w:color="auto" w:fill="FFFFFF"/>
              </w:rPr>
              <w:t>Právo na informace o životním prostředí</w:t>
            </w:r>
            <w:r w:rsidR="009D1BFC">
              <w:t>.</w:t>
            </w:r>
          </w:p>
          <w:p w14:paraId="06AAF8E2" w14:textId="398CC7CC" w:rsidR="00027912" w:rsidRPr="00027912" w:rsidRDefault="00027912" w:rsidP="008A3D1F">
            <w:pPr>
              <w:numPr>
                <w:ilvl w:val="0"/>
                <w:numId w:val="40"/>
              </w:numPr>
              <w:ind w:left="963" w:hanging="426"/>
              <w:jc w:val="both"/>
              <w:rPr>
                <w:color w:val="000000"/>
                <w:shd w:val="clear" w:color="auto" w:fill="FFFFFF"/>
              </w:rPr>
            </w:pPr>
            <w:r w:rsidRPr="00027912">
              <w:rPr>
                <w:color w:val="000000"/>
                <w:shd w:val="clear" w:color="auto" w:fill="FFFFFF"/>
              </w:rPr>
              <w:t>Organizace ochrany životního prostředí a prevence v právu životního prostředí</w:t>
            </w:r>
            <w:r w:rsidR="009D1BFC">
              <w:t>.</w:t>
            </w:r>
          </w:p>
          <w:p w14:paraId="681AA814" w14:textId="514F575A" w:rsidR="00027912" w:rsidRPr="00027912" w:rsidRDefault="00027912" w:rsidP="008A3D1F">
            <w:pPr>
              <w:numPr>
                <w:ilvl w:val="0"/>
                <w:numId w:val="40"/>
              </w:numPr>
              <w:ind w:left="963" w:hanging="426"/>
              <w:jc w:val="both"/>
              <w:rPr>
                <w:color w:val="000000"/>
                <w:shd w:val="clear" w:color="auto" w:fill="FFFFFF"/>
              </w:rPr>
            </w:pPr>
            <w:r w:rsidRPr="00027912">
              <w:rPr>
                <w:color w:val="000000"/>
                <w:shd w:val="clear" w:color="auto" w:fill="FFFFFF"/>
              </w:rPr>
              <w:t>Odpovědnost v právu životního prostředí</w:t>
            </w:r>
            <w:r w:rsidR="009D1BFC">
              <w:t>.</w:t>
            </w:r>
          </w:p>
          <w:p w14:paraId="61AEE706" w14:textId="3FB0F34E" w:rsidR="00027912" w:rsidRPr="00027912" w:rsidRDefault="00027912" w:rsidP="008A3D1F">
            <w:pPr>
              <w:numPr>
                <w:ilvl w:val="0"/>
                <w:numId w:val="40"/>
              </w:numPr>
              <w:ind w:left="963" w:hanging="426"/>
              <w:jc w:val="both"/>
              <w:rPr>
                <w:color w:val="000000"/>
                <w:shd w:val="clear" w:color="auto" w:fill="FFFFFF"/>
              </w:rPr>
            </w:pPr>
            <w:r w:rsidRPr="00027912">
              <w:rPr>
                <w:color w:val="000000"/>
                <w:shd w:val="clear" w:color="auto" w:fill="FFFFFF"/>
              </w:rPr>
              <w:t>Právní a ekonomické nástroje ochrany životního prostředí</w:t>
            </w:r>
            <w:r w:rsidR="009D1BFC">
              <w:t>.</w:t>
            </w:r>
          </w:p>
          <w:p w14:paraId="0DE1B044" w14:textId="34109482" w:rsidR="00027912" w:rsidRPr="00027912" w:rsidRDefault="00027912" w:rsidP="008A3D1F">
            <w:pPr>
              <w:numPr>
                <w:ilvl w:val="0"/>
                <w:numId w:val="40"/>
              </w:numPr>
              <w:ind w:left="963" w:hanging="426"/>
              <w:jc w:val="both"/>
              <w:rPr>
                <w:color w:val="000000"/>
                <w:shd w:val="clear" w:color="auto" w:fill="FFFFFF"/>
              </w:rPr>
            </w:pPr>
            <w:r w:rsidRPr="00027912">
              <w:rPr>
                <w:color w:val="000000"/>
                <w:shd w:val="clear" w:color="auto" w:fill="FFFFFF"/>
              </w:rPr>
              <w:t>Právní úprava ochrany ovzduší</w:t>
            </w:r>
            <w:r w:rsidR="009D1BFC">
              <w:t>.</w:t>
            </w:r>
          </w:p>
          <w:p w14:paraId="2633E770" w14:textId="181D825E" w:rsidR="00027912" w:rsidRPr="00027912" w:rsidRDefault="00027912" w:rsidP="008A3D1F">
            <w:pPr>
              <w:numPr>
                <w:ilvl w:val="0"/>
                <w:numId w:val="40"/>
              </w:numPr>
              <w:ind w:left="963" w:hanging="426"/>
              <w:jc w:val="both"/>
              <w:rPr>
                <w:color w:val="000000"/>
                <w:shd w:val="clear" w:color="auto" w:fill="FFFFFF"/>
              </w:rPr>
            </w:pPr>
            <w:r w:rsidRPr="00027912">
              <w:rPr>
                <w:color w:val="000000"/>
                <w:shd w:val="clear" w:color="auto" w:fill="FFFFFF"/>
              </w:rPr>
              <w:t>Právní úprava ochrany vod</w:t>
            </w:r>
            <w:r w:rsidR="009D1BFC">
              <w:t>.</w:t>
            </w:r>
          </w:p>
          <w:p w14:paraId="30427926" w14:textId="14924988" w:rsidR="00027912" w:rsidRPr="00027912" w:rsidRDefault="00027912" w:rsidP="008A3D1F">
            <w:pPr>
              <w:numPr>
                <w:ilvl w:val="0"/>
                <w:numId w:val="40"/>
              </w:numPr>
              <w:ind w:left="963" w:hanging="426"/>
              <w:jc w:val="both"/>
              <w:rPr>
                <w:color w:val="000000"/>
                <w:shd w:val="clear" w:color="auto" w:fill="FFFFFF"/>
              </w:rPr>
            </w:pPr>
            <w:r w:rsidRPr="00027912">
              <w:rPr>
                <w:color w:val="000000"/>
                <w:shd w:val="clear" w:color="auto" w:fill="FFFFFF"/>
              </w:rPr>
              <w:t>Právní úprava ochrany půdy a lesa a přírody</w:t>
            </w:r>
            <w:r w:rsidR="009D1BFC">
              <w:t>.</w:t>
            </w:r>
          </w:p>
          <w:p w14:paraId="012E68E5" w14:textId="77777777" w:rsidR="00027912" w:rsidRPr="00027912" w:rsidRDefault="00027912" w:rsidP="008A3D1F">
            <w:pPr>
              <w:numPr>
                <w:ilvl w:val="0"/>
                <w:numId w:val="40"/>
              </w:numPr>
              <w:ind w:left="963" w:hanging="426"/>
              <w:jc w:val="both"/>
              <w:rPr>
                <w:color w:val="000000"/>
                <w:shd w:val="clear" w:color="auto" w:fill="FFFFFF"/>
              </w:rPr>
            </w:pPr>
            <w:r w:rsidRPr="00027912">
              <w:rPr>
                <w:color w:val="000000"/>
                <w:shd w:val="clear" w:color="auto" w:fill="FFFFFF"/>
              </w:rPr>
              <w:t>Právní úprava nakládání s odpady.</w:t>
            </w:r>
          </w:p>
          <w:p w14:paraId="6C7AD49B" w14:textId="77777777" w:rsidR="00027912" w:rsidRPr="00027912" w:rsidRDefault="00027912" w:rsidP="00B92551">
            <w:pPr>
              <w:shd w:val="clear" w:color="auto" w:fill="FFFFFF"/>
              <w:jc w:val="both"/>
            </w:pPr>
          </w:p>
        </w:tc>
      </w:tr>
      <w:tr w:rsidR="00027912" w:rsidRPr="00A048ED" w14:paraId="20C31395" w14:textId="77777777" w:rsidTr="00B92551">
        <w:trPr>
          <w:trHeight w:val="265"/>
        </w:trPr>
        <w:tc>
          <w:tcPr>
            <w:tcW w:w="4077" w:type="dxa"/>
            <w:gridSpan w:val="2"/>
            <w:tcBorders>
              <w:top w:val="nil"/>
            </w:tcBorders>
            <w:shd w:val="clear" w:color="auto" w:fill="F7CAAC"/>
          </w:tcPr>
          <w:p w14:paraId="5F166215" w14:textId="77777777" w:rsidR="00027912" w:rsidRPr="00027912" w:rsidRDefault="00027912" w:rsidP="00B92551">
            <w:pPr>
              <w:jc w:val="both"/>
            </w:pPr>
            <w:r w:rsidRPr="00027912">
              <w:rPr>
                <w:b/>
              </w:rPr>
              <w:t>Studijní literatura a studijní pomůcky</w:t>
            </w:r>
          </w:p>
        </w:tc>
        <w:tc>
          <w:tcPr>
            <w:tcW w:w="5778" w:type="dxa"/>
            <w:gridSpan w:val="6"/>
            <w:tcBorders>
              <w:top w:val="nil"/>
              <w:bottom w:val="nil"/>
            </w:tcBorders>
          </w:tcPr>
          <w:p w14:paraId="78BDB484" w14:textId="77777777" w:rsidR="00027912" w:rsidRPr="00027912" w:rsidRDefault="00027912" w:rsidP="00B92551">
            <w:pPr>
              <w:jc w:val="both"/>
            </w:pPr>
          </w:p>
        </w:tc>
      </w:tr>
      <w:tr w:rsidR="00027912" w:rsidRPr="00A048ED" w14:paraId="5C25D9EA" w14:textId="77777777" w:rsidTr="00247F1C">
        <w:trPr>
          <w:trHeight w:val="694"/>
        </w:trPr>
        <w:tc>
          <w:tcPr>
            <w:tcW w:w="9855" w:type="dxa"/>
            <w:gridSpan w:val="8"/>
            <w:tcBorders>
              <w:top w:val="nil"/>
            </w:tcBorders>
          </w:tcPr>
          <w:p w14:paraId="76D2F6B2" w14:textId="3E8377DA" w:rsidR="00027912" w:rsidRPr="00247F1C" w:rsidRDefault="00027912" w:rsidP="00B92551">
            <w:pPr>
              <w:rPr>
                <w:b/>
                <w:bCs/>
              </w:rPr>
            </w:pPr>
            <w:r w:rsidRPr="00247F1C">
              <w:rPr>
                <w:b/>
                <w:bCs/>
              </w:rPr>
              <w:t>Povinná literatura:</w:t>
            </w:r>
          </w:p>
          <w:p w14:paraId="4046403F" w14:textId="70BC685F" w:rsidR="009B7BB2" w:rsidRPr="009B7BB2" w:rsidRDefault="009B7BB2" w:rsidP="009B7BB2">
            <w:pPr>
              <w:jc w:val="both"/>
              <w:rPr>
                <w:rStyle w:val="Siln"/>
                <w:shd w:val="clear" w:color="auto" w:fill="FFFFFF"/>
              </w:rPr>
            </w:pPr>
            <w:r w:rsidRPr="00174A7A">
              <w:t>JANČÁŘOVÁ, Ilona</w:t>
            </w:r>
            <w:r w:rsidRPr="009B7BB2">
              <w:t xml:space="preserve">. </w:t>
            </w:r>
            <w:r w:rsidRPr="009B7BB2">
              <w:rPr>
                <w:i/>
              </w:rPr>
              <w:t>Právo životního prostředí pro bakaláře</w:t>
            </w:r>
            <w:r w:rsidRPr="009B7BB2">
              <w:t>. Brno: Masarykova univerzita, 2019. 342 s.</w:t>
            </w:r>
            <w:r w:rsidRPr="009B7BB2">
              <w:rPr>
                <w:shd w:val="clear" w:color="auto" w:fill="FFFFFF"/>
              </w:rPr>
              <w:t xml:space="preserve"> ISBN </w:t>
            </w:r>
            <w:r w:rsidRPr="009B7BB2">
              <w:rPr>
                <w:rStyle w:val="Siln"/>
                <w:shd w:val="clear" w:color="auto" w:fill="FFFFFF"/>
              </w:rPr>
              <w:t>978-80-210-9493-2.</w:t>
            </w:r>
          </w:p>
          <w:p w14:paraId="621B888D" w14:textId="77777777" w:rsidR="009B7BB2" w:rsidRPr="009B7BB2" w:rsidRDefault="009B7BB2" w:rsidP="009B7BB2">
            <w:pPr>
              <w:shd w:val="clear" w:color="auto" w:fill="FFFFFF"/>
              <w:jc w:val="both"/>
            </w:pPr>
            <w:r w:rsidRPr="009B7BB2">
              <w:t xml:space="preserve">JANKŮ, Martin. </w:t>
            </w:r>
            <w:r w:rsidRPr="009B7BB2">
              <w:rPr>
                <w:i/>
              </w:rPr>
              <w:t>Základy práva pro posluchače neprávnických fakult</w:t>
            </w:r>
            <w:r w:rsidRPr="009B7BB2">
              <w:t xml:space="preserve">. Praha: </w:t>
            </w:r>
            <w:proofErr w:type="gramStart"/>
            <w:r w:rsidRPr="009B7BB2">
              <w:t>C.H.</w:t>
            </w:r>
            <w:proofErr w:type="gramEnd"/>
            <w:r w:rsidRPr="009B7BB2">
              <w:t>Beck, 2022. 776 s. ISBN: 978-80-7400-611-1.</w:t>
            </w:r>
          </w:p>
          <w:p w14:paraId="57ABCC15" w14:textId="77777777" w:rsidR="009B7BB2" w:rsidRPr="009B7BB2" w:rsidRDefault="009B7BB2" w:rsidP="009B7BB2">
            <w:pPr>
              <w:shd w:val="clear" w:color="auto" w:fill="FFFFFF"/>
              <w:jc w:val="both"/>
            </w:pPr>
            <w:r w:rsidRPr="009B7BB2">
              <w:t xml:space="preserve">TOMOSZKOVÁ, Veronika, Ondřej VÍCHA a Aleš MÁCHA. </w:t>
            </w:r>
            <w:r w:rsidRPr="009B7BB2">
              <w:rPr>
                <w:i/>
                <w:iCs/>
              </w:rPr>
              <w:t>Praktikum z práva životního prostředí</w:t>
            </w:r>
            <w:r w:rsidRPr="009B7BB2">
              <w:t>. Praha: Wolters Kluwer ČR, 2019. 236 s. ISBN 978-80-7598-545-3.</w:t>
            </w:r>
          </w:p>
          <w:p w14:paraId="3E637D40" w14:textId="77777777" w:rsidR="00247F1C" w:rsidRPr="009B7BB2" w:rsidRDefault="00247F1C" w:rsidP="00B92551">
            <w:pPr>
              <w:shd w:val="clear" w:color="auto" w:fill="FFFFFF"/>
            </w:pPr>
          </w:p>
          <w:p w14:paraId="51D12806" w14:textId="77777777" w:rsidR="00027912" w:rsidRPr="00247F1C" w:rsidRDefault="00027912" w:rsidP="00B92551">
            <w:pPr>
              <w:shd w:val="clear" w:color="auto" w:fill="FFFFFF"/>
              <w:rPr>
                <w:b/>
              </w:rPr>
            </w:pPr>
            <w:r w:rsidRPr="00247F1C">
              <w:rPr>
                <w:b/>
              </w:rPr>
              <w:t>Doporučená literatura:</w:t>
            </w:r>
          </w:p>
          <w:p w14:paraId="28356C1B" w14:textId="77777777" w:rsidR="009B7BB2" w:rsidRPr="009B7BB2" w:rsidRDefault="009B7BB2" w:rsidP="009B7BB2">
            <w:pPr>
              <w:shd w:val="clear" w:color="auto" w:fill="FFFFFF"/>
              <w:jc w:val="both"/>
              <w:rPr>
                <w:b/>
              </w:rPr>
            </w:pPr>
            <w:r w:rsidRPr="009B7BB2">
              <w:t xml:space="preserve">FISHER, Elizabeth. </w:t>
            </w:r>
            <w:r w:rsidRPr="009B7BB2">
              <w:rPr>
                <w:shd w:val="clear" w:color="auto" w:fill="FFFFFF"/>
              </w:rPr>
              <w:t xml:space="preserve">Bettina LANGE, and Eloise SCOTFORD. </w:t>
            </w:r>
            <w:r w:rsidRPr="009B7BB2">
              <w:rPr>
                <w:i/>
                <w:iCs/>
                <w:shd w:val="clear" w:color="auto" w:fill="FFFFFF"/>
              </w:rPr>
              <w:t>Environmental Law: Text, Cases and Materials</w:t>
            </w:r>
            <w:r w:rsidRPr="009B7BB2">
              <w:rPr>
                <w:shd w:val="clear" w:color="auto" w:fill="FFFFFF"/>
              </w:rPr>
              <w:t>. Oxford University Press, 2019. 888 s. ISBN: 978-01-988-1107-7</w:t>
            </w:r>
            <w:r w:rsidRPr="009B7BB2">
              <w:t>.</w:t>
            </w:r>
          </w:p>
          <w:p w14:paraId="24810148" w14:textId="77777777" w:rsidR="009B7BB2" w:rsidRPr="009B7BB2" w:rsidRDefault="009B7BB2" w:rsidP="009B7BB2">
            <w:pPr>
              <w:jc w:val="both"/>
              <w:rPr>
                <w:bCs/>
              </w:rPr>
            </w:pPr>
            <w:r w:rsidRPr="009B7BB2">
              <w:rPr>
                <w:bCs/>
              </w:rPr>
              <w:t>TUHÁČEK, Miloš a Jitka JELÍNKOVÁ, J. </w:t>
            </w:r>
            <w:r w:rsidRPr="009B7BB2">
              <w:rPr>
                <w:bCs/>
                <w:i/>
                <w:iCs/>
              </w:rPr>
              <w:t>Právo životního prostředí: praktický průvodce.</w:t>
            </w:r>
            <w:r w:rsidRPr="009B7BB2">
              <w:rPr>
                <w:bCs/>
              </w:rPr>
              <w:t xml:space="preserve"> Praha: Grada, 2015. 279 s. ISBN </w:t>
            </w:r>
            <w:r w:rsidRPr="009B7BB2">
              <w:rPr>
                <w:shd w:val="clear" w:color="auto" w:fill="FBFBFA"/>
              </w:rPr>
              <w:t>978-80-247-5464-2.</w:t>
            </w:r>
          </w:p>
          <w:p w14:paraId="041AE6D9" w14:textId="77777777" w:rsidR="009B7BB2" w:rsidRPr="009B7BB2" w:rsidRDefault="009B7BB2" w:rsidP="009B7BB2">
            <w:pPr>
              <w:pStyle w:val="literaturazavorky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9B7BB2">
              <w:rPr>
                <w:rFonts w:ascii="Times New Roman" w:hAnsi="Times New Roman"/>
                <w:sz w:val="20"/>
                <w:szCs w:val="20"/>
              </w:rPr>
              <w:t xml:space="preserve">Ústava České republiky, úst. </w:t>
            </w:r>
            <w:proofErr w:type="gramStart"/>
            <w:r w:rsidRPr="009B7BB2">
              <w:rPr>
                <w:rFonts w:ascii="Times New Roman" w:hAnsi="Times New Roman"/>
                <w:sz w:val="20"/>
                <w:szCs w:val="20"/>
              </w:rPr>
              <w:t>zák.</w:t>
            </w:r>
            <w:proofErr w:type="gramEnd"/>
            <w:r w:rsidRPr="009B7BB2">
              <w:rPr>
                <w:rFonts w:ascii="Times New Roman" w:hAnsi="Times New Roman"/>
                <w:sz w:val="20"/>
                <w:szCs w:val="20"/>
              </w:rPr>
              <w:t xml:space="preserve"> č. 1/1993 Sb., v platném znění.</w:t>
            </w:r>
          </w:p>
          <w:p w14:paraId="1716D572" w14:textId="77777777" w:rsidR="009B7BB2" w:rsidRPr="009B7BB2" w:rsidRDefault="009B7BB2" w:rsidP="009B7BB2">
            <w:pPr>
              <w:pStyle w:val="literaturazavorky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9B7BB2">
              <w:rPr>
                <w:rFonts w:ascii="Times New Roman" w:hAnsi="Times New Roman"/>
                <w:sz w:val="20"/>
                <w:szCs w:val="20"/>
              </w:rPr>
              <w:t>Zákon o životním prostředí, č.17/1992 Sb., v platném znění.</w:t>
            </w:r>
          </w:p>
          <w:p w14:paraId="62073C3F" w14:textId="77777777" w:rsidR="009B7BB2" w:rsidRPr="009B7BB2" w:rsidRDefault="009B7BB2" w:rsidP="009B7BB2">
            <w:pPr>
              <w:pStyle w:val="literaturazavorky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9B7BB2">
              <w:rPr>
                <w:rFonts w:ascii="Times New Roman" w:hAnsi="Times New Roman"/>
                <w:sz w:val="20"/>
                <w:szCs w:val="20"/>
              </w:rPr>
              <w:t>ÚZ č.1102/2015 Sb., úplná znění zákonů z oblasti práva životního prostředí.</w:t>
            </w:r>
          </w:p>
          <w:p w14:paraId="038D3B3A" w14:textId="0AA3A810" w:rsidR="00027912" w:rsidRPr="00027912" w:rsidRDefault="009B7BB2" w:rsidP="00FE0C0C">
            <w:pPr>
              <w:pStyle w:val="literaturazavorky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9B7BB2">
              <w:rPr>
                <w:rFonts w:ascii="Times New Roman" w:hAnsi="Times New Roman"/>
                <w:sz w:val="20"/>
                <w:szCs w:val="20"/>
              </w:rPr>
              <w:t xml:space="preserve">ÚZ č.1061/2016 Sb., úplná znění zákonů z oblasti zemědělského práva. </w:t>
            </w:r>
          </w:p>
        </w:tc>
      </w:tr>
      <w:tr w:rsidR="00027912" w:rsidRPr="00A048ED" w14:paraId="4B8B2A80" w14:textId="77777777" w:rsidTr="00B92551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3325C88A" w14:textId="77777777" w:rsidR="00027912" w:rsidRPr="00027912" w:rsidRDefault="00027912" w:rsidP="00B92551">
            <w:pPr>
              <w:jc w:val="center"/>
              <w:rPr>
                <w:b/>
              </w:rPr>
            </w:pPr>
            <w:r w:rsidRPr="00027912">
              <w:rPr>
                <w:b/>
              </w:rPr>
              <w:lastRenderedPageBreak/>
              <w:t>Informace ke kombinované nebo distanční formě</w:t>
            </w:r>
          </w:p>
        </w:tc>
      </w:tr>
      <w:tr w:rsidR="00027912" w:rsidRPr="00A048ED" w14:paraId="3D063E0C" w14:textId="77777777" w:rsidTr="00B92551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34EA5E92" w14:textId="77777777" w:rsidR="00027912" w:rsidRPr="00027912" w:rsidRDefault="00027912" w:rsidP="00B92551">
            <w:pPr>
              <w:jc w:val="both"/>
            </w:pPr>
            <w:r w:rsidRPr="00027912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1E3ADA5D" w14:textId="77777777" w:rsidR="00027912" w:rsidRPr="00027912" w:rsidRDefault="00027912" w:rsidP="00B92551">
            <w:pPr>
              <w:jc w:val="both"/>
            </w:pPr>
            <w:r w:rsidRPr="00027912">
              <w:t>10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52D7D4A9" w14:textId="77777777" w:rsidR="00027912" w:rsidRPr="00027912" w:rsidRDefault="00027912" w:rsidP="00B92551">
            <w:pPr>
              <w:jc w:val="both"/>
              <w:rPr>
                <w:b/>
              </w:rPr>
            </w:pPr>
            <w:r w:rsidRPr="00027912">
              <w:rPr>
                <w:b/>
              </w:rPr>
              <w:t xml:space="preserve">hodin </w:t>
            </w:r>
          </w:p>
        </w:tc>
      </w:tr>
      <w:tr w:rsidR="00027912" w:rsidRPr="00A048ED" w14:paraId="62D73C49" w14:textId="77777777" w:rsidTr="00B92551">
        <w:tc>
          <w:tcPr>
            <w:tcW w:w="9855" w:type="dxa"/>
            <w:gridSpan w:val="8"/>
            <w:shd w:val="clear" w:color="auto" w:fill="F7CAAC"/>
          </w:tcPr>
          <w:p w14:paraId="3387265B" w14:textId="77777777" w:rsidR="00027912" w:rsidRPr="00027912" w:rsidRDefault="00027912" w:rsidP="00B92551">
            <w:pPr>
              <w:jc w:val="both"/>
              <w:rPr>
                <w:b/>
              </w:rPr>
            </w:pPr>
            <w:r w:rsidRPr="00027912">
              <w:rPr>
                <w:b/>
              </w:rPr>
              <w:t>Informace o způsobu kontaktu s vyučujícím</w:t>
            </w:r>
          </w:p>
        </w:tc>
      </w:tr>
      <w:tr w:rsidR="00027912" w:rsidRPr="00A048ED" w14:paraId="432180C8" w14:textId="77777777" w:rsidTr="00B92551">
        <w:trPr>
          <w:trHeight w:val="1373"/>
        </w:trPr>
        <w:tc>
          <w:tcPr>
            <w:tcW w:w="9855" w:type="dxa"/>
            <w:gridSpan w:val="8"/>
          </w:tcPr>
          <w:p w14:paraId="7630A471" w14:textId="77777777" w:rsidR="00027912" w:rsidRPr="00027912" w:rsidRDefault="00027912" w:rsidP="00B92551">
            <w:pPr>
              <w:jc w:val="both"/>
            </w:pPr>
            <w:r w:rsidRPr="00027912">
              <w:t>Studenti se účastní výuky ve stanoveném počtu hodin, kde je jim redukovanou formou prezentována látka výše uvedeného rozsahu a jsou jim určeny části učiva k samostatnému nastudování. Hodnocení individuálních úkolů studentů a korekce informací získaných samostudiem probíhá na skupinových a individuálních konzultacích, prostřednictvím elektronické pošty, portálu UTB nebo v systému MOODLE. V souladu s vnitřními předpisy FLKŘ má každý akademický pracovník stanoveny konzultační hodiny v rozsahu minimálně 2 hodiny týdně. Dle potřeby jsou dále konzultace možné i po předchozí emailové či telefonické dohodě.</w:t>
            </w:r>
          </w:p>
        </w:tc>
      </w:tr>
    </w:tbl>
    <w:p w14:paraId="77564AB3" w14:textId="77777777" w:rsidR="00027912" w:rsidRPr="00A048ED" w:rsidRDefault="00027912" w:rsidP="00027912">
      <w:pPr>
        <w:rPr>
          <w:sz w:val="24"/>
          <w:szCs w:val="24"/>
        </w:rPr>
      </w:pPr>
    </w:p>
    <w:p w14:paraId="7513B691" w14:textId="6972D5B3" w:rsidR="00027912" w:rsidRDefault="00027912" w:rsidP="00E45D3E">
      <w:pPr>
        <w:spacing w:after="160" w:line="259" w:lineRule="auto"/>
      </w:pPr>
    </w:p>
    <w:p w14:paraId="757D30B5" w14:textId="77777777" w:rsidR="00027912" w:rsidRDefault="00027912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991"/>
        <w:gridCol w:w="710"/>
        <w:gridCol w:w="889"/>
        <w:gridCol w:w="816"/>
        <w:gridCol w:w="2156"/>
        <w:gridCol w:w="539"/>
        <w:gridCol w:w="668"/>
      </w:tblGrid>
      <w:tr w:rsidR="00B92551" w14:paraId="64C6EEDD" w14:textId="77777777" w:rsidTr="00B92551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2D5659FC" w14:textId="77777777" w:rsidR="00B92551" w:rsidRPr="000B4173" w:rsidRDefault="00B92551" w:rsidP="00B92551">
            <w:pPr>
              <w:jc w:val="both"/>
              <w:rPr>
                <w:b/>
                <w:sz w:val="24"/>
                <w:szCs w:val="24"/>
              </w:rPr>
            </w:pPr>
            <w:r w:rsidRPr="000B4173">
              <w:rPr>
                <w:sz w:val="24"/>
                <w:szCs w:val="24"/>
              </w:rPr>
              <w:lastRenderedPageBreak/>
              <w:br w:type="page"/>
            </w:r>
            <w:r w:rsidRPr="000B4173">
              <w:rPr>
                <w:b/>
                <w:sz w:val="24"/>
                <w:szCs w:val="24"/>
              </w:rPr>
              <w:t>B-III – Charakteristika studijního předmětu</w:t>
            </w:r>
          </w:p>
        </w:tc>
      </w:tr>
      <w:tr w:rsidR="00B92551" w14:paraId="0C039602" w14:textId="77777777" w:rsidTr="00B92551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3EC677B7" w14:textId="77777777" w:rsidR="00B92551" w:rsidRPr="00B92551" w:rsidRDefault="00B92551" w:rsidP="00B92551">
            <w:pPr>
              <w:jc w:val="both"/>
              <w:rPr>
                <w:b/>
              </w:rPr>
            </w:pPr>
            <w:r w:rsidRPr="00B92551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5EEB82BE" w14:textId="77777777" w:rsidR="00B92551" w:rsidRPr="00247F1C" w:rsidRDefault="00B92551" w:rsidP="00B92551">
            <w:pPr>
              <w:jc w:val="both"/>
              <w:rPr>
                <w:b/>
              </w:rPr>
            </w:pPr>
            <w:r w:rsidRPr="00247F1C">
              <w:rPr>
                <w:b/>
              </w:rPr>
              <w:t>Právo v oblasti bezpečnosti a obrany</w:t>
            </w:r>
          </w:p>
        </w:tc>
      </w:tr>
      <w:tr w:rsidR="00B92551" w14:paraId="75C15866" w14:textId="77777777" w:rsidTr="00B92551">
        <w:tc>
          <w:tcPr>
            <w:tcW w:w="3086" w:type="dxa"/>
            <w:shd w:val="clear" w:color="auto" w:fill="F7CAAC"/>
          </w:tcPr>
          <w:p w14:paraId="009E7C2F" w14:textId="77777777" w:rsidR="00B92551" w:rsidRPr="00B92551" w:rsidRDefault="00B92551" w:rsidP="00B92551">
            <w:pPr>
              <w:jc w:val="both"/>
              <w:rPr>
                <w:b/>
              </w:rPr>
            </w:pPr>
            <w:r w:rsidRPr="00B92551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5B0EC60E" w14:textId="5C03D2A0" w:rsidR="00B92551" w:rsidRPr="00B92551" w:rsidRDefault="008546E6" w:rsidP="00B92551">
            <w:pPr>
              <w:jc w:val="both"/>
            </w:pPr>
            <w:r>
              <w:t>povinný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60D0DCA7" w14:textId="77777777" w:rsidR="00B92551" w:rsidRPr="00B92551" w:rsidRDefault="00B92551" w:rsidP="00B92551">
            <w:pPr>
              <w:jc w:val="both"/>
            </w:pPr>
            <w:r w:rsidRPr="00B92551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47ADE89B" w14:textId="77777777" w:rsidR="00B92551" w:rsidRPr="00B92551" w:rsidRDefault="00B92551" w:rsidP="00B92551">
            <w:pPr>
              <w:jc w:val="both"/>
            </w:pPr>
            <w:r w:rsidRPr="00B92551">
              <w:t>1/ZS</w:t>
            </w:r>
          </w:p>
        </w:tc>
      </w:tr>
      <w:tr w:rsidR="00B92551" w14:paraId="62FC1B60" w14:textId="77777777" w:rsidTr="00B92551">
        <w:tc>
          <w:tcPr>
            <w:tcW w:w="3086" w:type="dxa"/>
            <w:shd w:val="clear" w:color="auto" w:fill="F7CAAC"/>
          </w:tcPr>
          <w:p w14:paraId="156935F2" w14:textId="77777777" w:rsidR="00B92551" w:rsidRPr="00B92551" w:rsidRDefault="00B92551" w:rsidP="00B92551">
            <w:pPr>
              <w:jc w:val="both"/>
              <w:rPr>
                <w:b/>
              </w:rPr>
            </w:pPr>
            <w:r w:rsidRPr="00B92551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0047462E" w14:textId="7102DBA0" w:rsidR="00B92551" w:rsidRPr="00B92551" w:rsidRDefault="00B92551" w:rsidP="00B92551">
            <w:pPr>
              <w:jc w:val="both"/>
            </w:pPr>
            <w:r w:rsidRPr="00B92551">
              <w:t>26p +</w:t>
            </w:r>
            <w:r w:rsidR="0050335D">
              <w:t xml:space="preserve"> </w:t>
            </w:r>
            <w:r w:rsidRPr="00B92551">
              <w:t>13s</w:t>
            </w:r>
          </w:p>
        </w:tc>
        <w:tc>
          <w:tcPr>
            <w:tcW w:w="889" w:type="dxa"/>
            <w:shd w:val="clear" w:color="auto" w:fill="F7CAAC"/>
          </w:tcPr>
          <w:p w14:paraId="495C0E34" w14:textId="77777777" w:rsidR="00B92551" w:rsidRPr="00B92551" w:rsidRDefault="00B92551" w:rsidP="00B92551">
            <w:pPr>
              <w:jc w:val="both"/>
              <w:rPr>
                <w:b/>
              </w:rPr>
            </w:pPr>
            <w:r w:rsidRPr="00B92551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6B99C345" w14:textId="77777777" w:rsidR="00B92551" w:rsidRPr="00B92551" w:rsidRDefault="00B92551" w:rsidP="00B92551">
            <w:pPr>
              <w:jc w:val="both"/>
            </w:pPr>
            <w:r w:rsidRPr="00B92551">
              <w:t>39</w:t>
            </w:r>
          </w:p>
        </w:tc>
        <w:tc>
          <w:tcPr>
            <w:tcW w:w="2156" w:type="dxa"/>
            <w:shd w:val="clear" w:color="auto" w:fill="F7CAAC"/>
          </w:tcPr>
          <w:p w14:paraId="04E52941" w14:textId="77777777" w:rsidR="00B92551" w:rsidRPr="00B92551" w:rsidRDefault="00B92551" w:rsidP="00B92551">
            <w:pPr>
              <w:jc w:val="both"/>
              <w:rPr>
                <w:b/>
              </w:rPr>
            </w:pPr>
            <w:r w:rsidRPr="00B92551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666C4767" w14:textId="77777777" w:rsidR="00B92551" w:rsidRPr="00B92551" w:rsidRDefault="00B92551" w:rsidP="00B92551">
            <w:pPr>
              <w:jc w:val="both"/>
            </w:pPr>
            <w:r w:rsidRPr="00B92551">
              <w:t>3</w:t>
            </w:r>
          </w:p>
        </w:tc>
      </w:tr>
      <w:tr w:rsidR="00B92551" w14:paraId="38A4F427" w14:textId="77777777" w:rsidTr="00B92551">
        <w:tc>
          <w:tcPr>
            <w:tcW w:w="3086" w:type="dxa"/>
            <w:shd w:val="clear" w:color="auto" w:fill="F7CAAC"/>
          </w:tcPr>
          <w:p w14:paraId="7CB30D5C" w14:textId="77777777" w:rsidR="00B92551" w:rsidRPr="00B92551" w:rsidRDefault="00B92551" w:rsidP="00B92551">
            <w:pPr>
              <w:jc w:val="both"/>
              <w:rPr>
                <w:b/>
              </w:rPr>
            </w:pPr>
            <w:r w:rsidRPr="00B92551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7C147A4E" w14:textId="77777777" w:rsidR="00B92551" w:rsidRPr="00B92551" w:rsidRDefault="00B92551" w:rsidP="00B92551">
            <w:pPr>
              <w:jc w:val="both"/>
            </w:pPr>
          </w:p>
        </w:tc>
      </w:tr>
      <w:tr w:rsidR="00B92551" w14:paraId="08888CFA" w14:textId="77777777" w:rsidTr="00B92551">
        <w:tc>
          <w:tcPr>
            <w:tcW w:w="3086" w:type="dxa"/>
            <w:shd w:val="clear" w:color="auto" w:fill="F7CAAC"/>
          </w:tcPr>
          <w:p w14:paraId="2B3752B6" w14:textId="77777777" w:rsidR="00B92551" w:rsidRPr="00B92551" w:rsidRDefault="00B92551" w:rsidP="00B92551">
            <w:pPr>
              <w:jc w:val="both"/>
              <w:rPr>
                <w:b/>
              </w:rPr>
            </w:pPr>
            <w:r w:rsidRPr="00B92551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046CE218" w14:textId="242E4672" w:rsidR="00B92551" w:rsidRPr="00B92551" w:rsidRDefault="00E07675" w:rsidP="00B92551">
            <w:pPr>
              <w:jc w:val="both"/>
            </w:pPr>
            <w:r>
              <w:t>Klasifikovaný zápočet.</w:t>
            </w:r>
          </w:p>
        </w:tc>
        <w:tc>
          <w:tcPr>
            <w:tcW w:w="2156" w:type="dxa"/>
            <w:shd w:val="clear" w:color="auto" w:fill="F7CAAC"/>
          </w:tcPr>
          <w:p w14:paraId="602A5B41" w14:textId="77777777" w:rsidR="00B92551" w:rsidRPr="00B92551" w:rsidRDefault="00B92551" w:rsidP="00B92551">
            <w:pPr>
              <w:jc w:val="both"/>
              <w:rPr>
                <w:b/>
              </w:rPr>
            </w:pPr>
            <w:r w:rsidRPr="00B92551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53FBB0B7" w14:textId="77777777" w:rsidR="00B92551" w:rsidRPr="00B92551" w:rsidRDefault="00B92551" w:rsidP="00B92551">
            <w:pPr>
              <w:jc w:val="both"/>
            </w:pPr>
            <w:r w:rsidRPr="00B92551">
              <w:t>přednášky</w:t>
            </w:r>
          </w:p>
          <w:p w14:paraId="79B75017" w14:textId="77777777" w:rsidR="00B92551" w:rsidRPr="00B92551" w:rsidRDefault="00B92551" w:rsidP="00B92551">
            <w:pPr>
              <w:jc w:val="both"/>
            </w:pPr>
            <w:r w:rsidRPr="00B92551">
              <w:t>semináře</w:t>
            </w:r>
          </w:p>
        </w:tc>
      </w:tr>
      <w:tr w:rsidR="00B92551" w14:paraId="1DB0E083" w14:textId="77777777" w:rsidTr="00B92551">
        <w:tc>
          <w:tcPr>
            <w:tcW w:w="3086" w:type="dxa"/>
            <w:shd w:val="clear" w:color="auto" w:fill="F7CAAC"/>
          </w:tcPr>
          <w:p w14:paraId="799507CB" w14:textId="77777777" w:rsidR="00B92551" w:rsidRPr="00B92551" w:rsidRDefault="00B92551" w:rsidP="00B92551">
            <w:pPr>
              <w:jc w:val="both"/>
              <w:rPr>
                <w:b/>
              </w:rPr>
            </w:pPr>
            <w:r w:rsidRPr="00B92551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558E0B1" w14:textId="308B3AE3" w:rsidR="00B92551" w:rsidRPr="00B92551" w:rsidRDefault="00B92551" w:rsidP="00B92551">
            <w:pPr>
              <w:jc w:val="both"/>
            </w:pPr>
            <w:r w:rsidRPr="00B92551">
              <w:t>Vypracování seminární práce podle požadavků vyučujícího, 80% aktivní účast na seminářích, ústní ověření znalostí.</w:t>
            </w:r>
          </w:p>
        </w:tc>
      </w:tr>
      <w:tr w:rsidR="00B92551" w14:paraId="4924ADE8" w14:textId="77777777" w:rsidTr="00B92551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25A1BEE2" w14:textId="77777777" w:rsidR="00B92551" w:rsidRPr="00B92551" w:rsidRDefault="00B92551" w:rsidP="00B92551">
            <w:pPr>
              <w:jc w:val="both"/>
            </w:pPr>
          </w:p>
        </w:tc>
      </w:tr>
      <w:tr w:rsidR="00B92551" w14:paraId="10212DEB" w14:textId="77777777" w:rsidTr="00B92551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F3073E7" w14:textId="77777777" w:rsidR="00B92551" w:rsidRPr="00B92551" w:rsidRDefault="00B92551" w:rsidP="00B92551">
            <w:pPr>
              <w:jc w:val="both"/>
              <w:rPr>
                <w:b/>
              </w:rPr>
            </w:pPr>
            <w:r w:rsidRPr="00B92551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20DB177F" w14:textId="77777777" w:rsidR="00B92551" w:rsidRPr="00B92551" w:rsidRDefault="00B92551" w:rsidP="00B92551">
            <w:pPr>
              <w:jc w:val="both"/>
            </w:pPr>
            <w:r w:rsidRPr="00B92551">
              <w:t xml:space="preserve">JUDr. Radomíra Veselá, PhD. </w:t>
            </w:r>
            <w:proofErr w:type="gramStart"/>
            <w:r w:rsidRPr="00B92551">
              <w:t>LL.M.</w:t>
            </w:r>
            <w:proofErr w:type="gramEnd"/>
          </w:p>
        </w:tc>
      </w:tr>
      <w:tr w:rsidR="00B92551" w14:paraId="0199C3BB" w14:textId="77777777" w:rsidTr="00B92551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3EB4E7C" w14:textId="77777777" w:rsidR="00B92551" w:rsidRPr="00B92551" w:rsidRDefault="00B92551" w:rsidP="00B92551">
            <w:pPr>
              <w:jc w:val="both"/>
              <w:rPr>
                <w:b/>
              </w:rPr>
            </w:pPr>
            <w:r w:rsidRPr="00B92551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52EDB23" w14:textId="7F16A272" w:rsidR="00B92551" w:rsidRPr="00B92551" w:rsidRDefault="00B92551" w:rsidP="00B92551">
            <w:pPr>
              <w:jc w:val="both"/>
            </w:pPr>
            <w:r w:rsidRPr="00B92551">
              <w:t>Garant stanovuje obsah přednášek, seminářů a koncepci studijního předmětu</w:t>
            </w:r>
            <w:r>
              <w:t>, vede přednášky a semináře v rozsahu 100 %.</w:t>
            </w:r>
            <w:r w:rsidRPr="00B92551">
              <w:t xml:space="preserve"> </w:t>
            </w:r>
          </w:p>
        </w:tc>
      </w:tr>
      <w:tr w:rsidR="00247F1C" w14:paraId="0334491E" w14:textId="77777777" w:rsidTr="00B92551">
        <w:tc>
          <w:tcPr>
            <w:tcW w:w="3086" w:type="dxa"/>
            <w:shd w:val="clear" w:color="auto" w:fill="F7CAAC"/>
          </w:tcPr>
          <w:p w14:paraId="02F693A3" w14:textId="77777777" w:rsidR="00247F1C" w:rsidRPr="00B92551" w:rsidRDefault="00247F1C" w:rsidP="00247F1C">
            <w:pPr>
              <w:jc w:val="both"/>
              <w:rPr>
                <w:b/>
              </w:rPr>
            </w:pPr>
            <w:r w:rsidRPr="00B92551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88A7842" w14:textId="14BA1D80" w:rsidR="00247F1C" w:rsidRPr="00B92551" w:rsidRDefault="00247F1C" w:rsidP="00247F1C">
            <w:pPr>
              <w:jc w:val="both"/>
            </w:pPr>
            <w:r w:rsidRPr="00B92551">
              <w:t xml:space="preserve">JUDr. Radomíra Veselá, PhD. </w:t>
            </w:r>
            <w:proofErr w:type="gramStart"/>
            <w:r w:rsidRPr="00B92551">
              <w:t>LL.M.</w:t>
            </w:r>
            <w:proofErr w:type="gramEnd"/>
            <w:r w:rsidRPr="00B92551">
              <w:t xml:space="preserve"> – přednášky (100 %), semináře (100 %)</w:t>
            </w:r>
          </w:p>
        </w:tc>
      </w:tr>
      <w:tr w:rsidR="00247F1C" w14:paraId="12261626" w14:textId="77777777" w:rsidTr="00B92551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07E5B38E" w14:textId="163F3891" w:rsidR="00247F1C" w:rsidRPr="00B92551" w:rsidRDefault="00247F1C" w:rsidP="00247F1C">
            <w:pPr>
              <w:jc w:val="both"/>
            </w:pPr>
          </w:p>
        </w:tc>
      </w:tr>
      <w:tr w:rsidR="00247F1C" w14:paraId="7A444778" w14:textId="77777777" w:rsidTr="00B92551">
        <w:tc>
          <w:tcPr>
            <w:tcW w:w="3086" w:type="dxa"/>
            <w:shd w:val="clear" w:color="auto" w:fill="F7CAAC"/>
          </w:tcPr>
          <w:p w14:paraId="5A2C65D1" w14:textId="77777777" w:rsidR="00247F1C" w:rsidRPr="00B92551" w:rsidRDefault="00247F1C" w:rsidP="00247F1C">
            <w:pPr>
              <w:jc w:val="both"/>
              <w:rPr>
                <w:b/>
              </w:rPr>
            </w:pPr>
            <w:r w:rsidRPr="00B92551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44AF274" w14:textId="77777777" w:rsidR="00247F1C" w:rsidRPr="00B92551" w:rsidRDefault="00247F1C" w:rsidP="00247F1C">
            <w:pPr>
              <w:jc w:val="both"/>
            </w:pPr>
          </w:p>
        </w:tc>
      </w:tr>
      <w:tr w:rsidR="00247F1C" w14:paraId="134C35EE" w14:textId="77777777" w:rsidTr="00B92551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2876C633" w14:textId="77777777" w:rsidR="00247F1C" w:rsidRPr="00B92551" w:rsidRDefault="00247F1C" w:rsidP="00247F1C">
            <w:pPr>
              <w:jc w:val="both"/>
              <w:rPr>
                <w:color w:val="000000"/>
                <w:shd w:val="clear" w:color="auto" w:fill="FFFFFF"/>
              </w:rPr>
            </w:pPr>
            <w:r w:rsidRPr="00B92551">
              <w:rPr>
                <w:color w:val="000000"/>
                <w:shd w:val="clear" w:color="auto" w:fill="FFFFFF"/>
              </w:rPr>
              <w:t>Předmět prohlubuje znalosti, dovednosti a způsobilosti v oblasti právní úpravy a prostředků bezpečnosti a obrany v ČR a v EU. Právní předpisy veřejného práva ČR aplikuje na aktuální bezpečnostní problémy.</w:t>
            </w:r>
          </w:p>
          <w:p w14:paraId="6F9E52E3" w14:textId="77777777" w:rsidR="00247F1C" w:rsidRPr="00B92551" w:rsidRDefault="00247F1C" w:rsidP="00247F1C">
            <w:pPr>
              <w:jc w:val="both"/>
              <w:rPr>
                <w:color w:val="000000"/>
                <w:shd w:val="clear" w:color="auto" w:fill="FFFFFF"/>
              </w:rPr>
            </w:pPr>
          </w:p>
          <w:p w14:paraId="27DECFCB" w14:textId="77777777" w:rsidR="00247F1C" w:rsidRPr="00B92551" w:rsidRDefault="00247F1C" w:rsidP="00247F1C">
            <w:pPr>
              <w:jc w:val="both"/>
            </w:pPr>
            <w:r w:rsidRPr="00B92551">
              <w:t>Vyučovaná témata:</w:t>
            </w:r>
          </w:p>
          <w:p w14:paraId="29D66601" w14:textId="7E8D057C" w:rsidR="00247F1C" w:rsidRPr="00B92551" w:rsidRDefault="00247F1C" w:rsidP="00FB1440">
            <w:pPr>
              <w:numPr>
                <w:ilvl w:val="0"/>
                <w:numId w:val="41"/>
              </w:numPr>
              <w:jc w:val="both"/>
            </w:pPr>
            <w:r w:rsidRPr="00B92551">
              <w:t>Postavení práva bezpečnosti a obrany v systému veřejného práva ČR a vymezení základního pojmového aparátu v této oblasti</w:t>
            </w:r>
            <w:r>
              <w:t>.</w:t>
            </w:r>
            <w:r w:rsidRPr="00B92551">
              <w:t xml:space="preserve"> </w:t>
            </w:r>
          </w:p>
          <w:p w14:paraId="2114043D" w14:textId="2A66E298" w:rsidR="00247F1C" w:rsidRPr="00B92551" w:rsidRDefault="00247F1C" w:rsidP="00FB1440">
            <w:pPr>
              <w:numPr>
                <w:ilvl w:val="0"/>
                <w:numId w:val="41"/>
              </w:numPr>
              <w:jc w:val="both"/>
            </w:pPr>
            <w:r w:rsidRPr="00B92551">
              <w:t>Vývoj legislativy v oblasti bezpečnosti a obrany od roku 1989 doposud</w:t>
            </w:r>
            <w:r>
              <w:t>.</w:t>
            </w:r>
          </w:p>
          <w:p w14:paraId="17F363C4" w14:textId="0307064E" w:rsidR="00247F1C" w:rsidRPr="00B92551" w:rsidRDefault="00247F1C" w:rsidP="00FB1440">
            <w:pPr>
              <w:numPr>
                <w:ilvl w:val="0"/>
                <w:numId w:val="41"/>
              </w:numPr>
              <w:jc w:val="both"/>
            </w:pPr>
            <w:r w:rsidRPr="00B92551">
              <w:t>Legitimita a legislativa v oblasti bezpečnosti a obrany</w:t>
            </w:r>
            <w:r>
              <w:t>.</w:t>
            </w:r>
          </w:p>
          <w:p w14:paraId="6F47143E" w14:textId="7FABE878" w:rsidR="00247F1C" w:rsidRPr="00B92551" w:rsidRDefault="00247F1C" w:rsidP="00FB1440">
            <w:pPr>
              <w:numPr>
                <w:ilvl w:val="0"/>
                <w:numId w:val="41"/>
              </w:numPr>
              <w:jc w:val="both"/>
            </w:pPr>
            <w:r w:rsidRPr="00B92551">
              <w:t>Bezpečnost a obrana státu z pohledu českého správního práva</w:t>
            </w:r>
            <w:r>
              <w:t>.</w:t>
            </w:r>
          </w:p>
          <w:p w14:paraId="14E077A7" w14:textId="6CE89B7A" w:rsidR="00247F1C" w:rsidRPr="00B92551" w:rsidRDefault="00247F1C" w:rsidP="00FB1440">
            <w:pPr>
              <w:numPr>
                <w:ilvl w:val="0"/>
                <w:numId w:val="41"/>
              </w:numPr>
              <w:jc w:val="both"/>
            </w:pPr>
            <w:r w:rsidRPr="00B92551">
              <w:t>Základy trestního práva se zaměřením na oblast bezpečnosti a obrany</w:t>
            </w:r>
            <w:r>
              <w:t>.</w:t>
            </w:r>
          </w:p>
          <w:p w14:paraId="025AEF27" w14:textId="77777777" w:rsidR="00247F1C" w:rsidRPr="00B92551" w:rsidRDefault="00247F1C" w:rsidP="00FB1440">
            <w:pPr>
              <w:numPr>
                <w:ilvl w:val="0"/>
                <w:numId w:val="41"/>
              </w:numPr>
              <w:jc w:val="both"/>
            </w:pPr>
            <w:r w:rsidRPr="00B92551">
              <w:rPr>
                <w:color w:val="333333"/>
                <w:shd w:val="clear" w:color="auto" w:fill="FFFFFF"/>
              </w:rPr>
              <w:t xml:space="preserve">Europeizace trestního práva a zasazení trestněprávních norem ČR do práva EU. </w:t>
            </w:r>
          </w:p>
          <w:p w14:paraId="75956875" w14:textId="0C552D2F" w:rsidR="00247F1C" w:rsidRPr="00B92551" w:rsidRDefault="00247F1C" w:rsidP="00FB1440">
            <w:pPr>
              <w:numPr>
                <w:ilvl w:val="0"/>
                <w:numId w:val="41"/>
              </w:numPr>
              <w:jc w:val="both"/>
            </w:pPr>
            <w:r w:rsidRPr="00B92551">
              <w:t>Legislativa policejní a soudní spolupráce členských států EU</w:t>
            </w:r>
            <w:r>
              <w:t>.</w:t>
            </w:r>
          </w:p>
          <w:p w14:paraId="7FD540AC" w14:textId="1D302C7F" w:rsidR="00247F1C" w:rsidRPr="00B92551" w:rsidRDefault="00247F1C" w:rsidP="00FB1440">
            <w:pPr>
              <w:numPr>
                <w:ilvl w:val="0"/>
                <w:numId w:val="41"/>
              </w:numPr>
              <w:jc w:val="both"/>
            </w:pPr>
            <w:r w:rsidRPr="00B92551">
              <w:t>Evropská témata a prevenční opatření vůči nim</w:t>
            </w:r>
            <w:r>
              <w:t>.</w:t>
            </w:r>
          </w:p>
          <w:p w14:paraId="331EF41B" w14:textId="183BC0AE" w:rsidR="00247F1C" w:rsidRPr="00B92551" w:rsidRDefault="00247F1C" w:rsidP="00FB1440">
            <w:pPr>
              <w:numPr>
                <w:ilvl w:val="0"/>
                <w:numId w:val="41"/>
              </w:numPr>
              <w:jc w:val="both"/>
            </w:pPr>
            <w:r w:rsidRPr="00B92551">
              <w:t>Standardy spolupráce bezpečnostních složek v rámci EU a ČR</w:t>
            </w:r>
            <w:r>
              <w:t>.</w:t>
            </w:r>
          </w:p>
          <w:p w14:paraId="45877FC2" w14:textId="44D6AC2B" w:rsidR="00247F1C" w:rsidRPr="00B92551" w:rsidRDefault="00247F1C" w:rsidP="00FB1440">
            <w:pPr>
              <w:numPr>
                <w:ilvl w:val="0"/>
                <w:numId w:val="41"/>
              </w:numPr>
              <w:jc w:val="both"/>
            </w:pPr>
            <w:r w:rsidRPr="00B92551">
              <w:t>Informační systémy v rámci EU a jejich právní rámec s aspektem na ochranu osobních dat a jejich zneužití</w:t>
            </w:r>
            <w:r>
              <w:t>.</w:t>
            </w:r>
          </w:p>
          <w:p w14:paraId="7A3D080B" w14:textId="5BA31E9A" w:rsidR="00247F1C" w:rsidRPr="00B92551" w:rsidRDefault="00247F1C" w:rsidP="00FB1440">
            <w:pPr>
              <w:numPr>
                <w:ilvl w:val="0"/>
                <w:numId w:val="41"/>
              </w:numPr>
              <w:jc w:val="both"/>
            </w:pPr>
            <w:r w:rsidRPr="00B92551">
              <w:t>Základy mezinárodního humanitárního práva</w:t>
            </w:r>
            <w:r>
              <w:t>.</w:t>
            </w:r>
          </w:p>
          <w:p w14:paraId="126A94A5" w14:textId="34A2A281" w:rsidR="00247F1C" w:rsidRPr="00B92551" w:rsidRDefault="00247F1C" w:rsidP="00FB1440">
            <w:pPr>
              <w:numPr>
                <w:ilvl w:val="0"/>
                <w:numId w:val="41"/>
              </w:numPr>
              <w:jc w:val="both"/>
            </w:pPr>
            <w:r w:rsidRPr="00B92551">
              <w:t>Implementace mezinárodního humanitárního práva do práva národního</w:t>
            </w:r>
            <w:r>
              <w:t>.</w:t>
            </w:r>
          </w:p>
          <w:p w14:paraId="1DD54128" w14:textId="54BA468F" w:rsidR="00247F1C" w:rsidRPr="00B92551" w:rsidRDefault="00247F1C" w:rsidP="00FB1440">
            <w:pPr>
              <w:numPr>
                <w:ilvl w:val="0"/>
                <w:numId w:val="41"/>
              </w:numPr>
              <w:jc w:val="both"/>
            </w:pPr>
            <w:r w:rsidRPr="00B92551">
              <w:t>Základy mezinárodního zdravotnického práva a implementace mezinárodních zdravotnických předpisů v</w:t>
            </w:r>
            <w:r>
              <w:t> </w:t>
            </w:r>
            <w:r w:rsidRPr="00B92551">
              <w:t>ČR</w:t>
            </w:r>
            <w:r>
              <w:t>.</w:t>
            </w:r>
          </w:p>
          <w:p w14:paraId="19314C63" w14:textId="77777777" w:rsidR="00247F1C" w:rsidRPr="00B92551" w:rsidRDefault="00247F1C" w:rsidP="00247F1C">
            <w:pPr>
              <w:ind w:left="720"/>
              <w:jc w:val="both"/>
            </w:pPr>
          </w:p>
        </w:tc>
      </w:tr>
      <w:tr w:rsidR="00247F1C" w14:paraId="31A22B7E" w14:textId="77777777" w:rsidTr="00B92551">
        <w:trPr>
          <w:trHeight w:val="265"/>
        </w:trPr>
        <w:tc>
          <w:tcPr>
            <w:tcW w:w="4077" w:type="dxa"/>
            <w:gridSpan w:val="2"/>
            <w:tcBorders>
              <w:top w:val="nil"/>
            </w:tcBorders>
            <w:shd w:val="clear" w:color="auto" w:fill="F7CAAC"/>
          </w:tcPr>
          <w:p w14:paraId="6DBD9545" w14:textId="77777777" w:rsidR="00247F1C" w:rsidRPr="00B92551" w:rsidRDefault="00247F1C" w:rsidP="00247F1C">
            <w:pPr>
              <w:jc w:val="both"/>
            </w:pPr>
            <w:r w:rsidRPr="00B92551">
              <w:rPr>
                <w:b/>
              </w:rPr>
              <w:t>Studijní literatura a studijní pomůcky</w:t>
            </w:r>
          </w:p>
        </w:tc>
        <w:tc>
          <w:tcPr>
            <w:tcW w:w="5778" w:type="dxa"/>
            <w:gridSpan w:val="6"/>
            <w:tcBorders>
              <w:top w:val="nil"/>
              <w:bottom w:val="nil"/>
            </w:tcBorders>
          </w:tcPr>
          <w:p w14:paraId="1D145F8B" w14:textId="77777777" w:rsidR="00247F1C" w:rsidRPr="00B92551" w:rsidRDefault="00247F1C" w:rsidP="00247F1C">
            <w:pPr>
              <w:jc w:val="both"/>
            </w:pPr>
          </w:p>
        </w:tc>
      </w:tr>
      <w:tr w:rsidR="00247F1C" w14:paraId="668736AE" w14:textId="77777777" w:rsidTr="00B92551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356B4C01" w14:textId="77777777" w:rsidR="00247F1C" w:rsidRPr="009B7BB2" w:rsidRDefault="00247F1C" w:rsidP="00247F1C">
            <w:pPr>
              <w:jc w:val="both"/>
              <w:rPr>
                <w:b/>
              </w:rPr>
            </w:pPr>
            <w:r w:rsidRPr="009B7BB2">
              <w:rPr>
                <w:b/>
              </w:rPr>
              <w:t>Povinná literatura:</w:t>
            </w:r>
          </w:p>
          <w:p w14:paraId="3DE02105" w14:textId="77777777" w:rsidR="009B7BB2" w:rsidRPr="009B7BB2" w:rsidRDefault="009B7BB2" w:rsidP="009B7BB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5430"/>
              </w:tabs>
              <w:contextualSpacing/>
              <w:rPr>
                <w:b/>
              </w:rPr>
            </w:pPr>
            <w:r w:rsidRPr="009B7BB2">
              <w:t xml:space="preserve">PORADA, Viktor. </w:t>
            </w:r>
            <w:r w:rsidRPr="009B7BB2">
              <w:rPr>
                <w:i/>
              </w:rPr>
              <w:t>Bezpečnostní vědy: úvod do teorie, metodologie a bezpečnostní terminologie</w:t>
            </w:r>
            <w:r w:rsidRPr="009B7BB2">
              <w:t>. Plzeň: Vydavatelství a nakladatelství Aleš Čeněk, 2019. ISBN 978-807-3807-580.</w:t>
            </w:r>
          </w:p>
          <w:p w14:paraId="5A5FA51E" w14:textId="77777777" w:rsidR="009B7BB2" w:rsidRPr="009B7BB2" w:rsidRDefault="009B7BB2" w:rsidP="009B7BB2">
            <w:pPr>
              <w:pStyle w:val="Odstavecseseznamem"/>
              <w:autoSpaceDE w:val="0"/>
              <w:autoSpaceDN w:val="0"/>
              <w:adjustRightInd w:val="0"/>
              <w:ind w:left="0"/>
              <w:jc w:val="both"/>
            </w:pPr>
            <w:r w:rsidRPr="009B7BB2">
              <w:t>JELÍNEK, Jiří. </w:t>
            </w:r>
            <w:r w:rsidRPr="009B7BB2">
              <w:rPr>
                <w:i/>
                <w:iCs/>
              </w:rPr>
              <w:t>Trestní právo hmotné: obecná část, zvláštní část. </w:t>
            </w:r>
            <w:r w:rsidRPr="009B7BB2">
              <w:t>8.</w:t>
            </w:r>
            <w:r w:rsidRPr="009B7BB2">
              <w:rPr>
                <w:i/>
                <w:iCs/>
              </w:rPr>
              <w:t> </w:t>
            </w:r>
            <w:r w:rsidRPr="009B7BB2">
              <w:t>aktualizované vydání. Praha: Leges, 2022. Student (Leges). ISBN 978-80-7502-576-0.</w:t>
            </w:r>
          </w:p>
          <w:p w14:paraId="224E43BF" w14:textId="77777777" w:rsidR="009B7BB2" w:rsidRPr="009B7BB2" w:rsidRDefault="009B7BB2" w:rsidP="009B7BB2">
            <w:pPr>
              <w:shd w:val="clear" w:color="auto" w:fill="FFFFFF"/>
            </w:pPr>
            <w:r w:rsidRPr="009B7BB2">
              <w:t>PIKNA, Bohumil. </w:t>
            </w:r>
            <w:r w:rsidRPr="009B7BB2">
              <w:rPr>
                <w:i/>
                <w:iCs/>
              </w:rPr>
              <w:t>Vnitřní bezpečnost v právu a politice EU</w:t>
            </w:r>
            <w:r w:rsidRPr="009B7BB2">
              <w:t>. Plzeň: Vydavatelství a nakladatelství Aleš Čeněk, s.r.o., 2019. ISBN 978-80-7380-783-2.</w:t>
            </w:r>
          </w:p>
          <w:p w14:paraId="1249B3DE" w14:textId="77777777" w:rsidR="00247F1C" w:rsidRPr="009B7BB2" w:rsidRDefault="00247F1C" w:rsidP="00247F1C">
            <w:pPr>
              <w:jc w:val="both"/>
              <w:rPr>
                <w:b/>
              </w:rPr>
            </w:pPr>
          </w:p>
          <w:p w14:paraId="30860605" w14:textId="77777777" w:rsidR="00247F1C" w:rsidRPr="009B7BB2" w:rsidRDefault="00247F1C" w:rsidP="00247F1C">
            <w:pPr>
              <w:jc w:val="both"/>
              <w:rPr>
                <w:b/>
              </w:rPr>
            </w:pPr>
            <w:r w:rsidRPr="009B7BB2">
              <w:rPr>
                <w:b/>
              </w:rPr>
              <w:t>Doporučená literatura:</w:t>
            </w:r>
          </w:p>
          <w:p w14:paraId="7A9807E3" w14:textId="77777777" w:rsidR="009B7BB2" w:rsidRPr="009B7BB2" w:rsidRDefault="009B7BB2" w:rsidP="009B7BB2">
            <w:pPr>
              <w:shd w:val="clear" w:color="auto" w:fill="FFFFFF"/>
            </w:pPr>
            <w:r w:rsidRPr="009B7BB2">
              <w:t xml:space="preserve">BALABÁN, Miloš a Bohuslav PERNICA. </w:t>
            </w:r>
            <w:r w:rsidRPr="009B7BB2">
              <w:rPr>
                <w:i/>
              </w:rPr>
              <w:t>Bezpečnostní systém ČR: problémy a výzvy</w:t>
            </w:r>
            <w:r w:rsidRPr="009B7BB2">
              <w:t>. Praha: Karolinum, 2015. ISBN 978-80-246-3150-9.</w:t>
            </w:r>
          </w:p>
          <w:p w14:paraId="35738C4C" w14:textId="77777777" w:rsidR="009B7BB2" w:rsidRPr="009B7BB2" w:rsidRDefault="009B7BB2" w:rsidP="009B7BB2">
            <w:pPr>
              <w:pStyle w:val="Odstavecseseznamem"/>
              <w:autoSpaceDE w:val="0"/>
              <w:autoSpaceDN w:val="0"/>
              <w:adjustRightInd w:val="0"/>
              <w:ind w:left="0"/>
              <w:jc w:val="both"/>
            </w:pPr>
            <w:r w:rsidRPr="009B7BB2">
              <w:t xml:space="preserve">JANKŮ, Martin. </w:t>
            </w:r>
            <w:r w:rsidRPr="009B7BB2">
              <w:rPr>
                <w:i/>
              </w:rPr>
              <w:t>Základy práva pro posluchače neprávnických fakult</w:t>
            </w:r>
            <w:r w:rsidRPr="009B7BB2">
              <w:t xml:space="preserve">. Praha: </w:t>
            </w:r>
            <w:proofErr w:type="gramStart"/>
            <w:r w:rsidRPr="009B7BB2">
              <w:t>C.H.</w:t>
            </w:r>
            <w:proofErr w:type="gramEnd"/>
            <w:r w:rsidRPr="009B7BB2">
              <w:t>Beck, 2022. 776 s. ISBN: 978-80-7400-611-1.</w:t>
            </w:r>
          </w:p>
          <w:p w14:paraId="2CDA0AC4" w14:textId="77777777" w:rsidR="009B7BB2" w:rsidRPr="009B7BB2" w:rsidRDefault="009B7BB2" w:rsidP="009B7BB2">
            <w:pPr>
              <w:pStyle w:val="Odstavecseseznamem"/>
              <w:autoSpaceDE w:val="0"/>
              <w:autoSpaceDN w:val="0"/>
              <w:adjustRightInd w:val="0"/>
              <w:ind w:left="0"/>
              <w:jc w:val="both"/>
            </w:pPr>
            <w:r w:rsidRPr="009B7BB2">
              <w:t>JELÍNEK, Jiří a kol. </w:t>
            </w:r>
            <w:r w:rsidRPr="009B7BB2">
              <w:rPr>
                <w:i/>
                <w:iCs/>
              </w:rPr>
              <w:t>Trestní právo EU</w:t>
            </w:r>
            <w:r w:rsidRPr="009B7BB2">
              <w:t>. Praha: Leges, 2019. ISBN 978-80-7502-375-9.</w:t>
            </w:r>
          </w:p>
          <w:p w14:paraId="43DBBBCC" w14:textId="77777777" w:rsidR="009B7BB2" w:rsidRPr="009B7BB2" w:rsidRDefault="009B7BB2" w:rsidP="009B7BB2">
            <w:pPr>
              <w:pStyle w:val="Odstavecseseznamem"/>
              <w:autoSpaceDE w:val="0"/>
              <w:autoSpaceDN w:val="0"/>
              <w:adjustRightInd w:val="0"/>
              <w:ind w:left="0"/>
              <w:jc w:val="both"/>
            </w:pPr>
            <w:r w:rsidRPr="009B7BB2">
              <w:t>JELÍNEK, Jiří a kol., </w:t>
            </w:r>
            <w:r w:rsidRPr="009B7BB2">
              <w:rPr>
                <w:i/>
                <w:iCs/>
              </w:rPr>
              <w:t>Trestní zákoník a trestní řád: s poznámkami a judikaturou.</w:t>
            </w:r>
            <w:r w:rsidRPr="009B7BB2">
              <w:t> Praha: Leges, 2020. ISBN 978-80-7502-395-7.</w:t>
            </w:r>
          </w:p>
          <w:p w14:paraId="5FC05C98" w14:textId="77777777" w:rsidR="009B7BB2" w:rsidRPr="009B7BB2" w:rsidRDefault="009B7BB2" w:rsidP="009B7BB2">
            <w:pPr>
              <w:jc w:val="both"/>
              <w:rPr>
                <w:i/>
              </w:rPr>
            </w:pPr>
            <w:r w:rsidRPr="009B7BB2">
              <w:lastRenderedPageBreak/>
              <w:t xml:space="preserve">NOVÁK Daniel a Miroslav MAREŠ. </w:t>
            </w:r>
            <w:r w:rsidRPr="009B7BB2">
              <w:rPr>
                <w:i/>
              </w:rPr>
              <w:t>Ústavní zákon o bezpečnosti České republiky. Komentář.</w:t>
            </w:r>
          </w:p>
          <w:p w14:paraId="71AD2B1A" w14:textId="77777777" w:rsidR="009B7BB2" w:rsidRPr="009B7BB2" w:rsidRDefault="009B7BB2" w:rsidP="009B7BB2">
            <w:pPr>
              <w:shd w:val="clear" w:color="auto" w:fill="FFFFFF"/>
            </w:pPr>
            <w:r w:rsidRPr="009B7BB2">
              <w:t>Praha: Wolters Kluwer ČR, 2019. ISBN 978-80-7598-202-5.</w:t>
            </w:r>
          </w:p>
          <w:p w14:paraId="1B5B7644" w14:textId="77777777" w:rsidR="009B7BB2" w:rsidRPr="009B7BB2" w:rsidRDefault="009B7BB2" w:rsidP="009B7BB2">
            <w:pPr>
              <w:shd w:val="clear" w:color="auto" w:fill="FFFFFF"/>
            </w:pPr>
            <w:r w:rsidRPr="009B7BB2">
              <w:t xml:space="preserve">ONDŘEJ, Jan a kol. </w:t>
            </w:r>
            <w:r w:rsidRPr="009B7BB2">
              <w:rPr>
                <w:i/>
                <w:iCs/>
              </w:rPr>
              <w:t>Mezinárodní humanitární právo</w:t>
            </w:r>
            <w:r w:rsidRPr="009B7BB2">
              <w:t xml:space="preserve">. Praha: </w:t>
            </w:r>
            <w:proofErr w:type="gramStart"/>
            <w:r w:rsidRPr="009B7BB2">
              <w:t>C.H.</w:t>
            </w:r>
            <w:proofErr w:type="gramEnd"/>
            <w:r w:rsidRPr="009B7BB2">
              <w:t xml:space="preserve"> Beck, 2010. 560 s. ISBN </w:t>
            </w:r>
            <w:r w:rsidRPr="009B7BB2">
              <w:rPr>
                <w:shd w:val="clear" w:color="auto" w:fill="FFFFFF"/>
              </w:rPr>
              <w:t>978-80-7400-185-7</w:t>
            </w:r>
          </w:p>
          <w:p w14:paraId="1ED4BEE2" w14:textId="77777777" w:rsidR="009B7BB2" w:rsidRPr="009B7BB2" w:rsidRDefault="009B7BB2" w:rsidP="009B7BB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5430"/>
              </w:tabs>
              <w:contextualSpacing/>
            </w:pPr>
            <w:r w:rsidRPr="009B7BB2">
              <w:t xml:space="preserve">ŠUSTEK, Petr a Tomáš HOLČAPEK a kol. </w:t>
            </w:r>
            <w:r w:rsidRPr="009B7BB2">
              <w:rPr>
                <w:i/>
                <w:iCs/>
              </w:rPr>
              <w:t>Zdravotnické právo</w:t>
            </w:r>
            <w:r w:rsidRPr="009B7BB2">
              <w:t>. Praha: Wolters Kluwer, 2017. 852 s. ISBN 978-80-7552-321-1.  </w:t>
            </w:r>
          </w:p>
          <w:p w14:paraId="62ABB612" w14:textId="77777777" w:rsidR="009B7BB2" w:rsidRPr="009B7BB2" w:rsidRDefault="009B7BB2" w:rsidP="009B7BB2">
            <w:pPr>
              <w:pStyle w:val="literaturazavorky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9B7BB2">
              <w:rPr>
                <w:rFonts w:ascii="Times New Roman" w:hAnsi="Times New Roman"/>
                <w:sz w:val="20"/>
                <w:szCs w:val="20"/>
              </w:rPr>
              <w:t xml:space="preserve">Ústava České republiky, úst. </w:t>
            </w:r>
            <w:proofErr w:type="gramStart"/>
            <w:r w:rsidRPr="009B7BB2">
              <w:rPr>
                <w:rFonts w:ascii="Times New Roman" w:hAnsi="Times New Roman"/>
                <w:sz w:val="20"/>
                <w:szCs w:val="20"/>
              </w:rPr>
              <w:t>zák.</w:t>
            </w:r>
            <w:proofErr w:type="gramEnd"/>
            <w:r w:rsidRPr="009B7BB2">
              <w:rPr>
                <w:rFonts w:ascii="Times New Roman" w:hAnsi="Times New Roman"/>
                <w:sz w:val="20"/>
                <w:szCs w:val="20"/>
              </w:rPr>
              <w:t xml:space="preserve"> č. 1/1993 Sb., v platném znění.</w:t>
            </w:r>
          </w:p>
          <w:p w14:paraId="7074C5CD" w14:textId="77777777" w:rsidR="009B7BB2" w:rsidRPr="009B7BB2" w:rsidRDefault="009B7BB2" w:rsidP="009B7BB2">
            <w:pPr>
              <w:jc w:val="both"/>
            </w:pPr>
            <w:r w:rsidRPr="009B7BB2">
              <w:t>Listina základních práv a svobod, č. 2/1993 Sb., v platném znění.</w:t>
            </w:r>
          </w:p>
          <w:p w14:paraId="4AD52D94" w14:textId="77777777" w:rsidR="009B7BB2" w:rsidRPr="009B7BB2" w:rsidRDefault="009B7BB2" w:rsidP="009B7BB2">
            <w:pPr>
              <w:jc w:val="both"/>
            </w:pPr>
            <w:r w:rsidRPr="009B7BB2">
              <w:t xml:space="preserve">Bezpečnostní strategie České republiky, 2015. </w:t>
            </w:r>
          </w:p>
          <w:p w14:paraId="6F425404" w14:textId="77777777" w:rsidR="009B7BB2" w:rsidRPr="009B7BB2" w:rsidRDefault="009B7BB2" w:rsidP="009B7BB2">
            <w:pPr>
              <w:jc w:val="both"/>
            </w:pPr>
            <w:r w:rsidRPr="009B7BB2">
              <w:t>Koncepce ochrany obyvatelstva do roku 2020 s výhledem do roku 2030.</w:t>
            </w:r>
          </w:p>
          <w:p w14:paraId="5E9E01B5" w14:textId="77777777" w:rsidR="009B7BB2" w:rsidRPr="009B7BB2" w:rsidRDefault="009B7BB2" w:rsidP="009B7BB2">
            <w:pPr>
              <w:jc w:val="both"/>
            </w:pPr>
            <w:r w:rsidRPr="009B7BB2">
              <w:t>Národní akční plán České republiky pro případ vzniku události podléhající Mezinárodním zdravotnickým předpisům (2005), v platném znění.</w:t>
            </w:r>
          </w:p>
          <w:p w14:paraId="670FDC67" w14:textId="77777777" w:rsidR="00247F1C" w:rsidRPr="009B7BB2" w:rsidRDefault="00247F1C" w:rsidP="00247F1C">
            <w:pPr>
              <w:jc w:val="both"/>
              <w:rPr>
                <w:b/>
              </w:rPr>
            </w:pPr>
          </w:p>
        </w:tc>
      </w:tr>
      <w:tr w:rsidR="00247F1C" w14:paraId="5DC6F39E" w14:textId="77777777" w:rsidTr="00B92551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C499430" w14:textId="77777777" w:rsidR="00247F1C" w:rsidRPr="00B92551" w:rsidRDefault="00247F1C" w:rsidP="00247F1C">
            <w:pPr>
              <w:jc w:val="center"/>
              <w:rPr>
                <w:b/>
              </w:rPr>
            </w:pPr>
            <w:r w:rsidRPr="00B92551">
              <w:rPr>
                <w:b/>
              </w:rPr>
              <w:lastRenderedPageBreak/>
              <w:t>Informace ke kombinované nebo distanční formě</w:t>
            </w:r>
          </w:p>
        </w:tc>
      </w:tr>
      <w:tr w:rsidR="00247F1C" w14:paraId="70211E9F" w14:textId="77777777" w:rsidTr="00B92551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347CC9BE" w14:textId="77777777" w:rsidR="00247F1C" w:rsidRPr="00B92551" w:rsidRDefault="00247F1C" w:rsidP="00247F1C">
            <w:pPr>
              <w:jc w:val="both"/>
            </w:pPr>
            <w:r w:rsidRPr="00B92551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32545398" w14:textId="77777777" w:rsidR="00247F1C" w:rsidRPr="00B92551" w:rsidRDefault="00247F1C" w:rsidP="00247F1C">
            <w:pPr>
              <w:jc w:val="both"/>
            </w:pPr>
            <w:r w:rsidRPr="00B92551">
              <w:t>10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6817B254" w14:textId="77777777" w:rsidR="00247F1C" w:rsidRPr="00B92551" w:rsidRDefault="00247F1C" w:rsidP="00247F1C">
            <w:pPr>
              <w:jc w:val="both"/>
              <w:rPr>
                <w:b/>
              </w:rPr>
            </w:pPr>
            <w:r w:rsidRPr="00B92551">
              <w:rPr>
                <w:b/>
              </w:rPr>
              <w:t xml:space="preserve">hodin </w:t>
            </w:r>
          </w:p>
        </w:tc>
      </w:tr>
      <w:tr w:rsidR="00247F1C" w14:paraId="4EDA012A" w14:textId="77777777" w:rsidTr="00B92551">
        <w:tc>
          <w:tcPr>
            <w:tcW w:w="9855" w:type="dxa"/>
            <w:gridSpan w:val="8"/>
            <w:shd w:val="clear" w:color="auto" w:fill="F7CAAC"/>
          </w:tcPr>
          <w:p w14:paraId="41A0BF5C" w14:textId="77777777" w:rsidR="00247F1C" w:rsidRPr="00B92551" w:rsidRDefault="00247F1C" w:rsidP="00247F1C">
            <w:pPr>
              <w:jc w:val="both"/>
              <w:rPr>
                <w:b/>
              </w:rPr>
            </w:pPr>
            <w:r w:rsidRPr="00B92551">
              <w:rPr>
                <w:b/>
              </w:rPr>
              <w:t>Informace o způsobu kontaktu s vyučujícím</w:t>
            </w:r>
          </w:p>
        </w:tc>
      </w:tr>
      <w:tr w:rsidR="00247F1C" w14:paraId="65EBCDEA" w14:textId="77777777" w:rsidTr="00B92551">
        <w:trPr>
          <w:trHeight w:val="1373"/>
        </w:trPr>
        <w:tc>
          <w:tcPr>
            <w:tcW w:w="9855" w:type="dxa"/>
            <w:gridSpan w:val="8"/>
          </w:tcPr>
          <w:p w14:paraId="1C6B92CF" w14:textId="77777777" w:rsidR="00247F1C" w:rsidRPr="00B92551" w:rsidRDefault="00247F1C" w:rsidP="00247F1C">
            <w:pPr>
              <w:jc w:val="both"/>
            </w:pPr>
            <w:r w:rsidRPr="00B92551">
              <w:t>Studenti se účastní výuky ve stanoveném počtu hodin, kde je jim redukovanou formou prezentována látka výše uvedeného rozsahu a jsou jim určeny části učiva k samostatnému nastudování. Hodnocení individuálních úkolů studentů a korekce informací získaných samostudiem probíhá na skupinových a individuálních konzultacích, prostřednictvím elektronické pošty, portálu UTB nebo v systému MOODLE. V souladu s vnitřními předpisy FLKŘ má každý akademický pracovník stanoveny konzultační hodiny v rozsahu minimálně 2 hodiny týdně. Dle potřeby jsou dále konzultace možné i po předchozí emailové či telefonické dohodě.</w:t>
            </w:r>
          </w:p>
        </w:tc>
      </w:tr>
    </w:tbl>
    <w:p w14:paraId="2247651F" w14:textId="77777777" w:rsidR="00B92551" w:rsidRDefault="00B92551" w:rsidP="00B92551">
      <w:pPr>
        <w:spacing w:after="160" w:line="259" w:lineRule="auto"/>
      </w:pPr>
    </w:p>
    <w:p w14:paraId="1A6D2D62" w14:textId="59449919" w:rsidR="007F0557" w:rsidRDefault="007F0557" w:rsidP="00E45D3E">
      <w:pPr>
        <w:spacing w:after="160" w:line="259" w:lineRule="auto"/>
      </w:pPr>
    </w:p>
    <w:p w14:paraId="37B23377" w14:textId="77777777" w:rsidR="007F0557" w:rsidRDefault="007F0557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7F0557" w14:paraId="6EC7ACA0" w14:textId="77777777" w:rsidTr="00123ECA">
        <w:tc>
          <w:tcPr>
            <w:tcW w:w="9854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680DA6DF" w14:textId="77777777" w:rsidR="007F0557" w:rsidRDefault="007F0557" w:rsidP="00123ECA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7F0557" w14:paraId="1B0CEF6E" w14:textId="77777777" w:rsidTr="00123ECA">
        <w:tc>
          <w:tcPr>
            <w:tcW w:w="3085" w:type="dxa"/>
            <w:tcBorders>
              <w:top w:val="double" w:sz="4" w:space="0" w:color="auto"/>
            </w:tcBorders>
            <w:shd w:val="clear" w:color="auto" w:fill="F7CAAC"/>
          </w:tcPr>
          <w:p w14:paraId="7D365A60" w14:textId="77777777" w:rsidR="007F0557" w:rsidRDefault="007F0557" w:rsidP="00123EC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29361694" w14:textId="77777777" w:rsidR="007F0557" w:rsidRPr="00247F1C" w:rsidRDefault="007F0557" w:rsidP="00123ECA">
            <w:pPr>
              <w:jc w:val="both"/>
              <w:rPr>
                <w:b/>
              </w:rPr>
            </w:pPr>
            <w:r w:rsidRPr="00247F1C">
              <w:rPr>
                <w:b/>
              </w:rPr>
              <w:t>Projektová činnost</w:t>
            </w:r>
          </w:p>
        </w:tc>
      </w:tr>
      <w:tr w:rsidR="007F0557" w14:paraId="6CA49D31" w14:textId="77777777" w:rsidTr="00123ECA">
        <w:tc>
          <w:tcPr>
            <w:tcW w:w="3085" w:type="dxa"/>
            <w:shd w:val="clear" w:color="auto" w:fill="F7CAAC"/>
          </w:tcPr>
          <w:p w14:paraId="5A4A0342" w14:textId="77777777" w:rsidR="007F0557" w:rsidRDefault="007F0557" w:rsidP="00123EC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646BF2EF" w14:textId="77777777" w:rsidR="007F0557" w:rsidRDefault="007F0557" w:rsidP="00123ECA">
            <w:pPr>
              <w:jc w:val="both"/>
            </w:pPr>
            <w:r>
              <w:t>povinný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1C53B39C" w14:textId="77777777" w:rsidR="007F0557" w:rsidRDefault="007F0557" w:rsidP="00123EC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521E3A04" w14:textId="77777777" w:rsidR="007F0557" w:rsidRDefault="007F0557" w:rsidP="00123ECA">
            <w:pPr>
              <w:jc w:val="both"/>
            </w:pPr>
            <w:r>
              <w:t>2/LS</w:t>
            </w:r>
          </w:p>
        </w:tc>
      </w:tr>
      <w:tr w:rsidR="007F0557" w14:paraId="6816E746" w14:textId="77777777" w:rsidTr="00123ECA">
        <w:tc>
          <w:tcPr>
            <w:tcW w:w="3085" w:type="dxa"/>
            <w:shd w:val="clear" w:color="auto" w:fill="F7CAAC"/>
          </w:tcPr>
          <w:p w14:paraId="022F56AB" w14:textId="77777777" w:rsidR="007F0557" w:rsidRDefault="007F0557" w:rsidP="00123EC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6D1C86F4" w14:textId="15AAA2AE" w:rsidR="007F0557" w:rsidRDefault="007F0557" w:rsidP="007F0557">
            <w:pPr>
              <w:jc w:val="both"/>
            </w:pPr>
            <w:r>
              <w:t>10p + 20s</w:t>
            </w:r>
          </w:p>
        </w:tc>
        <w:tc>
          <w:tcPr>
            <w:tcW w:w="889" w:type="dxa"/>
            <w:shd w:val="clear" w:color="auto" w:fill="F7CAAC"/>
          </w:tcPr>
          <w:p w14:paraId="7A723E9E" w14:textId="77777777" w:rsidR="007F0557" w:rsidRDefault="007F0557" w:rsidP="00123EC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0BD92D9C" w14:textId="77777777" w:rsidR="007F0557" w:rsidRDefault="007F0557" w:rsidP="00123ECA">
            <w:pPr>
              <w:jc w:val="both"/>
            </w:pPr>
            <w:r>
              <w:t>30</w:t>
            </w:r>
          </w:p>
        </w:tc>
        <w:tc>
          <w:tcPr>
            <w:tcW w:w="2156" w:type="dxa"/>
            <w:shd w:val="clear" w:color="auto" w:fill="F7CAAC"/>
          </w:tcPr>
          <w:p w14:paraId="25B7770A" w14:textId="77777777" w:rsidR="007F0557" w:rsidRDefault="007F0557" w:rsidP="00123EC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0A5E8B69" w14:textId="77777777" w:rsidR="007F0557" w:rsidRDefault="007F0557" w:rsidP="00123ECA">
            <w:pPr>
              <w:jc w:val="both"/>
            </w:pPr>
            <w:r>
              <w:t>3</w:t>
            </w:r>
          </w:p>
        </w:tc>
      </w:tr>
      <w:tr w:rsidR="007F0557" w14:paraId="26E268D6" w14:textId="77777777" w:rsidTr="00123ECA">
        <w:tc>
          <w:tcPr>
            <w:tcW w:w="3085" w:type="dxa"/>
            <w:shd w:val="clear" w:color="auto" w:fill="F7CAAC"/>
          </w:tcPr>
          <w:p w14:paraId="51B3681B" w14:textId="77777777" w:rsidR="007F0557" w:rsidRDefault="007F0557" w:rsidP="00123EC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6AADC16D" w14:textId="77777777" w:rsidR="007F0557" w:rsidRDefault="007F0557" w:rsidP="00123ECA">
            <w:pPr>
              <w:jc w:val="both"/>
            </w:pPr>
          </w:p>
        </w:tc>
      </w:tr>
      <w:tr w:rsidR="007F0557" w14:paraId="03EFF9BB" w14:textId="77777777" w:rsidTr="00123ECA">
        <w:tc>
          <w:tcPr>
            <w:tcW w:w="3085" w:type="dxa"/>
            <w:shd w:val="clear" w:color="auto" w:fill="F7CAAC"/>
          </w:tcPr>
          <w:p w14:paraId="56DCA558" w14:textId="77777777" w:rsidR="007F0557" w:rsidRDefault="007F0557" w:rsidP="00123EC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69C0055F" w14:textId="459DCC56" w:rsidR="007F0557" w:rsidRDefault="00E07675" w:rsidP="00123ECA">
            <w:pPr>
              <w:jc w:val="both"/>
            </w:pPr>
            <w:r>
              <w:t>Klasifikovaný zápočet.</w:t>
            </w:r>
          </w:p>
        </w:tc>
        <w:tc>
          <w:tcPr>
            <w:tcW w:w="2156" w:type="dxa"/>
            <w:shd w:val="clear" w:color="auto" w:fill="F7CAAC"/>
          </w:tcPr>
          <w:p w14:paraId="069AF6A4" w14:textId="77777777" w:rsidR="007F0557" w:rsidRDefault="007F0557" w:rsidP="00123EC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01F49EFD" w14:textId="77777777" w:rsidR="007F0557" w:rsidRDefault="007F0557" w:rsidP="00123ECA">
            <w:pPr>
              <w:jc w:val="both"/>
            </w:pPr>
            <w:r>
              <w:t>přednášky</w:t>
            </w:r>
          </w:p>
          <w:p w14:paraId="2084063C" w14:textId="77777777" w:rsidR="007F0557" w:rsidRDefault="007F0557" w:rsidP="00123ECA">
            <w:pPr>
              <w:jc w:val="both"/>
            </w:pPr>
            <w:r>
              <w:t>semináře</w:t>
            </w:r>
          </w:p>
        </w:tc>
      </w:tr>
      <w:tr w:rsidR="007F0557" w14:paraId="69A8DBFA" w14:textId="77777777" w:rsidTr="00123ECA">
        <w:tc>
          <w:tcPr>
            <w:tcW w:w="3085" w:type="dxa"/>
            <w:shd w:val="clear" w:color="auto" w:fill="F7CAAC"/>
          </w:tcPr>
          <w:p w14:paraId="284C1B74" w14:textId="77777777" w:rsidR="007F0557" w:rsidRDefault="007F0557" w:rsidP="00123EC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AC6048A" w14:textId="77777777" w:rsidR="007F0557" w:rsidRDefault="007F0557" w:rsidP="00123ECA">
            <w:pPr>
              <w:jc w:val="both"/>
            </w:pPr>
            <w:r>
              <w:t xml:space="preserve">Klasifikovaný zápočet: </w:t>
            </w:r>
            <w:r w:rsidRPr="00243D6F">
              <w:t>Požadavkem pro udělení klasifikovaného zápočtu je průběžné plnění zadaných úkolů, vypracování projektové dokumentace v zadaném rozsahu a úspěšné napsání zápočtového testu (min. 60</w:t>
            </w:r>
            <w:r>
              <w:t xml:space="preserve"> </w:t>
            </w:r>
            <w:r w:rsidRPr="00243D6F">
              <w:t>%).</w:t>
            </w:r>
          </w:p>
        </w:tc>
      </w:tr>
      <w:tr w:rsidR="007F0557" w14:paraId="79DD9910" w14:textId="77777777" w:rsidTr="00123ECA">
        <w:trPr>
          <w:trHeight w:val="554"/>
        </w:trPr>
        <w:tc>
          <w:tcPr>
            <w:tcW w:w="9854" w:type="dxa"/>
            <w:gridSpan w:val="8"/>
            <w:tcBorders>
              <w:top w:val="nil"/>
            </w:tcBorders>
          </w:tcPr>
          <w:p w14:paraId="0E0BE85B" w14:textId="77777777" w:rsidR="007F0557" w:rsidRDefault="007F0557" w:rsidP="00123ECA">
            <w:pPr>
              <w:jc w:val="both"/>
            </w:pPr>
          </w:p>
        </w:tc>
      </w:tr>
      <w:tr w:rsidR="007F0557" w14:paraId="01875D59" w14:textId="77777777" w:rsidTr="00123ECA">
        <w:trPr>
          <w:trHeight w:val="197"/>
        </w:trPr>
        <w:tc>
          <w:tcPr>
            <w:tcW w:w="3085" w:type="dxa"/>
            <w:tcBorders>
              <w:top w:val="nil"/>
            </w:tcBorders>
            <w:shd w:val="clear" w:color="auto" w:fill="F7CAAC"/>
          </w:tcPr>
          <w:p w14:paraId="4545E8E2" w14:textId="77777777" w:rsidR="007F0557" w:rsidRDefault="007F0557" w:rsidP="00123EC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2603F980" w14:textId="77777777" w:rsidR="007F0557" w:rsidRDefault="007F0557" w:rsidP="00123ECA">
            <w:pPr>
              <w:jc w:val="both"/>
            </w:pPr>
            <w:r>
              <w:t>Ing. Pavel Taraba, Ph.D.</w:t>
            </w:r>
          </w:p>
        </w:tc>
      </w:tr>
      <w:tr w:rsidR="007F0557" w14:paraId="55303560" w14:textId="77777777" w:rsidTr="00123ECA">
        <w:trPr>
          <w:trHeight w:val="243"/>
        </w:trPr>
        <w:tc>
          <w:tcPr>
            <w:tcW w:w="3085" w:type="dxa"/>
            <w:tcBorders>
              <w:top w:val="nil"/>
            </w:tcBorders>
            <w:shd w:val="clear" w:color="auto" w:fill="F7CAAC"/>
          </w:tcPr>
          <w:p w14:paraId="4114DB80" w14:textId="77777777" w:rsidR="007F0557" w:rsidRDefault="007F0557" w:rsidP="00123EC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83591DF" w14:textId="77777777" w:rsidR="007F0557" w:rsidRDefault="007F0557" w:rsidP="00123ECA">
            <w:pPr>
              <w:jc w:val="both"/>
            </w:pPr>
            <w:r>
              <w:t>Garant stanovuje obsah přednášek, seminářů.</w:t>
            </w:r>
          </w:p>
          <w:p w14:paraId="1A29EB2F" w14:textId="77777777" w:rsidR="007F0557" w:rsidRDefault="007F0557" w:rsidP="00123ECA">
            <w:pPr>
              <w:jc w:val="both"/>
            </w:pPr>
            <w:r>
              <w:t>Garant přímo vyučuje 100 % přednášek a 100 % seminářů.</w:t>
            </w:r>
          </w:p>
        </w:tc>
      </w:tr>
      <w:tr w:rsidR="007F0557" w14:paraId="273697D6" w14:textId="77777777" w:rsidTr="00123ECA">
        <w:tc>
          <w:tcPr>
            <w:tcW w:w="3085" w:type="dxa"/>
            <w:shd w:val="clear" w:color="auto" w:fill="F7CAAC"/>
          </w:tcPr>
          <w:p w14:paraId="357C92C5" w14:textId="77777777" w:rsidR="007F0557" w:rsidRDefault="007F0557" w:rsidP="00123EC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71762D1" w14:textId="77777777" w:rsidR="007F0557" w:rsidRDefault="007F0557" w:rsidP="00123ECA">
            <w:pPr>
              <w:jc w:val="both"/>
            </w:pPr>
            <w:r>
              <w:t>Ing. Pavel Taraba, Ph.D. – přednášky (100 %), semináře (100 %)</w:t>
            </w:r>
          </w:p>
        </w:tc>
      </w:tr>
      <w:tr w:rsidR="007F0557" w14:paraId="6277F8C9" w14:textId="77777777" w:rsidTr="00123ECA">
        <w:trPr>
          <w:trHeight w:val="554"/>
        </w:trPr>
        <w:tc>
          <w:tcPr>
            <w:tcW w:w="9854" w:type="dxa"/>
            <w:gridSpan w:val="8"/>
            <w:tcBorders>
              <w:top w:val="nil"/>
            </w:tcBorders>
          </w:tcPr>
          <w:p w14:paraId="746BB126" w14:textId="77777777" w:rsidR="007F0557" w:rsidRDefault="007F0557" w:rsidP="00123ECA">
            <w:pPr>
              <w:jc w:val="both"/>
            </w:pPr>
          </w:p>
        </w:tc>
      </w:tr>
      <w:tr w:rsidR="007F0557" w14:paraId="36A6C5CF" w14:textId="77777777" w:rsidTr="00123ECA">
        <w:tc>
          <w:tcPr>
            <w:tcW w:w="3085" w:type="dxa"/>
            <w:shd w:val="clear" w:color="auto" w:fill="F7CAAC"/>
          </w:tcPr>
          <w:p w14:paraId="2F902C22" w14:textId="77777777" w:rsidR="007F0557" w:rsidRDefault="007F0557" w:rsidP="00123EC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8F9EA85" w14:textId="77777777" w:rsidR="007F0557" w:rsidRDefault="007F0557" w:rsidP="00123ECA">
            <w:pPr>
              <w:jc w:val="both"/>
            </w:pPr>
          </w:p>
        </w:tc>
      </w:tr>
      <w:tr w:rsidR="007F0557" w14:paraId="2A48FCD2" w14:textId="77777777" w:rsidTr="00123ECA">
        <w:trPr>
          <w:trHeight w:val="3938"/>
        </w:trPr>
        <w:tc>
          <w:tcPr>
            <w:tcW w:w="9854" w:type="dxa"/>
            <w:gridSpan w:val="8"/>
            <w:tcBorders>
              <w:top w:val="nil"/>
              <w:bottom w:val="single" w:sz="12" w:space="0" w:color="auto"/>
            </w:tcBorders>
          </w:tcPr>
          <w:p w14:paraId="36FF79B4" w14:textId="77777777" w:rsidR="007F0557" w:rsidRDefault="007F0557" w:rsidP="00123ECA">
            <w:pPr>
              <w:jc w:val="both"/>
            </w:pPr>
            <w:r w:rsidRPr="006F2A5B">
              <w:t>Cílem předmětu je prohloubení poznatků o projektovém managementu. Studenti prohloubí své znalosti a základní zkušenosti v oblasti projektového řízení v reálním prostředí, budou obeznámeni s požadavky na úspěšné řízení projektů. Studentům budou představeny aktuální metody používané v praxi projektového managementu. Tyto metody jsou použitelné zejména při plánování zdrojů projektu, časovém plánování projektu, plánování nákladů projektu a řízení projektů. Studenti se také seznámí s agilními metodami projektového managementu a budou schopni využívat softwarovou podporu při řízení projektů.</w:t>
            </w:r>
          </w:p>
          <w:p w14:paraId="01ECD0A0" w14:textId="77777777" w:rsidR="007F0557" w:rsidRDefault="007F0557" w:rsidP="00123ECA">
            <w:pPr>
              <w:jc w:val="both"/>
            </w:pPr>
          </w:p>
          <w:p w14:paraId="750C429E" w14:textId="77777777" w:rsidR="007F0557" w:rsidRDefault="007F0557" w:rsidP="00123ECA">
            <w:pPr>
              <w:jc w:val="both"/>
            </w:pPr>
            <w:r>
              <w:t>Vyučovaná témata:</w:t>
            </w:r>
          </w:p>
          <w:p w14:paraId="7264A5F4" w14:textId="6A5F1BC7" w:rsidR="007F0557" w:rsidRDefault="007F0557" w:rsidP="00FB1440">
            <w:pPr>
              <w:pStyle w:val="Odstavecseseznamem"/>
              <w:numPr>
                <w:ilvl w:val="0"/>
                <w:numId w:val="42"/>
              </w:numPr>
              <w:jc w:val="both"/>
            </w:pPr>
            <w:r>
              <w:t>Základní pojmy projektového managementu;</w:t>
            </w:r>
          </w:p>
          <w:p w14:paraId="1A3F6A78" w14:textId="656539C3" w:rsidR="007F0557" w:rsidRDefault="007F0557" w:rsidP="00FB1440">
            <w:pPr>
              <w:pStyle w:val="Odstavecseseznamem"/>
              <w:numPr>
                <w:ilvl w:val="0"/>
                <w:numId w:val="42"/>
              </w:numPr>
              <w:jc w:val="both"/>
            </w:pPr>
            <w:r>
              <w:t>Požadavky a cíle projektu;</w:t>
            </w:r>
          </w:p>
          <w:p w14:paraId="0DE43592" w14:textId="793684B8" w:rsidR="007F0557" w:rsidRDefault="007F0557" w:rsidP="00FB1440">
            <w:pPr>
              <w:pStyle w:val="Odstavecseseznamem"/>
              <w:numPr>
                <w:ilvl w:val="0"/>
                <w:numId w:val="42"/>
              </w:numPr>
              <w:jc w:val="both"/>
            </w:pPr>
            <w:r>
              <w:t>Rozpis prací projektu;</w:t>
            </w:r>
          </w:p>
          <w:p w14:paraId="06E7C975" w14:textId="3044BC7C" w:rsidR="007F0557" w:rsidRDefault="007F0557" w:rsidP="00FB1440">
            <w:pPr>
              <w:pStyle w:val="Odstavecseseznamem"/>
              <w:numPr>
                <w:ilvl w:val="0"/>
                <w:numId w:val="42"/>
              </w:numPr>
              <w:jc w:val="both"/>
            </w:pPr>
            <w:r>
              <w:t>Zdroje projektu;</w:t>
            </w:r>
          </w:p>
          <w:p w14:paraId="05282F73" w14:textId="2893DC5D" w:rsidR="007F0557" w:rsidRDefault="007F0557" w:rsidP="00FB1440">
            <w:pPr>
              <w:pStyle w:val="Odstavecseseznamem"/>
              <w:numPr>
                <w:ilvl w:val="0"/>
                <w:numId w:val="42"/>
              </w:numPr>
              <w:jc w:val="both"/>
            </w:pPr>
            <w:r>
              <w:t>Časové plánování projektu;</w:t>
            </w:r>
          </w:p>
          <w:p w14:paraId="71B10D1D" w14:textId="23D2B88E" w:rsidR="007F0557" w:rsidRDefault="007F0557" w:rsidP="00FB1440">
            <w:pPr>
              <w:pStyle w:val="Odstavecseseznamem"/>
              <w:numPr>
                <w:ilvl w:val="0"/>
                <w:numId w:val="42"/>
              </w:numPr>
              <w:jc w:val="both"/>
            </w:pPr>
            <w:r>
              <w:t>Náklady a financování projektu;</w:t>
            </w:r>
          </w:p>
          <w:p w14:paraId="30511689" w14:textId="1DF82FEA" w:rsidR="007F0557" w:rsidRDefault="007F0557" w:rsidP="00FB1440">
            <w:pPr>
              <w:pStyle w:val="Odstavecseseznamem"/>
              <w:numPr>
                <w:ilvl w:val="0"/>
                <w:numId w:val="42"/>
              </w:numPr>
              <w:jc w:val="both"/>
            </w:pPr>
            <w:r>
              <w:t>Řízení rizik projektu;</w:t>
            </w:r>
          </w:p>
          <w:p w14:paraId="31DA4922" w14:textId="18FFCDA1" w:rsidR="007F0557" w:rsidRDefault="007F0557" w:rsidP="00FB1440">
            <w:pPr>
              <w:pStyle w:val="Odstavecseseznamem"/>
              <w:numPr>
                <w:ilvl w:val="0"/>
                <w:numId w:val="42"/>
              </w:numPr>
              <w:jc w:val="both"/>
            </w:pPr>
            <w:r>
              <w:t>Kompetentnost projektového manažera;</w:t>
            </w:r>
          </w:p>
          <w:p w14:paraId="1E345C25" w14:textId="2D5AC465" w:rsidR="007F0557" w:rsidRDefault="007F0557" w:rsidP="00FB1440">
            <w:pPr>
              <w:pStyle w:val="Odstavecseseznamem"/>
              <w:numPr>
                <w:ilvl w:val="0"/>
                <w:numId w:val="42"/>
              </w:numPr>
              <w:jc w:val="both"/>
            </w:pPr>
            <w:r>
              <w:t>Agilní projektový management;</w:t>
            </w:r>
          </w:p>
          <w:p w14:paraId="13421203" w14:textId="77777777" w:rsidR="007F0557" w:rsidRDefault="00247F1C" w:rsidP="00FB1440">
            <w:pPr>
              <w:pStyle w:val="Odstavecseseznamem"/>
              <w:numPr>
                <w:ilvl w:val="0"/>
                <w:numId w:val="42"/>
              </w:numPr>
              <w:jc w:val="both"/>
            </w:pPr>
            <w:r>
              <w:t>S</w:t>
            </w:r>
            <w:r w:rsidR="007F0557">
              <w:t>oftwarová podpora pro projektový management.</w:t>
            </w:r>
          </w:p>
          <w:p w14:paraId="59BFB328" w14:textId="1725768F" w:rsidR="0050335D" w:rsidRDefault="0050335D" w:rsidP="0050335D">
            <w:pPr>
              <w:pStyle w:val="Odstavecseseznamem"/>
              <w:jc w:val="both"/>
            </w:pPr>
          </w:p>
        </w:tc>
      </w:tr>
      <w:tr w:rsidR="007F0557" w14:paraId="378FF025" w14:textId="77777777" w:rsidTr="00123ECA">
        <w:trPr>
          <w:trHeight w:val="265"/>
        </w:trPr>
        <w:tc>
          <w:tcPr>
            <w:tcW w:w="3652" w:type="dxa"/>
            <w:gridSpan w:val="2"/>
            <w:tcBorders>
              <w:top w:val="nil"/>
            </w:tcBorders>
            <w:shd w:val="clear" w:color="auto" w:fill="F7CAAC"/>
          </w:tcPr>
          <w:p w14:paraId="4D17BE5C" w14:textId="77777777" w:rsidR="007F0557" w:rsidRDefault="007F0557" w:rsidP="00123EC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22EEA07F" w14:textId="77777777" w:rsidR="007F0557" w:rsidRDefault="007F0557" w:rsidP="00123ECA">
            <w:pPr>
              <w:jc w:val="both"/>
            </w:pPr>
          </w:p>
        </w:tc>
      </w:tr>
      <w:tr w:rsidR="007F0557" w:rsidRPr="00802280" w14:paraId="35876257" w14:textId="77777777" w:rsidTr="00123ECA">
        <w:trPr>
          <w:trHeight w:val="1497"/>
        </w:trPr>
        <w:tc>
          <w:tcPr>
            <w:tcW w:w="9854" w:type="dxa"/>
            <w:gridSpan w:val="8"/>
            <w:tcBorders>
              <w:top w:val="nil"/>
            </w:tcBorders>
          </w:tcPr>
          <w:p w14:paraId="27FC8446" w14:textId="77777777" w:rsidR="007F0557" w:rsidRPr="00CA4834" w:rsidRDefault="007F0557" w:rsidP="00123ECA">
            <w:pPr>
              <w:jc w:val="both"/>
              <w:rPr>
                <w:b/>
                <w:bCs/>
              </w:rPr>
            </w:pPr>
            <w:r w:rsidRPr="00CA4834">
              <w:rPr>
                <w:b/>
                <w:bCs/>
              </w:rPr>
              <w:t>Povinná literatura:</w:t>
            </w:r>
          </w:p>
          <w:p w14:paraId="7D748F5E" w14:textId="77777777" w:rsidR="00D412D1" w:rsidRPr="005631BF" w:rsidRDefault="00D412D1" w:rsidP="00D412D1">
            <w:pPr>
              <w:jc w:val="both"/>
              <w:rPr>
                <w:b/>
                <w:bCs/>
              </w:rPr>
            </w:pPr>
            <w:r w:rsidRPr="00CA4834">
              <w:rPr>
                <w:rFonts w:hint="eastAsia"/>
                <w:color w:val="333333"/>
              </w:rPr>
              <w:t>DOLEŽAL, Jan. </w:t>
            </w:r>
            <w:r w:rsidRPr="00CA4834">
              <w:rPr>
                <w:rFonts w:hint="eastAsia"/>
                <w:i/>
                <w:color w:val="333333"/>
              </w:rPr>
              <w:t>Agilní přístupy vývoje produktu a řízení projektu: komplexně, prakticky a dle světové praxe.</w:t>
            </w:r>
            <w:r w:rsidRPr="00CA4834">
              <w:rPr>
                <w:rFonts w:hint="eastAsia"/>
                <w:color w:val="333333"/>
              </w:rPr>
              <w:t xml:space="preserve"> Praha: Grada, 2022</w:t>
            </w:r>
            <w:r>
              <w:rPr>
                <w:color w:val="333333"/>
              </w:rPr>
              <w:t>.</w:t>
            </w:r>
            <w:r w:rsidRPr="00CA4834">
              <w:rPr>
                <w:rFonts w:hint="eastAsia"/>
                <w:color w:val="333333"/>
              </w:rPr>
              <w:t xml:space="preserve"> ISBN 978-80-271-3705-3</w:t>
            </w:r>
            <w:r>
              <w:rPr>
                <w:color w:val="333333"/>
              </w:rPr>
              <w:t>.</w:t>
            </w:r>
          </w:p>
          <w:p w14:paraId="7BACF9D6" w14:textId="77777777" w:rsidR="00D412D1" w:rsidRPr="0018353E" w:rsidRDefault="00D412D1" w:rsidP="00D412D1">
            <w:pPr>
              <w:jc w:val="both"/>
              <w:rPr>
                <w:color w:val="333333"/>
              </w:rPr>
            </w:pPr>
            <w:r w:rsidRPr="00CA4834">
              <w:rPr>
                <w:color w:val="333333"/>
              </w:rPr>
              <w:t>KERZNER, Harold. </w:t>
            </w:r>
            <w:r w:rsidRPr="00CA4834">
              <w:rPr>
                <w:rStyle w:val="Zdraznn"/>
                <w:color w:val="333333"/>
              </w:rPr>
              <w:t>Project management: a systems approach to planning, scheduling, and cotrolling.</w:t>
            </w:r>
            <w:r w:rsidRPr="00CA4834">
              <w:rPr>
                <w:color w:val="333333"/>
              </w:rPr>
              <w:t> Thirteenth edition. Hoboken, New Jersey: Wiley, 2022. ISBN: 978-1-119-80537-3.</w:t>
            </w:r>
          </w:p>
          <w:p w14:paraId="35F98E23" w14:textId="77777777" w:rsidR="00D412D1" w:rsidRDefault="00D412D1" w:rsidP="00D412D1">
            <w:pPr>
              <w:jc w:val="both"/>
              <w:rPr>
                <w:color w:val="333333"/>
              </w:rPr>
            </w:pPr>
            <w:r w:rsidRPr="005631BF">
              <w:rPr>
                <w:color w:val="333333"/>
              </w:rPr>
              <w:t xml:space="preserve">Project Management Institute. </w:t>
            </w:r>
            <w:r w:rsidRPr="005631BF">
              <w:rPr>
                <w:i/>
                <w:color w:val="333333"/>
              </w:rPr>
              <w:t xml:space="preserve">A guide to the Project Management Body of Knowledge (PMBOK </w:t>
            </w:r>
            <w:proofErr w:type="gramStart"/>
            <w:r w:rsidRPr="005631BF">
              <w:rPr>
                <w:i/>
                <w:color w:val="333333"/>
              </w:rPr>
              <w:t>guide) (7th</w:t>
            </w:r>
            <w:proofErr w:type="gramEnd"/>
            <w:r w:rsidRPr="005631BF">
              <w:rPr>
                <w:i/>
                <w:color w:val="333333"/>
              </w:rPr>
              <w:t xml:space="preserve"> ed.).</w:t>
            </w:r>
            <w:r w:rsidRPr="005631BF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 xml:space="preserve">Newtown Square: </w:t>
            </w:r>
            <w:r w:rsidRPr="005631BF">
              <w:rPr>
                <w:color w:val="333333"/>
              </w:rPr>
              <w:t>Project Management Institute</w:t>
            </w:r>
            <w:r>
              <w:rPr>
                <w:color w:val="333333"/>
              </w:rPr>
              <w:t xml:space="preserve">, 2021. ISBN: </w:t>
            </w:r>
            <w:r w:rsidRPr="005631BF">
              <w:rPr>
                <w:color w:val="333333"/>
              </w:rPr>
              <w:t>978-1</w:t>
            </w:r>
            <w:r>
              <w:rPr>
                <w:color w:val="333333"/>
              </w:rPr>
              <w:t>-</w:t>
            </w:r>
            <w:r w:rsidRPr="005631BF">
              <w:rPr>
                <w:color w:val="333333"/>
              </w:rPr>
              <w:t>62825</w:t>
            </w:r>
            <w:r>
              <w:rPr>
                <w:color w:val="333333"/>
              </w:rPr>
              <w:t>-</w:t>
            </w:r>
            <w:r w:rsidRPr="005631BF">
              <w:rPr>
                <w:color w:val="333333"/>
              </w:rPr>
              <w:t>664</w:t>
            </w:r>
            <w:r>
              <w:rPr>
                <w:color w:val="333333"/>
              </w:rPr>
              <w:t>-</w:t>
            </w:r>
            <w:r w:rsidRPr="005631BF">
              <w:rPr>
                <w:color w:val="333333"/>
              </w:rPr>
              <w:t>2</w:t>
            </w:r>
            <w:r>
              <w:rPr>
                <w:color w:val="333333"/>
              </w:rPr>
              <w:t>.</w:t>
            </w:r>
          </w:p>
          <w:p w14:paraId="706947FA" w14:textId="77777777" w:rsidR="007F0557" w:rsidRDefault="007F0557" w:rsidP="00123ECA">
            <w:pPr>
              <w:jc w:val="both"/>
              <w:rPr>
                <w:b/>
                <w:bCs/>
              </w:rPr>
            </w:pPr>
          </w:p>
          <w:p w14:paraId="11FB2DB8" w14:textId="77777777" w:rsidR="007F0557" w:rsidRDefault="007F0557" w:rsidP="00123ECA">
            <w:pPr>
              <w:jc w:val="both"/>
              <w:rPr>
                <w:b/>
                <w:bCs/>
              </w:rPr>
            </w:pPr>
            <w:r w:rsidRPr="00CA4834">
              <w:rPr>
                <w:b/>
                <w:bCs/>
              </w:rPr>
              <w:t>Doporučená literatura:</w:t>
            </w:r>
          </w:p>
          <w:p w14:paraId="30D34EEB" w14:textId="6BF16CE1" w:rsidR="007F0557" w:rsidRPr="00802280" w:rsidRDefault="00D412D1" w:rsidP="00123ECA">
            <w:pPr>
              <w:jc w:val="both"/>
              <w:rPr>
                <w:color w:val="333333"/>
              </w:rPr>
            </w:pPr>
            <w:r w:rsidRPr="009648A7">
              <w:rPr>
                <w:color w:val="333333"/>
              </w:rPr>
              <w:t>DOLEŽAL, Jan. </w:t>
            </w:r>
            <w:r w:rsidRPr="00CA4834">
              <w:rPr>
                <w:i/>
                <w:iCs/>
                <w:color w:val="333333"/>
              </w:rPr>
              <w:t>Projektový management: komplexně, prakticky a podle světových standardů.</w:t>
            </w:r>
            <w:r w:rsidRPr="009648A7">
              <w:rPr>
                <w:color w:val="333333"/>
              </w:rPr>
              <w:t> Praha: Grada Publishing, 2016. ISBN 978-80-247-5620-2.</w:t>
            </w:r>
          </w:p>
        </w:tc>
      </w:tr>
      <w:tr w:rsidR="007F0557" w14:paraId="63C09161" w14:textId="77777777" w:rsidTr="00123ECA">
        <w:tc>
          <w:tcPr>
            <w:tcW w:w="9854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5D47CB2" w14:textId="77777777" w:rsidR="007F0557" w:rsidRDefault="007F0557" w:rsidP="00123EC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7F0557" w14:paraId="50B6F238" w14:textId="77777777" w:rsidTr="00123ECA">
        <w:tc>
          <w:tcPr>
            <w:tcW w:w="4786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6D961279" w14:textId="77777777" w:rsidR="007F0557" w:rsidRDefault="007F0557" w:rsidP="00123EC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314F9CCD" w14:textId="77777777" w:rsidR="007F0557" w:rsidRDefault="007F0557" w:rsidP="00123ECA">
            <w:pPr>
              <w:jc w:val="both"/>
            </w:pPr>
            <w:r>
              <w:t>10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563F2D3A" w14:textId="77777777" w:rsidR="007F0557" w:rsidRDefault="007F0557" w:rsidP="00123EC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7F0557" w14:paraId="1A1084EF" w14:textId="77777777" w:rsidTr="00123ECA">
        <w:tc>
          <w:tcPr>
            <w:tcW w:w="9854" w:type="dxa"/>
            <w:gridSpan w:val="8"/>
            <w:shd w:val="clear" w:color="auto" w:fill="F7CAAC"/>
          </w:tcPr>
          <w:p w14:paraId="15773A9E" w14:textId="77777777" w:rsidR="007F0557" w:rsidRDefault="007F0557" w:rsidP="00123EC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7F0557" w14:paraId="56F7CE66" w14:textId="77777777" w:rsidTr="00123ECA">
        <w:trPr>
          <w:trHeight w:val="1373"/>
        </w:trPr>
        <w:tc>
          <w:tcPr>
            <w:tcW w:w="9854" w:type="dxa"/>
            <w:gridSpan w:val="8"/>
          </w:tcPr>
          <w:p w14:paraId="06C88DE2" w14:textId="77777777" w:rsidR="007F0557" w:rsidRDefault="007F0557" w:rsidP="00123ECA">
            <w:pPr>
              <w:jc w:val="both"/>
            </w:pPr>
            <w:r>
              <w:lastRenderedPageBreak/>
              <w:t>Studenti se účastní výuky ve stanoveném počtu hodin, kde je jim redukovanou formou prezentována látka výše uvedeného rozsahu a jsou jim určeny části učiva k samostatnému nastudování. Hodnocení individuálních úkolů studentů a korekce informací získaných samostudiem probíhá na skupinových a individuálních konzultacích, prostřednictvím elektronické pošty, portálu UTB nebo v systému MOODLE. V </w:t>
            </w:r>
            <w:r w:rsidRPr="00F655FD">
              <w:t xml:space="preserve">souladu s vnitřními předpisy FLKŘ má každý akademický pracovník stanoveny konzultační hodiny v rozsahu minimálně 2 hodiny týdně. Dle </w:t>
            </w:r>
            <w:r>
              <w:t>potřeby jsou dále konzultace možné i po předchozí emailové či telefonické dohodě.</w:t>
            </w:r>
          </w:p>
        </w:tc>
      </w:tr>
    </w:tbl>
    <w:p w14:paraId="4D733EFF" w14:textId="32E79703" w:rsidR="00B402BD" w:rsidRDefault="00B402BD" w:rsidP="00E45D3E">
      <w:pPr>
        <w:spacing w:after="160" w:line="259" w:lineRule="auto"/>
      </w:pPr>
    </w:p>
    <w:p w14:paraId="799910C6" w14:textId="77777777" w:rsidR="00B402BD" w:rsidRDefault="00B402BD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8"/>
        <w:gridCol w:w="1133"/>
        <w:gridCol w:w="890"/>
        <w:gridCol w:w="816"/>
        <w:gridCol w:w="2155"/>
        <w:gridCol w:w="539"/>
        <w:gridCol w:w="668"/>
      </w:tblGrid>
      <w:tr w:rsidR="00B402BD" w14:paraId="13CE07A1" w14:textId="77777777" w:rsidTr="00123ECA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DD6EE"/>
          </w:tcPr>
          <w:p w14:paraId="1266FB94" w14:textId="77777777" w:rsidR="00B402BD" w:rsidRDefault="00B402BD" w:rsidP="00123ECA">
            <w:pPr>
              <w:widowControl w:val="0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B-III – Charakteristika studijního předmětu</w:t>
            </w:r>
          </w:p>
        </w:tc>
      </w:tr>
      <w:tr w:rsidR="00B402BD" w14:paraId="05B5F57F" w14:textId="77777777" w:rsidTr="00123ECA">
        <w:tc>
          <w:tcPr>
            <w:tcW w:w="308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62075B11" w14:textId="77777777" w:rsidR="00B402BD" w:rsidRDefault="00B402BD" w:rsidP="00123ECA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D8220" w14:textId="77777777" w:rsidR="00B402BD" w:rsidRPr="00247F1C" w:rsidRDefault="00B402BD" w:rsidP="00123ECA">
            <w:pPr>
              <w:widowControl w:val="0"/>
              <w:jc w:val="both"/>
              <w:rPr>
                <w:b/>
              </w:rPr>
            </w:pPr>
            <w:r w:rsidRPr="00247F1C">
              <w:rPr>
                <w:b/>
              </w:rPr>
              <w:t>Regionální případové studie</w:t>
            </w:r>
          </w:p>
        </w:tc>
      </w:tr>
      <w:tr w:rsidR="00B402BD" w14:paraId="762A10AA" w14:textId="77777777" w:rsidTr="00123ECA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3097C3E2" w14:textId="77777777" w:rsidR="00B402BD" w:rsidRDefault="00B402BD" w:rsidP="00123ECA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2782A" w14:textId="3921A20E" w:rsidR="00B402BD" w:rsidRDefault="00B402BD" w:rsidP="00B402BD">
            <w:pPr>
              <w:widowControl w:val="0"/>
              <w:jc w:val="both"/>
            </w:pPr>
            <w:r>
              <w:t>povinně volitelný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1608AC8A" w14:textId="77777777" w:rsidR="00B402BD" w:rsidRDefault="00B402BD" w:rsidP="00123ECA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FF655" w14:textId="77777777" w:rsidR="00B402BD" w:rsidRDefault="00B402BD" w:rsidP="00123ECA">
            <w:pPr>
              <w:widowControl w:val="0"/>
              <w:jc w:val="both"/>
            </w:pPr>
            <w:r>
              <w:t>2/ZS</w:t>
            </w:r>
          </w:p>
        </w:tc>
      </w:tr>
      <w:tr w:rsidR="00B402BD" w14:paraId="7EBBE020" w14:textId="77777777" w:rsidTr="00123ECA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46CE3847" w14:textId="77777777" w:rsidR="00B402BD" w:rsidRDefault="00B402BD" w:rsidP="00123ECA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1D2A2" w14:textId="308E42A3" w:rsidR="00B402BD" w:rsidRDefault="00B402BD" w:rsidP="00123ECA">
            <w:pPr>
              <w:widowControl w:val="0"/>
              <w:jc w:val="both"/>
            </w:pPr>
            <w:r>
              <w:t>26p + 13s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E0A7EB3" w14:textId="77777777" w:rsidR="00B402BD" w:rsidRDefault="00B402BD" w:rsidP="00123ECA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B5798" w14:textId="77777777" w:rsidR="00B402BD" w:rsidRDefault="00B402BD" w:rsidP="00123ECA">
            <w:pPr>
              <w:widowControl w:val="0"/>
              <w:jc w:val="both"/>
            </w:pPr>
            <w:r>
              <w:t>39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1F4C2F66" w14:textId="77777777" w:rsidR="00B402BD" w:rsidRDefault="00B402BD" w:rsidP="00123ECA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312FA" w14:textId="77777777" w:rsidR="00B402BD" w:rsidRDefault="00B402BD" w:rsidP="00123ECA">
            <w:pPr>
              <w:widowControl w:val="0"/>
              <w:jc w:val="both"/>
            </w:pPr>
            <w:r>
              <w:t>3</w:t>
            </w:r>
          </w:p>
        </w:tc>
      </w:tr>
      <w:tr w:rsidR="00B402BD" w14:paraId="28BD4793" w14:textId="77777777" w:rsidTr="00123ECA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8922DA1" w14:textId="77777777" w:rsidR="00B402BD" w:rsidRDefault="00B402BD" w:rsidP="00123ECA">
            <w:pPr>
              <w:widowControl w:val="0"/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D32A8" w14:textId="264C69A2" w:rsidR="00B402BD" w:rsidRDefault="00B402BD" w:rsidP="00123ECA">
            <w:pPr>
              <w:widowControl w:val="0"/>
              <w:jc w:val="both"/>
            </w:pPr>
          </w:p>
        </w:tc>
      </w:tr>
      <w:tr w:rsidR="00B402BD" w14:paraId="1AFAA322" w14:textId="77777777" w:rsidTr="00123ECA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06FA5A7" w14:textId="77777777" w:rsidR="00B402BD" w:rsidRDefault="00B402BD" w:rsidP="00123ECA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2A393" w14:textId="43AD78E0" w:rsidR="00B402BD" w:rsidRDefault="00B402BD" w:rsidP="00123ECA">
            <w:pPr>
              <w:widowControl w:val="0"/>
              <w:jc w:val="both"/>
            </w:pPr>
            <w:r>
              <w:t>Zápočet, zkouška</w:t>
            </w:r>
            <w:r w:rsidR="00E07675">
              <w:t>.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6FBA292C" w14:textId="77777777" w:rsidR="00B402BD" w:rsidRDefault="00B402BD" w:rsidP="00123ECA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A826E" w14:textId="38D119E9" w:rsidR="00B402BD" w:rsidRDefault="00B402BD" w:rsidP="00B402BD">
            <w:pPr>
              <w:widowControl w:val="0"/>
              <w:jc w:val="both"/>
            </w:pPr>
            <w:r>
              <w:t>přednášky semináře</w:t>
            </w:r>
          </w:p>
        </w:tc>
      </w:tr>
      <w:tr w:rsidR="00B402BD" w14:paraId="124A06EC" w14:textId="77777777" w:rsidTr="00123ECA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1C511BC8" w14:textId="77777777" w:rsidR="00B402BD" w:rsidRDefault="00B402BD" w:rsidP="00123ECA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A3859F" w14:textId="5E7571F5" w:rsidR="00B402BD" w:rsidRDefault="00B402BD" w:rsidP="00B402BD">
            <w:pPr>
              <w:widowControl w:val="0"/>
              <w:jc w:val="both"/>
            </w:pPr>
            <w:r>
              <w:t>Studenti zpracovávají průběžné úkoly v rámci seminářů. Podmínkou pro řádné ukončení předmětu je kromě účasti na seminářích (definováno SZŘ UTB) je také odevzdání výstupů z jednotlivých seminářů. Klasifikace je výsledkem kombinace ústní a písemné zkoušky po obdrženém zápočtu (hodnocení odevzdaných cvičení).</w:t>
            </w:r>
          </w:p>
        </w:tc>
      </w:tr>
      <w:tr w:rsidR="00B402BD" w14:paraId="1A58CF65" w14:textId="77777777" w:rsidTr="00123ECA">
        <w:trPr>
          <w:trHeight w:val="554"/>
        </w:trPr>
        <w:tc>
          <w:tcPr>
            <w:tcW w:w="9854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83D6A" w14:textId="77777777" w:rsidR="00B402BD" w:rsidRDefault="00B402BD" w:rsidP="00123ECA">
            <w:pPr>
              <w:widowControl w:val="0"/>
              <w:jc w:val="both"/>
            </w:pPr>
          </w:p>
        </w:tc>
      </w:tr>
      <w:tr w:rsidR="00B402BD" w14:paraId="3B1A72EE" w14:textId="77777777" w:rsidTr="00123ECA">
        <w:trPr>
          <w:trHeight w:val="197"/>
        </w:trPr>
        <w:tc>
          <w:tcPr>
            <w:tcW w:w="30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C191EE5" w14:textId="77777777" w:rsidR="00B402BD" w:rsidRDefault="00B402BD" w:rsidP="00123ECA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322CA" w14:textId="77777777" w:rsidR="00B402BD" w:rsidRDefault="00B402BD" w:rsidP="00123ECA">
            <w:pPr>
              <w:widowControl w:val="0"/>
              <w:jc w:val="both"/>
            </w:pPr>
            <w:r>
              <w:t>RNDr. Jakub Trojan, MSc, MBA, Ph.D.</w:t>
            </w:r>
          </w:p>
        </w:tc>
      </w:tr>
      <w:tr w:rsidR="00B402BD" w14:paraId="769095BC" w14:textId="77777777" w:rsidTr="00123ECA">
        <w:trPr>
          <w:trHeight w:val="243"/>
        </w:trPr>
        <w:tc>
          <w:tcPr>
            <w:tcW w:w="30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0B7DC3F" w14:textId="77777777" w:rsidR="00B402BD" w:rsidRDefault="00B402BD" w:rsidP="00123ECA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910D0" w14:textId="77777777" w:rsidR="00B402BD" w:rsidRDefault="00B402BD" w:rsidP="00123ECA">
            <w:pPr>
              <w:widowControl w:val="0"/>
              <w:jc w:val="both"/>
            </w:pPr>
            <w:r>
              <w:t>Garant stanovuje obsah přednášek, seminářů a dohlíží na jejich jednotné vedení.</w:t>
            </w:r>
          </w:p>
          <w:p w14:paraId="2D56D0AF" w14:textId="527ABF5C" w:rsidR="00B402BD" w:rsidRDefault="00B402BD" w:rsidP="00B402BD">
            <w:pPr>
              <w:widowControl w:val="0"/>
              <w:jc w:val="both"/>
            </w:pPr>
            <w:r>
              <w:t>Garant přímo vyučuje 54 % přednášek.</w:t>
            </w:r>
          </w:p>
        </w:tc>
      </w:tr>
      <w:tr w:rsidR="00B402BD" w14:paraId="35237F9A" w14:textId="77777777" w:rsidTr="00123ECA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23CD52C9" w14:textId="77777777" w:rsidR="00B402BD" w:rsidRDefault="00B402BD" w:rsidP="00123ECA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69B53F" w14:textId="77777777" w:rsidR="00247F1C" w:rsidRDefault="00247F1C" w:rsidP="00247F1C">
            <w:pPr>
              <w:widowControl w:val="0"/>
              <w:jc w:val="both"/>
            </w:pPr>
            <w:r>
              <w:t>RNDr. Jakub Trojan, MSc, MBA, Ph.D. – přednášky (54 %)</w:t>
            </w:r>
          </w:p>
          <w:p w14:paraId="0A5B2CC6" w14:textId="61F4D959" w:rsidR="00247F1C" w:rsidRDefault="00247F1C" w:rsidP="00247F1C">
            <w:pPr>
              <w:widowControl w:val="0"/>
              <w:jc w:val="both"/>
            </w:pPr>
            <w:r>
              <w:t>Mgr. Ing. Jiří Lehejček, Ph.D. – přednášky (23 %), semináře (</w:t>
            </w:r>
            <w:r w:rsidR="000E5DE5">
              <w:t>46</w:t>
            </w:r>
            <w:r>
              <w:t xml:space="preserve"> %)</w:t>
            </w:r>
          </w:p>
          <w:p w14:paraId="16EDA018" w14:textId="57E05121" w:rsidR="00B402BD" w:rsidRDefault="00174A7A" w:rsidP="000E5DE5">
            <w:pPr>
              <w:widowControl w:val="0"/>
              <w:jc w:val="both"/>
            </w:pPr>
            <w:r>
              <w:t xml:space="preserve">Mgr. Matyáš Adam, Ph.D. </w:t>
            </w:r>
            <w:r w:rsidR="00247F1C">
              <w:t>– přednášky (23 %), semináře (</w:t>
            </w:r>
            <w:r w:rsidR="000E5DE5">
              <w:t>54</w:t>
            </w:r>
            <w:r w:rsidR="00247F1C">
              <w:t xml:space="preserve"> %)</w:t>
            </w:r>
          </w:p>
        </w:tc>
      </w:tr>
      <w:tr w:rsidR="00B402BD" w14:paraId="46C1A62A" w14:textId="77777777" w:rsidTr="00247F1C">
        <w:trPr>
          <w:trHeight w:val="310"/>
        </w:trPr>
        <w:tc>
          <w:tcPr>
            <w:tcW w:w="9854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08D17" w14:textId="582EE8B6" w:rsidR="00B402BD" w:rsidRDefault="00B402BD" w:rsidP="00123ECA">
            <w:pPr>
              <w:widowControl w:val="0"/>
              <w:jc w:val="both"/>
            </w:pPr>
          </w:p>
        </w:tc>
      </w:tr>
      <w:tr w:rsidR="00B402BD" w14:paraId="3363BECC" w14:textId="77777777" w:rsidTr="00123ECA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E1067F0" w14:textId="77777777" w:rsidR="00B402BD" w:rsidRDefault="00B402BD" w:rsidP="00123ECA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700B06" w14:textId="77777777" w:rsidR="00B402BD" w:rsidRDefault="00B402BD" w:rsidP="00123ECA">
            <w:pPr>
              <w:widowControl w:val="0"/>
              <w:jc w:val="both"/>
            </w:pPr>
          </w:p>
        </w:tc>
      </w:tr>
      <w:tr w:rsidR="00B402BD" w14:paraId="7DB9A46F" w14:textId="77777777" w:rsidTr="00123ECA">
        <w:trPr>
          <w:trHeight w:val="3938"/>
        </w:trPr>
        <w:tc>
          <w:tcPr>
            <w:tcW w:w="9854" w:type="dxa"/>
            <w:gridSpan w:val="8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49B54E1" w14:textId="2A81FF1B" w:rsidR="00B402BD" w:rsidRDefault="00B402BD" w:rsidP="00123ECA">
            <w:pPr>
              <w:widowControl w:val="0"/>
              <w:jc w:val="both"/>
            </w:pPr>
            <w:r>
              <w:t>Cílem předmětu je kritický diskurz průmětu regionální podmíněnosti dopadů environmentálních změn na bezpečnost prostředí člověka. Diskutovány jsou případové studie s přesahem do praktického rozměru, při nichž jsou konfrontovány konkrétní výstupy recentních výzkumů v regionech. Součástí seminářů jsou zvané přednášky odborníků z praxe a terénní výzkum regionu s důrazem na řešení vybraného regionálního problému.</w:t>
            </w:r>
          </w:p>
          <w:p w14:paraId="582476AA" w14:textId="76DB029C" w:rsidR="00B402BD" w:rsidRDefault="00B402BD" w:rsidP="00123ECA">
            <w:pPr>
              <w:widowControl w:val="0"/>
              <w:jc w:val="both"/>
            </w:pPr>
          </w:p>
          <w:p w14:paraId="2613FB21" w14:textId="56F186E0" w:rsidR="00B402BD" w:rsidRDefault="00B402BD" w:rsidP="00123ECA">
            <w:pPr>
              <w:widowControl w:val="0"/>
              <w:jc w:val="both"/>
            </w:pPr>
            <w:r>
              <w:t>Vyučovaná témata:</w:t>
            </w:r>
          </w:p>
          <w:p w14:paraId="6795EE16" w14:textId="4D0DFF92" w:rsidR="00B402BD" w:rsidRDefault="00B402BD" w:rsidP="00FB1440">
            <w:pPr>
              <w:pStyle w:val="Odstavecseseznamem"/>
              <w:widowControl w:val="0"/>
              <w:numPr>
                <w:ilvl w:val="0"/>
                <w:numId w:val="43"/>
              </w:numPr>
              <w:jc w:val="both"/>
            </w:pPr>
            <w:r>
              <w:t>Regiony a jejich vliv na geografické determinanty prostředí.</w:t>
            </w:r>
          </w:p>
          <w:p w14:paraId="7DDBBEAB" w14:textId="6301A973" w:rsidR="00B402BD" w:rsidRDefault="00B402BD" w:rsidP="00FB1440">
            <w:pPr>
              <w:pStyle w:val="Odstavecseseznamem"/>
              <w:widowControl w:val="0"/>
              <w:numPr>
                <w:ilvl w:val="0"/>
                <w:numId w:val="43"/>
              </w:numPr>
              <w:jc w:val="both"/>
            </w:pPr>
            <w:r>
              <w:t>Metody tvorby regionů – regionalizace jako nástroj hodnocení prostorové organizace.</w:t>
            </w:r>
          </w:p>
          <w:p w14:paraId="722EAFE9" w14:textId="79E948FA" w:rsidR="00B402BD" w:rsidRDefault="00B402BD" w:rsidP="00FB1440">
            <w:pPr>
              <w:pStyle w:val="Odstavecseseznamem"/>
              <w:widowControl w:val="0"/>
              <w:numPr>
                <w:ilvl w:val="0"/>
                <w:numId w:val="43"/>
              </w:numPr>
              <w:jc w:val="both"/>
            </w:pPr>
            <w:r>
              <w:t>Kartografické pojetí regionů, specifické metody a formy zobrazení prostorových interakcí.</w:t>
            </w:r>
          </w:p>
          <w:p w14:paraId="041F7F59" w14:textId="2A740CC9" w:rsidR="00B402BD" w:rsidRDefault="00B402BD" w:rsidP="00FB1440">
            <w:pPr>
              <w:pStyle w:val="Odstavecseseznamem"/>
              <w:widowControl w:val="0"/>
              <w:numPr>
                <w:ilvl w:val="0"/>
                <w:numId w:val="43"/>
              </w:numPr>
              <w:jc w:val="both"/>
            </w:pPr>
            <w:r>
              <w:t xml:space="preserve">Regionální taxonomie.  </w:t>
            </w:r>
          </w:p>
          <w:p w14:paraId="47653CFE" w14:textId="7C093B19" w:rsidR="00B402BD" w:rsidRDefault="00B402BD" w:rsidP="00FB1440">
            <w:pPr>
              <w:pStyle w:val="Odstavecseseznamem"/>
              <w:widowControl w:val="0"/>
              <w:numPr>
                <w:ilvl w:val="0"/>
                <w:numId w:val="43"/>
              </w:numPr>
              <w:jc w:val="both"/>
            </w:pPr>
            <w:r>
              <w:t>Identifikace regionálně podmíněných environmentálních hrozeb a mitigační nástroje.</w:t>
            </w:r>
          </w:p>
          <w:p w14:paraId="11E1B6F1" w14:textId="4AB4CB25" w:rsidR="00B402BD" w:rsidRDefault="00B402BD" w:rsidP="00FB1440">
            <w:pPr>
              <w:pStyle w:val="Odstavecseseznamem"/>
              <w:widowControl w:val="0"/>
              <w:numPr>
                <w:ilvl w:val="0"/>
                <w:numId w:val="43"/>
              </w:numPr>
              <w:jc w:val="both"/>
            </w:pPr>
            <w:r>
              <w:t>Regionální případová studie I. - sociálně-geografické a ekonomické determinanty environmentálních dopadů.</w:t>
            </w:r>
          </w:p>
          <w:p w14:paraId="1B33E6C9" w14:textId="25F4061D" w:rsidR="00B402BD" w:rsidRDefault="00B402BD" w:rsidP="00FB1440">
            <w:pPr>
              <w:pStyle w:val="Odstavecseseznamem"/>
              <w:widowControl w:val="0"/>
              <w:numPr>
                <w:ilvl w:val="0"/>
                <w:numId w:val="43"/>
              </w:numPr>
              <w:jc w:val="both"/>
            </w:pPr>
            <w:r>
              <w:t>Regionální případová studie II. – fyzicko-geografické determinanty environmentálních dopadů.</w:t>
            </w:r>
          </w:p>
          <w:p w14:paraId="31297F71" w14:textId="39A2D79F" w:rsidR="00B402BD" w:rsidRDefault="00B402BD" w:rsidP="00FB1440">
            <w:pPr>
              <w:pStyle w:val="Odstavecseseznamem"/>
              <w:widowControl w:val="0"/>
              <w:numPr>
                <w:ilvl w:val="0"/>
                <w:numId w:val="43"/>
              </w:numPr>
              <w:jc w:val="both"/>
            </w:pPr>
            <w:r>
              <w:t xml:space="preserve">Možnosti regionálních agroekosystémů na úrovni obcí, resp. povodí v adaptaci na klimatickou změnu.  </w:t>
            </w:r>
          </w:p>
          <w:p w14:paraId="200AE466" w14:textId="49320A07" w:rsidR="00B402BD" w:rsidRDefault="00B402BD" w:rsidP="00FB1440">
            <w:pPr>
              <w:pStyle w:val="Odstavecseseznamem"/>
              <w:widowControl w:val="0"/>
              <w:numPr>
                <w:ilvl w:val="0"/>
                <w:numId w:val="43"/>
              </w:numPr>
              <w:jc w:val="both"/>
            </w:pPr>
            <w:r>
              <w:t>Cílená přestavba lesních porostů jako lokální nástroj environmentální bezpečnosti.</w:t>
            </w:r>
          </w:p>
          <w:p w14:paraId="5CE8E86E" w14:textId="375FCD77" w:rsidR="00B402BD" w:rsidRDefault="00B402BD" w:rsidP="00FB1440">
            <w:pPr>
              <w:pStyle w:val="Odstavecseseznamem"/>
              <w:widowControl w:val="0"/>
              <w:numPr>
                <w:ilvl w:val="0"/>
                <w:numId w:val="43"/>
              </w:numPr>
              <w:jc w:val="both"/>
            </w:pPr>
            <w:r>
              <w:t>Pokrytí základních proměnných biodiverzity pomocí programů občanské vědy pro regionální hodnocení trendů a</w:t>
            </w:r>
            <w:r w:rsidR="0050335D">
              <w:t> </w:t>
            </w:r>
            <w:r>
              <w:t>stavu biologické rozmanitosti.</w:t>
            </w:r>
          </w:p>
          <w:p w14:paraId="6E29B9D2" w14:textId="18A7A8B0" w:rsidR="00B402BD" w:rsidRDefault="00B402BD" w:rsidP="00FB1440">
            <w:pPr>
              <w:pStyle w:val="Odstavecseseznamem"/>
              <w:widowControl w:val="0"/>
              <w:numPr>
                <w:ilvl w:val="0"/>
                <w:numId w:val="43"/>
              </w:numPr>
              <w:jc w:val="both"/>
            </w:pPr>
            <w:r>
              <w:t>Integrace konceptu zvukového prostředí do hodnocení environmentálních dopadů na ekosystémy.</w:t>
            </w:r>
          </w:p>
          <w:p w14:paraId="51CAA2C7" w14:textId="2D4DD6D4" w:rsidR="00B402BD" w:rsidRDefault="00B402BD" w:rsidP="00FB1440">
            <w:pPr>
              <w:pStyle w:val="Odstavecseseznamem"/>
              <w:widowControl w:val="0"/>
              <w:numPr>
                <w:ilvl w:val="0"/>
                <w:numId w:val="43"/>
              </w:numPr>
              <w:jc w:val="both"/>
            </w:pPr>
            <w:r>
              <w:t>Regionální případová studie III. – management a obnova ekosystémů s využitím avifauny v bioindikaci.</w:t>
            </w:r>
          </w:p>
          <w:p w14:paraId="04FCEC5D" w14:textId="77777777" w:rsidR="00B402BD" w:rsidRDefault="00B402BD" w:rsidP="00FB1440">
            <w:pPr>
              <w:pStyle w:val="Odstavecseseznamem"/>
              <w:widowControl w:val="0"/>
              <w:numPr>
                <w:ilvl w:val="0"/>
                <w:numId w:val="43"/>
              </w:numPr>
              <w:jc w:val="both"/>
            </w:pPr>
            <w:r>
              <w:t>Terénní výzkum regionu – řešení konkrétní případové studie v modelové lokalitě.</w:t>
            </w:r>
          </w:p>
          <w:p w14:paraId="65D37EF0" w14:textId="78D10014" w:rsidR="0050335D" w:rsidRDefault="0050335D" w:rsidP="0050335D">
            <w:pPr>
              <w:pStyle w:val="Odstavecseseznamem"/>
              <w:widowControl w:val="0"/>
              <w:jc w:val="both"/>
            </w:pPr>
          </w:p>
        </w:tc>
      </w:tr>
      <w:tr w:rsidR="00B402BD" w14:paraId="65EE9AE7" w14:textId="77777777" w:rsidTr="00123ECA">
        <w:trPr>
          <w:trHeight w:val="265"/>
        </w:trPr>
        <w:tc>
          <w:tcPr>
            <w:tcW w:w="365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5E64211" w14:textId="77777777" w:rsidR="00B402BD" w:rsidRDefault="00B402BD" w:rsidP="00123ECA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1" w:type="dxa"/>
            <w:gridSpan w:val="6"/>
            <w:tcBorders>
              <w:left w:val="single" w:sz="4" w:space="0" w:color="000000"/>
              <w:right w:val="single" w:sz="4" w:space="0" w:color="000000"/>
            </w:tcBorders>
          </w:tcPr>
          <w:p w14:paraId="7D8156DF" w14:textId="77777777" w:rsidR="00B402BD" w:rsidRDefault="00B402BD" w:rsidP="00123ECA">
            <w:pPr>
              <w:widowControl w:val="0"/>
              <w:jc w:val="both"/>
            </w:pPr>
          </w:p>
        </w:tc>
      </w:tr>
      <w:tr w:rsidR="00B402BD" w14:paraId="314EC162" w14:textId="77777777" w:rsidTr="00123ECA">
        <w:trPr>
          <w:trHeight w:val="1497"/>
        </w:trPr>
        <w:tc>
          <w:tcPr>
            <w:tcW w:w="9854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96D5B" w14:textId="77777777" w:rsidR="00B402BD" w:rsidRDefault="00B402BD" w:rsidP="00123ECA">
            <w:pPr>
              <w:widowControl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Povinná literatura:</w:t>
            </w:r>
          </w:p>
          <w:p w14:paraId="63ADC9D8" w14:textId="77777777" w:rsidR="00A152C6" w:rsidRDefault="00A152C6" w:rsidP="00A152C6">
            <w:pPr>
              <w:widowControl w:val="0"/>
              <w:jc w:val="both"/>
            </w:pPr>
            <w:r>
              <w:t xml:space="preserve">DE SOUZA, Peter. </w:t>
            </w:r>
            <w:r w:rsidRPr="00A152C6">
              <w:rPr>
                <w:i/>
              </w:rPr>
              <w:t>The rural and peripheral in regional development: an alternative perspective.</w:t>
            </w:r>
            <w:r>
              <w:t xml:space="preserve"> London: Routledge, Taylor &amp; Francis Group, 2018, xi, 268 s. Regions and cities. ISBN 978-0-415-79323-0.</w:t>
            </w:r>
          </w:p>
          <w:p w14:paraId="1D25440E" w14:textId="6374A40A" w:rsidR="00A152C6" w:rsidRDefault="00A152C6" w:rsidP="00A152C6">
            <w:pPr>
              <w:widowControl w:val="0"/>
              <w:jc w:val="both"/>
            </w:pPr>
            <w:r>
              <w:t xml:space="preserve">KLAPKA, Pavel. </w:t>
            </w:r>
            <w:r w:rsidRPr="00A152C6">
              <w:rPr>
                <w:i/>
              </w:rPr>
              <w:t>Regiony a regionální taxonomie: koncepty, přístupy, aplikace.</w:t>
            </w:r>
            <w:r>
              <w:t xml:space="preserve"> Olomouc: Univerzita Palackého v</w:t>
            </w:r>
            <w:r w:rsidR="0050335D">
              <w:t> </w:t>
            </w:r>
            <w:r>
              <w:t>Olomouci, 2019, 458 s. Monografie. ISBN 9788024454481.</w:t>
            </w:r>
          </w:p>
          <w:p w14:paraId="39B085BC" w14:textId="77777777" w:rsidR="00A152C6" w:rsidRDefault="00A152C6" w:rsidP="00A152C6">
            <w:pPr>
              <w:widowControl w:val="0"/>
              <w:jc w:val="both"/>
            </w:pPr>
            <w:r w:rsidRPr="00D72802">
              <w:t xml:space="preserve">METTERNICHT, Graciela Isabel. </w:t>
            </w:r>
            <w:r w:rsidRPr="00A152C6">
              <w:rPr>
                <w:i/>
              </w:rPr>
              <w:t>Land use and spatial planning: enabling sustainable management of land resources.</w:t>
            </w:r>
            <w:r w:rsidRPr="00D72802">
              <w:t xml:space="preserve"> Cham: Springer, [2018], xvii, 116 s. SpringerBriefs in earth sciences. ISBN 9783319718606.</w:t>
            </w:r>
          </w:p>
          <w:p w14:paraId="44073D10" w14:textId="77777777" w:rsidR="00A152C6" w:rsidRDefault="00A152C6" w:rsidP="00A152C6">
            <w:pPr>
              <w:widowControl w:val="0"/>
              <w:jc w:val="both"/>
            </w:pPr>
            <w:r w:rsidRPr="00D72802">
              <w:t xml:space="preserve">THILL, Jean-Claude, ed. </w:t>
            </w:r>
            <w:r w:rsidRPr="00A152C6">
              <w:rPr>
                <w:i/>
              </w:rPr>
              <w:t>Spatial analysis and location modeling in urban and regional systems.</w:t>
            </w:r>
            <w:r w:rsidRPr="00D72802">
              <w:t xml:space="preserve"> Berlin: Springer, [2018], vi, 387 s. Advances in geographic information science. ISBN 978-3-642-37895-9.</w:t>
            </w:r>
          </w:p>
          <w:p w14:paraId="75A915CA" w14:textId="77777777" w:rsidR="00B402BD" w:rsidRDefault="00B402BD" w:rsidP="00123ECA">
            <w:pPr>
              <w:widowControl w:val="0"/>
              <w:jc w:val="both"/>
            </w:pPr>
          </w:p>
          <w:p w14:paraId="72B5E11D" w14:textId="77777777" w:rsidR="00B402BD" w:rsidRDefault="00B402BD" w:rsidP="00123ECA">
            <w:pPr>
              <w:widowControl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Doporučená literatura:</w:t>
            </w:r>
          </w:p>
          <w:p w14:paraId="13528084" w14:textId="77777777" w:rsidR="00A152C6" w:rsidRDefault="00A152C6" w:rsidP="00A152C6">
            <w:pPr>
              <w:widowControl w:val="0"/>
              <w:jc w:val="both"/>
            </w:pPr>
            <w:r>
              <w:t xml:space="preserve">HIGGINS, Benjamin Howard a Donald J. SAVOIE. </w:t>
            </w:r>
            <w:r w:rsidRPr="00A152C6">
              <w:rPr>
                <w:i/>
              </w:rPr>
              <w:t>Regional development theories &amp; their application.</w:t>
            </w:r>
            <w:r>
              <w:t xml:space="preserve"> New Brunswick, </w:t>
            </w:r>
            <w:proofErr w:type="gramStart"/>
            <w:r>
              <w:lastRenderedPageBreak/>
              <w:t>N.J.</w:t>
            </w:r>
            <w:proofErr w:type="gramEnd"/>
            <w:r>
              <w:t>: Transaction Publishers, c1997, x, 422 s. ISBN 0765804204.</w:t>
            </w:r>
          </w:p>
          <w:p w14:paraId="5F1915F4" w14:textId="77777777" w:rsidR="00A152C6" w:rsidRDefault="00A152C6" w:rsidP="00A152C6">
            <w:pPr>
              <w:widowControl w:val="0"/>
              <w:jc w:val="both"/>
            </w:pPr>
            <w:r>
              <w:t xml:space="preserve">HOBBS, Joseph J. </w:t>
            </w:r>
            <w:r w:rsidRPr="00A152C6">
              <w:rPr>
                <w:i/>
              </w:rPr>
              <w:t>Fundamentals of world regional geography.</w:t>
            </w:r>
            <w:r>
              <w:t xml:space="preserve"> 3e. Australia: Brooks/Cole Cengage Learning, [2013], xviii, 443, G-20, I-14. ISBN 9781133113904.</w:t>
            </w:r>
          </w:p>
          <w:p w14:paraId="37BEE472" w14:textId="606C0EDA" w:rsidR="00B402BD" w:rsidRDefault="00A152C6" w:rsidP="00A152C6">
            <w:pPr>
              <w:widowControl w:val="0"/>
              <w:jc w:val="both"/>
            </w:pPr>
            <w:r>
              <w:t xml:space="preserve">SONIS, Michael a Geoffrey HEWINGS, ed. </w:t>
            </w:r>
            <w:r w:rsidRPr="00A152C6">
              <w:rPr>
                <w:i/>
              </w:rPr>
              <w:t>Tool kits in regional science: theory, models, and estimation.</w:t>
            </w:r>
            <w:r>
              <w:t xml:space="preserve"> Berlin: Springer, c2009, xiv, 305 s. Advances in spatial science. ISBN 9783642006265.</w:t>
            </w:r>
          </w:p>
        </w:tc>
      </w:tr>
      <w:tr w:rsidR="00B402BD" w14:paraId="607180A4" w14:textId="77777777" w:rsidTr="00123ECA">
        <w:tc>
          <w:tcPr>
            <w:tcW w:w="9854" w:type="dxa"/>
            <w:gridSpan w:val="8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7CAAC"/>
          </w:tcPr>
          <w:p w14:paraId="355D8985" w14:textId="77777777" w:rsidR="00B402BD" w:rsidRDefault="00B402BD" w:rsidP="00123EC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B402BD" w14:paraId="32ECE579" w14:textId="77777777" w:rsidTr="00123ECA">
        <w:tc>
          <w:tcPr>
            <w:tcW w:w="4786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7D60FECC" w14:textId="77777777" w:rsidR="00B402BD" w:rsidRDefault="00B402BD" w:rsidP="00123ECA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BD58B" w14:textId="77777777" w:rsidR="00B402BD" w:rsidRDefault="00B402BD" w:rsidP="00123ECA">
            <w:pPr>
              <w:widowControl w:val="0"/>
              <w:jc w:val="both"/>
            </w:pPr>
            <w:r>
              <w:t>10</w:t>
            </w:r>
          </w:p>
        </w:tc>
        <w:tc>
          <w:tcPr>
            <w:tcW w:w="4178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7FDBEBAA" w14:textId="77777777" w:rsidR="00B402BD" w:rsidRDefault="00B402BD" w:rsidP="00123ECA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B402BD" w14:paraId="4B775781" w14:textId="77777777" w:rsidTr="00123ECA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452C3197" w14:textId="77777777" w:rsidR="00B402BD" w:rsidRDefault="00B402BD" w:rsidP="00123ECA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B402BD" w14:paraId="02418891" w14:textId="77777777" w:rsidTr="00123ECA">
        <w:trPr>
          <w:trHeight w:val="1373"/>
        </w:trPr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4CE0C" w14:textId="77777777" w:rsidR="00B402BD" w:rsidRDefault="00B402BD" w:rsidP="00123ECA">
            <w:pPr>
              <w:widowControl w:val="0"/>
              <w:jc w:val="both"/>
            </w:pPr>
            <w:r>
              <w:t>Studenti se účastní výuky ve stanoveném počtu hodin, kde je jim redukovanou formou prezentována látka výše uvedeného rozsahu a jsou jim určeny části učiva k samostatnému nastudování. Hodnocení individuálních úkolů studentů a korekce informací získaných samostudiem probíhá na skupinových a individuálních konzultacích, prostřednictvím elektronické pošty, portálu UTB nebo v systému MOODLE. V souladu s vnitřními předpisy FLKŘ má každý akademický pracovník stanoveny konzultační hodiny v rozsahu minimálně 2 hodiny týdně. Dle potřeby jsou dále konzultace možné i po předchozí emailové či telefonické dohodě.</w:t>
            </w:r>
          </w:p>
        </w:tc>
      </w:tr>
    </w:tbl>
    <w:p w14:paraId="388DCC68" w14:textId="0468F163" w:rsidR="000F007C" w:rsidRDefault="000F007C" w:rsidP="00E45D3E">
      <w:pPr>
        <w:spacing w:after="160" w:line="259" w:lineRule="auto"/>
      </w:pPr>
    </w:p>
    <w:p w14:paraId="78CEDD9B" w14:textId="77777777" w:rsidR="00383FE3" w:rsidRDefault="00383FE3">
      <w:pPr>
        <w:spacing w:after="160" w:line="259" w:lineRule="auto"/>
      </w:pPr>
    </w:p>
    <w:p w14:paraId="4DE49110" w14:textId="77777777" w:rsidR="00383FE3" w:rsidRDefault="00383FE3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83FE3" w14:paraId="123516F4" w14:textId="77777777" w:rsidTr="008A443B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37494DA9" w14:textId="77777777" w:rsidR="00383FE3" w:rsidRDefault="00383FE3" w:rsidP="008A443B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383FE3" w14:paraId="69B9F168" w14:textId="77777777" w:rsidTr="008A443B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19BE37DB" w14:textId="77777777" w:rsidR="00383FE3" w:rsidRDefault="00383FE3" w:rsidP="008A443B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31717C4A" w14:textId="77777777" w:rsidR="00383FE3" w:rsidRPr="00383FE3" w:rsidRDefault="00383FE3" w:rsidP="008A443B">
            <w:pPr>
              <w:jc w:val="both"/>
              <w:rPr>
                <w:b/>
              </w:rPr>
            </w:pPr>
            <w:r w:rsidRPr="00383FE3">
              <w:rPr>
                <w:b/>
              </w:rPr>
              <w:t>Reflexe odborné praxe</w:t>
            </w:r>
          </w:p>
        </w:tc>
      </w:tr>
      <w:tr w:rsidR="00383FE3" w14:paraId="5E8F5166" w14:textId="77777777" w:rsidTr="008A443B">
        <w:tc>
          <w:tcPr>
            <w:tcW w:w="3086" w:type="dxa"/>
            <w:shd w:val="clear" w:color="auto" w:fill="F7CAAC"/>
          </w:tcPr>
          <w:p w14:paraId="1D6F0A69" w14:textId="77777777" w:rsidR="00383FE3" w:rsidRDefault="00383FE3" w:rsidP="008A443B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47EF19A3" w14:textId="5ED8740F" w:rsidR="00383FE3" w:rsidRDefault="00383FE3" w:rsidP="008A443B">
            <w:pPr>
              <w:jc w:val="both"/>
            </w:pPr>
            <w:r>
              <w:t>povinný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3AB76499" w14:textId="77777777" w:rsidR="00383FE3" w:rsidRDefault="00383FE3" w:rsidP="008A443B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289B0804" w14:textId="77777777" w:rsidR="00383FE3" w:rsidRDefault="00383FE3" w:rsidP="008A443B">
            <w:pPr>
              <w:jc w:val="both"/>
            </w:pPr>
            <w:r>
              <w:t>2/ZS</w:t>
            </w:r>
          </w:p>
        </w:tc>
      </w:tr>
      <w:tr w:rsidR="00383FE3" w14:paraId="4D49A5C8" w14:textId="77777777" w:rsidTr="008A443B">
        <w:tc>
          <w:tcPr>
            <w:tcW w:w="3086" w:type="dxa"/>
            <w:shd w:val="clear" w:color="auto" w:fill="F7CAAC"/>
          </w:tcPr>
          <w:p w14:paraId="3B32AEFD" w14:textId="77777777" w:rsidR="00383FE3" w:rsidRDefault="00383FE3" w:rsidP="008A443B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22700032" w14:textId="4A717323" w:rsidR="00383FE3" w:rsidRDefault="00383FE3" w:rsidP="008A443B">
            <w:pPr>
              <w:jc w:val="both"/>
            </w:pPr>
          </w:p>
        </w:tc>
        <w:tc>
          <w:tcPr>
            <w:tcW w:w="889" w:type="dxa"/>
            <w:shd w:val="clear" w:color="auto" w:fill="F7CAAC"/>
          </w:tcPr>
          <w:p w14:paraId="3DC4414D" w14:textId="77777777" w:rsidR="00383FE3" w:rsidRDefault="00383FE3" w:rsidP="008A443B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2D09F739" w14:textId="77777777" w:rsidR="00383FE3" w:rsidRDefault="00383FE3" w:rsidP="008A443B">
            <w:pPr>
              <w:jc w:val="both"/>
            </w:pPr>
            <w:r>
              <w:t>80</w:t>
            </w:r>
          </w:p>
        </w:tc>
        <w:tc>
          <w:tcPr>
            <w:tcW w:w="2156" w:type="dxa"/>
            <w:shd w:val="clear" w:color="auto" w:fill="F7CAAC"/>
          </w:tcPr>
          <w:p w14:paraId="725E0DC9" w14:textId="77777777" w:rsidR="00383FE3" w:rsidRDefault="00383FE3" w:rsidP="008A443B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1D43CE2F" w14:textId="0765860C" w:rsidR="00383FE3" w:rsidRDefault="00383FE3" w:rsidP="008A443B">
            <w:pPr>
              <w:jc w:val="both"/>
            </w:pPr>
            <w:r>
              <w:t>6</w:t>
            </w:r>
          </w:p>
        </w:tc>
      </w:tr>
      <w:tr w:rsidR="00383FE3" w14:paraId="577258FD" w14:textId="77777777" w:rsidTr="008A443B">
        <w:tc>
          <w:tcPr>
            <w:tcW w:w="3086" w:type="dxa"/>
            <w:shd w:val="clear" w:color="auto" w:fill="F7CAAC"/>
          </w:tcPr>
          <w:p w14:paraId="1D69D927" w14:textId="77777777" w:rsidR="00383FE3" w:rsidRDefault="00383FE3" w:rsidP="008A443B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00BC6B70" w14:textId="77777777" w:rsidR="00383FE3" w:rsidRDefault="00383FE3" w:rsidP="008A443B">
            <w:pPr>
              <w:jc w:val="both"/>
            </w:pPr>
          </w:p>
        </w:tc>
      </w:tr>
      <w:tr w:rsidR="00383FE3" w14:paraId="32BF8DA0" w14:textId="77777777" w:rsidTr="008A443B">
        <w:tc>
          <w:tcPr>
            <w:tcW w:w="3086" w:type="dxa"/>
            <w:shd w:val="clear" w:color="auto" w:fill="F7CAAC"/>
          </w:tcPr>
          <w:p w14:paraId="58CCCFAE" w14:textId="77777777" w:rsidR="00383FE3" w:rsidRDefault="00383FE3" w:rsidP="008A443B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44482F7C" w14:textId="7BA8B44A" w:rsidR="00383FE3" w:rsidRDefault="00E07675" w:rsidP="008A443B">
            <w:pPr>
              <w:jc w:val="both"/>
            </w:pPr>
            <w:r>
              <w:t>Zápočet.</w:t>
            </w:r>
          </w:p>
        </w:tc>
        <w:tc>
          <w:tcPr>
            <w:tcW w:w="2156" w:type="dxa"/>
            <w:shd w:val="clear" w:color="auto" w:fill="F7CAAC"/>
          </w:tcPr>
          <w:p w14:paraId="205289C1" w14:textId="77777777" w:rsidR="00383FE3" w:rsidRDefault="00383FE3" w:rsidP="008A443B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197B858F" w14:textId="566B0B32" w:rsidR="00383FE3" w:rsidRDefault="0050335D" w:rsidP="008A443B">
            <w:pPr>
              <w:jc w:val="both"/>
            </w:pPr>
            <w:r>
              <w:t>i</w:t>
            </w:r>
            <w:r w:rsidR="00383FE3">
              <w:t>ndividuální odborná praxe</w:t>
            </w:r>
          </w:p>
        </w:tc>
      </w:tr>
      <w:tr w:rsidR="00383FE3" w14:paraId="7E5C5954" w14:textId="77777777" w:rsidTr="008A443B">
        <w:tc>
          <w:tcPr>
            <w:tcW w:w="3086" w:type="dxa"/>
            <w:shd w:val="clear" w:color="auto" w:fill="F7CAAC"/>
          </w:tcPr>
          <w:p w14:paraId="79A90252" w14:textId="77777777" w:rsidR="00383FE3" w:rsidRDefault="00383FE3" w:rsidP="008A443B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3CB03C4" w14:textId="53E52D5D" w:rsidR="00383FE3" w:rsidRDefault="0050335D" w:rsidP="0050335D">
            <w:pPr>
              <w:jc w:val="both"/>
            </w:pPr>
            <w:r>
              <w:t>V</w:t>
            </w:r>
            <w:r w:rsidR="00383FE3" w:rsidRPr="00FF1A2D">
              <w:t xml:space="preserve">ypracování </w:t>
            </w:r>
            <w:r w:rsidR="00383FE3">
              <w:t>Závěrečné zprávy z předmětu Reflexe odborné praxe</w:t>
            </w:r>
            <w:r w:rsidR="00383FE3" w:rsidRPr="00FF1A2D">
              <w:t>, prokázání znalosti tematických okruhů souvisejících s odbornou praxí.</w:t>
            </w:r>
          </w:p>
        </w:tc>
      </w:tr>
      <w:tr w:rsidR="00383FE3" w14:paraId="0CB7CF1B" w14:textId="77777777" w:rsidTr="008A443B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37DBF7A2" w14:textId="77777777" w:rsidR="00383FE3" w:rsidRDefault="00383FE3" w:rsidP="008A443B">
            <w:pPr>
              <w:jc w:val="both"/>
            </w:pPr>
          </w:p>
        </w:tc>
      </w:tr>
      <w:tr w:rsidR="00383FE3" w14:paraId="6E352BFE" w14:textId="77777777" w:rsidTr="008A443B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290FCB4" w14:textId="77777777" w:rsidR="00383FE3" w:rsidRDefault="00383FE3" w:rsidP="008A443B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0F3B3A38" w14:textId="242F0F64" w:rsidR="00383FE3" w:rsidRDefault="00383FE3" w:rsidP="008A443B">
            <w:pPr>
              <w:jc w:val="both"/>
            </w:pPr>
            <w:r>
              <w:t>Mgr. Marek Tomaštík, Ph.D.</w:t>
            </w:r>
          </w:p>
        </w:tc>
      </w:tr>
      <w:tr w:rsidR="00383FE3" w14:paraId="7414EEC1" w14:textId="77777777" w:rsidTr="008A443B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8E5A238" w14:textId="77777777" w:rsidR="00383FE3" w:rsidRDefault="00383FE3" w:rsidP="008A443B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C8CE408" w14:textId="77777777" w:rsidR="00383FE3" w:rsidRDefault="00383FE3" w:rsidP="008A443B">
            <w:pPr>
              <w:jc w:val="both"/>
            </w:pPr>
            <w:r w:rsidRPr="00FF1A2D">
              <w:t>Garant dohlíží na kvalitu a vyhodnocení zpracovaných výstupů z odborné praxe.</w:t>
            </w:r>
          </w:p>
        </w:tc>
      </w:tr>
      <w:tr w:rsidR="00383FE3" w14:paraId="60E620E6" w14:textId="77777777" w:rsidTr="008A443B">
        <w:tc>
          <w:tcPr>
            <w:tcW w:w="3086" w:type="dxa"/>
            <w:shd w:val="clear" w:color="auto" w:fill="F7CAAC"/>
          </w:tcPr>
          <w:p w14:paraId="62185906" w14:textId="77777777" w:rsidR="00383FE3" w:rsidRDefault="00383FE3" w:rsidP="008A443B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B1C1F35" w14:textId="0F11489C" w:rsidR="00383FE3" w:rsidRDefault="00383FE3" w:rsidP="008A443B">
            <w:pPr>
              <w:jc w:val="both"/>
            </w:pPr>
          </w:p>
        </w:tc>
      </w:tr>
      <w:tr w:rsidR="00383FE3" w14:paraId="5DCF2846" w14:textId="77777777" w:rsidTr="008A443B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7788FFED" w14:textId="77777777" w:rsidR="00383FE3" w:rsidRDefault="00383FE3" w:rsidP="008A443B">
            <w:pPr>
              <w:jc w:val="both"/>
            </w:pPr>
          </w:p>
        </w:tc>
      </w:tr>
      <w:tr w:rsidR="00383FE3" w14:paraId="2D443AE4" w14:textId="77777777" w:rsidTr="008A443B">
        <w:tc>
          <w:tcPr>
            <w:tcW w:w="3086" w:type="dxa"/>
            <w:shd w:val="clear" w:color="auto" w:fill="F7CAAC"/>
          </w:tcPr>
          <w:p w14:paraId="6F48E4F6" w14:textId="77777777" w:rsidR="00383FE3" w:rsidRDefault="00383FE3" w:rsidP="008A443B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A84A1E8" w14:textId="77777777" w:rsidR="00383FE3" w:rsidRDefault="00383FE3" w:rsidP="008A443B">
            <w:pPr>
              <w:jc w:val="both"/>
            </w:pPr>
          </w:p>
        </w:tc>
      </w:tr>
      <w:tr w:rsidR="00383FE3" w14:paraId="434FA5D4" w14:textId="77777777" w:rsidTr="008A443B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2D940F1A" w14:textId="77777777" w:rsidR="00383FE3" w:rsidRDefault="00383FE3" w:rsidP="008A443B">
            <w:pPr>
              <w:jc w:val="both"/>
            </w:pPr>
            <w:r w:rsidRPr="00C01560">
              <w:t>Cílem předmětu je dopl</w:t>
            </w:r>
            <w:r>
              <w:t xml:space="preserve">nění </w:t>
            </w:r>
            <w:r w:rsidRPr="00C01560">
              <w:t xml:space="preserve">a </w:t>
            </w:r>
            <w:r>
              <w:t>pro</w:t>
            </w:r>
            <w:r w:rsidRPr="00C01560">
              <w:t>v</w:t>
            </w:r>
            <w:r>
              <w:t xml:space="preserve">ázání teoretických předmětů programu Bezpečnost společnosti s praxí. </w:t>
            </w:r>
            <w:r w:rsidRPr="004F4600">
              <w:t xml:space="preserve">Vhodným výstupem </w:t>
            </w:r>
            <w:r>
              <w:t xml:space="preserve">reflexe odborné </w:t>
            </w:r>
            <w:r w:rsidRPr="004F4600">
              <w:t>praxe je zpracování diplomové práce na vybraný problém, který student během</w:t>
            </w:r>
            <w:r>
              <w:t xml:space="preserve"> praktického upevnění znalostí</w:t>
            </w:r>
            <w:r w:rsidRPr="004F4600">
              <w:t xml:space="preserve"> řešil.</w:t>
            </w:r>
            <w:r>
              <w:t xml:space="preserve"> Reflexe zkušeností z praxe je naopak součástí výuky především praktických předmětů</w:t>
            </w:r>
            <w:r w:rsidRPr="00C01560">
              <w:t>. V</w:t>
            </w:r>
            <w:r>
              <w:t> r</w:t>
            </w:r>
            <w:r w:rsidRPr="00C01560">
              <w:t>ámci</w:t>
            </w:r>
            <w:r>
              <w:t xml:space="preserve"> praxe</w:t>
            </w:r>
            <w:r w:rsidRPr="00C01560">
              <w:t xml:space="preserve"> studenti uplat</w:t>
            </w:r>
            <w:r>
              <w:t>ňují</w:t>
            </w:r>
            <w:r w:rsidRPr="00C01560">
              <w:t xml:space="preserve"> a prohlub</w:t>
            </w:r>
            <w:r>
              <w:t>ují</w:t>
            </w:r>
            <w:r w:rsidRPr="00C01560">
              <w:t xml:space="preserve"> teoretické poznatky získané ve výuce a získ</w:t>
            </w:r>
            <w:r>
              <w:t>ávají</w:t>
            </w:r>
            <w:r w:rsidRPr="00C01560">
              <w:t xml:space="preserve"> zkušenosti s řešením konkrétních praktických problémů.</w:t>
            </w:r>
            <w:r>
              <w:t xml:space="preserve"> </w:t>
            </w:r>
            <w:r w:rsidRPr="00C01560">
              <w:t xml:space="preserve">Výstupem, který je podkladem k udělení zápočtu, je zpráva </w:t>
            </w:r>
            <w:r>
              <w:t>reflexe odborné praxe. V této zprávě</w:t>
            </w:r>
            <w:r w:rsidRPr="004F4600">
              <w:t xml:space="preserve"> student uvede, jak znalosti získané během studia</w:t>
            </w:r>
            <w:r>
              <w:t xml:space="preserve"> primárně při výuce předmětů profesního základu</w:t>
            </w:r>
            <w:r w:rsidRPr="004F4600">
              <w:t xml:space="preserve"> využívá ve svém zaměstnání, jak </w:t>
            </w:r>
            <w:r>
              <w:t xml:space="preserve">např. </w:t>
            </w:r>
            <w:r w:rsidRPr="004F4600">
              <w:t xml:space="preserve">teoretická </w:t>
            </w:r>
            <w:r>
              <w:t xml:space="preserve">či profesní </w:t>
            </w:r>
            <w:r w:rsidRPr="004F4600">
              <w:t>východiska rozvinul</w:t>
            </w:r>
            <w:r>
              <w:t>y</w:t>
            </w:r>
            <w:r w:rsidRPr="004F4600">
              <w:t xml:space="preserve"> jeho odborné kompetence</w:t>
            </w:r>
            <w:r>
              <w:t xml:space="preserve"> aj</w:t>
            </w:r>
            <w:r w:rsidRPr="004F4600">
              <w:t>.</w:t>
            </w:r>
            <w:r>
              <w:t xml:space="preserve"> </w:t>
            </w:r>
          </w:p>
          <w:p w14:paraId="24141CDB" w14:textId="77777777" w:rsidR="00383FE3" w:rsidRDefault="00383FE3" w:rsidP="008A443B">
            <w:pPr>
              <w:jc w:val="both"/>
            </w:pPr>
          </w:p>
          <w:p w14:paraId="32A3D12E" w14:textId="77777777" w:rsidR="00383FE3" w:rsidRPr="00383FE3" w:rsidRDefault="00383FE3" w:rsidP="008A443B">
            <w:pPr>
              <w:jc w:val="both"/>
            </w:pPr>
            <w:r w:rsidRPr="00383FE3">
              <w:t>Pro udělení zápočtu student musí vypracovat zprávu z předmětu v následující struktuře:</w:t>
            </w:r>
          </w:p>
          <w:p w14:paraId="519CA076" w14:textId="77777777" w:rsidR="00383FE3" w:rsidRDefault="00383FE3" w:rsidP="008A443B">
            <w:pPr>
              <w:jc w:val="both"/>
              <w:rPr>
                <w:b/>
              </w:rPr>
            </w:pPr>
          </w:p>
          <w:p w14:paraId="00C4A50A" w14:textId="77777777" w:rsidR="00383FE3" w:rsidRPr="00A25EEB" w:rsidRDefault="00383FE3" w:rsidP="00FB1440">
            <w:pPr>
              <w:pStyle w:val="Odstavecseseznamem"/>
              <w:numPr>
                <w:ilvl w:val="0"/>
                <w:numId w:val="58"/>
              </w:numPr>
              <w:jc w:val="both"/>
            </w:pPr>
            <w:r w:rsidRPr="00A25EEB">
              <w:t>Charakteristika organizace</w:t>
            </w:r>
          </w:p>
          <w:p w14:paraId="12FC1FC4" w14:textId="77777777" w:rsidR="00383FE3" w:rsidRPr="00A25EEB" w:rsidRDefault="00383FE3" w:rsidP="00FB1440">
            <w:pPr>
              <w:pStyle w:val="Odstavecseseznamem"/>
              <w:numPr>
                <w:ilvl w:val="0"/>
                <w:numId w:val="58"/>
              </w:numPr>
              <w:jc w:val="both"/>
            </w:pPr>
            <w:r w:rsidRPr="00A25EEB">
              <w:t>Popis realizovaných činností studentem</w:t>
            </w:r>
          </w:p>
          <w:p w14:paraId="6D5B5F58" w14:textId="77777777" w:rsidR="00383FE3" w:rsidRPr="00A25EEB" w:rsidRDefault="00383FE3" w:rsidP="00FB1440">
            <w:pPr>
              <w:pStyle w:val="Odstavecseseznamem"/>
              <w:numPr>
                <w:ilvl w:val="0"/>
                <w:numId w:val="58"/>
              </w:numPr>
              <w:jc w:val="both"/>
            </w:pPr>
            <w:r w:rsidRPr="00A25EEB">
              <w:t xml:space="preserve">Způsob využití teoretických znalostí získaných během studia ve vybrané praxi – zaměstnání </w:t>
            </w:r>
          </w:p>
          <w:p w14:paraId="6565A0B3" w14:textId="77777777" w:rsidR="00383FE3" w:rsidRPr="00A25EEB" w:rsidRDefault="00383FE3" w:rsidP="00FB1440">
            <w:pPr>
              <w:pStyle w:val="Odstavecseseznamem"/>
              <w:numPr>
                <w:ilvl w:val="0"/>
                <w:numId w:val="58"/>
              </w:numPr>
              <w:jc w:val="both"/>
            </w:pPr>
            <w:r w:rsidRPr="00A25EEB">
              <w:t>Sebehodnocení a osobní přínos praxe pro studenta</w:t>
            </w:r>
          </w:p>
          <w:p w14:paraId="06D2E0A7" w14:textId="77777777" w:rsidR="00383FE3" w:rsidRPr="00A25EEB" w:rsidRDefault="00383FE3" w:rsidP="00FB1440">
            <w:pPr>
              <w:pStyle w:val="Odstavecseseznamem"/>
              <w:numPr>
                <w:ilvl w:val="0"/>
                <w:numId w:val="58"/>
              </w:numPr>
              <w:jc w:val="both"/>
              <w:rPr>
                <w:b/>
              </w:rPr>
            </w:pPr>
            <w:r w:rsidRPr="00A25EEB">
              <w:t xml:space="preserve">Návrhy a další doporučení </w:t>
            </w:r>
          </w:p>
          <w:p w14:paraId="6301102D" w14:textId="77777777" w:rsidR="00383FE3" w:rsidRDefault="00383FE3" w:rsidP="00FB1440">
            <w:pPr>
              <w:pStyle w:val="Odstavecseseznamem"/>
              <w:numPr>
                <w:ilvl w:val="0"/>
                <w:numId w:val="58"/>
              </w:numPr>
              <w:jc w:val="both"/>
            </w:pPr>
            <w:r w:rsidRPr="00A25EEB">
              <w:t>Závěrečné hodnocení reflexe odborné praxe odpovědným pracovníkem FLKŘ.</w:t>
            </w:r>
          </w:p>
          <w:p w14:paraId="3AD68050" w14:textId="77777777" w:rsidR="00383FE3" w:rsidRDefault="00383FE3" w:rsidP="008A443B">
            <w:pPr>
              <w:jc w:val="both"/>
            </w:pPr>
          </w:p>
          <w:p w14:paraId="52056177" w14:textId="4AB1243A" w:rsidR="00383FE3" w:rsidRPr="00A25EEB" w:rsidRDefault="00383FE3" w:rsidP="008A443B">
            <w:pPr>
              <w:jc w:val="both"/>
            </w:pPr>
            <w:r>
              <w:t xml:space="preserve">V případě, že není možné čerpat podklady z aktuální praxe (zaměstnání), kdy nelze jít cestou reflexe, je nutné vykonat praxi v plném rozsahu, tedy </w:t>
            </w:r>
            <w:r w:rsidR="00FD7849">
              <w:t xml:space="preserve">v rozsahu </w:t>
            </w:r>
            <w:r>
              <w:t>80 hodin.</w:t>
            </w:r>
          </w:p>
          <w:p w14:paraId="3378FB5B" w14:textId="77777777" w:rsidR="00383FE3" w:rsidRPr="005E165E" w:rsidRDefault="00383FE3" w:rsidP="008A443B">
            <w:pPr>
              <w:jc w:val="both"/>
              <w:rPr>
                <w:b/>
              </w:rPr>
            </w:pPr>
          </w:p>
        </w:tc>
      </w:tr>
      <w:tr w:rsidR="00383FE3" w14:paraId="5073E6AB" w14:textId="77777777" w:rsidTr="008A443B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619992B3" w14:textId="77777777" w:rsidR="00383FE3" w:rsidRDefault="00383FE3" w:rsidP="008A443B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5B9DD151" w14:textId="77777777" w:rsidR="00383FE3" w:rsidRDefault="00383FE3" w:rsidP="008A443B">
            <w:pPr>
              <w:jc w:val="both"/>
            </w:pPr>
          </w:p>
        </w:tc>
      </w:tr>
      <w:tr w:rsidR="00383FE3" w14:paraId="7E8F8A80" w14:textId="77777777" w:rsidTr="00383FE3">
        <w:trPr>
          <w:trHeight w:val="797"/>
        </w:trPr>
        <w:tc>
          <w:tcPr>
            <w:tcW w:w="9855" w:type="dxa"/>
            <w:gridSpan w:val="8"/>
            <w:tcBorders>
              <w:top w:val="nil"/>
            </w:tcBorders>
          </w:tcPr>
          <w:p w14:paraId="09650A96" w14:textId="77777777" w:rsidR="00383FE3" w:rsidRPr="00FF1A2D" w:rsidRDefault="00383FE3" w:rsidP="008A443B">
            <w:pPr>
              <w:jc w:val="both"/>
              <w:rPr>
                <w:b/>
              </w:rPr>
            </w:pPr>
            <w:r w:rsidRPr="00FF1A2D">
              <w:rPr>
                <w:b/>
              </w:rPr>
              <w:t>Povinná literatura:</w:t>
            </w:r>
          </w:p>
          <w:p w14:paraId="0453D584" w14:textId="08C7AA61" w:rsidR="00383FE3" w:rsidRDefault="00383FE3" w:rsidP="008A443B">
            <w:pPr>
              <w:jc w:val="both"/>
            </w:pPr>
            <w:r>
              <w:t>Zákon č. 262/2006 Sb., zákoník práce.</w:t>
            </w:r>
          </w:p>
          <w:p w14:paraId="6EDFEE87" w14:textId="77777777" w:rsidR="00FD7849" w:rsidRDefault="00FD7849" w:rsidP="008A443B">
            <w:pPr>
              <w:jc w:val="both"/>
            </w:pPr>
          </w:p>
          <w:p w14:paraId="1F32E533" w14:textId="77777777" w:rsidR="00383FE3" w:rsidRPr="00CD4230" w:rsidRDefault="00383FE3" w:rsidP="008A443B">
            <w:pPr>
              <w:jc w:val="both"/>
            </w:pPr>
          </w:p>
        </w:tc>
      </w:tr>
      <w:tr w:rsidR="00383FE3" w14:paraId="06EC21A0" w14:textId="77777777" w:rsidTr="008A443B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3C13A72" w14:textId="77777777" w:rsidR="00383FE3" w:rsidRDefault="00383FE3" w:rsidP="008A443B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83FE3" w14:paraId="4B8DEB2C" w14:textId="77777777" w:rsidTr="008A443B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2BD2B46B" w14:textId="77777777" w:rsidR="00383FE3" w:rsidRDefault="00383FE3" w:rsidP="008A443B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4D6036AD" w14:textId="77777777" w:rsidR="00383FE3" w:rsidRDefault="00383FE3" w:rsidP="008A443B">
            <w:pPr>
              <w:jc w:val="both"/>
            </w:pPr>
            <w:r>
              <w:t>80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7F1E6176" w14:textId="77777777" w:rsidR="00383FE3" w:rsidRDefault="00383FE3" w:rsidP="008A443B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83FE3" w14:paraId="3FB01A31" w14:textId="77777777" w:rsidTr="008A443B">
        <w:tc>
          <w:tcPr>
            <w:tcW w:w="9855" w:type="dxa"/>
            <w:gridSpan w:val="8"/>
            <w:shd w:val="clear" w:color="auto" w:fill="F7CAAC"/>
          </w:tcPr>
          <w:p w14:paraId="1E83C1D7" w14:textId="77777777" w:rsidR="00383FE3" w:rsidRDefault="00383FE3" w:rsidP="008A443B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83FE3" w14:paraId="3216B14D" w14:textId="77777777" w:rsidTr="008A443B">
        <w:trPr>
          <w:trHeight w:val="1373"/>
        </w:trPr>
        <w:tc>
          <w:tcPr>
            <w:tcW w:w="9855" w:type="dxa"/>
            <w:gridSpan w:val="8"/>
          </w:tcPr>
          <w:p w14:paraId="61E98F68" w14:textId="205C0B0A" w:rsidR="00383FE3" w:rsidRDefault="00FD7849" w:rsidP="008A443B">
            <w:pPr>
              <w:jc w:val="both"/>
            </w:pPr>
            <w:r>
              <w:t>V souladu s vnitřními předpisy FLKŘ má každý akademický pracovník stanoveny konzultační hodiny v rozsahu minimálně 2 hodiny týdně. Dle potřeby jsou dále konzultace možné i po předchozí emailové či telefonické dohodě.</w:t>
            </w:r>
          </w:p>
          <w:p w14:paraId="18725319" w14:textId="77777777" w:rsidR="00383FE3" w:rsidRDefault="00383FE3" w:rsidP="008A443B">
            <w:pPr>
              <w:jc w:val="both"/>
            </w:pPr>
          </w:p>
          <w:p w14:paraId="74EA998E" w14:textId="77777777" w:rsidR="00383FE3" w:rsidRDefault="00383FE3" w:rsidP="008A443B">
            <w:pPr>
              <w:jc w:val="both"/>
            </w:pPr>
          </w:p>
          <w:p w14:paraId="6711D49E" w14:textId="77777777" w:rsidR="00383FE3" w:rsidRDefault="00383FE3" w:rsidP="008A443B">
            <w:pPr>
              <w:jc w:val="both"/>
            </w:pPr>
          </w:p>
        </w:tc>
      </w:tr>
      <w:tr w:rsidR="00B022F3" w14:paraId="10A964A3" w14:textId="77777777" w:rsidTr="00123EC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4B9E3D7B" w14:textId="77777777" w:rsidR="00B022F3" w:rsidRDefault="00B022F3" w:rsidP="00123ECA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B022F3" w14:paraId="2C594058" w14:textId="77777777" w:rsidTr="00123EC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4D868998" w14:textId="77777777" w:rsidR="00B022F3" w:rsidRDefault="00B022F3" w:rsidP="00123EC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3D5977E4" w14:textId="77777777" w:rsidR="00B022F3" w:rsidRPr="00383FE3" w:rsidRDefault="00B022F3" w:rsidP="00123ECA">
            <w:pPr>
              <w:jc w:val="both"/>
              <w:rPr>
                <w:b/>
              </w:rPr>
            </w:pPr>
            <w:r w:rsidRPr="00383FE3">
              <w:rPr>
                <w:b/>
              </w:rPr>
              <w:t>Řízení dodavatelských systémů</w:t>
            </w:r>
          </w:p>
        </w:tc>
      </w:tr>
      <w:tr w:rsidR="00B022F3" w14:paraId="101CA841" w14:textId="77777777" w:rsidTr="00123ECA">
        <w:tc>
          <w:tcPr>
            <w:tcW w:w="3086" w:type="dxa"/>
            <w:shd w:val="clear" w:color="auto" w:fill="F7CAAC"/>
          </w:tcPr>
          <w:p w14:paraId="770633A0" w14:textId="77777777" w:rsidR="00B022F3" w:rsidRDefault="00B022F3" w:rsidP="00123EC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43F78227" w14:textId="77777777" w:rsidR="00B022F3" w:rsidRDefault="00B022F3" w:rsidP="00123ECA">
            <w:pPr>
              <w:jc w:val="both"/>
            </w:pPr>
            <w:r>
              <w:t>povinný,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0948E3EB" w14:textId="77777777" w:rsidR="00B022F3" w:rsidRDefault="00B022F3" w:rsidP="00123EC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4C5C685D" w14:textId="77777777" w:rsidR="00B022F3" w:rsidRDefault="00B022F3" w:rsidP="00123ECA">
            <w:pPr>
              <w:jc w:val="both"/>
            </w:pPr>
            <w:r>
              <w:t>2/ZS</w:t>
            </w:r>
          </w:p>
        </w:tc>
      </w:tr>
      <w:tr w:rsidR="00B022F3" w14:paraId="004F1EB8" w14:textId="77777777" w:rsidTr="00123ECA">
        <w:tc>
          <w:tcPr>
            <w:tcW w:w="3086" w:type="dxa"/>
            <w:shd w:val="clear" w:color="auto" w:fill="F7CAAC"/>
          </w:tcPr>
          <w:p w14:paraId="366F91BE" w14:textId="77777777" w:rsidR="00B022F3" w:rsidRDefault="00B022F3" w:rsidP="00123EC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7136EE7A" w14:textId="21E646A9" w:rsidR="00B022F3" w:rsidRDefault="00B022F3" w:rsidP="00123ECA">
            <w:pPr>
              <w:jc w:val="both"/>
            </w:pPr>
            <w:r>
              <w:t>26p + 26s</w:t>
            </w:r>
          </w:p>
        </w:tc>
        <w:tc>
          <w:tcPr>
            <w:tcW w:w="889" w:type="dxa"/>
            <w:shd w:val="clear" w:color="auto" w:fill="F7CAAC"/>
          </w:tcPr>
          <w:p w14:paraId="6367B0F5" w14:textId="77777777" w:rsidR="00B022F3" w:rsidRDefault="00B022F3" w:rsidP="00123EC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1BFCA3E9" w14:textId="5FAD2375" w:rsidR="00B022F3" w:rsidRDefault="00B022F3" w:rsidP="00123ECA">
            <w:pPr>
              <w:jc w:val="both"/>
            </w:pPr>
            <w:r>
              <w:t>52</w:t>
            </w:r>
          </w:p>
        </w:tc>
        <w:tc>
          <w:tcPr>
            <w:tcW w:w="2156" w:type="dxa"/>
            <w:shd w:val="clear" w:color="auto" w:fill="F7CAAC"/>
          </w:tcPr>
          <w:p w14:paraId="4628F39E" w14:textId="77777777" w:rsidR="00B022F3" w:rsidRDefault="00B022F3" w:rsidP="00123EC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2C16C34D" w14:textId="77777777" w:rsidR="00B022F3" w:rsidRDefault="00B022F3" w:rsidP="00123ECA">
            <w:pPr>
              <w:jc w:val="both"/>
            </w:pPr>
            <w:r>
              <w:t>4</w:t>
            </w:r>
          </w:p>
        </w:tc>
      </w:tr>
      <w:tr w:rsidR="00B022F3" w14:paraId="22527403" w14:textId="77777777" w:rsidTr="00123ECA">
        <w:tc>
          <w:tcPr>
            <w:tcW w:w="3086" w:type="dxa"/>
            <w:shd w:val="clear" w:color="auto" w:fill="F7CAAC"/>
          </w:tcPr>
          <w:p w14:paraId="765A1FBB" w14:textId="77777777" w:rsidR="00B022F3" w:rsidRDefault="00B022F3" w:rsidP="00123EC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7A802D30" w14:textId="77777777" w:rsidR="00B022F3" w:rsidRDefault="00B022F3" w:rsidP="00123ECA">
            <w:pPr>
              <w:jc w:val="both"/>
            </w:pPr>
          </w:p>
        </w:tc>
      </w:tr>
      <w:tr w:rsidR="00B022F3" w14:paraId="63AD2643" w14:textId="77777777" w:rsidTr="00123ECA">
        <w:tc>
          <w:tcPr>
            <w:tcW w:w="3086" w:type="dxa"/>
            <w:shd w:val="clear" w:color="auto" w:fill="F7CAAC"/>
          </w:tcPr>
          <w:p w14:paraId="50396E61" w14:textId="77777777" w:rsidR="00B022F3" w:rsidRDefault="00B022F3" w:rsidP="00123EC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464C7088" w14:textId="2B1E2885" w:rsidR="00B022F3" w:rsidRDefault="00E07675" w:rsidP="00123ECA">
            <w:pPr>
              <w:jc w:val="both"/>
            </w:pPr>
            <w:r>
              <w:t>Zápočet, zkouška.</w:t>
            </w:r>
          </w:p>
        </w:tc>
        <w:tc>
          <w:tcPr>
            <w:tcW w:w="2156" w:type="dxa"/>
            <w:shd w:val="clear" w:color="auto" w:fill="F7CAAC"/>
          </w:tcPr>
          <w:p w14:paraId="7D85DD74" w14:textId="77777777" w:rsidR="00B022F3" w:rsidRDefault="00B022F3" w:rsidP="00123EC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138DB95C" w14:textId="77777777" w:rsidR="00B022F3" w:rsidRDefault="00B022F3" w:rsidP="00123ECA">
            <w:pPr>
              <w:jc w:val="both"/>
            </w:pPr>
            <w:r>
              <w:t>přednášky</w:t>
            </w:r>
          </w:p>
          <w:p w14:paraId="3F0CA89B" w14:textId="77777777" w:rsidR="00B022F3" w:rsidRDefault="00B022F3" w:rsidP="00123ECA">
            <w:pPr>
              <w:jc w:val="both"/>
            </w:pPr>
            <w:r>
              <w:t>semináře</w:t>
            </w:r>
          </w:p>
        </w:tc>
      </w:tr>
      <w:tr w:rsidR="00B022F3" w14:paraId="3B0C348E" w14:textId="77777777" w:rsidTr="00123ECA">
        <w:tc>
          <w:tcPr>
            <w:tcW w:w="3086" w:type="dxa"/>
            <w:shd w:val="clear" w:color="auto" w:fill="F7CAAC"/>
          </w:tcPr>
          <w:p w14:paraId="04A1BE05" w14:textId="77777777" w:rsidR="00B022F3" w:rsidRDefault="00B022F3" w:rsidP="00123EC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C038BF3" w14:textId="7B3C375D" w:rsidR="00B022F3" w:rsidRDefault="00B022F3" w:rsidP="00123ECA">
            <w:pPr>
              <w:jc w:val="both"/>
            </w:pPr>
            <w:r>
              <w:t>Zápočet: aktivní účast na nejméně 80 % seminářů, prezentace</w:t>
            </w:r>
            <w:r w:rsidR="00E07675">
              <w:t>.</w:t>
            </w:r>
          </w:p>
          <w:p w14:paraId="3F1CC3B7" w14:textId="77777777" w:rsidR="00B022F3" w:rsidRDefault="00B022F3" w:rsidP="00123ECA">
            <w:pPr>
              <w:jc w:val="both"/>
            </w:pPr>
          </w:p>
          <w:p w14:paraId="4D8D2689" w14:textId="06272612" w:rsidR="00B022F3" w:rsidRDefault="00B022F3" w:rsidP="00123ECA">
            <w:pPr>
              <w:jc w:val="both"/>
            </w:pPr>
            <w:r>
              <w:t>Zkouška: písemná</w:t>
            </w:r>
            <w:r w:rsidR="00E07675">
              <w:t>.</w:t>
            </w:r>
          </w:p>
        </w:tc>
      </w:tr>
      <w:tr w:rsidR="00B022F3" w14:paraId="31176725" w14:textId="77777777" w:rsidTr="00123ECA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5E48FCCF" w14:textId="77777777" w:rsidR="00B022F3" w:rsidRDefault="00B022F3" w:rsidP="00123ECA">
            <w:pPr>
              <w:jc w:val="both"/>
            </w:pPr>
          </w:p>
        </w:tc>
      </w:tr>
      <w:tr w:rsidR="00B022F3" w14:paraId="1CFFD841" w14:textId="77777777" w:rsidTr="00123EC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9DCB707" w14:textId="77777777" w:rsidR="00B022F3" w:rsidRDefault="00B022F3" w:rsidP="00123EC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3667769" w14:textId="77777777" w:rsidR="00B022F3" w:rsidRDefault="00B022F3" w:rsidP="00123ECA">
            <w:pPr>
              <w:jc w:val="both"/>
            </w:pPr>
            <w:r>
              <w:t>Mgr. Kamil Peterek, PhD.</w:t>
            </w:r>
          </w:p>
        </w:tc>
      </w:tr>
      <w:tr w:rsidR="00B022F3" w14:paraId="7AB4EB39" w14:textId="77777777" w:rsidTr="00123EC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E17F8AD" w14:textId="77777777" w:rsidR="00B022F3" w:rsidRDefault="00B022F3" w:rsidP="00123EC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18ABCE21" w14:textId="77777777" w:rsidR="00B022F3" w:rsidRDefault="00B022F3" w:rsidP="00123ECA">
            <w:pPr>
              <w:jc w:val="both"/>
            </w:pPr>
            <w:r>
              <w:t>Garant stanovuje obsah přednášek, seminářů a dohlíží na jejich jednotné vedení.</w:t>
            </w:r>
          </w:p>
          <w:p w14:paraId="120F9432" w14:textId="77777777" w:rsidR="00B022F3" w:rsidRDefault="00B022F3" w:rsidP="00123ECA">
            <w:pPr>
              <w:jc w:val="both"/>
            </w:pPr>
            <w:r>
              <w:t>Garant přímo vyučuje 100 % přednášek.</w:t>
            </w:r>
          </w:p>
        </w:tc>
      </w:tr>
      <w:tr w:rsidR="00B022F3" w14:paraId="775D7B7D" w14:textId="77777777" w:rsidTr="00123ECA">
        <w:tc>
          <w:tcPr>
            <w:tcW w:w="3086" w:type="dxa"/>
            <w:shd w:val="clear" w:color="auto" w:fill="F7CAAC"/>
          </w:tcPr>
          <w:p w14:paraId="09B0D83B" w14:textId="77777777" w:rsidR="00B022F3" w:rsidRDefault="00B022F3" w:rsidP="00123EC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063FFE9" w14:textId="77777777" w:rsidR="00B022F3" w:rsidRDefault="00B022F3" w:rsidP="00123ECA">
            <w:pPr>
              <w:jc w:val="both"/>
            </w:pPr>
            <w:r>
              <w:t>Mgr. Kamil Peterek, PhD. – přednášky (100 %), semináře (100 %)</w:t>
            </w:r>
          </w:p>
        </w:tc>
      </w:tr>
      <w:tr w:rsidR="00B022F3" w14:paraId="2885CA1E" w14:textId="77777777" w:rsidTr="00123ECA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58574F30" w14:textId="77777777" w:rsidR="00B022F3" w:rsidRDefault="00B022F3" w:rsidP="00123ECA">
            <w:pPr>
              <w:jc w:val="both"/>
            </w:pPr>
          </w:p>
        </w:tc>
      </w:tr>
      <w:tr w:rsidR="00B022F3" w14:paraId="4F0FEB06" w14:textId="77777777" w:rsidTr="00123ECA">
        <w:tc>
          <w:tcPr>
            <w:tcW w:w="3086" w:type="dxa"/>
            <w:shd w:val="clear" w:color="auto" w:fill="F7CAAC"/>
          </w:tcPr>
          <w:p w14:paraId="2FA7A708" w14:textId="77777777" w:rsidR="00B022F3" w:rsidRDefault="00B022F3" w:rsidP="00123EC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DBFB858" w14:textId="77777777" w:rsidR="00B022F3" w:rsidRDefault="00B022F3" w:rsidP="00123ECA">
            <w:pPr>
              <w:jc w:val="both"/>
            </w:pPr>
          </w:p>
        </w:tc>
      </w:tr>
      <w:tr w:rsidR="00B022F3" w14:paraId="5B41DF3C" w14:textId="77777777" w:rsidTr="00123ECA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23488BF4" w14:textId="77777777" w:rsidR="00B022F3" w:rsidRPr="00213748" w:rsidRDefault="00B022F3" w:rsidP="00123ECA">
            <w:pPr>
              <w:jc w:val="both"/>
              <w:rPr>
                <w:color w:val="000000" w:themeColor="text1"/>
              </w:rPr>
            </w:pPr>
            <w:r w:rsidRPr="00213748">
              <w:rPr>
                <w:color w:val="000000" w:themeColor="text1"/>
              </w:rPr>
              <w:t xml:space="preserve">Cílem předmětu je seznámit studenty se základními pojmy z oblasti řízení dodavatelských řetězců. </w:t>
            </w:r>
            <w:r>
              <w:rPr>
                <w:color w:val="000000" w:themeColor="text1"/>
              </w:rPr>
              <w:t>S</w:t>
            </w:r>
            <w:r w:rsidRPr="00213748">
              <w:rPr>
                <w:color w:val="000000" w:themeColor="text1"/>
              </w:rPr>
              <w:t xml:space="preserve">tudenti </w:t>
            </w:r>
            <w:r>
              <w:rPr>
                <w:color w:val="000000" w:themeColor="text1"/>
              </w:rPr>
              <w:t xml:space="preserve">se </w:t>
            </w:r>
            <w:r w:rsidRPr="00213748">
              <w:rPr>
                <w:color w:val="000000" w:themeColor="text1"/>
              </w:rPr>
              <w:t xml:space="preserve">seznámí </w:t>
            </w:r>
            <w:r>
              <w:rPr>
                <w:color w:val="000000" w:themeColor="text1"/>
              </w:rPr>
              <w:t>se </w:t>
            </w:r>
            <w:r w:rsidRPr="00213748">
              <w:rPr>
                <w:color w:val="000000" w:themeColor="text1"/>
              </w:rPr>
              <w:t>základními typy dodavatelských řetězců</w:t>
            </w:r>
            <w:r>
              <w:rPr>
                <w:color w:val="000000" w:themeColor="text1"/>
              </w:rPr>
              <w:t xml:space="preserve"> a</w:t>
            </w:r>
            <w:r w:rsidRPr="0021374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jejich </w:t>
            </w:r>
            <w:r w:rsidRPr="00213748">
              <w:rPr>
                <w:color w:val="000000" w:themeColor="text1"/>
              </w:rPr>
              <w:t>procesy</w:t>
            </w:r>
            <w:r>
              <w:rPr>
                <w:color w:val="000000" w:themeColor="text1"/>
              </w:rPr>
              <w:t>. Zvláštní důraz bude kladen také n</w:t>
            </w:r>
            <w:r w:rsidRPr="00213748">
              <w:rPr>
                <w:color w:val="000000" w:themeColor="text1"/>
              </w:rPr>
              <w:t>a logistick</w:t>
            </w:r>
            <w:r>
              <w:rPr>
                <w:color w:val="000000" w:themeColor="text1"/>
              </w:rPr>
              <w:t>é</w:t>
            </w:r>
            <w:r w:rsidRPr="00213748">
              <w:rPr>
                <w:color w:val="000000" w:themeColor="text1"/>
              </w:rPr>
              <w:t xml:space="preserve"> technologie </w:t>
            </w:r>
            <w:r>
              <w:rPr>
                <w:color w:val="000000" w:themeColor="text1"/>
              </w:rPr>
              <w:t xml:space="preserve">užívané v </w:t>
            </w:r>
            <w:r w:rsidRPr="00213748">
              <w:rPr>
                <w:color w:val="000000" w:themeColor="text1"/>
              </w:rPr>
              <w:t xml:space="preserve">řízení materiálových toků </w:t>
            </w:r>
            <w:r>
              <w:rPr>
                <w:color w:val="000000" w:themeColor="text1"/>
              </w:rPr>
              <w:t xml:space="preserve">v </w:t>
            </w:r>
            <w:r w:rsidRPr="00213748">
              <w:rPr>
                <w:color w:val="000000" w:themeColor="text1"/>
              </w:rPr>
              <w:t xml:space="preserve">dodavatelských </w:t>
            </w:r>
            <w:r>
              <w:rPr>
                <w:color w:val="000000" w:themeColor="text1"/>
              </w:rPr>
              <w:t>řetězcích</w:t>
            </w:r>
            <w:r w:rsidRPr="00213748">
              <w:rPr>
                <w:color w:val="000000" w:themeColor="text1"/>
              </w:rPr>
              <w:t xml:space="preserve">. Studenti získají znalosti potřebné pro optimalizaci dodavatelských </w:t>
            </w:r>
            <w:r>
              <w:rPr>
                <w:color w:val="000000" w:themeColor="text1"/>
              </w:rPr>
              <w:t>systémů</w:t>
            </w:r>
            <w:r w:rsidRPr="00213748">
              <w:rPr>
                <w:color w:val="000000" w:themeColor="text1"/>
              </w:rPr>
              <w:t xml:space="preserve"> na lokální, regionální i globální úrovni.</w:t>
            </w:r>
          </w:p>
          <w:p w14:paraId="312DE596" w14:textId="77777777" w:rsidR="00B022F3" w:rsidRPr="00925973" w:rsidRDefault="00B022F3" w:rsidP="00123ECA">
            <w:pPr>
              <w:jc w:val="both"/>
              <w:rPr>
                <w:color w:val="FF0000"/>
              </w:rPr>
            </w:pPr>
          </w:p>
          <w:p w14:paraId="48CD6C15" w14:textId="77777777" w:rsidR="00B022F3" w:rsidRPr="004B65FB" w:rsidRDefault="00B022F3" w:rsidP="00123ECA">
            <w:pPr>
              <w:jc w:val="both"/>
              <w:rPr>
                <w:color w:val="000000" w:themeColor="text1"/>
              </w:rPr>
            </w:pPr>
            <w:r w:rsidRPr="004B65FB">
              <w:rPr>
                <w:color w:val="000000" w:themeColor="text1"/>
              </w:rPr>
              <w:t>Vyučovaná témata:</w:t>
            </w:r>
          </w:p>
          <w:p w14:paraId="0BB82B23" w14:textId="7F1B46F0" w:rsidR="00B022F3" w:rsidRPr="00B022F3" w:rsidRDefault="00B022F3" w:rsidP="00FB1440">
            <w:pPr>
              <w:pStyle w:val="Odstavecseseznamem"/>
              <w:numPr>
                <w:ilvl w:val="0"/>
                <w:numId w:val="44"/>
              </w:numPr>
              <w:jc w:val="both"/>
              <w:rPr>
                <w:color w:val="000000" w:themeColor="text1"/>
              </w:rPr>
            </w:pPr>
            <w:r w:rsidRPr="00B022F3">
              <w:rPr>
                <w:color w:val="000000" w:themeColor="text1"/>
              </w:rPr>
              <w:t>Integrované hmotné, finanční a informační toky dodavatelských řetězců. Hodnotvorné řetězce.</w:t>
            </w:r>
          </w:p>
          <w:p w14:paraId="335B9876" w14:textId="2EB74A07" w:rsidR="00B022F3" w:rsidRPr="00B022F3" w:rsidRDefault="00B022F3" w:rsidP="00FB1440">
            <w:pPr>
              <w:pStyle w:val="Odstavecseseznamem"/>
              <w:numPr>
                <w:ilvl w:val="0"/>
                <w:numId w:val="44"/>
              </w:numPr>
              <w:jc w:val="both"/>
              <w:rPr>
                <w:color w:val="000000" w:themeColor="text1"/>
              </w:rPr>
            </w:pPr>
            <w:r w:rsidRPr="00B022F3">
              <w:rPr>
                <w:color w:val="000000" w:themeColor="text1"/>
              </w:rPr>
              <w:t>Typy a struktura dodavatelských řetězců. Nákupní, výrobní a distribuční logistika.</w:t>
            </w:r>
          </w:p>
          <w:p w14:paraId="5BF4A9ED" w14:textId="719821E5" w:rsidR="00B022F3" w:rsidRPr="00B022F3" w:rsidRDefault="00B022F3" w:rsidP="00FB1440">
            <w:pPr>
              <w:pStyle w:val="Odstavecseseznamem"/>
              <w:numPr>
                <w:ilvl w:val="0"/>
                <w:numId w:val="44"/>
              </w:numPr>
              <w:jc w:val="both"/>
              <w:rPr>
                <w:color w:val="000000" w:themeColor="text1"/>
              </w:rPr>
            </w:pPr>
            <w:r w:rsidRPr="00B022F3">
              <w:rPr>
                <w:color w:val="000000" w:themeColor="text1"/>
              </w:rPr>
              <w:t>Procesy v dodavatelských systémech a jejich řízení.</w:t>
            </w:r>
          </w:p>
          <w:p w14:paraId="5427D8BD" w14:textId="2C8A8D60" w:rsidR="00B022F3" w:rsidRPr="00B022F3" w:rsidRDefault="00B022F3" w:rsidP="00FB1440">
            <w:pPr>
              <w:pStyle w:val="Odstavecseseznamem"/>
              <w:numPr>
                <w:ilvl w:val="0"/>
                <w:numId w:val="44"/>
              </w:numPr>
              <w:jc w:val="both"/>
              <w:rPr>
                <w:color w:val="000000" w:themeColor="text1"/>
              </w:rPr>
            </w:pPr>
            <w:r w:rsidRPr="00B022F3">
              <w:rPr>
                <w:color w:val="000000" w:themeColor="text1"/>
              </w:rPr>
              <w:t>Strategie řízení dodavatelských řetězců.</w:t>
            </w:r>
          </w:p>
          <w:p w14:paraId="17B2BD3A" w14:textId="404DBE3F" w:rsidR="00B022F3" w:rsidRPr="00B022F3" w:rsidRDefault="00B022F3" w:rsidP="00FB1440">
            <w:pPr>
              <w:pStyle w:val="Odstavecseseznamem"/>
              <w:numPr>
                <w:ilvl w:val="0"/>
                <w:numId w:val="44"/>
              </w:numPr>
              <w:jc w:val="both"/>
              <w:rPr>
                <w:color w:val="000000" w:themeColor="text1"/>
              </w:rPr>
            </w:pPr>
            <w:r w:rsidRPr="00B022F3">
              <w:rPr>
                <w:color w:val="000000" w:themeColor="text1"/>
              </w:rPr>
              <w:t>Tvorba prognóz, scénářů a plánování v dodavatelských řetězcích.</w:t>
            </w:r>
          </w:p>
          <w:p w14:paraId="3F12297F" w14:textId="3D8B5B31" w:rsidR="00B022F3" w:rsidRPr="00B022F3" w:rsidRDefault="00B022F3" w:rsidP="00FB1440">
            <w:pPr>
              <w:pStyle w:val="Odstavecseseznamem"/>
              <w:numPr>
                <w:ilvl w:val="0"/>
                <w:numId w:val="44"/>
              </w:numPr>
              <w:jc w:val="both"/>
              <w:rPr>
                <w:color w:val="000000" w:themeColor="text1"/>
              </w:rPr>
            </w:pPr>
            <w:r w:rsidRPr="00B022F3">
              <w:rPr>
                <w:color w:val="000000" w:themeColor="text1"/>
              </w:rPr>
              <w:t>Koncepce CPFR (Collaborative Planning Forecasting and Replenishment) v dodavatelských řetězcích.</w:t>
            </w:r>
          </w:p>
          <w:p w14:paraId="36CEB54B" w14:textId="3492B741" w:rsidR="00B022F3" w:rsidRPr="00B022F3" w:rsidRDefault="00B022F3" w:rsidP="00FB1440">
            <w:pPr>
              <w:pStyle w:val="Odstavecseseznamem"/>
              <w:numPr>
                <w:ilvl w:val="0"/>
                <w:numId w:val="44"/>
              </w:numPr>
              <w:jc w:val="both"/>
              <w:rPr>
                <w:color w:val="000000" w:themeColor="text1"/>
              </w:rPr>
            </w:pPr>
            <w:r w:rsidRPr="00B022F3">
              <w:rPr>
                <w:color w:val="000000" w:themeColor="text1"/>
              </w:rPr>
              <w:t>Logistické technologie řízení dodavatelských řetězců.</w:t>
            </w:r>
          </w:p>
          <w:p w14:paraId="330DD504" w14:textId="41161643" w:rsidR="00B022F3" w:rsidRPr="00B022F3" w:rsidRDefault="00B022F3" w:rsidP="00FB1440">
            <w:pPr>
              <w:pStyle w:val="Odstavecseseznamem"/>
              <w:numPr>
                <w:ilvl w:val="0"/>
                <w:numId w:val="44"/>
              </w:numPr>
              <w:jc w:val="both"/>
              <w:rPr>
                <w:color w:val="000000" w:themeColor="text1"/>
              </w:rPr>
            </w:pPr>
            <w:r w:rsidRPr="00B022F3">
              <w:rPr>
                <w:color w:val="000000" w:themeColor="text1"/>
              </w:rPr>
              <w:t>Komplexnost dodavatelských řetězců. Analýzy dodavatelských řetězců a metriky hodnocení.</w:t>
            </w:r>
          </w:p>
          <w:p w14:paraId="34B1BAF8" w14:textId="50BFE23B" w:rsidR="00B022F3" w:rsidRPr="00B022F3" w:rsidRDefault="00B022F3" w:rsidP="00FB1440">
            <w:pPr>
              <w:pStyle w:val="Odstavecseseznamem"/>
              <w:numPr>
                <w:ilvl w:val="0"/>
                <w:numId w:val="44"/>
              </w:numPr>
              <w:jc w:val="both"/>
              <w:rPr>
                <w:color w:val="000000" w:themeColor="text1"/>
              </w:rPr>
            </w:pPr>
            <w:r w:rsidRPr="00B022F3">
              <w:rPr>
                <w:color w:val="000000" w:themeColor="text1"/>
              </w:rPr>
              <w:t>Řízení rizik a bezpečnost dodavatelských řetězců.</w:t>
            </w:r>
          </w:p>
          <w:p w14:paraId="215E7EA2" w14:textId="08490F5F" w:rsidR="00B022F3" w:rsidRPr="00B022F3" w:rsidRDefault="00B022F3" w:rsidP="00FB1440">
            <w:pPr>
              <w:pStyle w:val="Odstavecseseznamem"/>
              <w:numPr>
                <w:ilvl w:val="0"/>
                <w:numId w:val="44"/>
              </w:numPr>
              <w:jc w:val="both"/>
              <w:rPr>
                <w:color w:val="000000" w:themeColor="text1"/>
              </w:rPr>
            </w:pPr>
            <w:r w:rsidRPr="00B022F3">
              <w:rPr>
                <w:color w:val="000000" w:themeColor="text1"/>
              </w:rPr>
              <w:t>Návrh dodavatelských řetězců a jejich udržitelnost.</w:t>
            </w:r>
          </w:p>
          <w:p w14:paraId="412CCBB7" w14:textId="400BFDCD" w:rsidR="00B022F3" w:rsidRPr="00B022F3" w:rsidRDefault="00B022F3" w:rsidP="00FB1440">
            <w:pPr>
              <w:pStyle w:val="Odstavecseseznamem"/>
              <w:numPr>
                <w:ilvl w:val="0"/>
                <w:numId w:val="44"/>
              </w:numPr>
              <w:jc w:val="both"/>
              <w:rPr>
                <w:color w:val="000000" w:themeColor="text1"/>
              </w:rPr>
            </w:pPr>
            <w:r w:rsidRPr="00B022F3">
              <w:rPr>
                <w:color w:val="000000" w:themeColor="text1"/>
              </w:rPr>
              <w:t>Globální dodavatelské řetězce a strategie v mezinárodních distribučních kanálech.</w:t>
            </w:r>
          </w:p>
          <w:p w14:paraId="6E901487" w14:textId="659046F7" w:rsidR="00B022F3" w:rsidRPr="00B022F3" w:rsidRDefault="00B022F3" w:rsidP="00FB1440">
            <w:pPr>
              <w:pStyle w:val="Odstavecseseznamem"/>
              <w:numPr>
                <w:ilvl w:val="0"/>
                <w:numId w:val="44"/>
              </w:numPr>
              <w:jc w:val="both"/>
              <w:rPr>
                <w:color w:val="000000" w:themeColor="text1"/>
              </w:rPr>
            </w:pPr>
            <w:r w:rsidRPr="00B022F3">
              <w:rPr>
                <w:color w:val="000000" w:themeColor="text1"/>
              </w:rPr>
              <w:t>Ukazatelé efektivnosti řízení dodavatelských řetězců, možnosti optimalizace logistických systémů.</w:t>
            </w:r>
          </w:p>
          <w:p w14:paraId="28707236" w14:textId="5271BA1A" w:rsidR="00B022F3" w:rsidRPr="00B022F3" w:rsidRDefault="00B022F3" w:rsidP="00FB1440">
            <w:pPr>
              <w:pStyle w:val="Odstavecseseznamem"/>
              <w:numPr>
                <w:ilvl w:val="0"/>
                <w:numId w:val="44"/>
              </w:numPr>
              <w:jc w:val="both"/>
              <w:rPr>
                <w:color w:val="000000" w:themeColor="text1"/>
              </w:rPr>
            </w:pPr>
            <w:r w:rsidRPr="00B022F3">
              <w:rPr>
                <w:color w:val="000000" w:themeColor="text1"/>
              </w:rPr>
              <w:t>Problematika dodavatelských řetězců a dodavatelské řetězce v blízké budoucnosti.</w:t>
            </w:r>
          </w:p>
          <w:p w14:paraId="7CDA3C22" w14:textId="77777777" w:rsidR="00B022F3" w:rsidRDefault="00B022F3" w:rsidP="00123ECA">
            <w:pPr>
              <w:jc w:val="both"/>
            </w:pPr>
          </w:p>
        </w:tc>
      </w:tr>
      <w:tr w:rsidR="00B022F3" w14:paraId="37E563FA" w14:textId="77777777" w:rsidTr="00123EC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091DD672" w14:textId="77777777" w:rsidR="00B022F3" w:rsidRDefault="00B022F3" w:rsidP="00123EC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58B87821" w14:textId="77777777" w:rsidR="00B022F3" w:rsidRDefault="00B022F3" w:rsidP="00123ECA">
            <w:pPr>
              <w:jc w:val="both"/>
            </w:pPr>
          </w:p>
        </w:tc>
      </w:tr>
      <w:tr w:rsidR="00B022F3" w:rsidRPr="007C7239" w14:paraId="5B626E75" w14:textId="77777777" w:rsidTr="00174A7A">
        <w:trPr>
          <w:trHeight w:val="992"/>
        </w:trPr>
        <w:tc>
          <w:tcPr>
            <w:tcW w:w="9855" w:type="dxa"/>
            <w:gridSpan w:val="8"/>
            <w:tcBorders>
              <w:top w:val="nil"/>
            </w:tcBorders>
          </w:tcPr>
          <w:p w14:paraId="76394D6D" w14:textId="77777777" w:rsidR="00B022F3" w:rsidRPr="00564EEA" w:rsidRDefault="00B022F3" w:rsidP="00123ECA">
            <w:pPr>
              <w:jc w:val="both"/>
              <w:rPr>
                <w:b/>
                <w:bCs/>
                <w:color w:val="000000" w:themeColor="text1"/>
              </w:rPr>
            </w:pPr>
            <w:r w:rsidRPr="00564EEA">
              <w:rPr>
                <w:b/>
                <w:bCs/>
                <w:color w:val="000000" w:themeColor="text1"/>
              </w:rPr>
              <w:t>Povinná literatura:</w:t>
            </w:r>
          </w:p>
          <w:p w14:paraId="0A07A8F2" w14:textId="77777777" w:rsidR="00AB55AC" w:rsidRPr="000C6740" w:rsidRDefault="00AB55AC" w:rsidP="00AB55AC">
            <w:pPr>
              <w:jc w:val="both"/>
            </w:pPr>
            <w:r w:rsidRPr="000C6740">
              <w:t xml:space="preserve">COLLIER, David a James EVANS. </w:t>
            </w:r>
            <w:r w:rsidRPr="000C6740">
              <w:rPr>
                <w:i/>
              </w:rPr>
              <w:t>Operations and Supply Chain Management</w:t>
            </w:r>
            <w:r w:rsidRPr="000C6740">
              <w:t>. Second edition. Boston: Cengage Learning, 2020. ISBN 978-0-357-13169-5.</w:t>
            </w:r>
          </w:p>
          <w:p w14:paraId="62E90AED" w14:textId="77777777" w:rsidR="00AB55AC" w:rsidRPr="000C6740" w:rsidRDefault="00AB55AC" w:rsidP="00AB55AC">
            <w:pPr>
              <w:jc w:val="both"/>
            </w:pPr>
            <w:r w:rsidRPr="000C6740">
              <w:t xml:space="preserve">CHOPRA, Sunil. </w:t>
            </w:r>
            <w:r w:rsidRPr="000C6740">
              <w:rPr>
                <w:i/>
              </w:rPr>
              <w:t>Supply Chain Management: Strategy, Planning, and Operation, Global Edition</w:t>
            </w:r>
            <w:r w:rsidRPr="000C6740">
              <w:t>. Seventh edition. London: Pearson, 2019. ISBN 978-1-292-25789-1.</w:t>
            </w:r>
          </w:p>
          <w:p w14:paraId="21551D16" w14:textId="77777777" w:rsidR="00AB55AC" w:rsidRPr="000C6740" w:rsidRDefault="00AB55AC" w:rsidP="00AB55AC">
            <w:pPr>
              <w:jc w:val="both"/>
            </w:pPr>
            <w:r w:rsidRPr="000C6740">
              <w:t xml:space="preserve">LEEMAN, Joris. </w:t>
            </w:r>
            <w:r w:rsidRPr="000C6740">
              <w:rPr>
                <w:i/>
              </w:rPr>
              <w:t>Supply Chain Management: Fast, flexible supply chains in manufacturing and retailing</w:t>
            </w:r>
            <w:r w:rsidRPr="000C6740">
              <w:t>. Second edition. Norderstedt: Books on Demand, 2020. ISBN 978-3-7519-8450-8.</w:t>
            </w:r>
          </w:p>
          <w:p w14:paraId="5949998D" w14:textId="77777777" w:rsidR="00AB55AC" w:rsidRPr="000C6740" w:rsidRDefault="00AB55AC" w:rsidP="00AB55AC">
            <w:pPr>
              <w:jc w:val="both"/>
            </w:pPr>
          </w:p>
          <w:p w14:paraId="344FFB03" w14:textId="77777777" w:rsidR="00B022F3" w:rsidRPr="00791CA9" w:rsidRDefault="00B022F3" w:rsidP="00123ECA">
            <w:pPr>
              <w:jc w:val="both"/>
              <w:rPr>
                <w:b/>
                <w:bCs/>
                <w:color w:val="000000" w:themeColor="text1"/>
              </w:rPr>
            </w:pPr>
            <w:r w:rsidRPr="00791CA9">
              <w:rPr>
                <w:b/>
                <w:bCs/>
                <w:color w:val="000000" w:themeColor="text1"/>
              </w:rPr>
              <w:t>Doporučená literatura:</w:t>
            </w:r>
          </w:p>
          <w:p w14:paraId="4FB36E67" w14:textId="77777777" w:rsidR="00AB55AC" w:rsidRPr="000C6740" w:rsidRDefault="00AB55AC" w:rsidP="00AB55AC">
            <w:pPr>
              <w:jc w:val="both"/>
            </w:pPr>
            <w:r w:rsidRPr="000C6740">
              <w:t xml:space="preserve">GHIANI, Gianpaolo, Gilbert LAPORTE a Roberto MUSMANNO. </w:t>
            </w:r>
            <w:r w:rsidRPr="000C6740">
              <w:rPr>
                <w:i/>
              </w:rPr>
              <w:t>Introduction to Logistics Systems Management: With Microsoft Excel and Python examples</w:t>
            </w:r>
            <w:r w:rsidRPr="000C6740">
              <w:t>. Third edition. Chichester, West Sussex, United Kingdom: Wiley, 2022. ISBN 978-1-119-78939-0.</w:t>
            </w:r>
          </w:p>
          <w:p w14:paraId="319F324C" w14:textId="77777777" w:rsidR="00AB55AC" w:rsidRPr="000C6740" w:rsidRDefault="00AB55AC" w:rsidP="00AB55AC">
            <w:pPr>
              <w:jc w:val="both"/>
            </w:pPr>
            <w:r w:rsidRPr="000C6740">
              <w:t xml:space="preserve">RUSHTON, Alan, Phil CROUCHER a Peter BAKER. </w:t>
            </w:r>
            <w:r w:rsidRPr="000C6740">
              <w:rPr>
                <w:i/>
              </w:rPr>
              <w:t>The Handbook of Logistics and Distribution Management: Understanding the Supply Chain</w:t>
            </w:r>
            <w:r w:rsidRPr="000C6740">
              <w:t>. Seventh edition. London: Kogan Page, 2022. ISBN 9781398602045.</w:t>
            </w:r>
          </w:p>
          <w:p w14:paraId="6BE21592" w14:textId="70E4BD3E" w:rsidR="00B022F3" w:rsidRPr="007C7239" w:rsidRDefault="00AB55AC" w:rsidP="00772AAC">
            <w:pPr>
              <w:jc w:val="both"/>
              <w:rPr>
                <w:color w:val="000000" w:themeColor="text1"/>
              </w:rPr>
            </w:pPr>
            <w:r w:rsidRPr="000C6740">
              <w:lastRenderedPageBreak/>
              <w:t xml:space="preserve">SINGH, Kuldeepak. </w:t>
            </w:r>
            <w:r w:rsidRPr="000C6740">
              <w:rPr>
                <w:i/>
              </w:rPr>
              <w:t>Handbook on Supply Chain Management: A practical book which quickly covers basic concepts &amp; gives easy to use methodology and metrics for day-to-day problems, challenges and ambiguity faced by executives in decision making</w:t>
            </w:r>
            <w:r w:rsidRPr="000C6740">
              <w:t>. Chennai: Notion Press, 2021. ISBN 1638508879.</w:t>
            </w:r>
          </w:p>
        </w:tc>
      </w:tr>
      <w:tr w:rsidR="00B022F3" w14:paraId="79FC4249" w14:textId="77777777" w:rsidTr="00123EC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A347869" w14:textId="77777777" w:rsidR="00B022F3" w:rsidRDefault="00B022F3" w:rsidP="00123EC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B022F3" w14:paraId="7DC0A451" w14:textId="77777777" w:rsidTr="00123EC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5D87EB2C" w14:textId="77777777" w:rsidR="00B022F3" w:rsidRDefault="00B022F3" w:rsidP="00123EC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4255CC2E" w14:textId="77777777" w:rsidR="00B022F3" w:rsidRDefault="00B022F3" w:rsidP="00123ECA">
            <w:pPr>
              <w:jc w:val="both"/>
            </w:pPr>
            <w:r>
              <w:t>14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7086C857" w14:textId="77777777" w:rsidR="00B022F3" w:rsidRDefault="00B022F3" w:rsidP="00123EC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B022F3" w14:paraId="00576708" w14:textId="77777777" w:rsidTr="00123ECA">
        <w:tc>
          <w:tcPr>
            <w:tcW w:w="9855" w:type="dxa"/>
            <w:gridSpan w:val="8"/>
            <w:shd w:val="clear" w:color="auto" w:fill="F7CAAC"/>
          </w:tcPr>
          <w:p w14:paraId="626CBB39" w14:textId="77777777" w:rsidR="00B022F3" w:rsidRDefault="00B022F3" w:rsidP="00123EC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B022F3" w14:paraId="240B0D5F" w14:textId="77777777" w:rsidTr="00123ECA">
        <w:trPr>
          <w:trHeight w:val="1373"/>
        </w:trPr>
        <w:tc>
          <w:tcPr>
            <w:tcW w:w="9855" w:type="dxa"/>
            <w:gridSpan w:val="8"/>
          </w:tcPr>
          <w:p w14:paraId="341851E8" w14:textId="77777777" w:rsidR="00B022F3" w:rsidRDefault="00B022F3" w:rsidP="00123ECA">
            <w:pPr>
              <w:jc w:val="both"/>
            </w:pPr>
            <w:r>
              <w:t>Studenti se účastní výuky ve stanoveném počtu hodin, kde je jim redukovanou formou prezentována látka výše uvedeného rozsahu a jsou jim určeny části učiva k samostatnému nastudování. Hodnocení individuálních úkolů studentů a korekce informací získaných samostudiem probíhá na skupinových a individuálních konzultacích, prostřednictvím elektronické pošty, portálu UTB nebo v systému LMS MOODLE. V </w:t>
            </w:r>
            <w:r w:rsidRPr="00F655FD">
              <w:t xml:space="preserve">souladu s vnitřními předpisy FLKŘ má každý akademický pracovník stanoveny konzultační hodiny v rozsahu minimálně 2 hodiny týdně. Dle </w:t>
            </w:r>
            <w:r>
              <w:t>potřeby jsou dále konzultace možné i po předchozí emailové či telefonické dohodě.</w:t>
            </w:r>
          </w:p>
        </w:tc>
      </w:tr>
    </w:tbl>
    <w:p w14:paraId="4791E622" w14:textId="73DF59CE" w:rsidR="00B022F3" w:rsidRDefault="00B022F3" w:rsidP="00E45D3E">
      <w:pPr>
        <w:spacing w:after="160" w:line="259" w:lineRule="auto"/>
      </w:pPr>
    </w:p>
    <w:p w14:paraId="5A851671" w14:textId="77777777" w:rsidR="00B022F3" w:rsidRDefault="00B022F3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2D77E2" w14:paraId="3BFE3805" w14:textId="77777777" w:rsidTr="00123EC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0FDA1256" w14:textId="77777777" w:rsidR="002D77E2" w:rsidRDefault="002D77E2" w:rsidP="00123ECA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B-III – Charakteristika studijního předmětu</w:t>
            </w:r>
          </w:p>
        </w:tc>
      </w:tr>
      <w:tr w:rsidR="002D77E2" w14:paraId="25110E42" w14:textId="77777777" w:rsidTr="00123EC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22B7FC4C" w14:textId="77777777" w:rsidR="002D77E2" w:rsidRDefault="002D77E2" w:rsidP="00123EC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0756B958" w14:textId="77777777" w:rsidR="002D77E2" w:rsidRPr="00383FE3" w:rsidRDefault="002D77E2" w:rsidP="00123ECA">
            <w:pPr>
              <w:jc w:val="both"/>
              <w:rPr>
                <w:b/>
              </w:rPr>
            </w:pPr>
            <w:r w:rsidRPr="00383FE3">
              <w:rPr>
                <w:b/>
              </w:rPr>
              <w:t>Řízení ekonomických rizik</w:t>
            </w:r>
          </w:p>
        </w:tc>
      </w:tr>
      <w:tr w:rsidR="002D77E2" w14:paraId="554BC344" w14:textId="77777777" w:rsidTr="00123ECA">
        <w:tc>
          <w:tcPr>
            <w:tcW w:w="3086" w:type="dxa"/>
            <w:shd w:val="clear" w:color="auto" w:fill="F7CAAC"/>
          </w:tcPr>
          <w:p w14:paraId="1A5CB0AD" w14:textId="77777777" w:rsidR="002D77E2" w:rsidRDefault="002D77E2" w:rsidP="00123EC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70F2A740" w14:textId="58EBAE13" w:rsidR="002D77E2" w:rsidRDefault="002D77E2" w:rsidP="00123ECA">
            <w:pPr>
              <w:jc w:val="both"/>
            </w:pPr>
            <w:r>
              <w:t>povinný,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28072A41" w14:textId="77777777" w:rsidR="002D77E2" w:rsidRDefault="002D77E2" w:rsidP="00123EC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35ECB796" w14:textId="77777777" w:rsidR="002D77E2" w:rsidRDefault="002D77E2" w:rsidP="00123ECA">
            <w:pPr>
              <w:jc w:val="both"/>
            </w:pPr>
            <w:r>
              <w:t>2/ZS</w:t>
            </w:r>
          </w:p>
        </w:tc>
      </w:tr>
      <w:tr w:rsidR="002D77E2" w14:paraId="50C7A9C2" w14:textId="77777777" w:rsidTr="00123ECA">
        <w:tc>
          <w:tcPr>
            <w:tcW w:w="3086" w:type="dxa"/>
            <w:shd w:val="clear" w:color="auto" w:fill="F7CAAC"/>
          </w:tcPr>
          <w:p w14:paraId="568EF65F" w14:textId="77777777" w:rsidR="002D77E2" w:rsidRDefault="002D77E2" w:rsidP="00123EC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458E7F37" w14:textId="3B3DB2D4" w:rsidR="002D77E2" w:rsidRDefault="002D77E2" w:rsidP="00123ECA">
            <w:pPr>
              <w:jc w:val="both"/>
            </w:pPr>
            <w:r>
              <w:t>13p + 26s</w:t>
            </w:r>
          </w:p>
        </w:tc>
        <w:tc>
          <w:tcPr>
            <w:tcW w:w="889" w:type="dxa"/>
            <w:shd w:val="clear" w:color="auto" w:fill="F7CAAC"/>
          </w:tcPr>
          <w:p w14:paraId="06B33F9E" w14:textId="77777777" w:rsidR="002D77E2" w:rsidRDefault="002D77E2" w:rsidP="00123EC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259C53B0" w14:textId="77777777" w:rsidR="002D77E2" w:rsidRDefault="002D77E2" w:rsidP="00123ECA">
            <w:pPr>
              <w:jc w:val="both"/>
            </w:pPr>
            <w:r>
              <w:t>39</w:t>
            </w:r>
          </w:p>
        </w:tc>
        <w:tc>
          <w:tcPr>
            <w:tcW w:w="2156" w:type="dxa"/>
            <w:shd w:val="clear" w:color="auto" w:fill="F7CAAC"/>
          </w:tcPr>
          <w:p w14:paraId="79433EC2" w14:textId="77777777" w:rsidR="002D77E2" w:rsidRDefault="002D77E2" w:rsidP="00123EC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23CB7EAE" w14:textId="77777777" w:rsidR="002D77E2" w:rsidRDefault="002D77E2" w:rsidP="00123ECA">
            <w:pPr>
              <w:jc w:val="both"/>
            </w:pPr>
            <w:r>
              <w:t>4</w:t>
            </w:r>
          </w:p>
        </w:tc>
      </w:tr>
      <w:tr w:rsidR="002D77E2" w14:paraId="04B609B7" w14:textId="77777777" w:rsidTr="00123ECA">
        <w:tc>
          <w:tcPr>
            <w:tcW w:w="3086" w:type="dxa"/>
            <w:shd w:val="clear" w:color="auto" w:fill="F7CAAC"/>
          </w:tcPr>
          <w:p w14:paraId="16C85B6F" w14:textId="77777777" w:rsidR="002D77E2" w:rsidRDefault="002D77E2" w:rsidP="00123EC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1F6870A4" w14:textId="77777777" w:rsidR="002D77E2" w:rsidRDefault="002D77E2" w:rsidP="00123ECA">
            <w:pPr>
              <w:jc w:val="both"/>
            </w:pPr>
            <w:r>
              <w:t>Ekonomika a logistika v oblasti bezpečnosti</w:t>
            </w:r>
          </w:p>
        </w:tc>
      </w:tr>
      <w:tr w:rsidR="002D77E2" w14:paraId="33C86F13" w14:textId="77777777" w:rsidTr="00123ECA">
        <w:tc>
          <w:tcPr>
            <w:tcW w:w="3086" w:type="dxa"/>
            <w:shd w:val="clear" w:color="auto" w:fill="F7CAAC"/>
          </w:tcPr>
          <w:p w14:paraId="569F658E" w14:textId="77777777" w:rsidR="002D77E2" w:rsidRDefault="002D77E2" w:rsidP="00123EC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3C07DBA4" w14:textId="0B4A2DCE" w:rsidR="002D77E2" w:rsidRDefault="002D77E2" w:rsidP="00E07675">
            <w:pPr>
              <w:jc w:val="both"/>
            </w:pPr>
            <w:r>
              <w:t>Zápočet</w:t>
            </w:r>
            <w:r w:rsidR="00E07675">
              <w:t>,</w:t>
            </w:r>
            <w:r>
              <w:t xml:space="preserve"> zkouška</w:t>
            </w:r>
            <w:r w:rsidR="00E07675">
              <w:t>.</w:t>
            </w:r>
          </w:p>
        </w:tc>
        <w:tc>
          <w:tcPr>
            <w:tcW w:w="2156" w:type="dxa"/>
            <w:shd w:val="clear" w:color="auto" w:fill="F7CAAC"/>
          </w:tcPr>
          <w:p w14:paraId="1482015E" w14:textId="77777777" w:rsidR="002D77E2" w:rsidRDefault="002D77E2" w:rsidP="00123EC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5A7B1E02" w14:textId="77777777" w:rsidR="002D77E2" w:rsidRDefault="002D77E2" w:rsidP="00123ECA">
            <w:pPr>
              <w:jc w:val="both"/>
            </w:pPr>
            <w:r>
              <w:t>Přednášky</w:t>
            </w:r>
          </w:p>
          <w:p w14:paraId="403B08AB" w14:textId="77777777" w:rsidR="002D77E2" w:rsidRDefault="002D77E2" w:rsidP="00123ECA">
            <w:pPr>
              <w:jc w:val="both"/>
            </w:pPr>
            <w:r>
              <w:t>semináře</w:t>
            </w:r>
          </w:p>
        </w:tc>
      </w:tr>
      <w:tr w:rsidR="002D77E2" w14:paraId="7EEB0A85" w14:textId="77777777" w:rsidTr="00123ECA">
        <w:tc>
          <w:tcPr>
            <w:tcW w:w="3086" w:type="dxa"/>
            <w:shd w:val="clear" w:color="auto" w:fill="F7CAAC"/>
          </w:tcPr>
          <w:p w14:paraId="2B59F569" w14:textId="77777777" w:rsidR="002D77E2" w:rsidRDefault="002D77E2" w:rsidP="00123EC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52877E4" w14:textId="0CE51FA4" w:rsidR="002D77E2" w:rsidRDefault="002D77E2" w:rsidP="00123ECA">
            <w:pPr>
              <w:jc w:val="both"/>
            </w:pPr>
            <w:r>
              <w:t>Zápočet: aktivní účast na nejméně 80 % seminářů, písemný test</w:t>
            </w:r>
            <w:r w:rsidR="00E07675">
              <w:t>.</w:t>
            </w:r>
          </w:p>
          <w:p w14:paraId="6C8C28E3" w14:textId="77777777" w:rsidR="002D77E2" w:rsidRDefault="002D77E2" w:rsidP="00123ECA">
            <w:pPr>
              <w:jc w:val="both"/>
            </w:pPr>
          </w:p>
          <w:p w14:paraId="58097C1B" w14:textId="4119EF3D" w:rsidR="002D77E2" w:rsidRDefault="002D77E2" w:rsidP="00123ECA">
            <w:pPr>
              <w:jc w:val="both"/>
            </w:pPr>
            <w:r>
              <w:t>Zkouška: ústní</w:t>
            </w:r>
            <w:r w:rsidR="00E07675">
              <w:t>.</w:t>
            </w:r>
          </w:p>
        </w:tc>
      </w:tr>
      <w:tr w:rsidR="002D77E2" w14:paraId="7CDF2A0E" w14:textId="77777777" w:rsidTr="00123ECA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19FF940B" w14:textId="77777777" w:rsidR="002D77E2" w:rsidRDefault="002D77E2" w:rsidP="00123ECA">
            <w:pPr>
              <w:jc w:val="both"/>
            </w:pPr>
          </w:p>
        </w:tc>
      </w:tr>
      <w:tr w:rsidR="002D77E2" w14:paraId="3664B8C5" w14:textId="77777777" w:rsidTr="00123EC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85D66E8" w14:textId="77777777" w:rsidR="002D77E2" w:rsidRDefault="002D77E2" w:rsidP="00123EC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24183A9" w14:textId="77777777" w:rsidR="002D77E2" w:rsidRDefault="002D77E2" w:rsidP="00123ECA">
            <w:pPr>
              <w:jc w:val="both"/>
            </w:pPr>
            <w:r>
              <w:t>Ing. Eva Hoke, Ph.D.</w:t>
            </w:r>
          </w:p>
        </w:tc>
      </w:tr>
      <w:tr w:rsidR="002D77E2" w14:paraId="62EBF039" w14:textId="77777777" w:rsidTr="00123EC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51113741" w14:textId="77777777" w:rsidR="002D77E2" w:rsidRDefault="002D77E2" w:rsidP="00123EC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1C81A2B7" w14:textId="77777777" w:rsidR="002D77E2" w:rsidRDefault="002D77E2" w:rsidP="00123ECA">
            <w:pPr>
              <w:jc w:val="both"/>
            </w:pPr>
            <w:r>
              <w:t>Garant stanovuje obsah přednášek, seminářů a dohlíží na jejich jednotné vedení.</w:t>
            </w:r>
          </w:p>
          <w:p w14:paraId="344C01C0" w14:textId="79D3EF2E" w:rsidR="002D77E2" w:rsidRDefault="002D77E2" w:rsidP="002D77E2">
            <w:pPr>
              <w:jc w:val="both"/>
            </w:pPr>
            <w:r>
              <w:t>Garant přímo vyučuje 69 % přednášek.</w:t>
            </w:r>
          </w:p>
        </w:tc>
      </w:tr>
      <w:tr w:rsidR="002D77E2" w14:paraId="16537718" w14:textId="77777777" w:rsidTr="00123ECA">
        <w:tc>
          <w:tcPr>
            <w:tcW w:w="3086" w:type="dxa"/>
            <w:shd w:val="clear" w:color="auto" w:fill="F7CAAC"/>
          </w:tcPr>
          <w:p w14:paraId="106BB3DF" w14:textId="77777777" w:rsidR="002D77E2" w:rsidRDefault="002D77E2" w:rsidP="00123EC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EE01A7A" w14:textId="77777777" w:rsidR="002D77E2" w:rsidRDefault="002D77E2" w:rsidP="00123ECA">
            <w:pPr>
              <w:jc w:val="both"/>
            </w:pPr>
            <w:r>
              <w:t>Ing. Eva Hoke, Ph.D. – přednášky (69%), semináře (69%)</w:t>
            </w:r>
          </w:p>
          <w:p w14:paraId="46647118" w14:textId="77777777" w:rsidR="002D77E2" w:rsidRDefault="002D77E2" w:rsidP="00123ECA">
            <w:pPr>
              <w:jc w:val="both"/>
            </w:pPr>
            <w:r>
              <w:t>Ing. Jiří Dokulil, Ph.D. – přednášky (31%), semináře (31%)</w:t>
            </w:r>
          </w:p>
        </w:tc>
      </w:tr>
      <w:tr w:rsidR="002D77E2" w14:paraId="4C2C8981" w14:textId="77777777" w:rsidTr="00123ECA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1B0C913D" w14:textId="77777777" w:rsidR="002D77E2" w:rsidRDefault="002D77E2" w:rsidP="00123ECA">
            <w:pPr>
              <w:jc w:val="both"/>
            </w:pPr>
          </w:p>
        </w:tc>
      </w:tr>
      <w:tr w:rsidR="002D77E2" w14:paraId="676487F6" w14:textId="77777777" w:rsidTr="00123ECA">
        <w:tc>
          <w:tcPr>
            <w:tcW w:w="3086" w:type="dxa"/>
            <w:shd w:val="clear" w:color="auto" w:fill="F7CAAC"/>
          </w:tcPr>
          <w:p w14:paraId="63A40A7B" w14:textId="77777777" w:rsidR="002D77E2" w:rsidRDefault="002D77E2" w:rsidP="00123EC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732EAC0" w14:textId="77777777" w:rsidR="002D77E2" w:rsidRDefault="002D77E2" w:rsidP="00123ECA">
            <w:pPr>
              <w:jc w:val="both"/>
            </w:pPr>
          </w:p>
        </w:tc>
      </w:tr>
      <w:tr w:rsidR="002D77E2" w14:paraId="412FC236" w14:textId="77777777" w:rsidTr="00123ECA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16C0DBC2" w14:textId="782160EC" w:rsidR="002D77E2" w:rsidRDefault="002D77E2" w:rsidP="00123ECA">
            <w:pPr>
              <w:jc w:val="both"/>
            </w:pPr>
            <w:r>
              <w:t xml:space="preserve">Předmět prohlubuje znalosti a dovednosti studentů v oblasti ekonomických a finančních rizik. </w:t>
            </w:r>
            <w:r w:rsidRPr="00B16ED2">
              <w:t>Student si osvojí celou řadu postupů a metod</w:t>
            </w:r>
            <w:r>
              <w:t xml:space="preserve"> </w:t>
            </w:r>
            <w:r w:rsidRPr="00C14760">
              <w:t>k identifikaci, hodnocení a ošetření ekonomických</w:t>
            </w:r>
            <w:r>
              <w:t xml:space="preserve"> a finančních rizik jak z oblasti mikroekonomické a</w:t>
            </w:r>
            <w:r w:rsidR="00174A7A">
              <w:t> </w:t>
            </w:r>
            <w:r>
              <w:t xml:space="preserve">podnikové, tak i oblasti makroekonomické.  </w:t>
            </w:r>
          </w:p>
          <w:p w14:paraId="0194AF36" w14:textId="77777777" w:rsidR="00123ECA" w:rsidRDefault="00123ECA" w:rsidP="00123ECA">
            <w:pPr>
              <w:jc w:val="both"/>
            </w:pPr>
          </w:p>
          <w:p w14:paraId="62310177" w14:textId="7B3A2B1B" w:rsidR="00123ECA" w:rsidRDefault="00123ECA" w:rsidP="00123ECA">
            <w:pPr>
              <w:jc w:val="both"/>
            </w:pPr>
            <w:r>
              <w:t>Vyučovaná témata:</w:t>
            </w:r>
          </w:p>
          <w:p w14:paraId="0D122B3E" w14:textId="0B6B8961" w:rsidR="00123ECA" w:rsidRPr="00383FE3" w:rsidRDefault="00123ECA" w:rsidP="00FB1440">
            <w:pPr>
              <w:pStyle w:val="Odstavecseseznamem"/>
              <w:numPr>
                <w:ilvl w:val="0"/>
                <w:numId w:val="59"/>
              </w:numPr>
              <w:ind w:left="957" w:hanging="426"/>
              <w:jc w:val="both"/>
              <w:rPr>
                <w:color w:val="000000" w:themeColor="text1"/>
              </w:rPr>
            </w:pPr>
            <w:r w:rsidRPr="00383FE3">
              <w:rPr>
                <w:color w:val="000000" w:themeColor="text1"/>
              </w:rPr>
              <w:t>Úvod do ekonomických rizik (terminologie, typologie, členění)</w:t>
            </w:r>
            <w:r w:rsidR="00383FE3">
              <w:rPr>
                <w:color w:val="000000" w:themeColor="text1"/>
              </w:rPr>
              <w:t>.</w:t>
            </w:r>
          </w:p>
          <w:p w14:paraId="0D11AA6A" w14:textId="2AA5254E" w:rsidR="00123ECA" w:rsidRPr="00383FE3" w:rsidRDefault="00123ECA" w:rsidP="00FB1440">
            <w:pPr>
              <w:pStyle w:val="Odstavecseseznamem"/>
              <w:numPr>
                <w:ilvl w:val="0"/>
                <w:numId w:val="59"/>
              </w:numPr>
              <w:ind w:left="957" w:hanging="426"/>
              <w:jc w:val="both"/>
              <w:rPr>
                <w:color w:val="000000" w:themeColor="text1"/>
              </w:rPr>
            </w:pPr>
            <w:r w:rsidRPr="00383FE3">
              <w:rPr>
                <w:color w:val="000000" w:themeColor="text1"/>
              </w:rPr>
              <w:t>Vliv geopolitické situace na světovou ekonomiku</w:t>
            </w:r>
            <w:r w:rsidR="00383FE3">
              <w:rPr>
                <w:color w:val="000000" w:themeColor="text1"/>
              </w:rPr>
              <w:t>.</w:t>
            </w:r>
          </w:p>
          <w:p w14:paraId="79C36385" w14:textId="1F4A2C70" w:rsidR="00123ECA" w:rsidRPr="00383FE3" w:rsidRDefault="00123ECA" w:rsidP="00FB1440">
            <w:pPr>
              <w:pStyle w:val="Odstavecseseznamem"/>
              <w:numPr>
                <w:ilvl w:val="0"/>
                <w:numId w:val="59"/>
              </w:numPr>
              <w:ind w:left="957" w:hanging="426"/>
              <w:jc w:val="both"/>
              <w:rPr>
                <w:color w:val="000000" w:themeColor="text1"/>
              </w:rPr>
            </w:pPr>
            <w:r w:rsidRPr="00383FE3">
              <w:rPr>
                <w:color w:val="000000" w:themeColor="text1"/>
              </w:rPr>
              <w:t>Selhání národní správy</w:t>
            </w:r>
            <w:r w:rsidR="00383FE3">
              <w:rPr>
                <w:color w:val="000000" w:themeColor="text1"/>
              </w:rPr>
              <w:t>.</w:t>
            </w:r>
            <w:r w:rsidRPr="00383FE3">
              <w:rPr>
                <w:color w:val="000000" w:themeColor="text1"/>
              </w:rPr>
              <w:t xml:space="preserve"> </w:t>
            </w:r>
          </w:p>
          <w:p w14:paraId="57CDDC4D" w14:textId="3D17FA37" w:rsidR="00123ECA" w:rsidRPr="00383FE3" w:rsidRDefault="00123ECA" w:rsidP="00FB1440">
            <w:pPr>
              <w:pStyle w:val="Odstavecseseznamem"/>
              <w:numPr>
                <w:ilvl w:val="0"/>
                <w:numId w:val="59"/>
              </w:numPr>
              <w:ind w:left="957" w:hanging="426"/>
              <w:jc w:val="both"/>
              <w:rPr>
                <w:color w:val="000000" w:themeColor="text1"/>
              </w:rPr>
            </w:pPr>
            <w:r w:rsidRPr="00383FE3">
              <w:rPr>
                <w:color w:val="000000" w:themeColor="text1"/>
              </w:rPr>
              <w:t>Makroekonomická selhání a nástroje řešení</w:t>
            </w:r>
            <w:r w:rsidR="00383FE3">
              <w:rPr>
                <w:color w:val="000000" w:themeColor="text1"/>
              </w:rPr>
              <w:t>.</w:t>
            </w:r>
            <w:r w:rsidRPr="00383FE3">
              <w:rPr>
                <w:color w:val="000000" w:themeColor="text1"/>
              </w:rPr>
              <w:t xml:space="preserve"> </w:t>
            </w:r>
          </w:p>
          <w:p w14:paraId="0F8960E6" w14:textId="19F582C8" w:rsidR="00123ECA" w:rsidRPr="00383FE3" w:rsidRDefault="00123ECA" w:rsidP="00FB1440">
            <w:pPr>
              <w:pStyle w:val="Odstavecseseznamem"/>
              <w:numPr>
                <w:ilvl w:val="0"/>
                <w:numId w:val="59"/>
              </w:numPr>
              <w:ind w:left="957" w:hanging="426"/>
              <w:jc w:val="both"/>
              <w:rPr>
                <w:color w:val="000000" w:themeColor="text1"/>
              </w:rPr>
            </w:pPr>
            <w:r w:rsidRPr="00383FE3">
              <w:rPr>
                <w:color w:val="000000" w:themeColor="text1"/>
              </w:rPr>
              <w:t>Rozpočtový proces a rozpočtová pravidla</w:t>
            </w:r>
            <w:r w:rsidR="00383FE3">
              <w:rPr>
                <w:color w:val="000000" w:themeColor="text1"/>
              </w:rPr>
              <w:t>.</w:t>
            </w:r>
          </w:p>
          <w:p w14:paraId="245712C0" w14:textId="56F92932" w:rsidR="00123ECA" w:rsidRPr="00383FE3" w:rsidRDefault="00123ECA" w:rsidP="00FB1440">
            <w:pPr>
              <w:pStyle w:val="Odstavecseseznamem"/>
              <w:numPr>
                <w:ilvl w:val="0"/>
                <w:numId w:val="59"/>
              </w:numPr>
              <w:ind w:left="957" w:hanging="426"/>
              <w:jc w:val="both"/>
              <w:rPr>
                <w:color w:val="000000" w:themeColor="text1"/>
              </w:rPr>
            </w:pPr>
            <w:r w:rsidRPr="00383FE3">
              <w:rPr>
                <w:color w:val="000000" w:themeColor="text1"/>
              </w:rPr>
              <w:t>Měnová a inflační rizika, význam České národní banky</w:t>
            </w:r>
            <w:r w:rsidR="00383FE3">
              <w:rPr>
                <w:color w:val="000000" w:themeColor="text1"/>
              </w:rPr>
              <w:t>.</w:t>
            </w:r>
          </w:p>
          <w:p w14:paraId="3B771642" w14:textId="28C1502D" w:rsidR="00123ECA" w:rsidRPr="00383FE3" w:rsidRDefault="00FB1440" w:rsidP="00FB1440">
            <w:pPr>
              <w:pStyle w:val="Odstavecseseznamem"/>
              <w:numPr>
                <w:ilvl w:val="0"/>
                <w:numId w:val="59"/>
              </w:numPr>
              <w:ind w:left="957" w:hanging="42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D</w:t>
            </w:r>
            <w:r w:rsidR="00123ECA" w:rsidRPr="00383FE3">
              <w:rPr>
                <w:color w:val="000000" w:themeColor="text1"/>
              </w:rPr>
              <w:t>iagnostika finančních rizik a metody posuzování finančního zdraví podniku</w:t>
            </w:r>
            <w:r w:rsidR="00383FE3">
              <w:rPr>
                <w:color w:val="000000" w:themeColor="text1"/>
              </w:rPr>
              <w:t>.</w:t>
            </w:r>
          </w:p>
          <w:p w14:paraId="629DB8E4" w14:textId="2B735628" w:rsidR="00123ECA" w:rsidRPr="00383FE3" w:rsidRDefault="00123ECA" w:rsidP="00FB1440">
            <w:pPr>
              <w:pStyle w:val="Odstavecseseznamem"/>
              <w:numPr>
                <w:ilvl w:val="0"/>
                <w:numId w:val="59"/>
              </w:numPr>
              <w:ind w:left="957" w:hanging="426"/>
              <w:jc w:val="both"/>
              <w:rPr>
                <w:color w:val="000000" w:themeColor="text1"/>
              </w:rPr>
            </w:pPr>
            <w:r w:rsidRPr="00383FE3">
              <w:rPr>
                <w:color w:val="000000" w:themeColor="text1"/>
              </w:rPr>
              <w:t>Investiční rizika na úrovni podniku i jednotlivce a techniky jejich monitoringu</w:t>
            </w:r>
            <w:r w:rsidR="00383FE3">
              <w:rPr>
                <w:color w:val="000000" w:themeColor="text1"/>
              </w:rPr>
              <w:t>.</w:t>
            </w:r>
          </w:p>
          <w:p w14:paraId="57CAF7A4" w14:textId="1DDDEE3C" w:rsidR="00123ECA" w:rsidRPr="00383FE3" w:rsidRDefault="00123ECA" w:rsidP="00FB1440">
            <w:pPr>
              <w:pStyle w:val="Odstavecseseznamem"/>
              <w:numPr>
                <w:ilvl w:val="0"/>
                <w:numId w:val="59"/>
              </w:numPr>
              <w:ind w:left="957" w:hanging="426"/>
              <w:jc w:val="both"/>
              <w:rPr>
                <w:color w:val="000000" w:themeColor="text1"/>
              </w:rPr>
            </w:pPr>
            <w:r w:rsidRPr="00383FE3">
              <w:rPr>
                <w:color w:val="000000" w:themeColor="text1"/>
              </w:rPr>
              <w:t>Rizika fluktuace cen a nástroje řízení nákladů</w:t>
            </w:r>
            <w:r w:rsidR="00383FE3">
              <w:rPr>
                <w:color w:val="000000" w:themeColor="text1"/>
              </w:rPr>
              <w:t>.</w:t>
            </w:r>
          </w:p>
          <w:p w14:paraId="208B2F3D" w14:textId="54C3AF3A" w:rsidR="00123ECA" w:rsidRPr="00383FE3" w:rsidRDefault="00123ECA" w:rsidP="00FB1440">
            <w:pPr>
              <w:pStyle w:val="Odstavecseseznamem"/>
              <w:numPr>
                <w:ilvl w:val="0"/>
                <w:numId w:val="59"/>
              </w:numPr>
              <w:ind w:left="957" w:hanging="426"/>
              <w:jc w:val="both"/>
              <w:rPr>
                <w:color w:val="000000" w:themeColor="text1"/>
              </w:rPr>
            </w:pPr>
            <w:r w:rsidRPr="00383FE3">
              <w:rPr>
                <w:color w:val="000000" w:themeColor="text1"/>
              </w:rPr>
              <w:t>Rizika likvidity a nástroje pro zajištění cash flow</w:t>
            </w:r>
            <w:r w:rsidR="00383FE3">
              <w:rPr>
                <w:color w:val="000000" w:themeColor="text1"/>
              </w:rPr>
              <w:t>.</w:t>
            </w:r>
          </w:p>
          <w:p w14:paraId="169FF6C7" w14:textId="7D4FAAA2" w:rsidR="00123ECA" w:rsidRPr="00383FE3" w:rsidRDefault="00123ECA" w:rsidP="00FB1440">
            <w:pPr>
              <w:pStyle w:val="Odstavecseseznamem"/>
              <w:numPr>
                <w:ilvl w:val="0"/>
                <w:numId w:val="59"/>
              </w:numPr>
              <w:ind w:left="957" w:hanging="426"/>
              <w:jc w:val="both"/>
              <w:rPr>
                <w:color w:val="000000" w:themeColor="text1"/>
              </w:rPr>
            </w:pPr>
            <w:r w:rsidRPr="00383FE3">
              <w:rPr>
                <w:color w:val="000000" w:themeColor="text1"/>
              </w:rPr>
              <w:t>Fiskální a dluhová krize</w:t>
            </w:r>
            <w:r w:rsidR="00383FE3">
              <w:rPr>
                <w:color w:val="000000" w:themeColor="text1"/>
              </w:rPr>
              <w:t>.</w:t>
            </w:r>
          </w:p>
          <w:p w14:paraId="11CAEBF0" w14:textId="2F02E68B" w:rsidR="00123ECA" w:rsidRPr="00383FE3" w:rsidRDefault="00123ECA" w:rsidP="00FB1440">
            <w:pPr>
              <w:pStyle w:val="Odstavecseseznamem"/>
              <w:numPr>
                <w:ilvl w:val="0"/>
                <w:numId w:val="59"/>
              </w:numPr>
              <w:ind w:left="957" w:hanging="426"/>
              <w:jc w:val="both"/>
              <w:rPr>
                <w:color w:val="000000" w:themeColor="text1"/>
              </w:rPr>
            </w:pPr>
            <w:r w:rsidRPr="00383FE3">
              <w:rPr>
                <w:color w:val="000000" w:themeColor="text1"/>
              </w:rPr>
              <w:t>Otevřenost ekonomiky a rizika globalizace, resp. lokalizace</w:t>
            </w:r>
            <w:r w:rsidR="00383FE3">
              <w:rPr>
                <w:color w:val="000000" w:themeColor="text1"/>
              </w:rPr>
              <w:t>.</w:t>
            </w:r>
          </w:p>
          <w:p w14:paraId="30CA2025" w14:textId="77777777" w:rsidR="00123ECA" w:rsidRPr="00383FE3" w:rsidRDefault="00123ECA" w:rsidP="00FB1440">
            <w:pPr>
              <w:pStyle w:val="Odstavecseseznamem"/>
              <w:numPr>
                <w:ilvl w:val="0"/>
                <w:numId w:val="59"/>
              </w:numPr>
              <w:ind w:left="957" w:hanging="426"/>
              <w:jc w:val="both"/>
              <w:rPr>
                <w:color w:val="000000" w:themeColor="text1"/>
              </w:rPr>
            </w:pPr>
            <w:r w:rsidRPr="00383FE3">
              <w:rPr>
                <w:color w:val="000000" w:themeColor="text1"/>
              </w:rPr>
              <w:t>Ekonomické aspekty surovinové bezpečnosti.</w:t>
            </w:r>
          </w:p>
          <w:p w14:paraId="5A81D0AF" w14:textId="77777777" w:rsidR="002D77E2" w:rsidRDefault="002D77E2" w:rsidP="00123ECA">
            <w:pPr>
              <w:pStyle w:val="Odstavecseseznamem"/>
              <w:jc w:val="both"/>
            </w:pPr>
          </w:p>
        </w:tc>
      </w:tr>
      <w:tr w:rsidR="002D77E2" w14:paraId="47A90002" w14:textId="77777777" w:rsidTr="00123EC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603A5606" w14:textId="77777777" w:rsidR="002D77E2" w:rsidRDefault="002D77E2" w:rsidP="00123EC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39031E2A" w14:textId="77777777" w:rsidR="002D77E2" w:rsidRDefault="002D77E2" w:rsidP="00123ECA">
            <w:pPr>
              <w:jc w:val="both"/>
            </w:pPr>
          </w:p>
        </w:tc>
      </w:tr>
      <w:tr w:rsidR="002D77E2" w14:paraId="2BA7F084" w14:textId="77777777" w:rsidTr="008A443B">
        <w:trPr>
          <w:trHeight w:val="552"/>
        </w:trPr>
        <w:tc>
          <w:tcPr>
            <w:tcW w:w="9855" w:type="dxa"/>
            <w:gridSpan w:val="8"/>
            <w:tcBorders>
              <w:top w:val="nil"/>
            </w:tcBorders>
          </w:tcPr>
          <w:p w14:paraId="397222E5" w14:textId="77777777" w:rsidR="002D77E2" w:rsidRPr="00782F7A" w:rsidRDefault="002D77E2" w:rsidP="00123ECA">
            <w:pPr>
              <w:jc w:val="both"/>
              <w:rPr>
                <w:b/>
              </w:rPr>
            </w:pPr>
            <w:r w:rsidRPr="00782F7A">
              <w:rPr>
                <w:b/>
              </w:rPr>
              <w:t>Povinná literatura:</w:t>
            </w:r>
          </w:p>
          <w:p w14:paraId="48DB9560" w14:textId="77777777" w:rsidR="00772AAC" w:rsidRPr="00103B24" w:rsidRDefault="00772AAC" w:rsidP="00772AAC">
            <w:pPr>
              <w:jc w:val="both"/>
              <w:rPr>
                <w:bCs/>
              </w:rPr>
            </w:pPr>
            <w:r w:rsidRPr="00103B24">
              <w:rPr>
                <w:bCs/>
              </w:rPr>
              <w:t xml:space="preserve">ČIŽINSKÁ, Romana. </w:t>
            </w:r>
            <w:r w:rsidRPr="00103B24">
              <w:rPr>
                <w:bCs/>
                <w:i/>
              </w:rPr>
              <w:t>Základy finančního řízení podniku</w:t>
            </w:r>
            <w:r w:rsidRPr="00103B24">
              <w:rPr>
                <w:bCs/>
              </w:rPr>
              <w:t>. Praha: Grada, 2018</w:t>
            </w:r>
            <w:r>
              <w:rPr>
                <w:bCs/>
              </w:rPr>
              <w:t>.</w:t>
            </w:r>
            <w:r w:rsidRPr="00103B24">
              <w:rPr>
                <w:bCs/>
              </w:rPr>
              <w:t xml:space="preserve"> ISBN 978-80-271-0194-8.</w:t>
            </w:r>
          </w:p>
          <w:p w14:paraId="2AFE7000" w14:textId="77777777" w:rsidR="00772AAC" w:rsidRPr="00B8057B" w:rsidRDefault="00772AAC" w:rsidP="00772AAC">
            <w:pPr>
              <w:jc w:val="both"/>
              <w:rPr>
                <w:bCs/>
              </w:rPr>
            </w:pPr>
            <w:r w:rsidRPr="00162F69">
              <w:rPr>
                <w:bCs/>
              </w:rPr>
              <w:t>HOREHÁJ, J</w:t>
            </w:r>
            <w:r>
              <w:rPr>
                <w:bCs/>
              </w:rPr>
              <w:t>ozef</w:t>
            </w:r>
            <w:r w:rsidRPr="00162F69">
              <w:rPr>
                <w:bCs/>
              </w:rPr>
              <w:t xml:space="preserve"> a kol. </w:t>
            </w:r>
            <w:r w:rsidRPr="005F233E">
              <w:rPr>
                <w:bCs/>
                <w:i/>
              </w:rPr>
              <w:t>Medzinárodné ekonomické vzťahy</w:t>
            </w:r>
            <w:r w:rsidRPr="00162F69">
              <w:rPr>
                <w:bCs/>
              </w:rPr>
              <w:t>. Banská Bystrica: Vydavateľstvo Univerzity Mateja Bela, 2018</w:t>
            </w:r>
            <w:r>
              <w:rPr>
                <w:bCs/>
              </w:rPr>
              <w:t>.</w:t>
            </w:r>
            <w:r w:rsidRPr="00162F69">
              <w:rPr>
                <w:bCs/>
              </w:rPr>
              <w:t xml:space="preserve"> ISBN 978-80-557-1425-7</w:t>
            </w:r>
            <w:r>
              <w:rPr>
                <w:bCs/>
              </w:rPr>
              <w:t>.</w:t>
            </w:r>
          </w:p>
          <w:p w14:paraId="7E1B6798" w14:textId="77777777" w:rsidR="00772AAC" w:rsidRDefault="00772AAC" w:rsidP="00772AAC">
            <w:pPr>
              <w:jc w:val="both"/>
              <w:rPr>
                <w:bCs/>
              </w:rPr>
            </w:pPr>
            <w:r w:rsidRPr="00A834F9">
              <w:rPr>
                <w:bCs/>
              </w:rPr>
              <w:t>K</w:t>
            </w:r>
            <w:r>
              <w:rPr>
                <w:bCs/>
              </w:rPr>
              <w:t>ISLINGEROVÁ</w:t>
            </w:r>
            <w:r w:rsidRPr="00A834F9">
              <w:rPr>
                <w:bCs/>
              </w:rPr>
              <w:t xml:space="preserve"> Eva a kolektiv</w:t>
            </w:r>
            <w:r>
              <w:rPr>
                <w:bCs/>
              </w:rPr>
              <w:t>.</w:t>
            </w:r>
            <w:r>
              <w:t xml:space="preserve"> </w:t>
            </w:r>
            <w:r w:rsidRPr="00A834F9">
              <w:rPr>
                <w:bCs/>
                <w:i/>
              </w:rPr>
              <w:t>Cirkulární ekonomie a ekonomika</w:t>
            </w:r>
            <w:r>
              <w:rPr>
                <w:bCs/>
              </w:rPr>
              <w:t>. Praha: Grada, 2021. I</w:t>
            </w:r>
            <w:r w:rsidRPr="00A834F9">
              <w:rPr>
                <w:bCs/>
              </w:rPr>
              <w:t>SBN: 978-80-271-3230-0</w:t>
            </w:r>
            <w:r>
              <w:rPr>
                <w:bCs/>
              </w:rPr>
              <w:t>.</w:t>
            </w:r>
          </w:p>
          <w:p w14:paraId="7C6229E0" w14:textId="77777777" w:rsidR="00772AAC" w:rsidRDefault="00772AAC" w:rsidP="00772AAC">
            <w:pPr>
              <w:jc w:val="both"/>
              <w:rPr>
                <w:bCs/>
              </w:rPr>
            </w:pPr>
            <w:r w:rsidRPr="00B8057B">
              <w:rPr>
                <w:bCs/>
              </w:rPr>
              <w:t xml:space="preserve">ŠVARCOVÁ, Jena. </w:t>
            </w:r>
            <w:r w:rsidRPr="00103B24">
              <w:rPr>
                <w:bCs/>
                <w:i/>
              </w:rPr>
              <w:t>Ekonomie: stručný přehled: teorie a praxe aktuálně a v souvislostech</w:t>
            </w:r>
            <w:r w:rsidRPr="00B8057B">
              <w:rPr>
                <w:bCs/>
              </w:rPr>
              <w:t>. Zlín: CEED, 2022</w:t>
            </w:r>
            <w:r>
              <w:rPr>
                <w:bCs/>
              </w:rPr>
              <w:t>.</w:t>
            </w:r>
            <w:r w:rsidRPr="00B8057B">
              <w:rPr>
                <w:bCs/>
              </w:rPr>
              <w:t xml:space="preserve"> ISBN 978-80-87301-27-2.</w:t>
            </w:r>
          </w:p>
          <w:p w14:paraId="61E0E8FF" w14:textId="77777777" w:rsidR="002D77E2" w:rsidRPr="00B8057B" w:rsidRDefault="002D77E2" w:rsidP="00123ECA">
            <w:pPr>
              <w:jc w:val="both"/>
              <w:rPr>
                <w:bCs/>
              </w:rPr>
            </w:pPr>
          </w:p>
          <w:p w14:paraId="0C5756D5" w14:textId="77777777" w:rsidR="002D77E2" w:rsidRPr="00B8057B" w:rsidRDefault="002D77E2" w:rsidP="00123ECA">
            <w:pPr>
              <w:jc w:val="both"/>
              <w:rPr>
                <w:b/>
                <w:bCs/>
              </w:rPr>
            </w:pPr>
            <w:r w:rsidRPr="001D33DA">
              <w:rPr>
                <w:b/>
                <w:bCs/>
              </w:rPr>
              <w:t>Doporučená literatura:</w:t>
            </w:r>
          </w:p>
          <w:p w14:paraId="553AE0F4" w14:textId="77777777" w:rsidR="00772AAC" w:rsidRDefault="00772AAC" w:rsidP="00772AAC">
            <w:pPr>
              <w:jc w:val="both"/>
            </w:pPr>
            <w:r w:rsidRPr="00D42CBB">
              <w:t>H</w:t>
            </w:r>
            <w:r>
              <w:t>EJDUKOVÁ</w:t>
            </w:r>
            <w:r w:rsidRPr="00D42CBB">
              <w:t>, P</w:t>
            </w:r>
            <w:r>
              <w:t>avlína</w:t>
            </w:r>
            <w:r w:rsidRPr="00D42CBB">
              <w:t xml:space="preserve">. </w:t>
            </w:r>
            <w:r w:rsidRPr="00D42CBB">
              <w:rPr>
                <w:i/>
              </w:rPr>
              <w:t>Veřejné finance – Teorie a praxe.</w:t>
            </w:r>
            <w:r w:rsidRPr="00D42CBB">
              <w:t xml:space="preserve"> C. H. Beck</w:t>
            </w:r>
            <w:r>
              <w:t>, 2015</w:t>
            </w:r>
            <w:r w:rsidRPr="00D42CBB">
              <w:t>.</w:t>
            </w:r>
            <w:r>
              <w:t xml:space="preserve"> ISBN 978-80-7400-298-4.</w:t>
            </w:r>
          </w:p>
          <w:p w14:paraId="4ED4DF4F" w14:textId="77777777" w:rsidR="00772AAC" w:rsidRDefault="00772AAC" w:rsidP="00772AAC">
            <w:pPr>
              <w:jc w:val="both"/>
            </w:pPr>
            <w:r w:rsidRPr="005D5B65">
              <w:t xml:space="preserve">KOHOUT, Pavel. </w:t>
            </w:r>
            <w:r w:rsidRPr="00893A74">
              <w:rPr>
                <w:i/>
              </w:rPr>
              <w:t>Investice: nová strategie</w:t>
            </w:r>
            <w:r w:rsidRPr="005D5B65">
              <w:t>. Praha: Grada, 2018. ISBN 978</w:t>
            </w:r>
            <w:r>
              <w:t>-</w:t>
            </w:r>
            <w:r w:rsidRPr="005D5B65">
              <w:t>80</w:t>
            </w:r>
            <w:r>
              <w:t>-</w:t>
            </w:r>
            <w:r w:rsidRPr="005D5B65">
              <w:t>27121</w:t>
            </w:r>
            <w:r>
              <w:t>-</w:t>
            </w:r>
            <w:r w:rsidRPr="005D5B65">
              <w:t>01</w:t>
            </w:r>
            <w:r>
              <w:t>-</w:t>
            </w:r>
            <w:r w:rsidRPr="005D5B65">
              <w:t>4.</w:t>
            </w:r>
          </w:p>
          <w:p w14:paraId="5787BE67" w14:textId="77777777" w:rsidR="00772AAC" w:rsidRDefault="00772AAC" w:rsidP="00772AAC">
            <w:pPr>
              <w:jc w:val="both"/>
            </w:pPr>
            <w:r w:rsidRPr="00B96AF2">
              <w:t xml:space="preserve">POPESKO, Boris a Šárka PAPADAKI. </w:t>
            </w:r>
            <w:r w:rsidRPr="00893A74">
              <w:rPr>
                <w:i/>
              </w:rPr>
              <w:t>Moderní metody řízení nákladů: jak dosáhnout efektivního vynakládání nákladů a jejich snížení.</w:t>
            </w:r>
            <w:r w:rsidRPr="00B96AF2">
              <w:t xml:space="preserve"> 2. vyd. Praha: Grada</w:t>
            </w:r>
            <w:r>
              <w:t>,</w:t>
            </w:r>
            <w:r w:rsidRPr="00B96AF2">
              <w:t xml:space="preserve"> 2016. ISBN 978</w:t>
            </w:r>
            <w:r>
              <w:t>-</w:t>
            </w:r>
            <w:r w:rsidRPr="00B96AF2">
              <w:t>80</w:t>
            </w:r>
            <w:r>
              <w:t>-</w:t>
            </w:r>
            <w:r w:rsidRPr="00B96AF2">
              <w:t>24757</w:t>
            </w:r>
            <w:r>
              <w:t>-</w:t>
            </w:r>
            <w:r w:rsidRPr="00B96AF2">
              <w:t>73</w:t>
            </w:r>
            <w:r>
              <w:t>-</w:t>
            </w:r>
            <w:r w:rsidRPr="00B96AF2">
              <w:t>5.</w:t>
            </w:r>
          </w:p>
          <w:p w14:paraId="0DA0540E" w14:textId="77777777" w:rsidR="00772AAC" w:rsidRDefault="00772AAC" w:rsidP="00772AAC">
            <w:pPr>
              <w:jc w:val="both"/>
            </w:pPr>
            <w:r w:rsidRPr="002E7ADC">
              <w:t xml:space="preserve">SMEJKAL, Vladimír a Karel RAIS. </w:t>
            </w:r>
            <w:r w:rsidRPr="002E7ADC">
              <w:rPr>
                <w:i/>
                <w:iCs/>
              </w:rPr>
              <w:t>Řízení rizik ve firmách a jiných organizacích</w:t>
            </w:r>
            <w:r w:rsidRPr="002E7ADC">
              <w:t>. 4.</w:t>
            </w:r>
            <w:r>
              <w:t xml:space="preserve"> </w:t>
            </w:r>
            <w:r w:rsidRPr="002E7ADC">
              <w:t>vyd. Praha: Grada, 2013. ISBN 978-80-247-4644-9</w:t>
            </w:r>
            <w:r>
              <w:t>.</w:t>
            </w:r>
          </w:p>
          <w:p w14:paraId="5AC5605F" w14:textId="77777777" w:rsidR="00772AAC" w:rsidRDefault="00772AAC" w:rsidP="00772AAC">
            <w:pPr>
              <w:jc w:val="both"/>
            </w:pPr>
            <w:r w:rsidRPr="00CD1FFF">
              <w:lastRenderedPageBreak/>
              <w:t>TAUŠL P</w:t>
            </w:r>
            <w:r>
              <w:t>ROCHÁZKOVÁ, Petra</w:t>
            </w:r>
            <w:r w:rsidRPr="00CD1FFF">
              <w:t xml:space="preserve"> a Eva JELÍNKOVÁ. </w:t>
            </w:r>
            <w:r w:rsidRPr="00103B24">
              <w:rPr>
                <w:i/>
              </w:rPr>
              <w:t>Podniková ekonomika - klíčové oblasti</w:t>
            </w:r>
            <w:r w:rsidRPr="00CD1FFF">
              <w:t xml:space="preserve">. </w:t>
            </w:r>
            <w:r>
              <w:t xml:space="preserve">Praha: </w:t>
            </w:r>
            <w:r w:rsidRPr="00CD1FFF">
              <w:t>Grada, 2018</w:t>
            </w:r>
            <w:r>
              <w:t xml:space="preserve">. ISBN </w:t>
            </w:r>
            <w:r w:rsidRPr="00CD1FFF">
              <w:t>978-80-271-0689-9</w:t>
            </w:r>
            <w:r>
              <w:t>.</w:t>
            </w:r>
          </w:p>
          <w:p w14:paraId="610EFAB2" w14:textId="77777777" w:rsidR="00772AAC" w:rsidRDefault="00862263" w:rsidP="00772AAC">
            <w:pPr>
              <w:jc w:val="both"/>
            </w:pPr>
            <w:hyperlink r:id="rId88" w:tgtFrame="_blank" w:history="1">
              <w:r w:rsidR="00772AAC" w:rsidRPr="00103B24">
                <w:t>VODÁKOVÁ, Jana. </w:t>
              </w:r>
              <w:r w:rsidR="00772AAC" w:rsidRPr="00893A74">
                <w:rPr>
                  <w:i/>
                </w:rPr>
                <w:t>Výkonnost a její měření ve veřejném sektoru</w:t>
              </w:r>
              <w:r w:rsidR="00772AAC" w:rsidRPr="00103B24">
                <w:t>. Praha: Wolters Kluver, 2016. ISBN 978-80-7552-013-5.</w:t>
              </w:r>
            </w:hyperlink>
          </w:p>
          <w:p w14:paraId="50641C8B" w14:textId="3A151106" w:rsidR="002D77E2" w:rsidRDefault="002D77E2" w:rsidP="008A443B">
            <w:pPr>
              <w:jc w:val="both"/>
            </w:pPr>
          </w:p>
        </w:tc>
      </w:tr>
      <w:tr w:rsidR="002D77E2" w14:paraId="1E64E809" w14:textId="77777777" w:rsidTr="00123EC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4C2C0A2" w14:textId="77777777" w:rsidR="002D77E2" w:rsidRDefault="002D77E2" w:rsidP="00123EC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2D77E2" w14:paraId="17496884" w14:textId="77777777" w:rsidTr="00123EC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20266B4D" w14:textId="77777777" w:rsidR="002D77E2" w:rsidRDefault="002D77E2" w:rsidP="00123EC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7CEF2E21" w14:textId="56DE3999" w:rsidR="002D77E2" w:rsidRDefault="002D77E2" w:rsidP="00123ECA">
            <w:pPr>
              <w:jc w:val="both"/>
            </w:pPr>
            <w:r>
              <w:t>14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7EC99AED" w14:textId="77777777" w:rsidR="002D77E2" w:rsidRDefault="002D77E2" w:rsidP="00123EC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2D77E2" w14:paraId="5CB30C51" w14:textId="77777777" w:rsidTr="00123ECA">
        <w:tc>
          <w:tcPr>
            <w:tcW w:w="9855" w:type="dxa"/>
            <w:gridSpan w:val="8"/>
            <w:shd w:val="clear" w:color="auto" w:fill="F7CAAC"/>
          </w:tcPr>
          <w:p w14:paraId="763B5183" w14:textId="77777777" w:rsidR="002D77E2" w:rsidRDefault="002D77E2" w:rsidP="00123EC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2D77E2" w14:paraId="19BE229D" w14:textId="77777777" w:rsidTr="00123ECA">
        <w:trPr>
          <w:trHeight w:val="1373"/>
        </w:trPr>
        <w:tc>
          <w:tcPr>
            <w:tcW w:w="9855" w:type="dxa"/>
            <w:gridSpan w:val="8"/>
          </w:tcPr>
          <w:p w14:paraId="5BEC77D6" w14:textId="77777777" w:rsidR="002D77E2" w:rsidRDefault="002D77E2" w:rsidP="00123ECA">
            <w:pPr>
              <w:jc w:val="both"/>
            </w:pPr>
            <w:r>
              <w:t>Studenti se účastní výuky ve stanoveném počtu hodin, kde je jim redukovanou formou prezentována látka výše uvedeného rozsahu a jsou jim určeny části učiva k samostatnému nastudování. Hodnocení individuálních úkolů studentů a korekce informací získaných samostudiem probíhá na skupinových a individuálních konzultacích, prostřednictvím elektronické pošty, portálu UTB nebo v systému MOODLE. V </w:t>
            </w:r>
            <w:r w:rsidRPr="00F655FD">
              <w:t xml:space="preserve">souladu s vnitřními předpisy FLKŘ má každý akademický pracovník stanoveny konzultační hodiny v rozsahu minimálně 2 hodiny týdně. Dle </w:t>
            </w:r>
            <w:r>
              <w:t>potřeby jsou dále konzultace možné i po předchozí emailové či telefonické dohodě.</w:t>
            </w:r>
          </w:p>
        </w:tc>
      </w:tr>
    </w:tbl>
    <w:p w14:paraId="520A655C" w14:textId="6B8D1FF7" w:rsidR="00123ECA" w:rsidRDefault="00123ECA" w:rsidP="00E45D3E">
      <w:pPr>
        <w:spacing w:after="160" w:line="259" w:lineRule="auto"/>
      </w:pPr>
    </w:p>
    <w:p w14:paraId="3F78E95E" w14:textId="77777777" w:rsidR="005B4C57" w:rsidRDefault="005B4C57">
      <w:pPr>
        <w:spacing w:after="160" w:line="259" w:lineRule="auto"/>
      </w:pPr>
    </w:p>
    <w:p w14:paraId="6113C5FD" w14:textId="77777777" w:rsidR="005B4C57" w:rsidRDefault="005B4C57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5B4C57" w14:paraId="5671042B" w14:textId="77777777" w:rsidTr="00F2529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1FDC0322" w14:textId="77777777" w:rsidR="005B4C57" w:rsidRDefault="005B4C57" w:rsidP="00F2529A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5B4C57" w14:paraId="57FAB3F8" w14:textId="77777777" w:rsidTr="00F2529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48B9D723" w14:textId="77777777" w:rsidR="005B4C57" w:rsidRDefault="005B4C57" w:rsidP="00F2529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1C7F3AAD" w14:textId="77777777" w:rsidR="005B4C57" w:rsidRPr="008A443B" w:rsidRDefault="005B4C57" w:rsidP="00F2529A">
            <w:pPr>
              <w:jc w:val="both"/>
              <w:rPr>
                <w:b/>
              </w:rPr>
            </w:pPr>
            <w:r w:rsidRPr="008A443B">
              <w:rPr>
                <w:b/>
              </w:rPr>
              <w:t>Řízení pracovních rizik</w:t>
            </w:r>
          </w:p>
        </w:tc>
      </w:tr>
      <w:tr w:rsidR="005B4C57" w14:paraId="6B9BBFC9" w14:textId="77777777" w:rsidTr="00F2529A">
        <w:tc>
          <w:tcPr>
            <w:tcW w:w="3086" w:type="dxa"/>
            <w:shd w:val="clear" w:color="auto" w:fill="F7CAAC"/>
          </w:tcPr>
          <w:p w14:paraId="47D728FB" w14:textId="77777777" w:rsidR="005B4C57" w:rsidRDefault="005B4C57" w:rsidP="00F2529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244BF0A3" w14:textId="04D082FD" w:rsidR="005B4C57" w:rsidRDefault="008A443B" w:rsidP="00F2529A">
            <w:pPr>
              <w:jc w:val="both"/>
            </w:pPr>
            <w:r>
              <w:t>p</w:t>
            </w:r>
            <w:r w:rsidR="005B4C57">
              <w:t>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105B73AF" w14:textId="77777777" w:rsidR="005B4C57" w:rsidRDefault="005B4C57" w:rsidP="00F2529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1F71CB94" w14:textId="2FF912F3" w:rsidR="005B4C57" w:rsidRDefault="005B4C57" w:rsidP="008A443B">
            <w:pPr>
              <w:jc w:val="both"/>
            </w:pPr>
            <w:r>
              <w:t>2/ZS</w:t>
            </w:r>
          </w:p>
        </w:tc>
      </w:tr>
      <w:tr w:rsidR="005B4C57" w14:paraId="689B81EA" w14:textId="77777777" w:rsidTr="00F2529A">
        <w:tc>
          <w:tcPr>
            <w:tcW w:w="3086" w:type="dxa"/>
            <w:shd w:val="clear" w:color="auto" w:fill="F7CAAC"/>
          </w:tcPr>
          <w:p w14:paraId="511965C0" w14:textId="77777777" w:rsidR="005B4C57" w:rsidRDefault="005B4C57" w:rsidP="00F2529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56614799" w14:textId="527F6DE5" w:rsidR="005B4C57" w:rsidRDefault="00BF7FD3" w:rsidP="00F2529A">
            <w:pPr>
              <w:jc w:val="both"/>
            </w:pPr>
            <w:r>
              <w:t>13p + 13s</w:t>
            </w:r>
          </w:p>
        </w:tc>
        <w:tc>
          <w:tcPr>
            <w:tcW w:w="889" w:type="dxa"/>
            <w:shd w:val="clear" w:color="auto" w:fill="F7CAAC"/>
          </w:tcPr>
          <w:p w14:paraId="6D04920B" w14:textId="77777777" w:rsidR="005B4C57" w:rsidRDefault="005B4C57" w:rsidP="00F2529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6363AB8D" w14:textId="77777777" w:rsidR="005B4C57" w:rsidRDefault="005B4C57" w:rsidP="00F2529A">
            <w:pPr>
              <w:jc w:val="both"/>
            </w:pPr>
            <w:r>
              <w:t>52</w:t>
            </w:r>
          </w:p>
        </w:tc>
        <w:tc>
          <w:tcPr>
            <w:tcW w:w="2156" w:type="dxa"/>
            <w:shd w:val="clear" w:color="auto" w:fill="F7CAAC"/>
          </w:tcPr>
          <w:p w14:paraId="01B92E4C" w14:textId="77777777" w:rsidR="005B4C57" w:rsidRDefault="005B4C57" w:rsidP="00F2529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3831C691" w14:textId="3C89FA12" w:rsidR="005B4C57" w:rsidRDefault="008A443B" w:rsidP="00F2529A">
            <w:pPr>
              <w:jc w:val="both"/>
            </w:pPr>
            <w:r w:rsidRPr="00BF7FD3">
              <w:t>3</w:t>
            </w:r>
          </w:p>
        </w:tc>
      </w:tr>
      <w:tr w:rsidR="005B4C57" w14:paraId="460862FD" w14:textId="77777777" w:rsidTr="00F2529A">
        <w:tc>
          <w:tcPr>
            <w:tcW w:w="3086" w:type="dxa"/>
            <w:shd w:val="clear" w:color="auto" w:fill="F7CAAC"/>
          </w:tcPr>
          <w:p w14:paraId="30D3EBAA" w14:textId="77777777" w:rsidR="005B4C57" w:rsidRDefault="005B4C57" w:rsidP="00F2529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4D04A3B0" w14:textId="77777777" w:rsidR="005B4C57" w:rsidRDefault="005B4C57" w:rsidP="00F2529A">
            <w:pPr>
              <w:jc w:val="both"/>
            </w:pPr>
          </w:p>
        </w:tc>
      </w:tr>
      <w:tr w:rsidR="005B4C57" w14:paraId="0AC06A74" w14:textId="77777777" w:rsidTr="00F2529A">
        <w:tc>
          <w:tcPr>
            <w:tcW w:w="3086" w:type="dxa"/>
            <w:shd w:val="clear" w:color="auto" w:fill="F7CAAC"/>
          </w:tcPr>
          <w:p w14:paraId="4ACA6BC3" w14:textId="77777777" w:rsidR="005B4C57" w:rsidRDefault="005B4C57" w:rsidP="00F2529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5294E83D" w14:textId="579A42A7" w:rsidR="005B4C57" w:rsidRDefault="005B4C57" w:rsidP="00F2529A">
            <w:pPr>
              <w:jc w:val="both"/>
            </w:pPr>
            <w:r>
              <w:t>Zápočet, zkouška</w:t>
            </w:r>
            <w:r w:rsidR="00E07675">
              <w:t>.</w:t>
            </w:r>
          </w:p>
        </w:tc>
        <w:tc>
          <w:tcPr>
            <w:tcW w:w="2156" w:type="dxa"/>
            <w:shd w:val="clear" w:color="auto" w:fill="F7CAAC"/>
          </w:tcPr>
          <w:p w14:paraId="359E422E" w14:textId="77777777" w:rsidR="005B4C57" w:rsidRDefault="005B4C57" w:rsidP="00F2529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135DA645" w14:textId="20E54708" w:rsidR="005B4C57" w:rsidRDefault="00174A7A" w:rsidP="00F2529A">
            <w:pPr>
              <w:jc w:val="both"/>
            </w:pPr>
            <w:r>
              <w:t>p</w:t>
            </w:r>
            <w:r w:rsidR="005B4C57">
              <w:t>řednášky, semináře</w:t>
            </w:r>
          </w:p>
        </w:tc>
      </w:tr>
      <w:tr w:rsidR="005B4C57" w14:paraId="23668F55" w14:textId="77777777" w:rsidTr="00F2529A">
        <w:tc>
          <w:tcPr>
            <w:tcW w:w="3086" w:type="dxa"/>
            <w:shd w:val="clear" w:color="auto" w:fill="F7CAAC"/>
          </w:tcPr>
          <w:p w14:paraId="12C09F43" w14:textId="77777777" w:rsidR="005B4C57" w:rsidRDefault="005B4C57" w:rsidP="00F2529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2AA8CE2" w14:textId="6948F0D2" w:rsidR="005B4C57" w:rsidRDefault="005B4C57" w:rsidP="00F2529A">
            <w:pPr>
              <w:jc w:val="both"/>
            </w:pPr>
            <w:r>
              <w:t>Zápočet: aktivní účast na seminářích nejméně 80 %, písemný test, obhájená semestrální práce</w:t>
            </w:r>
            <w:r w:rsidR="00E07675">
              <w:t>.</w:t>
            </w:r>
          </w:p>
          <w:p w14:paraId="63EB6EC6" w14:textId="77777777" w:rsidR="005B4C57" w:rsidRDefault="005B4C57" w:rsidP="00F2529A">
            <w:pPr>
              <w:jc w:val="both"/>
            </w:pPr>
          </w:p>
          <w:p w14:paraId="5A05965F" w14:textId="5A8A921A" w:rsidR="005B4C57" w:rsidRDefault="005B4C57" w:rsidP="00F2529A">
            <w:pPr>
              <w:jc w:val="both"/>
            </w:pPr>
            <w:r>
              <w:t>Zkouška: kombinovaná</w:t>
            </w:r>
            <w:r w:rsidR="00E07675">
              <w:t>.</w:t>
            </w:r>
          </w:p>
        </w:tc>
      </w:tr>
      <w:tr w:rsidR="005B4C57" w14:paraId="719DC2DC" w14:textId="77777777" w:rsidTr="00F2529A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30957B09" w14:textId="77777777" w:rsidR="005B4C57" w:rsidRDefault="005B4C57" w:rsidP="00F2529A">
            <w:pPr>
              <w:jc w:val="both"/>
            </w:pPr>
          </w:p>
        </w:tc>
      </w:tr>
      <w:tr w:rsidR="005B4C57" w14:paraId="34B0C177" w14:textId="77777777" w:rsidTr="00F2529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C4973C6" w14:textId="77777777" w:rsidR="005B4C57" w:rsidRDefault="005B4C57" w:rsidP="00F2529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8EB4487" w14:textId="77777777" w:rsidR="005B4C57" w:rsidRDefault="005B4C57" w:rsidP="00F2529A">
            <w:pPr>
              <w:jc w:val="both"/>
            </w:pPr>
            <w:r>
              <w:t>prof. Ing. David Tuček, Ph.D.</w:t>
            </w:r>
          </w:p>
        </w:tc>
      </w:tr>
      <w:tr w:rsidR="005B4C57" w14:paraId="728DB36A" w14:textId="77777777" w:rsidTr="00F2529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7BFAC493" w14:textId="77777777" w:rsidR="005B4C57" w:rsidRDefault="005B4C57" w:rsidP="00F2529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E542D24" w14:textId="77777777" w:rsidR="005B4C57" w:rsidRDefault="005B4C57" w:rsidP="00F2529A">
            <w:pPr>
              <w:jc w:val="both"/>
            </w:pPr>
            <w:r>
              <w:t>Garant stanovuje obsah přednášek, seminářů a dohlíží na jejich jednotné vedení.</w:t>
            </w:r>
          </w:p>
          <w:p w14:paraId="5E54B417" w14:textId="2840EBAC" w:rsidR="005B4C57" w:rsidRDefault="005B4C57" w:rsidP="008A443B">
            <w:pPr>
              <w:jc w:val="both"/>
            </w:pPr>
            <w:r>
              <w:t xml:space="preserve">Garant přímo vyučuje </w:t>
            </w:r>
            <w:r w:rsidR="008A443B">
              <w:t>100 % přednášek a vede semináře</w:t>
            </w:r>
          </w:p>
        </w:tc>
      </w:tr>
      <w:tr w:rsidR="005B4C57" w14:paraId="026FDC48" w14:textId="77777777" w:rsidTr="00F2529A">
        <w:tc>
          <w:tcPr>
            <w:tcW w:w="3086" w:type="dxa"/>
            <w:shd w:val="clear" w:color="auto" w:fill="F7CAAC"/>
          </w:tcPr>
          <w:p w14:paraId="4128DA46" w14:textId="77777777" w:rsidR="005B4C57" w:rsidRDefault="005B4C57" w:rsidP="00F2529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74A9781" w14:textId="4676F051" w:rsidR="005B4C57" w:rsidRDefault="005B4C57" w:rsidP="00F2529A">
            <w:pPr>
              <w:jc w:val="both"/>
            </w:pPr>
            <w:r>
              <w:t>prof. Ing. David Tuček, Ph.D. – přednášky (</w:t>
            </w:r>
            <w:r w:rsidR="008A443B">
              <w:t>100</w:t>
            </w:r>
            <w:r>
              <w:t xml:space="preserve"> %)</w:t>
            </w:r>
            <w:r w:rsidR="008A443B">
              <w:t>, semináře (100 %)</w:t>
            </w:r>
          </w:p>
          <w:p w14:paraId="63A3152A" w14:textId="0D165390" w:rsidR="005B4C57" w:rsidRDefault="005B4C57" w:rsidP="00F2529A">
            <w:pPr>
              <w:jc w:val="both"/>
            </w:pPr>
          </w:p>
        </w:tc>
      </w:tr>
      <w:tr w:rsidR="005B4C57" w14:paraId="0FE8FB25" w14:textId="77777777" w:rsidTr="00F2529A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1862587A" w14:textId="77777777" w:rsidR="005B4C57" w:rsidRDefault="005B4C57" w:rsidP="00F2529A">
            <w:pPr>
              <w:jc w:val="both"/>
            </w:pPr>
          </w:p>
        </w:tc>
      </w:tr>
      <w:tr w:rsidR="005B4C57" w14:paraId="26FD0F0A" w14:textId="77777777" w:rsidTr="00F2529A">
        <w:tc>
          <w:tcPr>
            <w:tcW w:w="3086" w:type="dxa"/>
            <w:shd w:val="clear" w:color="auto" w:fill="F7CAAC"/>
          </w:tcPr>
          <w:p w14:paraId="77F7751B" w14:textId="77777777" w:rsidR="005B4C57" w:rsidRDefault="005B4C57" w:rsidP="00F2529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B5495A0" w14:textId="77777777" w:rsidR="005B4C57" w:rsidRDefault="005B4C57" w:rsidP="00F2529A">
            <w:pPr>
              <w:jc w:val="both"/>
            </w:pPr>
          </w:p>
        </w:tc>
      </w:tr>
      <w:tr w:rsidR="005B4C57" w14:paraId="641C0BB8" w14:textId="77777777" w:rsidTr="00F2529A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5536CC79" w14:textId="233DB186" w:rsidR="005B4C57" w:rsidRDefault="005B4C57" w:rsidP="00F2529A">
            <w:pPr>
              <w:jc w:val="both"/>
            </w:pPr>
            <w:r>
              <w:t xml:space="preserve">Předmět svým zaměřením představuje komplexní pohled na rizika při práci a připravuje studenty efektivně zvládat uvedenou problematiku v praxi. Koncepce předmětu zohledňuje legislativní a normativní požadavky pro řešení pracovních rizik, vymezuje jejich dílčí charakteristiky a způsoby jejich hodnocení jako jeden z předpokladů jejich efektivního řízení v podmínkách pracovních prostředí. Struktura předmětu respektuje současný stav poznání uvedené oblasti, ale neopomíjí také budoucí vývoj podmínek pracovního prostředí v souladu s Národní politikou BOZP a </w:t>
            </w:r>
            <w:r w:rsidRPr="0097018F">
              <w:t>Strategický</w:t>
            </w:r>
            <w:r>
              <w:t>m</w:t>
            </w:r>
            <w:r w:rsidRPr="0097018F">
              <w:t xml:space="preserve"> rám</w:t>
            </w:r>
            <w:r>
              <w:t>cem</w:t>
            </w:r>
            <w:r w:rsidRPr="0097018F">
              <w:t xml:space="preserve"> EU pro</w:t>
            </w:r>
            <w:r w:rsidR="00174A7A">
              <w:t> </w:t>
            </w:r>
            <w:r w:rsidRPr="0097018F">
              <w:t>ochranu zdraví a bezpečnost při práci na období 2021–2027</w:t>
            </w:r>
            <w:r>
              <w:t>. Svým zaměřením doplňuje předmět profil absolventa poznatky zvládání řízení rizik v kontextu řízení kvality v procesní oblasti ISO 900X. Dále budou studenti podrobněji seznámeni s problematikou měření a vyhodnocování rizikových faktorů pracovního prostředí</w:t>
            </w:r>
            <w:r w:rsidR="00174A7A">
              <w:t>, z</w:t>
            </w:r>
            <w:r>
              <w:t>ejména pak lokální svalové zátěže, celkové fyzické zátěže, pracovních poloh, hluku a dalších významných faktorů.</w:t>
            </w:r>
          </w:p>
          <w:p w14:paraId="324F0FA1" w14:textId="77777777" w:rsidR="005B4C57" w:rsidRDefault="005B4C57" w:rsidP="00F2529A">
            <w:pPr>
              <w:jc w:val="both"/>
            </w:pPr>
          </w:p>
          <w:p w14:paraId="1E176CE1" w14:textId="77777777" w:rsidR="005B4C57" w:rsidRDefault="005B4C57" w:rsidP="00F2529A">
            <w:pPr>
              <w:jc w:val="both"/>
            </w:pPr>
            <w:r>
              <w:t>Vyučovaná témata:</w:t>
            </w:r>
          </w:p>
          <w:p w14:paraId="03B8C1F8" w14:textId="77777777" w:rsidR="005B4C57" w:rsidRDefault="005B4C57" w:rsidP="00FB1440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Legislativa upravující pracovní rizika a formy jejich hodnocení.</w:t>
            </w:r>
          </w:p>
          <w:p w14:paraId="61F5EC7B" w14:textId="77777777" w:rsidR="005B4C57" w:rsidRDefault="005B4C57" w:rsidP="00FB1440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Normativní přístupy k řízení rizik při práci.</w:t>
            </w:r>
          </w:p>
          <w:p w14:paraId="327E1D06" w14:textId="77777777" w:rsidR="005B4C57" w:rsidRDefault="005B4C57" w:rsidP="00FB1440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Klasifikace pracovních rizik a jejich charakteristika.</w:t>
            </w:r>
          </w:p>
          <w:p w14:paraId="2B2C5010" w14:textId="77777777" w:rsidR="005B4C57" w:rsidRDefault="005B4C57" w:rsidP="00FB1440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 xml:space="preserve">Procesní přístup k řízení rizik, řízení rizik v ISO 9001 </w:t>
            </w:r>
          </w:p>
          <w:p w14:paraId="5E084A55" w14:textId="77777777" w:rsidR="005B4C57" w:rsidRDefault="005B4C57" w:rsidP="00FB1440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Chemické, biologické a jiné činitele pracovního prostředí jako zdroj pracovních rizik.</w:t>
            </w:r>
          </w:p>
          <w:p w14:paraId="7F187485" w14:textId="77777777" w:rsidR="005B4C57" w:rsidRDefault="005B4C57" w:rsidP="00FB1440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Celková fyzická a lokální svalová zátěž, pracovní polohy při práci.</w:t>
            </w:r>
          </w:p>
          <w:p w14:paraId="683B03C1" w14:textId="77777777" w:rsidR="005B4C57" w:rsidRDefault="005B4C57" w:rsidP="00FB1440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Ergonomické principy řešení pracovních rizik.</w:t>
            </w:r>
          </w:p>
          <w:p w14:paraId="3B0C039E" w14:textId="77777777" w:rsidR="005B4C57" w:rsidRDefault="005B4C57" w:rsidP="00FB1440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Standardní přístupy k hodnocení ergonomických rizik.</w:t>
            </w:r>
          </w:p>
          <w:p w14:paraId="56F38B94" w14:textId="77777777" w:rsidR="005B4C57" w:rsidRDefault="005B4C57" w:rsidP="00FB1440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Možnosti využití softwarových nástrojů k hodnocení ergonomických rizik.</w:t>
            </w:r>
          </w:p>
          <w:p w14:paraId="583E9C08" w14:textId="77777777" w:rsidR="005B4C57" w:rsidRDefault="005B4C57" w:rsidP="00FB1440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Metody aplikované v posuzování pracovních rizik.</w:t>
            </w:r>
          </w:p>
          <w:p w14:paraId="74F4D4FE" w14:textId="77777777" w:rsidR="005B4C57" w:rsidRDefault="005B4C57" w:rsidP="00FB1440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Přístupy k snižování pracovních rizik a dokumentace řízení pracovních rizik v organizaci.</w:t>
            </w:r>
          </w:p>
          <w:p w14:paraId="6F9BF84D" w14:textId="77777777" w:rsidR="005B4C57" w:rsidRDefault="005B4C57" w:rsidP="00FB1440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Řízení pracovních rizik v souladu s principem trvalého zlepšování.</w:t>
            </w:r>
          </w:p>
          <w:p w14:paraId="7CC74E1B" w14:textId="77777777" w:rsidR="005B4C57" w:rsidRDefault="005B4C57" w:rsidP="00FB1440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Pracovní rizika v kontextu budoucího vývoje pracovního prostředí (digitalizace, oběhové hospodářství apod.)</w:t>
            </w:r>
          </w:p>
          <w:p w14:paraId="4D918EB1" w14:textId="49EF4F70" w:rsidR="00174A7A" w:rsidRDefault="00174A7A" w:rsidP="00174A7A">
            <w:pPr>
              <w:pStyle w:val="Odstavecseseznamem"/>
              <w:jc w:val="both"/>
            </w:pPr>
          </w:p>
        </w:tc>
      </w:tr>
      <w:tr w:rsidR="005B4C57" w14:paraId="688B64B3" w14:textId="77777777" w:rsidTr="00F2529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22FA6F82" w14:textId="77777777" w:rsidR="005B4C57" w:rsidRDefault="005B4C57" w:rsidP="00F2529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7C9483A6" w14:textId="77777777" w:rsidR="005B4C57" w:rsidRDefault="005B4C57" w:rsidP="00F2529A">
            <w:pPr>
              <w:jc w:val="both"/>
            </w:pPr>
          </w:p>
        </w:tc>
      </w:tr>
      <w:tr w:rsidR="005B4C57" w14:paraId="0E9E872B" w14:textId="77777777" w:rsidTr="00F2529A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46A3085C" w14:textId="07CDFF62" w:rsidR="005B4C57" w:rsidRPr="0083340B" w:rsidRDefault="008A443B" w:rsidP="00F2529A">
            <w:pPr>
              <w:jc w:val="both"/>
              <w:rPr>
                <w:b/>
              </w:rPr>
            </w:pPr>
            <w:r>
              <w:rPr>
                <w:b/>
              </w:rPr>
              <w:t>Povinná literatura</w:t>
            </w:r>
            <w:r w:rsidR="005B4C57" w:rsidRPr="0083340B">
              <w:rPr>
                <w:b/>
              </w:rPr>
              <w:t>:</w:t>
            </w:r>
          </w:p>
          <w:p w14:paraId="357E8724" w14:textId="77777777" w:rsidR="000E3C4E" w:rsidRDefault="000E3C4E" w:rsidP="000E3C4E">
            <w:pPr>
              <w:jc w:val="both"/>
            </w:pPr>
            <w:r w:rsidRPr="0083340B">
              <w:t xml:space="preserve">SINAY, Juraj, Michaela BALÁŽIKOVÁ a Michal HOVANEC. </w:t>
            </w:r>
            <w:r w:rsidRPr="000E3C4E">
              <w:rPr>
                <w:i/>
              </w:rPr>
              <w:t>Bezpečné pracovné prostredie</w:t>
            </w:r>
            <w:r w:rsidRPr="0083340B">
              <w:t>. Košice: Technická univerzita v Košiciach, [2017], 84 s. ISBN 9788055331393.</w:t>
            </w:r>
          </w:p>
          <w:p w14:paraId="52134BB7" w14:textId="77777777" w:rsidR="000E3C4E" w:rsidRDefault="000E3C4E" w:rsidP="000E3C4E">
            <w:pPr>
              <w:jc w:val="both"/>
            </w:pPr>
            <w:r w:rsidRPr="00B06F06">
              <w:t xml:space="preserve">MUKHOPADHYAY, Prabir. </w:t>
            </w:r>
            <w:r w:rsidRPr="000E3C4E">
              <w:rPr>
                <w:i/>
              </w:rPr>
              <w:t>Ergonomics for the layman: applications in design</w:t>
            </w:r>
            <w:r w:rsidRPr="00B06F06">
              <w:t>. Boca Raton: CRC Press, Taylor &amp; Francis group, [2020], xv, 133 s. ISBN 978-0-367-33499-4.</w:t>
            </w:r>
          </w:p>
          <w:p w14:paraId="494C8AF0" w14:textId="77777777" w:rsidR="000E3C4E" w:rsidRDefault="000E3C4E" w:rsidP="000E3C4E">
            <w:pPr>
              <w:jc w:val="both"/>
            </w:pPr>
            <w:r w:rsidRPr="00B06F06">
              <w:t xml:space="preserve">SALVENDY, Gavriel a Waldemar KARWOWSKI, ed. </w:t>
            </w:r>
            <w:r w:rsidRPr="000E3C4E">
              <w:rPr>
                <w:i/>
              </w:rPr>
              <w:t>Handbook of human factors and ergonomics</w:t>
            </w:r>
            <w:r w:rsidRPr="00B06F06">
              <w:t>. Fifth edition. Hoboken: Wiley, 2021</w:t>
            </w:r>
            <w:r>
              <w:t>.</w:t>
            </w:r>
            <w:r w:rsidRPr="00B06F06">
              <w:t xml:space="preserve"> xxiv, 1576 s. ISBN 978-1-119-63608-3.</w:t>
            </w:r>
          </w:p>
          <w:p w14:paraId="51633FD6" w14:textId="77777777" w:rsidR="000E3C4E" w:rsidRDefault="000E3C4E" w:rsidP="00F2529A">
            <w:pPr>
              <w:jc w:val="both"/>
              <w:rPr>
                <w:b/>
              </w:rPr>
            </w:pPr>
          </w:p>
          <w:p w14:paraId="752FDD92" w14:textId="7980299F" w:rsidR="005B4C57" w:rsidRPr="0083340B" w:rsidRDefault="005B4C57" w:rsidP="00F2529A">
            <w:pPr>
              <w:jc w:val="both"/>
              <w:rPr>
                <w:b/>
              </w:rPr>
            </w:pPr>
            <w:r w:rsidRPr="0083340B">
              <w:rPr>
                <w:b/>
              </w:rPr>
              <w:lastRenderedPageBreak/>
              <w:t>Doporučená</w:t>
            </w:r>
            <w:r w:rsidR="008A443B">
              <w:rPr>
                <w:b/>
              </w:rPr>
              <w:t xml:space="preserve"> literatura</w:t>
            </w:r>
            <w:r w:rsidRPr="0083340B">
              <w:rPr>
                <w:b/>
              </w:rPr>
              <w:t>:</w:t>
            </w:r>
          </w:p>
          <w:p w14:paraId="451D4C5A" w14:textId="02D6A172" w:rsidR="000E3C4E" w:rsidRDefault="000E3C4E" w:rsidP="000E3C4E">
            <w:pPr>
              <w:jc w:val="both"/>
            </w:pPr>
            <w:r w:rsidRPr="005D3A51">
              <w:t xml:space="preserve">NEUGEBAUER, Tomáš. </w:t>
            </w:r>
            <w:r w:rsidRPr="000E3C4E">
              <w:rPr>
                <w:i/>
              </w:rPr>
              <w:t>Bezpečnost a ochrana z</w:t>
            </w:r>
            <w:r>
              <w:rPr>
                <w:i/>
              </w:rPr>
              <w:t>draví při práci v kostce neboli</w:t>
            </w:r>
            <w:r w:rsidRPr="000E3C4E">
              <w:rPr>
                <w:i/>
              </w:rPr>
              <w:t xml:space="preserve"> O čem je současná BOZP.</w:t>
            </w:r>
            <w:r w:rsidRPr="005D3A51">
              <w:t xml:space="preserve"> 2., aktualizované a rozšířené vydání. Praha: Wolters Kluwer, 2016, 377 s. ISBN 9788075521064.</w:t>
            </w:r>
          </w:p>
          <w:p w14:paraId="1006F8AF" w14:textId="77777777" w:rsidR="000E3C4E" w:rsidRDefault="000E3C4E" w:rsidP="000E3C4E">
            <w:pPr>
              <w:jc w:val="both"/>
            </w:pPr>
            <w:r w:rsidRPr="0083340B">
              <w:t xml:space="preserve">GLENDON, A. Ian a Sharon CLARKE. </w:t>
            </w:r>
            <w:r w:rsidRPr="000E3C4E">
              <w:rPr>
                <w:i/>
              </w:rPr>
              <w:t>Human safety and risk management: a psycholgical perspective.</w:t>
            </w:r>
            <w:r w:rsidRPr="0083340B">
              <w:t xml:space="preserve"> Third edition. Boca Raton: CRC Press, Taylor &amp; Francis Group</w:t>
            </w:r>
            <w:r>
              <w:t xml:space="preserve">. </w:t>
            </w:r>
            <w:r w:rsidRPr="0083340B">
              <w:t>2016, xiii, 474 s. ISBN 9781482220544.</w:t>
            </w:r>
          </w:p>
          <w:p w14:paraId="767EF8D5" w14:textId="77777777" w:rsidR="000E3C4E" w:rsidRDefault="000E3C4E" w:rsidP="000E3C4E">
            <w:pPr>
              <w:jc w:val="both"/>
            </w:pPr>
            <w:r w:rsidRPr="000555A8">
              <w:t xml:space="preserve">AREZES, Pedro M. a Paulo Victor Rodrigues de CARVALHO, ed. </w:t>
            </w:r>
            <w:r w:rsidRPr="000E3C4E">
              <w:rPr>
                <w:i/>
              </w:rPr>
              <w:t>Ergonomics and human factors in safety management.</w:t>
            </w:r>
            <w:r w:rsidRPr="000555A8">
              <w:t xml:space="preserve"> Boca Raton: CRC Press, Taylor &amp; Francis Group, [2016], xviii, 403 s. Industrial and systems engineering series. ISBN 9781498727563</w:t>
            </w:r>
          </w:p>
          <w:p w14:paraId="001D0A7B" w14:textId="77777777" w:rsidR="000E3C4E" w:rsidRDefault="000E3C4E" w:rsidP="000E3C4E">
            <w:pPr>
              <w:jc w:val="both"/>
            </w:pPr>
            <w:r w:rsidRPr="0083340B">
              <w:t xml:space="preserve">PAIN, Simon Watson. </w:t>
            </w:r>
            <w:r w:rsidRPr="000E3C4E">
              <w:rPr>
                <w:i/>
              </w:rPr>
              <w:t>Safety, Health and Environmental Auditing: a Practical Guide,</w:t>
            </w:r>
            <w:r w:rsidRPr="0083340B">
              <w:t xml:space="preserve"> Second Edition. Second edition. Boca Raton, FL: CRC Press, 2018, 1 online zdroj. Dostupné z: doi:9781351366823</w:t>
            </w:r>
          </w:p>
          <w:p w14:paraId="4E863B52" w14:textId="77777777" w:rsidR="005B4C57" w:rsidRDefault="005B4C57" w:rsidP="00F2529A">
            <w:pPr>
              <w:jc w:val="both"/>
            </w:pPr>
          </w:p>
        </w:tc>
      </w:tr>
      <w:tr w:rsidR="005B4C57" w14:paraId="05A04104" w14:textId="77777777" w:rsidTr="00F2529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2B42FF2" w14:textId="77777777" w:rsidR="005B4C57" w:rsidRDefault="005B4C57" w:rsidP="00F2529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5B4C57" w14:paraId="5AB61214" w14:textId="77777777" w:rsidTr="00F2529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6FEAF1B8" w14:textId="77777777" w:rsidR="005B4C57" w:rsidRDefault="005B4C57" w:rsidP="00F2529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234813AF" w14:textId="3C67A964" w:rsidR="005B4C57" w:rsidRDefault="008A443B" w:rsidP="00F2529A">
            <w:pPr>
              <w:jc w:val="both"/>
            </w:pPr>
            <w:r w:rsidRPr="008A443B">
              <w:t>10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1F27F386" w14:textId="77777777" w:rsidR="005B4C57" w:rsidRDefault="005B4C57" w:rsidP="00F2529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5B4C57" w14:paraId="5B891D04" w14:textId="77777777" w:rsidTr="00F2529A">
        <w:tc>
          <w:tcPr>
            <w:tcW w:w="9855" w:type="dxa"/>
            <w:gridSpan w:val="8"/>
            <w:shd w:val="clear" w:color="auto" w:fill="F7CAAC"/>
          </w:tcPr>
          <w:p w14:paraId="15E05E2A" w14:textId="77777777" w:rsidR="005B4C57" w:rsidRDefault="005B4C57" w:rsidP="00F2529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5B4C57" w14:paraId="2A9095BF" w14:textId="77777777" w:rsidTr="00F2529A">
        <w:trPr>
          <w:trHeight w:val="1373"/>
        </w:trPr>
        <w:tc>
          <w:tcPr>
            <w:tcW w:w="9855" w:type="dxa"/>
            <w:gridSpan w:val="8"/>
          </w:tcPr>
          <w:p w14:paraId="362AFF4A" w14:textId="77777777" w:rsidR="005B4C57" w:rsidRDefault="005B4C57" w:rsidP="00F2529A">
            <w:pPr>
              <w:jc w:val="both"/>
            </w:pPr>
            <w:r>
              <w:t>Studenti se účastní výuky ve stanoveném počtu hodin, kde je jim redukovanou formou prezentována látka výše uvedeného rozsahu a jsou jim určeny části učiva k samostatnému nastudování. Hodnocení individuálních úkolů studentů a korekce informací získaných samostudiem probíhá na skupinových a individuálních konzultacích, prostřednictvím elektronické pošty, portálu UTB nebo v systému MOODLE. V </w:t>
            </w:r>
            <w:r w:rsidRPr="00F655FD">
              <w:t xml:space="preserve">souladu s vnitřními předpisy FLKŘ má každý akademický pracovník stanoveny konzultační hodiny v rozsahu minimálně 2 hodiny týdně. Dle </w:t>
            </w:r>
            <w:r>
              <w:t>potřeby jsou dále konzultace možné i po předchozí emailové či telefonické dohodě.</w:t>
            </w:r>
          </w:p>
        </w:tc>
      </w:tr>
    </w:tbl>
    <w:p w14:paraId="07CD8E64" w14:textId="77777777" w:rsidR="005B4C57" w:rsidRDefault="005B4C57" w:rsidP="005B4C57">
      <w:pPr>
        <w:spacing w:after="160" w:line="259" w:lineRule="auto"/>
      </w:pPr>
    </w:p>
    <w:p w14:paraId="20104270" w14:textId="1C9D7EBC" w:rsidR="00123ECA" w:rsidRDefault="00123ECA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C35785" w14:paraId="42CB2C61" w14:textId="77777777" w:rsidTr="003520A9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2D9B885D" w14:textId="77777777" w:rsidR="00C35785" w:rsidRDefault="00C35785" w:rsidP="003520A9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C35785" w:rsidRPr="000837D3" w14:paraId="62EC4588" w14:textId="77777777" w:rsidTr="003520A9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077261DA" w14:textId="77777777" w:rsidR="00C35785" w:rsidRDefault="00C35785" w:rsidP="003520A9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4A20AF27" w14:textId="77777777" w:rsidR="00C35785" w:rsidRPr="000837D3" w:rsidRDefault="00C35785" w:rsidP="003520A9">
            <w:pPr>
              <w:jc w:val="both"/>
              <w:rPr>
                <w:b/>
              </w:rPr>
            </w:pPr>
            <w:r w:rsidRPr="000837D3">
              <w:rPr>
                <w:b/>
              </w:rPr>
              <w:t xml:space="preserve">Řízení procesů </w:t>
            </w:r>
          </w:p>
        </w:tc>
      </w:tr>
      <w:tr w:rsidR="00C35785" w14:paraId="58F00412" w14:textId="77777777" w:rsidTr="003520A9">
        <w:tc>
          <w:tcPr>
            <w:tcW w:w="3086" w:type="dxa"/>
            <w:shd w:val="clear" w:color="auto" w:fill="F7CAAC"/>
          </w:tcPr>
          <w:p w14:paraId="1D344E7F" w14:textId="77777777" w:rsidR="00C35785" w:rsidRDefault="00C35785" w:rsidP="003520A9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7AB41AAD" w14:textId="0B667D23" w:rsidR="00C35785" w:rsidRDefault="008A443B" w:rsidP="008A443B">
            <w:pPr>
              <w:jc w:val="both"/>
            </w:pPr>
            <w:r>
              <w:t>povinný</w:t>
            </w:r>
            <w:r w:rsidR="00C35785">
              <w:t>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6A70560E" w14:textId="77777777" w:rsidR="00C35785" w:rsidRDefault="00C35785" w:rsidP="003520A9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72A256FC" w14:textId="77777777" w:rsidR="00C35785" w:rsidRDefault="00C35785" w:rsidP="003520A9">
            <w:pPr>
              <w:jc w:val="both"/>
            </w:pPr>
            <w:r>
              <w:t>2/ZS</w:t>
            </w:r>
          </w:p>
        </w:tc>
      </w:tr>
      <w:tr w:rsidR="00C35785" w14:paraId="633A0314" w14:textId="77777777" w:rsidTr="003520A9">
        <w:tc>
          <w:tcPr>
            <w:tcW w:w="3086" w:type="dxa"/>
            <w:shd w:val="clear" w:color="auto" w:fill="F7CAAC"/>
          </w:tcPr>
          <w:p w14:paraId="0AD91091" w14:textId="77777777" w:rsidR="00C35785" w:rsidRDefault="00C35785" w:rsidP="003520A9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445D3EFA" w14:textId="51AE650D" w:rsidR="00C35785" w:rsidRDefault="00C35785" w:rsidP="008A443B">
            <w:pPr>
              <w:jc w:val="both"/>
            </w:pPr>
            <w:r>
              <w:t xml:space="preserve">13p </w:t>
            </w:r>
            <w:r w:rsidR="008A443B">
              <w:t>+</w:t>
            </w:r>
            <w:r>
              <w:t xml:space="preserve"> 13s</w:t>
            </w:r>
          </w:p>
        </w:tc>
        <w:tc>
          <w:tcPr>
            <w:tcW w:w="889" w:type="dxa"/>
            <w:shd w:val="clear" w:color="auto" w:fill="F7CAAC"/>
          </w:tcPr>
          <w:p w14:paraId="4845CE6B" w14:textId="77777777" w:rsidR="00C35785" w:rsidRDefault="00C35785" w:rsidP="003520A9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390CB14B" w14:textId="77777777" w:rsidR="00C35785" w:rsidRDefault="00C35785" w:rsidP="003520A9">
            <w:pPr>
              <w:jc w:val="both"/>
            </w:pPr>
            <w:r>
              <w:t>26</w:t>
            </w:r>
          </w:p>
        </w:tc>
        <w:tc>
          <w:tcPr>
            <w:tcW w:w="2156" w:type="dxa"/>
            <w:shd w:val="clear" w:color="auto" w:fill="F7CAAC"/>
          </w:tcPr>
          <w:p w14:paraId="36FA5C98" w14:textId="77777777" w:rsidR="00C35785" w:rsidRDefault="00C35785" w:rsidP="003520A9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3DBEFE99" w14:textId="77777777" w:rsidR="00C35785" w:rsidRDefault="00C35785" w:rsidP="003520A9">
            <w:pPr>
              <w:jc w:val="both"/>
            </w:pPr>
            <w:r>
              <w:t>3</w:t>
            </w:r>
          </w:p>
        </w:tc>
      </w:tr>
      <w:tr w:rsidR="00C35785" w14:paraId="79ACA2B9" w14:textId="77777777" w:rsidTr="003520A9">
        <w:tc>
          <w:tcPr>
            <w:tcW w:w="3086" w:type="dxa"/>
            <w:shd w:val="clear" w:color="auto" w:fill="F7CAAC"/>
          </w:tcPr>
          <w:p w14:paraId="43950BC1" w14:textId="77777777" w:rsidR="00C35785" w:rsidRDefault="00C35785" w:rsidP="003520A9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47F0BDC2" w14:textId="77777777" w:rsidR="00C35785" w:rsidRDefault="00C35785" w:rsidP="003520A9">
            <w:pPr>
              <w:jc w:val="both"/>
            </w:pPr>
          </w:p>
        </w:tc>
      </w:tr>
      <w:tr w:rsidR="00C35785" w14:paraId="5EEB2F56" w14:textId="77777777" w:rsidTr="003520A9">
        <w:tc>
          <w:tcPr>
            <w:tcW w:w="3086" w:type="dxa"/>
            <w:shd w:val="clear" w:color="auto" w:fill="F7CAAC"/>
          </w:tcPr>
          <w:p w14:paraId="6EEB9EF2" w14:textId="77777777" w:rsidR="00C35785" w:rsidRDefault="00C35785" w:rsidP="003520A9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603DA0F9" w14:textId="77777777" w:rsidR="00C35785" w:rsidRDefault="00C35785" w:rsidP="003520A9">
            <w:pPr>
              <w:jc w:val="both"/>
            </w:pPr>
            <w:r>
              <w:t>Zápočet, zkouška.</w:t>
            </w:r>
          </w:p>
        </w:tc>
        <w:tc>
          <w:tcPr>
            <w:tcW w:w="2156" w:type="dxa"/>
            <w:shd w:val="clear" w:color="auto" w:fill="F7CAAC"/>
          </w:tcPr>
          <w:p w14:paraId="3755626C" w14:textId="77777777" w:rsidR="00C35785" w:rsidRDefault="00C35785" w:rsidP="003520A9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61ADADA3" w14:textId="77777777" w:rsidR="00C35785" w:rsidRDefault="00C35785" w:rsidP="003520A9">
            <w:pPr>
              <w:jc w:val="both"/>
            </w:pPr>
            <w:r>
              <w:t>přednášky semináře</w:t>
            </w:r>
          </w:p>
        </w:tc>
      </w:tr>
      <w:tr w:rsidR="00C35785" w14:paraId="5FDAA4C5" w14:textId="77777777" w:rsidTr="003520A9">
        <w:tc>
          <w:tcPr>
            <w:tcW w:w="3086" w:type="dxa"/>
            <w:shd w:val="clear" w:color="auto" w:fill="F7CAAC"/>
          </w:tcPr>
          <w:p w14:paraId="7F83F05F" w14:textId="77777777" w:rsidR="00C35785" w:rsidRDefault="00C35785" w:rsidP="003520A9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3A96F91" w14:textId="77777777" w:rsidR="00C35785" w:rsidRDefault="00C35785" w:rsidP="003520A9">
            <w:pPr>
              <w:jc w:val="both"/>
            </w:pPr>
            <w:r>
              <w:t>Způsob zakončení předmětu – zápočet, zkouška.</w:t>
            </w:r>
          </w:p>
          <w:p w14:paraId="1629B551" w14:textId="77777777" w:rsidR="00C35785" w:rsidRDefault="00C35785" w:rsidP="003520A9">
            <w:pPr>
              <w:jc w:val="both"/>
            </w:pPr>
            <w:r>
              <w:t>Požadavky na zápočet – 80% aktivní účast na seminářích a o</w:t>
            </w:r>
            <w:r w:rsidRPr="000D5845">
              <w:t>věření znalostí na základě zpracování a následného vyhodnocení zpracovaných procesních modelů v aplikaci ARIS vč. ověření jejich správnosti (v rámci seminářů na PC učebně).</w:t>
            </w:r>
          </w:p>
          <w:p w14:paraId="591D9B46" w14:textId="17E0FD74" w:rsidR="00C35785" w:rsidRDefault="00C35785" w:rsidP="008A443B">
            <w:pPr>
              <w:jc w:val="both"/>
            </w:pPr>
            <w:r>
              <w:t xml:space="preserve">Požadavky na zkoušku – </w:t>
            </w:r>
            <w:r w:rsidR="008A443B">
              <w:t>písemná s alespoň 60% úspěšností,</w:t>
            </w:r>
            <w:r>
              <w:t xml:space="preserve"> následuje ústní zkouška v rozsahu znalostí přednášek a seminářů.</w:t>
            </w:r>
          </w:p>
        </w:tc>
      </w:tr>
      <w:tr w:rsidR="00C35785" w14:paraId="4E3CC43C" w14:textId="77777777" w:rsidTr="00174A7A">
        <w:trPr>
          <w:trHeight w:val="841"/>
        </w:trPr>
        <w:tc>
          <w:tcPr>
            <w:tcW w:w="9855" w:type="dxa"/>
            <w:gridSpan w:val="8"/>
            <w:tcBorders>
              <w:top w:val="nil"/>
            </w:tcBorders>
          </w:tcPr>
          <w:p w14:paraId="61EFF953" w14:textId="77777777" w:rsidR="00C35785" w:rsidRDefault="00C35785" w:rsidP="003520A9">
            <w:pPr>
              <w:jc w:val="both"/>
            </w:pPr>
          </w:p>
        </w:tc>
      </w:tr>
      <w:tr w:rsidR="00C35785" w14:paraId="0CCB54C2" w14:textId="77777777" w:rsidTr="003520A9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C411EE5" w14:textId="77777777" w:rsidR="00C35785" w:rsidRDefault="00C35785" w:rsidP="003520A9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94AFCA7" w14:textId="77777777" w:rsidR="00C35785" w:rsidRDefault="00C35785" w:rsidP="003520A9">
            <w:pPr>
              <w:jc w:val="both"/>
            </w:pPr>
            <w:r>
              <w:t>doc. Ing Zuzana Tučková, Ph.D.</w:t>
            </w:r>
          </w:p>
        </w:tc>
      </w:tr>
      <w:tr w:rsidR="00C35785" w14:paraId="749299DC" w14:textId="77777777" w:rsidTr="003520A9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F7F51E4" w14:textId="77777777" w:rsidR="00C35785" w:rsidRDefault="00C35785" w:rsidP="003520A9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0275999C" w14:textId="77777777" w:rsidR="00C35785" w:rsidRDefault="00C35785" w:rsidP="003520A9">
            <w:pPr>
              <w:jc w:val="both"/>
            </w:pPr>
            <w:r>
              <w:t>Garant stanovuje koncepci předmětu, podílí se na přednáškách v rozsahu 100 %, dále stanovuje koncepci seminářů a realizuje je, případně dohlíží na jejich jednotné vedení.</w:t>
            </w:r>
          </w:p>
        </w:tc>
      </w:tr>
      <w:tr w:rsidR="00C35785" w14:paraId="4627A825" w14:textId="77777777" w:rsidTr="003520A9">
        <w:tc>
          <w:tcPr>
            <w:tcW w:w="3086" w:type="dxa"/>
            <w:shd w:val="clear" w:color="auto" w:fill="F7CAAC"/>
          </w:tcPr>
          <w:p w14:paraId="372582DD" w14:textId="77777777" w:rsidR="00C35785" w:rsidRDefault="00C35785" w:rsidP="003520A9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51A1F18" w14:textId="77777777" w:rsidR="00C35785" w:rsidRDefault="00C35785" w:rsidP="003520A9">
            <w:pPr>
              <w:jc w:val="both"/>
            </w:pPr>
            <w:r>
              <w:t xml:space="preserve">doc. Ing. Zuzana Tučková, Ph.D. – přednášky </w:t>
            </w:r>
            <w:r w:rsidRPr="00365419">
              <w:t>(</w:t>
            </w:r>
            <w:r>
              <w:t xml:space="preserve">100 </w:t>
            </w:r>
            <w:r w:rsidRPr="00365419">
              <w:t>%)</w:t>
            </w:r>
            <w:r>
              <w:t>, semináře (100 %)</w:t>
            </w:r>
          </w:p>
        </w:tc>
      </w:tr>
      <w:tr w:rsidR="00C35785" w14:paraId="6181A2B9" w14:textId="77777777" w:rsidTr="00174A7A">
        <w:trPr>
          <w:trHeight w:val="941"/>
        </w:trPr>
        <w:tc>
          <w:tcPr>
            <w:tcW w:w="9855" w:type="dxa"/>
            <w:gridSpan w:val="8"/>
            <w:tcBorders>
              <w:top w:val="nil"/>
            </w:tcBorders>
          </w:tcPr>
          <w:p w14:paraId="7A6A77C4" w14:textId="77777777" w:rsidR="00C35785" w:rsidRDefault="00C35785" w:rsidP="003520A9">
            <w:pPr>
              <w:jc w:val="both"/>
            </w:pPr>
          </w:p>
        </w:tc>
      </w:tr>
      <w:tr w:rsidR="00C35785" w14:paraId="6CB219EB" w14:textId="77777777" w:rsidTr="003520A9">
        <w:tc>
          <w:tcPr>
            <w:tcW w:w="3086" w:type="dxa"/>
            <w:shd w:val="clear" w:color="auto" w:fill="F7CAAC"/>
          </w:tcPr>
          <w:p w14:paraId="454C6B3F" w14:textId="77777777" w:rsidR="00C35785" w:rsidRDefault="00C35785" w:rsidP="003520A9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FBB3A23" w14:textId="77777777" w:rsidR="00C35785" w:rsidRDefault="00C35785" w:rsidP="003520A9">
            <w:pPr>
              <w:jc w:val="both"/>
            </w:pPr>
          </w:p>
        </w:tc>
      </w:tr>
      <w:tr w:rsidR="00C35785" w14:paraId="0C5AA9B4" w14:textId="77777777" w:rsidTr="003520A9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7D2C1120" w14:textId="77777777" w:rsidR="00174A7A" w:rsidRDefault="00C35785" w:rsidP="00174A7A">
            <w:pPr>
              <w:pStyle w:val="Zkladntext3"/>
              <w:spacing w:after="0" w:line="240" w:lineRule="atLeast"/>
              <w:jc w:val="both"/>
              <w:rPr>
                <w:sz w:val="20"/>
              </w:rPr>
            </w:pPr>
            <w:r w:rsidRPr="00D029B7">
              <w:rPr>
                <w:sz w:val="20"/>
              </w:rPr>
              <w:t xml:space="preserve">Cílem předmětu je poskytnout studentům teoretické i praktické poznatky z oblasti moderní specifické formy managementu – Business Process Managementu (BPM) a Business Process Reengineeringu a vztahů mezi nimi. </w:t>
            </w:r>
            <w:r w:rsidR="00174A7A">
              <w:rPr>
                <w:sz w:val="20"/>
              </w:rPr>
              <w:t>V</w:t>
            </w:r>
            <w:r w:rsidRPr="00D029B7">
              <w:rPr>
                <w:sz w:val="20"/>
              </w:rPr>
              <w:t> úvodu studia, jsou objasněny kořeny vzniku Business Process Managementu, jeho jednotlivé vývojové vlny dle světových autorů (King, Fingar, Smith ad.). Studenti získají základní přehled o vývoji BPM, jehož uplatnění v dnešní době podnikům umožňuje realizovat velmi rychlé změny a mít kontrolu nad procesy v celém hodnotovém řetězci.</w:t>
            </w:r>
            <w:r w:rsidR="00174A7A">
              <w:rPr>
                <w:sz w:val="20"/>
              </w:rPr>
              <w:t xml:space="preserve"> </w:t>
            </w:r>
          </w:p>
          <w:p w14:paraId="079937F9" w14:textId="7D63EA9A" w:rsidR="00C35785" w:rsidRPr="00D029B7" w:rsidRDefault="00C35785" w:rsidP="00174A7A">
            <w:pPr>
              <w:pStyle w:val="Zkladntext3"/>
              <w:spacing w:after="0" w:line="240" w:lineRule="atLeast"/>
              <w:jc w:val="both"/>
              <w:rPr>
                <w:sz w:val="20"/>
              </w:rPr>
            </w:pPr>
            <w:r w:rsidRPr="00D029B7">
              <w:rPr>
                <w:sz w:val="20"/>
              </w:rPr>
              <w:t xml:space="preserve">Zvláště pak je věnována pozornost procesnímu modelování. Posluchači budou seznámeni s postupem při práci </w:t>
            </w:r>
            <w:r w:rsidRPr="00D029B7">
              <w:rPr>
                <w:sz w:val="20"/>
              </w:rPr>
              <w:br/>
              <w:t>s vybraným komplexním SW nástrojem pro modelování, návrhy a optimalizaci podnikových procesů. Kromě</w:t>
            </w:r>
            <w:r w:rsidR="00174A7A">
              <w:rPr>
                <w:sz w:val="20"/>
              </w:rPr>
              <w:t xml:space="preserve"> j</w:t>
            </w:r>
            <w:r w:rsidRPr="00D029B7">
              <w:rPr>
                <w:sz w:val="20"/>
              </w:rPr>
              <w:t>iného vizualizační metody na mapování procesů umožňují účinně strukturovat a dokumentovat procesní znalost a je</w:t>
            </w:r>
            <w:r w:rsidR="00174A7A">
              <w:rPr>
                <w:sz w:val="20"/>
              </w:rPr>
              <w:t>jich</w:t>
            </w:r>
            <w:r w:rsidRPr="00D029B7">
              <w:rPr>
                <w:sz w:val="20"/>
              </w:rPr>
              <w:t xml:space="preserve"> uživatelé jsou podporováni řadou funkčností nejen pro modelování procesů, ale i provádění prezentací a vytváření reportů.</w:t>
            </w:r>
          </w:p>
          <w:p w14:paraId="5189D0EF" w14:textId="77777777" w:rsidR="0022275B" w:rsidRDefault="0022275B" w:rsidP="003520A9">
            <w:pPr>
              <w:pStyle w:val="Zkladntext3"/>
              <w:spacing w:after="0" w:line="240" w:lineRule="atLeast"/>
              <w:jc w:val="both"/>
              <w:rPr>
                <w:sz w:val="20"/>
                <w:u w:val="single"/>
              </w:rPr>
            </w:pPr>
          </w:p>
          <w:p w14:paraId="1C04F8A4" w14:textId="38773DC7" w:rsidR="00C35785" w:rsidRPr="0022275B" w:rsidRDefault="0022275B" w:rsidP="003520A9">
            <w:pPr>
              <w:pStyle w:val="Zkladntext3"/>
              <w:spacing w:after="0" w:line="240" w:lineRule="atLeast"/>
              <w:jc w:val="both"/>
              <w:rPr>
                <w:sz w:val="20"/>
              </w:rPr>
            </w:pPr>
            <w:r w:rsidRPr="0022275B">
              <w:rPr>
                <w:sz w:val="20"/>
              </w:rPr>
              <w:t>Vyučovaná témata:</w:t>
            </w:r>
          </w:p>
          <w:p w14:paraId="05C3735D" w14:textId="679A06CA" w:rsidR="00C35785" w:rsidRPr="003A3189" w:rsidRDefault="00C35785" w:rsidP="00FB1440">
            <w:pPr>
              <w:pStyle w:val="Odstavecseseznamem"/>
              <w:numPr>
                <w:ilvl w:val="0"/>
                <w:numId w:val="56"/>
              </w:numPr>
              <w:jc w:val="both"/>
            </w:pPr>
            <w:r w:rsidRPr="003A3189">
              <w:t>Business, ekonomický princip, klíčové faktory</w:t>
            </w:r>
            <w:r>
              <w:t>.</w:t>
            </w:r>
          </w:p>
          <w:p w14:paraId="362D6AB6" w14:textId="77777777" w:rsidR="00C35785" w:rsidRPr="003A3189" w:rsidRDefault="00C35785" w:rsidP="00FB1440">
            <w:pPr>
              <w:pStyle w:val="Odstavecseseznamem"/>
              <w:numPr>
                <w:ilvl w:val="0"/>
                <w:numId w:val="56"/>
              </w:numPr>
              <w:jc w:val="both"/>
            </w:pPr>
            <w:r w:rsidRPr="003A3189">
              <w:t>Procesní řízení – úvod, důvody studia, přínosy pro podnikovou praxi</w:t>
            </w:r>
            <w:r>
              <w:t>.</w:t>
            </w:r>
          </w:p>
          <w:p w14:paraId="07639D3D" w14:textId="77777777" w:rsidR="00C35785" w:rsidRPr="003A3189" w:rsidRDefault="00C35785" w:rsidP="00FB1440">
            <w:pPr>
              <w:pStyle w:val="Odstavecseseznamem"/>
              <w:numPr>
                <w:ilvl w:val="0"/>
                <w:numId w:val="56"/>
              </w:numPr>
              <w:jc w:val="both"/>
            </w:pPr>
            <w:r w:rsidRPr="003A3189">
              <w:t xml:space="preserve">Systémy řízení </w:t>
            </w:r>
            <w:r>
              <w:t>–</w:t>
            </w:r>
            <w:r w:rsidRPr="003A3189">
              <w:t xml:space="preserve"> funkční a procesní pojetí</w:t>
            </w:r>
            <w:r>
              <w:t>.</w:t>
            </w:r>
            <w:r w:rsidRPr="003A3189">
              <w:t xml:space="preserve">  </w:t>
            </w:r>
          </w:p>
          <w:p w14:paraId="1393EDD4" w14:textId="77777777" w:rsidR="00C35785" w:rsidRPr="003A3189" w:rsidRDefault="00C35785" w:rsidP="00FB1440">
            <w:pPr>
              <w:pStyle w:val="Odstavecseseznamem"/>
              <w:numPr>
                <w:ilvl w:val="0"/>
                <w:numId w:val="56"/>
              </w:numPr>
              <w:jc w:val="both"/>
            </w:pPr>
            <w:r w:rsidRPr="003A3189">
              <w:t>Procesně orientovaný systém řízení firmy</w:t>
            </w:r>
            <w:r>
              <w:t>.</w:t>
            </w:r>
            <w:r w:rsidRPr="003A3189">
              <w:t xml:space="preserve"> </w:t>
            </w:r>
          </w:p>
          <w:p w14:paraId="2D178820" w14:textId="77777777" w:rsidR="00C35785" w:rsidRPr="003A3189" w:rsidRDefault="00C35785" w:rsidP="00FB1440">
            <w:pPr>
              <w:pStyle w:val="Odstavecseseznamem"/>
              <w:numPr>
                <w:ilvl w:val="0"/>
                <w:numId w:val="56"/>
              </w:numPr>
              <w:jc w:val="both"/>
            </w:pPr>
            <w:r w:rsidRPr="003A3189">
              <w:t>Analýza podnikových procesů</w:t>
            </w:r>
            <w:r>
              <w:t>.</w:t>
            </w:r>
          </w:p>
          <w:p w14:paraId="7ACE109C" w14:textId="77777777" w:rsidR="00C35785" w:rsidRPr="003A3189" w:rsidRDefault="00C35785" w:rsidP="00FB1440">
            <w:pPr>
              <w:pStyle w:val="Odstavecseseznamem"/>
              <w:numPr>
                <w:ilvl w:val="0"/>
                <w:numId w:val="56"/>
              </w:numPr>
              <w:jc w:val="both"/>
            </w:pPr>
            <w:r w:rsidRPr="003A3189">
              <w:t>Měření výkonnosti podnikových procesů</w:t>
            </w:r>
            <w:r>
              <w:t>.</w:t>
            </w:r>
          </w:p>
          <w:p w14:paraId="4E601A78" w14:textId="77777777" w:rsidR="00C35785" w:rsidRPr="003A3189" w:rsidRDefault="00C35785" w:rsidP="00FB1440">
            <w:pPr>
              <w:pStyle w:val="Odstavecseseznamem"/>
              <w:numPr>
                <w:ilvl w:val="0"/>
                <w:numId w:val="56"/>
              </w:numPr>
              <w:jc w:val="both"/>
            </w:pPr>
            <w:r w:rsidRPr="003A3189">
              <w:t>I. vlna BPM a její zaměření na neustálé zlepšování procesů a II. vlna BPM pro dosažení radikálního vzrůstu výkonnosti organizace</w:t>
            </w:r>
            <w:r>
              <w:t>.</w:t>
            </w:r>
          </w:p>
          <w:p w14:paraId="57E459B7" w14:textId="77777777" w:rsidR="00C35785" w:rsidRPr="003A3189" w:rsidRDefault="00C35785" w:rsidP="00FB1440">
            <w:pPr>
              <w:pStyle w:val="Odstavecseseznamem"/>
              <w:numPr>
                <w:ilvl w:val="0"/>
                <w:numId w:val="56"/>
              </w:numPr>
              <w:jc w:val="both"/>
            </w:pPr>
            <w:r w:rsidRPr="003A3189">
              <w:t xml:space="preserve">III. vlna BPM vedoucí k vytvoření procesně orientované organizace a IV. vlna BPM směřující </w:t>
            </w:r>
            <w:r>
              <w:br/>
            </w:r>
            <w:r w:rsidRPr="003A3189">
              <w:t>ke konkurenceschopnosti založené na procesech a SW podpora procesního řízení</w:t>
            </w:r>
            <w:r>
              <w:t>.</w:t>
            </w:r>
          </w:p>
          <w:p w14:paraId="2A6D9B85" w14:textId="38C600A9" w:rsidR="00524B2E" w:rsidRDefault="00C35785" w:rsidP="00FB1440">
            <w:pPr>
              <w:pStyle w:val="Odstavecseseznamem"/>
              <w:numPr>
                <w:ilvl w:val="0"/>
                <w:numId w:val="56"/>
              </w:numPr>
              <w:jc w:val="both"/>
            </w:pPr>
            <w:r w:rsidRPr="003A3189">
              <w:t xml:space="preserve">Business Process </w:t>
            </w:r>
            <w:r w:rsidR="00524B2E" w:rsidRPr="003A3189">
              <w:t>Management</w:t>
            </w:r>
            <w:r w:rsidR="00524B2E">
              <w:t xml:space="preserve"> – vybrané podniky služeb příklady.</w:t>
            </w:r>
          </w:p>
          <w:p w14:paraId="1A03BBEF" w14:textId="757BA0A4" w:rsidR="00524B2E" w:rsidRDefault="00524B2E" w:rsidP="00524B2E">
            <w:pPr>
              <w:pStyle w:val="Odstavecseseznamem"/>
              <w:numPr>
                <w:ilvl w:val="0"/>
                <w:numId w:val="56"/>
              </w:numPr>
            </w:pPr>
            <w:r w:rsidRPr="00524B2E">
              <w:t xml:space="preserve">Business Process Management – vybrané </w:t>
            </w:r>
            <w:r>
              <w:t xml:space="preserve">výrobní </w:t>
            </w:r>
            <w:r w:rsidRPr="00524B2E">
              <w:t>podniky</w:t>
            </w:r>
            <w:r>
              <w:t xml:space="preserve"> – příklady</w:t>
            </w:r>
            <w:r w:rsidRPr="00524B2E">
              <w:t>, případové studie.</w:t>
            </w:r>
          </w:p>
          <w:p w14:paraId="6E529F70" w14:textId="183C04EE" w:rsidR="00C35785" w:rsidRPr="003A3189" w:rsidRDefault="00C35785" w:rsidP="00FB1440">
            <w:pPr>
              <w:pStyle w:val="Odstavecseseznamem"/>
              <w:numPr>
                <w:ilvl w:val="0"/>
                <w:numId w:val="56"/>
              </w:numPr>
              <w:jc w:val="both"/>
            </w:pPr>
            <w:r w:rsidRPr="003A3189">
              <w:t>Business Process Reengineeringem</w:t>
            </w:r>
            <w:r w:rsidR="00524B2E">
              <w:t xml:space="preserve"> a</w:t>
            </w:r>
            <w:r w:rsidRPr="003A3189">
              <w:t xml:space="preserve"> certifikac</w:t>
            </w:r>
            <w:r w:rsidR="00524B2E">
              <w:t>e</w:t>
            </w:r>
            <w:r w:rsidRPr="003A3189">
              <w:t xml:space="preserve"> dle ISO 900X</w:t>
            </w:r>
            <w:r>
              <w:t>.</w:t>
            </w:r>
          </w:p>
          <w:p w14:paraId="72BB8358" w14:textId="6DD531F2" w:rsidR="00C35785" w:rsidRDefault="00C35785" w:rsidP="00FB1440">
            <w:pPr>
              <w:pStyle w:val="Odstavecseseznamem"/>
              <w:numPr>
                <w:ilvl w:val="0"/>
                <w:numId w:val="56"/>
              </w:numPr>
              <w:jc w:val="both"/>
            </w:pPr>
            <w:r w:rsidRPr="003A3189">
              <w:t>Komponenty procesního řízení a způsob jejich uplatnění v</w:t>
            </w:r>
            <w:r>
              <w:t> </w:t>
            </w:r>
            <w:r w:rsidRPr="003A3189">
              <w:t>podniku</w:t>
            </w:r>
            <w:r>
              <w:t>.</w:t>
            </w:r>
          </w:p>
          <w:p w14:paraId="1EAACA52" w14:textId="2E2F8DA5" w:rsidR="00C35785" w:rsidRDefault="00524B2E" w:rsidP="004A49C0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Případové studie.</w:t>
            </w:r>
          </w:p>
          <w:p w14:paraId="7159BFD1" w14:textId="77777777" w:rsidR="00174A7A" w:rsidRPr="008C398F" w:rsidRDefault="00174A7A">
            <w:pPr>
              <w:pStyle w:val="Odstavecseseznamem"/>
              <w:jc w:val="both"/>
              <w:pPrChange w:id="93" w:author="Eva Skýbová" w:date="2023-06-06T13:53:00Z">
                <w:pPr>
                  <w:pStyle w:val="Odstavecseseznamem"/>
                  <w:numPr>
                    <w:numId w:val="56"/>
                  </w:numPr>
                  <w:ind w:hanging="360"/>
                  <w:jc w:val="both"/>
                </w:pPr>
              </w:pPrChange>
            </w:pPr>
          </w:p>
          <w:p w14:paraId="19206F4D" w14:textId="77777777" w:rsidR="00C35785" w:rsidRDefault="00C35785" w:rsidP="003520A9">
            <w:pPr>
              <w:jc w:val="both"/>
            </w:pPr>
          </w:p>
        </w:tc>
      </w:tr>
      <w:tr w:rsidR="00C35785" w14:paraId="1F0A7A2E" w14:textId="77777777" w:rsidTr="003520A9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0D2D11DF" w14:textId="77777777" w:rsidR="00C35785" w:rsidRDefault="00C35785" w:rsidP="003520A9">
            <w:pPr>
              <w:jc w:val="both"/>
            </w:pPr>
            <w:r>
              <w:rPr>
                <w:b/>
              </w:rPr>
              <w:lastRenderedPageBreak/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15134353" w14:textId="77777777" w:rsidR="00C35785" w:rsidRDefault="00C35785" w:rsidP="003520A9">
            <w:pPr>
              <w:jc w:val="both"/>
            </w:pPr>
          </w:p>
        </w:tc>
      </w:tr>
      <w:tr w:rsidR="00C35785" w:rsidRPr="00DC5A1B" w14:paraId="32D21754" w14:textId="77777777" w:rsidTr="003520A9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6FFE04EF" w14:textId="77777777" w:rsidR="00C35785" w:rsidRPr="00DC5A1B" w:rsidRDefault="00C35785" w:rsidP="003520A9">
            <w:pPr>
              <w:rPr>
                <w:b/>
                <w:lang w:eastAsia="en-US"/>
              </w:rPr>
            </w:pPr>
            <w:r w:rsidRPr="00DC5A1B">
              <w:rPr>
                <w:b/>
                <w:lang w:eastAsia="en-US"/>
              </w:rPr>
              <w:t>Povinná literatura:</w:t>
            </w:r>
          </w:p>
          <w:p w14:paraId="4FF01155" w14:textId="6E6D7866" w:rsidR="00D736A1" w:rsidRPr="00D736A1" w:rsidRDefault="00FF1D01" w:rsidP="00D736A1">
            <w:pPr>
              <w:jc w:val="both"/>
            </w:pPr>
            <w:r>
              <w:t>PETŘÍKOVÁ</w:t>
            </w:r>
            <w:r w:rsidR="00D736A1" w:rsidRPr="00D736A1">
              <w:t xml:space="preserve"> Růžena, </w:t>
            </w:r>
            <w:r w:rsidRPr="00FF1D01">
              <w:t>JANKŮ</w:t>
            </w:r>
            <w:r>
              <w:t xml:space="preserve"> </w:t>
            </w:r>
            <w:r w:rsidR="00D736A1" w:rsidRPr="00D736A1">
              <w:t xml:space="preserve">Šárka, </w:t>
            </w:r>
            <w:r w:rsidRPr="00D736A1">
              <w:t>HOFBRUCKEROVÁ</w:t>
            </w:r>
            <w:r w:rsidR="00D736A1" w:rsidRPr="00D736A1">
              <w:t xml:space="preserve"> Zdenka. </w:t>
            </w:r>
            <w:r w:rsidR="00D736A1" w:rsidRPr="00FF1D01">
              <w:rPr>
                <w:i/>
              </w:rPr>
              <w:t>Lidé v procesech řízení (o kvalitě, znalostech, odpovědnosti a udržitelném rozvoji).</w:t>
            </w:r>
            <w:r w:rsidR="00D736A1" w:rsidRPr="00D736A1">
              <w:t xml:space="preserve"> </w:t>
            </w:r>
            <w:r>
              <w:t>Průhonice:</w:t>
            </w:r>
            <w:r w:rsidR="00D736A1" w:rsidRPr="00D736A1">
              <w:t xml:space="preserve">Professional Publishing, </w:t>
            </w:r>
            <w:r>
              <w:t xml:space="preserve">2020. </w:t>
            </w:r>
            <w:r w:rsidR="00D736A1" w:rsidRPr="00D736A1">
              <w:t>192</w:t>
            </w:r>
            <w:r>
              <w:t xml:space="preserve"> s.</w:t>
            </w:r>
            <w:r w:rsidR="00D736A1" w:rsidRPr="00D736A1">
              <w:t>, ISBN 978-80-88260-43-1</w:t>
            </w:r>
            <w:r>
              <w:t>.</w:t>
            </w:r>
          </w:p>
          <w:p w14:paraId="6D7A8A42" w14:textId="2E29CCA9" w:rsidR="00D736A1" w:rsidRPr="00D736A1" w:rsidRDefault="00D736A1" w:rsidP="00D736A1">
            <w:pPr>
              <w:jc w:val="both"/>
            </w:pPr>
            <w:r w:rsidRPr="00D736A1">
              <w:t xml:space="preserve">John </w:t>
            </w:r>
            <w:r w:rsidR="00FF1D01" w:rsidRPr="00D736A1">
              <w:t>JESTON</w:t>
            </w:r>
            <w:r w:rsidRPr="00D736A1">
              <w:t xml:space="preserve">. </w:t>
            </w:r>
            <w:r w:rsidRPr="00FF1D01">
              <w:rPr>
                <w:i/>
              </w:rPr>
              <w:t>Business Process Management: Practical Guidelines to Successful Implementations</w:t>
            </w:r>
            <w:r w:rsidR="00FF1D01">
              <w:rPr>
                <w:i/>
              </w:rPr>
              <w:t>.</w:t>
            </w:r>
            <w:r w:rsidRPr="00D736A1">
              <w:t xml:space="preserve"> 5th Edition. 2022. 596 p.</w:t>
            </w:r>
            <w:r w:rsidR="00FF1D01">
              <w:t>, ISBN</w:t>
            </w:r>
            <w:r w:rsidRPr="00D736A1">
              <w:t xml:space="preserve"> 978-0367771607</w:t>
            </w:r>
            <w:r w:rsidR="00FF1D01">
              <w:t>.</w:t>
            </w:r>
          </w:p>
          <w:p w14:paraId="36EE1728" w14:textId="2570C763" w:rsidR="00D736A1" w:rsidRDefault="00D736A1" w:rsidP="00D736A1">
            <w:pPr>
              <w:jc w:val="both"/>
            </w:pPr>
            <w:r w:rsidRPr="00D736A1">
              <w:t xml:space="preserve">Roman </w:t>
            </w:r>
            <w:r w:rsidR="00FF1D01" w:rsidRPr="00D736A1">
              <w:t>FIŠER</w:t>
            </w:r>
            <w:r w:rsidRPr="00D736A1">
              <w:t xml:space="preserve">. </w:t>
            </w:r>
            <w:r w:rsidRPr="00FF1D01">
              <w:rPr>
                <w:i/>
              </w:rPr>
              <w:t>Procesní řízení pro manažery - Jak zařídit, aby lidé věděli, chtěli, uměli i mohli.</w:t>
            </w:r>
            <w:r w:rsidRPr="00D736A1">
              <w:t xml:space="preserve"> </w:t>
            </w:r>
            <w:r w:rsidR="00FF1D01">
              <w:t xml:space="preserve">Praha: Grada. 2021.176s. ISBN </w:t>
            </w:r>
            <w:r w:rsidRPr="00D736A1">
              <w:t>978-80-247-5038-5</w:t>
            </w:r>
            <w:r w:rsidR="00FF1D01">
              <w:t>.</w:t>
            </w:r>
          </w:p>
          <w:p w14:paraId="729DF661" w14:textId="77777777" w:rsidR="00FF1D01" w:rsidRDefault="00FF1D01" w:rsidP="00D736A1">
            <w:pPr>
              <w:jc w:val="both"/>
            </w:pPr>
          </w:p>
          <w:p w14:paraId="48370B22" w14:textId="77777777" w:rsidR="00C35785" w:rsidRPr="00DC5A1B" w:rsidRDefault="00C35785" w:rsidP="003520A9">
            <w:pPr>
              <w:jc w:val="both"/>
              <w:rPr>
                <w:b/>
              </w:rPr>
            </w:pPr>
            <w:r w:rsidRPr="00DC5A1B">
              <w:rPr>
                <w:b/>
              </w:rPr>
              <w:t>Doporučená literatura:</w:t>
            </w:r>
          </w:p>
          <w:p w14:paraId="1A09F914" w14:textId="77777777" w:rsidR="00D736A1" w:rsidRPr="00DC5A1B" w:rsidRDefault="00D736A1" w:rsidP="00D736A1">
            <w:pPr>
              <w:jc w:val="both"/>
            </w:pPr>
            <w:r w:rsidRPr="00DC5A1B">
              <w:t xml:space="preserve">ŘEPA, V. </w:t>
            </w:r>
            <w:r w:rsidRPr="00DC5A1B">
              <w:rPr>
                <w:i/>
                <w:iCs/>
              </w:rPr>
              <w:t>Procesně řízená organizace</w:t>
            </w:r>
            <w:r w:rsidRPr="00DC5A1B">
              <w:t>. Praha: Grada Publishing, 20</w:t>
            </w:r>
            <w:r>
              <w:t>21</w:t>
            </w:r>
            <w:r w:rsidRPr="00DC5A1B">
              <w:t>. ISBN 978-80-248-4128-4.</w:t>
            </w:r>
          </w:p>
          <w:p w14:paraId="0BA52DD0" w14:textId="1362662D" w:rsidR="00D736A1" w:rsidRPr="00D736A1" w:rsidRDefault="00D736A1" w:rsidP="00D736A1">
            <w:pPr>
              <w:jc w:val="both"/>
            </w:pPr>
            <w:r w:rsidRPr="00D736A1">
              <w:t xml:space="preserve">Marlon </w:t>
            </w:r>
            <w:r w:rsidR="00FF1D01" w:rsidRPr="00D736A1">
              <w:t>DUMAS</w:t>
            </w:r>
            <w:r w:rsidRPr="00D736A1">
              <w:t xml:space="preserve">, Marcello </w:t>
            </w:r>
            <w:r w:rsidR="00FF1D01" w:rsidRPr="00D736A1">
              <w:t>LA ROSA</w:t>
            </w:r>
            <w:r w:rsidRPr="00D736A1">
              <w:t xml:space="preserve">, Jan </w:t>
            </w:r>
            <w:r w:rsidR="00FF1D01" w:rsidRPr="00D736A1">
              <w:t>MENDLING</w:t>
            </w:r>
            <w:r w:rsidR="00FF1D01">
              <w:t>.</w:t>
            </w:r>
            <w:r w:rsidRPr="00D736A1">
              <w:t xml:space="preserve"> </w:t>
            </w:r>
            <w:r w:rsidRPr="00FF1D01">
              <w:rPr>
                <w:i/>
              </w:rPr>
              <w:t>Fundamentals of Business Process Management</w:t>
            </w:r>
            <w:r w:rsidRPr="00D736A1">
              <w:t xml:space="preserve"> 2nd ed. 2018 Edition. 559 p. ISBN 978-3662565087</w:t>
            </w:r>
          </w:p>
          <w:p w14:paraId="5ADB4B38" w14:textId="77777777" w:rsidR="00D736A1" w:rsidRDefault="00D736A1" w:rsidP="00D736A1">
            <w:pPr>
              <w:jc w:val="both"/>
            </w:pPr>
            <w:r w:rsidRPr="00D736A1">
              <w:t xml:space="preserve">TUČEK, D., HRABAL, M., TRČKA, L. </w:t>
            </w:r>
            <w:r w:rsidRPr="00D736A1">
              <w:rPr>
                <w:i/>
                <w:iCs/>
              </w:rPr>
              <w:t>Procesní řízení v praxi podniků</w:t>
            </w:r>
            <w:r w:rsidRPr="0042481A">
              <w:rPr>
                <w:i/>
                <w:iCs/>
              </w:rPr>
              <w:t xml:space="preserve"> a vysokých škol</w:t>
            </w:r>
            <w:r w:rsidRPr="00B30386">
              <w:t>. Praha: Technická Wolters Kluwer, 2014, 272 s. ISBN  978-80-7478-674-7</w:t>
            </w:r>
          </w:p>
          <w:p w14:paraId="635E7E72" w14:textId="77777777" w:rsidR="00C35785" w:rsidRPr="00DC5A1B" w:rsidRDefault="00C35785" w:rsidP="003520A9">
            <w:pPr>
              <w:jc w:val="both"/>
            </w:pPr>
          </w:p>
          <w:p w14:paraId="3B25C3B7" w14:textId="77777777" w:rsidR="00C35785" w:rsidRPr="00DC5A1B" w:rsidRDefault="00C35785" w:rsidP="003520A9">
            <w:pPr>
              <w:jc w:val="both"/>
            </w:pPr>
          </w:p>
        </w:tc>
      </w:tr>
      <w:tr w:rsidR="00C35785" w14:paraId="60A00500" w14:textId="77777777" w:rsidTr="003520A9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40D5AECF" w14:textId="77777777" w:rsidR="00C35785" w:rsidRDefault="00C35785" w:rsidP="003520A9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C35785" w14:paraId="774B58C4" w14:textId="77777777" w:rsidTr="003520A9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75ECCDFA" w14:textId="77777777" w:rsidR="00C35785" w:rsidRDefault="00C35785" w:rsidP="003520A9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18A6EF20" w14:textId="77777777" w:rsidR="00C35785" w:rsidRDefault="00C35785" w:rsidP="003520A9">
            <w:pPr>
              <w:jc w:val="both"/>
            </w:pPr>
            <w:r>
              <w:t>10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5730697A" w14:textId="77777777" w:rsidR="00C35785" w:rsidRDefault="00C35785" w:rsidP="003520A9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C35785" w14:paraId="32B2E572" w14:textId="77777777" w:rsidTr="003520A9">
        <w:tc>
          <w:tcPr>
            <w:tcW w:w="9855" w:type="dxa"/>
            <w:gridSpan w:val="8"/>
            <w:shd w:val="clear" w:color="auto" w:fill="F7CAAC"/>
          </w:tcPr>
          <w:p w14:paraId="2099432D" w14:textId="77777777" w:rsidR="00C35785" w:rsidRDefault="00C35785" w:rsidP="003520A9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 vyučujícím</w:t>
            </w:r>
          </w:p>
        </w:tc>
      </w:tr>
      <w:tr w:rsidR="00C35785" w14:paraId="5658AD2D" w14:textId="77777777" w:rsidTr="003520A9">
        <w:trPr>
          <w:trHeight w:val="1373"/>
        </w:trPr>
        <w:tc>
          <w:tcPr>
            <w:tcW w:w="9855" w:type="dxa"/>
            <w:gridSpan w:val="8"/>
          </w:tcPr>
          <w:p w14:paraId="141926ED" w14:textId="77777777" w:rsidR="00C35785" w:rsidRPr="00CC048D" w:rsidRDefault="00C35785" w:rsidP="003520A9">
            <w:pPr>
              <w:jc w:val="both"/>
            </w:pPr>
            <w:r w:rsidRPr="00CC048D">
              <w:t>Studenti se účastní výuky</w:t>
            </w:r>
            <w:r>
              <w:t xml:space="preserve"> ve stanoveném počtu hodin</w:t>
            </w:r>
            <w:r w:rsidRPr="00CC048D">
              <w:t xml:space="preserve">, </w:t>
            </w:r>
            <w:r>
              <w:t>kde</w:t>
            </w:r>
            <w:r w:rsidRPr="00CC048D">
              <w:t xml:space="preserve"> je jim redukovanou formou prezentována látka výše uvedeného rozsahu a jsou jim určeny části učiva k samostatnému nastudování. Úkoly studentů k individuálnímu řešení či zpracování, hodnocení individuálních úkolů studentů a korekce informací získaných samostudiem probíhá na skupinových a individuálních konzultacích, prostřednictvím elektronické pošty, portálu UTB nebo v systému MOODLE. </w:t>
            </w:r>
          </w:p>
          <w:p w14:paraId="23F703C7" w14:textId="77777777" w:rsidR="00C35785" w:rsidRDefault="00C35785" w:rsidP="003520A9">
            <w:pPr>
              <w:jc w:val="both"/>
            </w:pPr>
            <w:r w:rsidRPr="00CC048D">
              <w:t>Podle Vnitřního předpisu FLKŘ má každý akademický pracovník stanoveny konzultační hodiny v</w:t>
            </w:r>
            <w:r>
              <w:t> </w:t>
            </w:r>
            <w:r w:rsidRPr="00CC048D">
              <w:t>rozsahu</w:t>
            </w:r>
            <w:r>
              <w:t xml:space="preserve"> minimálně</w:t>
            </w:r>
            <w:r w:rsidRPr="00CC048D">
              <w:t xml:space="preserve"> 2h týdně. Dle potřeby jsou dále konzultace možné i po předchozí emailové či telefonické dohodě.</w:t>
            </w:r>
          </w:p>
        </w:tc>
      </w:tr>
    </w:tbl>
    <w:p w14:paraId="713C0BAB" w14:textId="77777777" w:rsidR="00123ECA" w:rsidRDefault="00123ECA" w:rsidP="00123ECA">
      <w:pPr>
        <w:spacing w:after="160" w:line="259" w:lineRule="auto"/>
      </w:pPr>
    </w:p>
    <w:p w14:paraId="17658A07" w14:textId="77777777" w:rsidR="0032218F" w:rsidRDefault="0032218F">
      <w:pPr>
        <w:spacing w:after="160" w:line="259" w:lineRule="auto"/>
      </w:pPr>
    </w:p>
    <w:p w14:paraId="46CB589B" w14:textId="77777777" w:rsidR="0032218F" w:rsidRDefault="0032218F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2218F" w14:paraId="5D842428" w14:textId="77777777" w:rsidTr="006365D6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0EF16388" w14:textId="77777777" w:rsidR="0032218F" w:rsidRDefault="0032218F" w:rsidP="006365D6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32218F" w14:paraId="62E588B5" w14:textId="77777777" w:rsidTr="006365D6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316C04DF" w14:textId="77777777" w:rsidR="0032218F" w:rsidRDefault="0032218F" w:rsidP="006365D6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1803BFE6" w14:textId="77777777" w:rsidR="0032218F" w:rsidRPr="008A443B" w:rsidRDefault="0032218F" w:rsidP="006365D6">
            <w:pPr>
              <w:jc w:val="both"/>
              <w:rPr>
                <w:b/>
              </w:rPr>
            </w:pPr>
            <w:r w:rsidRPr="008A443B">
              <w:rPr>
                <w:b/>
              </w:rPr>
              <w:t>Řízení rizik</w:t>
            </w:r>
          </w:p>
        </w:tc>
      </w:tr>
      <w:tr w:rsidR="0032218F" w14:paraId="7D41D270" w14:textId="77777777" w:rsidTr="006365D6">
        <w:tc>
          <w:tcPr>
            <w:tcW w:w="3086" w:type="dxa"/>
            <w:shd w:val="clear" w:color="auto" w:fill="F7CAAC"/>
          </w:tcPr>
          <w:p w14:paraId="1ABA83C3" w14:textId="77777777" w:rsidR="0032218F" w:rsidRDefault="0032218F" w:rsidP="006365D6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005D9AEC" w14:textId="77777777" w:rsidR="0032218F" w:rsidRDefault="0032218F" w:rsidP="006365D6">
            <w:pPr>
              <w:jc w:val="both"/>
            </w:pPr>
            <w:r>
              <w:t>povinný, ZT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220D035D" w14:textId="77777777" w:rsidR="0032218F" w:rsidRDefault="0032218F" w:rsidP="006365D6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6846C008" w14:textId="77777777" w:rsidR="0032218F" w:rsidRDefault="0032218F" w:rsidP="006365D6">
            <w:pPr>
              <w:jc w:val="both"/>
            </w:pPr>
            <w:r>
              <w:t>1/LS</w:t>
            </w:r>
          </w:p>
        </w:tc>
      </w:tr>
      <w:tr w:rsidR="0032218F" w14:paraId="45116673" w14:textId="77777777" w:rsidTr="006365D6">
        <w:tc>
          <w:tcPr>
            <w:tcW w:w="3086" w:type="dxa"/>
            <w:shd w:val="clear" w:color="auto" w:fill="F7CAAC"/>
          </w:tcPr>
          <w:p w14:paraId="6133033A" w14:textId="77777777" w:rsidR="0032218F" w:rsidRDefault="0032218F" w:rsidP="006365D6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7D0FC1AD" w14:textId="77777777" w:rsidR="0032218F" w:rsidRDefault="0032218F" w:rsidP="006365D6">
            <w:pPr>
              <w:jc w:val="both"/>
            </w:pPr>
            <w:r>
              <w:t>26p + 26s</w:t>
            </w:r>
          </w:p>
        </w:tc>
        <w:tc>
          <w:tcPr>
            <w:tcW w:w="889" w:type="dxa"/>
            <w:shd w:val="clear" w:color="auto" w:fill="F7CAAC"/>
          </w:tcPr>
          <w:p w14:paraId="6086027B" w14:textId="77777777" w:rsidR="0032218F" w:rsidRDefault="0032218F" w:rsidP="006365D6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101A139C" w14:textId="77777777" w:rsidR="0032218F" w:rsidRDefault="0032218F" w:rsidP="006365D6">
            <w:pPr>
              <w:jc w:val="both"/>
            </w:pPr>
            <w:r>
              <w:t>52</w:t>
            </w:r>
          </w:p>
        </w:tc>
        <w:tc>
          <w:tcPr>
            <w:tcW w:w="2156" w:type="dxa"/>
            <w:shd w:val="clear" w:color="auto" w:fill="F7CAAC"/>
          </w:tcPr>
          <w:p w14:paraId="536F02DD" w14:textId="77777777" w:rsidR="0032218F" w:rsidRDefault="0032218F" w:rsidP="006365D6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64CDC527" w14:textId="77777777" w:rsidR="0032218F" w:rsidRDefault="0032218F" w:rsidP="006365D6">
            <w:pPr>
              <w:jc w:val="both"/>
            </w:pPr>
            <w:r>
              <w:t>6</w:t>
            </w:r>
          </w:p>
        </w:tc>
      </w:tr>
      <w:tr w:rsidR="0032218F" w14:paraId="16834A8D" w14:textId="77777777" w:rsidTr="006365D6">
        <w:tc>
          <w:tcPr>
            <w:tcW w:w="3086" w:type="dxa"/>
            <w:shd w:val="clear" w:color="auto" w:fill="F7CAAC"/>
          </w:tcPr>
          <w:p w14:paraId="4794183A" w14:textId="77777777" w:rsidR="0032218F" w:rsidRDefault="0032218F" w:rsidP="006365D6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177249BB" w14:textId="77777777" w:rsidR="0032218F" w:rsidRDefault="0032218F" w:rsidP="006365D6">
            <w:pPr>
              <w:jc w:val="both"/>
            </w:pPr>
          </w:p>
        </w:tc>
      </w:tr>
      <w:tr w:rsidR="0032218F" w14:paraId="7D080985" w14:textId="77777777" w:rsidTr="006365D6">
        <w:tc>
          <w:tcPr>
            <w:tcW w:w="3086" w:type="dxa"/>
            <w:shd w:val="clear" w:color="auto" w:fill="F7CAAC"/>
          </w:tcPr>
          <w:p w14:paraId="45CFBEDE" w14:textId="77777777" w:rsidR="0032218F" w:rsidRDefault="0032218F" w:rsidP="006365D6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4DDA149A" w14:textId="1089125F" w:rsidR="0032218F" w:rsidRDefault="00E07675" w:rsidP="006365D6">
            <w:pPr>
              <w:jc w:val="both"/>
            </w:pPr>
            <w:r>
              <w:t>Zápočet, zkouška.</w:t>
            </w:r>
          </w:p>
        </w:tc>
        <w:tc>
          <w:tcPr>
            <w:tcW w:w="2156" w:type="dxa"/>
            <w:shd w:val="clear" w:color="auto" w:fill="F7CAAC"/>
          </w:tcPr>
          <w:p w14:paraId="42553C80" w14:textId="77777777" w:rsidR="0032218F" w:rsidRDefault="0032218F" w:rsidP="006365D6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5AFECB32" w14:textId="77777777" w:rsidR="0032218F" w:rsidRDefault="0032218F" w:rsidP="006365D6">
            <w:pPr>
              <w:jc w:val="both"/>
            </w:pPr>
            <w:r>
              <w:t>přednášky</w:t>
            </w:r>
          </w:p>
          <w:p w14:paraId="7BC62F0D" w14:textId="77777777" w:rsidR="0032218F" w:rsidRDefault="0032218F" w:rsidP="006365D6">
            <w:pPr>
              <w:jc w:val="both"/>
            </w:pPr>
            <w:r>
              <w:t>semináře</w:t>
            </w:r>
          </w:p>
        </w:tc>
      </w:tr>
      <w:tr w:rsidR="0032218F" w14:paraId="5353307F" w14:textId="77777777" w:rsidTr="006365D6">
        <w:tc>
          <w:tcPr>
            <w:tcW w:w="3086" w:type="dxa"/>
            <w:shd w:val="clear" w:color="auto" w:fill="F7CAAC"/>
          </w:tcPr>
          <w:p w14:paraId="386220A3" w14:textId="77777777" w:rsidR="0032218F" w:rsidRDefault="0032218F" w:rsidP="006365D6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78AE7A8" w14:textId="27C541F5" w:rsidR="0032218F" w:rsidRDefault="0032218F" w:rsidP="006365D6">
            <w:pPr>
              <w:jc w:val="both"/>
            </w:pPr>
            <w:r>
              <w:t>Zápočet: aktivní účast na nejméně 80 % seminářů, písemný test</w:t>
            </w:r>
            <w:r w:rsidR="00E07675">
              <w:t>.</w:t>
            </w:r>
          </w:p>
          <w:p w14:paraId="16E5D4BA" w14:textId="77777777" w:rsidR="0032218F" w:rsidRDefault="0032218F" w:rsidP="006365D6">
            <w:pPr>
              <w:jc w:val="both"/>
            </w:pPr>
          </w:p>
          <w:p w14:paraId="0A1E9BFF" w14:textId="5657248D" w:rsidR="0032218F" w:rsidRDefault="0032218F" w:rsidP="006365D6">
            <w:pPr>
              <w:jc w:val="both"/>
            </w:pPr>
            <w:r>
              <w:t>Zkouška: ústní</w:t>
            </w:r>
            <w:r w:rsidR="00E07675">
              <w:t>.</w:t>
            </w:r>
          </w:p>
        </w:tc>
      </w:tr>
      <w:tr w:rsidR="0032218F" w14:paraId="57583C37" w14:textId="77777777" w:rsidTr="006365D6">
        <w:trPr>
          <w:trHeight w:val="556"/>
        </w:trPr>
        <w:tc>
          <w:tcPr>
            <w:tcW w:w="9855" w:type="dxa"/>
            <w:gridSpan w:val="8"/>
            <w:tcBorders>
              <w:top w:val="nil"/>
            </w:tcBorders>
          </w:tcPr>
          <w:p w14:paraId="39784E15" w14:textId="77777777" w:rsidR="0032218F" w:rsidRDefault="0032218F" w:rsidP="006365D6">
            <w:pPr>
              <w:jc w:val="both"/>
            </w:pPr>
          </w:p>
        </w:tc>
      </w:tr>
      <w:tr w:rsidR="0032218F" w14:paraId="481F129D" w14:textId="77777777" w:rsidTr="006365D6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F0AF9D9" w14:textId="77777777" w:rsidR="0032218F" w:rsidRDefault="0032218F" w:rsidP="006365D6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131FDAF1" w14:textId="77777777" w:rsidR="0032218F" w:rsidRDefault="0032218F" w:rsidP="006365D6">
            <w:pPr>
              <w:jc w:val="both"/>
            </w:pPr>
            <w:r>
              <w:t>doc. Mgr. Tomáš Zeman, Ph.D. et Ph.D.</w:t>
            </w:r>
          </w:p>
        </w:tc>
      </w:tr>
      <w:tr w:rsidR="0032218F" w14:paraId="7F69ACE9" w14:textId="77777777" w:rsidTr="006365D6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B19DA50" w14:textId="77777777" w:rsidR="0032218F" w:rsidRDefault="0032218F" w:rsidP="006365D6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9D921A0" w14:textId="77777777" w:rsidR="0032218F" w:rsidRDefault="0032218F" w:rsidP="006365D6">
            <w:pPr>
              <w:jc w:val="both"/>
            </w:pPr>
            <w:r>
              <w:t>Garant stanovuje obsah a dohlíží na jednotné vedení přednášek a seminářů.</w:t>
            </w:r>
          </w:p>
          <w:p w14:paraId="79EBECFC" w14:textId="77777777" w:rsidR="0032218F" w:rsidRDefault="0032218F" w:rsidP="006365D6">
            <w:pPr>
              <w:jc w:val="both"/>
            </w:pPr>
            <w:r>
              <w:t>Garant přímo vyučuje 54 % přednášek.</w:t>
            </w:r>
          </w:p>
          <w:p w14:paraId="6AEF7508" w14:textId="77777777" w:rsidR="0032218F" w:rsidRDefault="0032218F" w:rsidP="006365D6">
            <w:pPr>
              <w:jc w:val="both"/>
            </w:pPr>
          </w:p>
        </w:tc>
      </w:tr>
      <w:tr w:rsidR="0032218F" w14:paraId="5D1E1338" w14:textId="77777777" w:rsidTr="006365D6">
        <w:tc>
          <w:tcPr>
            <w:tcW w:w="3086" w:type="dxa"/>
            <w:shd w:val="clear" w:color="auto" w:fill="F7CAAC"/>
          </w:tcPr>
          <w:p w14:paraId="141B7456" w14:textId="77777777" w:rsidR="0032218F" w:rsidRDefault="0032218F" w:rsidP="006365D6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C4ACD4C" w14:textId="77777777" w:rsidR="0032218F" w:rsidRDefault="0032218F" w:rsidP="006365D6">
            <w:pPr>
              <w:jc w:val="both"/>
            </w:pPr>
            <w:r>
              <w:t>doc. Mgr. Tomáš Zeman, Ph.D. et Ph.D. – přednášky (54 %)</w:t>
            </w:r>
          </w:p>
          <w:p w14:paraId="5CB2D671" w14:textId="77777777" w:rsidR="0032218F" w:rsidRDefault="0032218F" w:rsidP="006365D6">
            <w:pPr>
              <w:jc w:val="both"/>
            </w:pPr>
            <w:r>
              <w:t>Ing. Romana Heinzová, Ph.D. – přednášky (23 %), semináře (46 %)</w:t>
            </w:r>
          </w:p>
          <w:p w14:paraId="53D99460" w14:textId="19947CAF" w:rsidR="0032218F" w:rsidRDefault="0032218F" w:rsidP="00174A7A">
            <w:pPr>
              <w:jc w:val="both"/>
            </w:pPr>
            <w:r>
              <w:t>Ing. Petr Veselík, Ph.D.</w:t>
            </w:r>
            <w:r w:rsidR="00174A7A">
              <w:t xml:space="preserve"> </w:t>
            </w:r>
            <w:r>
              <w:t>–</w:t>
            </w:r>
            <w:r w:rsidR="0022275B">
              <w:t xml:space="preserve"> </w:t>
            </w:r>
            <w:r>
              <w:t>přednášky (23 %), semináře (54 %)</w:t>
            </w:r>
          </w:p>
        </w:tc>
      </w:tr>
      <w:tr w:rsidR="0032218F" w14:paraId="1A63628E" w14:textId="77777777" w:rsidTr="006365D6">
        <w:trPr>
          <w:trHeight w:val="556"/>
        </w:trPr>
        <w:tc>
          <w:tcPr>
            <w:tcW w:w="9855" w:type="dxa"/>
            <w:gridSpan w:val="8"/>
            <w:tcBorders>
              <w:top w:val="nil"/>
            </w:tcBorders>
          </w:tcPr>
          <w:p w14:paraId="65D43E35" w14:textId="77777777" w:rsidR="0032218F" w:rsidRDefault="0032218F" w:rsidP="006365D6">
            <w:pPr>
              <w:jc w:val="both"/>
            </w:pPr>
          </w:p>
        </w:tc>
      </w:tr>
      <w:tr w:rsidR="0032218F" w14:paraId="68B59076" w14:textId="77777777" w:rsidTr="006365D6">
        <w:tc>
          <w:tcPr>
            <w:tcW w:w="3086" w:type="dxa"/>
            <w:tcBorders>
              <w:bottom w:val="nil"/>
            </w:tcBorders>
            <w:shd w:val="clear" w:color="auto" w:fill="F7CAAC"/>
          </w:tcPr>
          <w:p w14:paraId="71C89941" w14:textId="77777777" w:rsidR="0032218F" w:rsidRDefault="0032218F" w:rsidP="006365D6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7AC513E" w14:textId="77777777" w:rsidR="0032218F" w:rsidRDefault="0032218F" w:rsidP="006365D6">
            <w:pPr>
              <w:jc w:val="both"/>
            </w:pPr>
          </w:p>
        </w:tc>
      </w:tr>
      <w:tr w:rsidR="0032218F" w14:paraId="1F68AFD3" w14:textId="77777777" w:rsidTr="008A443B">
        <w:trPr>
          <w:trHeight w:val="4910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32CB6135" w14:textId="77777777" w:rsidR="0032218F" w:rsidRDefault="0032218F" w:rsidP="006365D6">
            <w:pPr>
              <w:jc w:val="both"/>
            </w:pPr>
            <w:r>
              <w:t xml:space="preserve">Předmět prohlubuje znalosti, dovednosti a způsobilosti studentů v oblasti obecných zásad a postupů procesu řízení rizik. </w:t>
            </w:r>
            <w:r w:rsidRPr="005779AF">
              <w:t>Navazuje přitom na předmět Procesy hodnocení a ovládání rizika vyučovaný v rámci bakalářsk</w:t>
            </w:r>
            <w:r>
              <w:t>ých</w:t>
            </w:r>
            <w:r w:rsidRPr="005779AF">
              <w:t xml:space="preserve"> studijní</w:t>
            </w:r>
            <w:r>
              <w:t>ch</w:t>
            </w:r>
            <w:r w:rsidRPr="005779AF">
              <w:t xml:space="preserve"> program</w:t>
            </w:r>
            <w:r>
              <w:t>ů</w:t>
            </w:r>
            <w:r w:rsidRPr="005779AF">
              <w:t xml:space="preserve"> Management rizik</w:t>
            </w:r>
            <w:r>
              <w:t>, Ochrana obyvatelstva, Aplikovaná logistika a Environmentální bezpečnost akreditovaných Fakultou logistiky a krizového řízení Univerzity Tomáš Bati ve Zlíně. Studenti získají rovněž komplexní informace o postupech hodnocení ekonomických, finančních, environmentálních a zdravotních rizik, rizik živelních pohrom, průmyslových havárií a území aktuálně uplatňovaných v České republice i v zahraničí.</w:t>
            </w:r>
          </w:p>
          <w:p w14:paraId="3F5CF7FC" w14:textId="77777777" w:rsidR="0032218F" w:rsidRDefault="0032218F" w:rsidP="006365D6">
            <w:pPr>
              <w:jc w:val="both"/>
            </w:pPr>
          </w:p>
          <w:p w14:paraId="6CA24E31" w14:textId="77777777" w:rsidR="0032218F" w:rsidRDefault="0032218F" w:rsidP="006365D6">
            <w:pPr>
              <w:jc w:val="both"/>
            </w:pPr>
            <w:r>
              <w:t>Vyučovaná témata:</w:t>
            </w:r>
          </w:p>
          <w:p w14:paraId="299EB13A" w14:textId="0E1987BA" w:rsidR="0032218F" w:rsidRDefault="0032218F" w:rsidP="00FB1440">
            <w:pPr>
              <w:pStyle w:val="Odstavecseseznamem"/>
              <w:numPr>
                <w:ilvl w:val="0"/>
                <w:numId w:val="46"/>
              </w:numPr>
              <w:jc w:val="both"/>
            </w:pPr>
            <w:r>
              <w:t>Úvod do studia předmětu, terminologie managementu rizik, klasifikace rizik, obecný postup řízení rizik</w:t>
            </w:r>
            <w:r w:rsidR="00174A7A">
              <w:t>.</w:t>
            </w:r>
          </w:p>
          <w:p w14:paraId="4801C8A0" w14:textId="4386142D" w:rsidR="0032218F" w:rsidRDefault="0032218F" w:rsidP="00FB1440">
            <w:pPr>
              <w:pStyle w:val="Odstavecseseznamem"/>
              <w:numPr>
                <w:ilvl w:val="0"/>
                <w:numId w:val="46"/>
              </w:numPr>
              <w:jc w:val="both"/>
            </w:pPr>
            <w:r>
              <w:t>Postupy analýzy rizik</w:t>
            </w:r>
            <w:r w:rsidR="00174A7A">
              <w:t>.</w:t>
            </w:r>
          </w:p>
          <w:p w14:paraId="077A71B4" w14:textId="102CDE0D" w:rsidR="0032218F" w:rsidRDefault="0032218F" w:rsidP="00FB1440">
            <w:pPr>
              <w:pStyle w:val="Odstavecseseznamem"/>
              <w:numPr>
                <w:ilvl w:val="0"/>
                <w:numId w:val="46"/>
              </w:numPr>
              <w:jc w:val="both"/>
            </w:pPr>
            <w:r>
              <w:t>Postupy stanovení přijatelnosti rizika</w:t>
            </w:r>
            <w:r w:rsidR="00174A7A">
              <w:t>.</w:t>
            </w:r>
          </w:p>
          <w:p w14:paraId="7F68B61E" w14:textId="4B94F1A9" w:rsidR="0032218F" w:rsidRDefault="0032218F" w:rsidP="00FB1440">
            <w:pPr>
              <w:pStyle w:val="Odstavecseseznamem"/>
              <w:numPr>
                <w:ilvl w:val="0"/>
                <w:numId w:val="46"/>
              </w:numPr>
              <w:jc w:val="both"/>
            </w:pPr>
            <w:r>
              <w:t>Postupy zvládání a monitorování rizika</w:t>
            </w:r>
            <w:r w:rsidR="00174A7A">
              <w:t>.</w:t>
            </w:r>
          </w:p>
          <w:p w14:paraId="6F1F91C9" w14:textId="226240E3" w:rsidR="0032218F" w:rsidRDefault="0032218F" w:rsidP="00FB1440">
            <w:pPr>
              <w:pStyle w:val="Odstavecseseznamem"/>
              <w:numPr>
                <w:ilvl w:val="0"/>
                <w:numId w:val="46"/>
              </w:numPr>
              <w:jc w:val="both"/>
            </w:pPr>
            <w:r>
              <w:t>Rozhodování za nejistoty a neurčitosti</w:t>
            </w:r>
            <w:r w:rsidR="00174A7A">
              <w:t>.</w:t>
            </w:r>
          </w:p>
          <w:p w14:paraId="2928B3A6" w14:textId="2C409B08" w:rsidR="0032218F" w:rsidRPr="00986191" w:rsidRDefault="0032218F" w:rsidP="00FB1440">
            <w:pPr>
              <w:pStyle w:val="Odstavecseseznamem"/>
              <w:numPr>
                <w:ilvl w:val="0"/>
                <w:numId w:val="46"/>
              </w:numPr>
              <w:jc w:val="both"/>
            </w:pPr>
            <w:r>
              <w:t xml:space="preserve">Hodnocení </w:t>
            </w:r>
            <w:r w:rsidRPr="00986191">
              <w:t>ekonomických a finančních rizik</w:t>
            </w:r>
            <w:r w:rsidR="00174A7A">
              <w:t>.</w:t>
            </w:r>
          </w:p>
          <w:p w14:paraId="1980A2E0" w14:textId="7EDCB334" w:rsidR="0032218F" w:rsidRPr="00986191" w:rsidRDefault="0032218F" w:rsidP="00FB1440">
            <w:pPr>
              <w:pStyle w:val="Odstavecseseznamem"/>
              <w:numPr>
                <w:ilvl w:val="0"/>
                <w:numId w:val="46"/>
              </w:numPr>
              <w:jc w:val="both"/>
            </w:pPr>
            <w:r w:rsidRPr="00986191">
              <w:t>Hodnocení rizik živelních pohrom</w:t>
            </w:r>
            <w:r w:rsidR="00174A7A">
              <w:t>.</w:t>
            </w:r>
          </w:p>
          <w:p w14:paraId="76F52E5C" w14:textId="4EFDD2E4" w:rsidR="0032218F" w:rsidRPr="00986191" w:rsidRDefault="0032218F" w:rsidP="00FB1440">
            <w:pPr>
              <w:pStyle w:val="Odstavecseseznamem"/>
              <w:numPr>
                <w:ilvl w:val="0"/>
                <w:numId w:val="46"/>
              </w:numPr>
              <w:jc w:val="both"/>
            </w:pPr>
            <w:r w:rsidRPr="00986191">
              <w:t>Hodnocení rizik průmyslových havárií</w:t>
            </w:r>
            <w:r w:rsidR="00174A7A">
              <w:t>.</w:t>
            </w:r>
          </w:p>
          <w:p w14:paraId="37006819" w14:textId="3742C1CA" w:rsidR="0032218F" w:rsidRPr="00986191" w:rsidRDefault="0032218F" w:rsidP="00FB1440">
            <w:pPr>
              <w:pStyle w:val="Odstavecseseznamem"/>
              <w:numPr>
                <w:ilvl w:val="0"/>
                <w:numId w:val="46"/>
              </w:numPr>
              <w:jc w:val="both"/>
            </w:pPr>
            <w:r w:rsidRPr="00986191">
              <w:t>Hodnocení rizik prvků kritické infrastruktury</w:t>
            </w:r>
            <w:r w:rsidR="00174A7A">
              <w:t>.</w:t>
            </w:r>
          </w:p>
          <w:p w14:paraId="25A6577B" w14:textId="730CFB41" w:rsidR="0032218F" w:rsidRDefault="0032218F" w:rsidP="00FB1440">
            <w:pPr>
              <w:pStyle w:val="Odstavecseseznamem"/>
              <w:numPr>
                <w:ilvl w:val="0"/>
                <w:numId w:val="46"/>
              </w:numPr>
              <w:jc w:val="both"/>
            </w:pPr>
            <w:r>
              <w:t>Hodnocení environmentálních rizik</w:t>
            </w:r>
            <w:r w:rsidR="00174A7A">
              <w:t>.</w:t>
            </w:r>
          </w:p>
          <w:p w14:paraId="7976DFB3" w14:textId="23EB54A6" w:rsidR="0032218F" w:rsidRDefault="0032218F" w:rsidP="00FB1440">
            <w:pPr>
              <w:pStyle w:val="Odstavecseseznamem"/>
              <w:numPr>
                <w:ilvl w:val="0"/>
                <w:numId w:val="46"/>
              </w:numPr>
              <w:jc w:val="both"/>
            </w:pPr>
            <w:r>
              <w:t>Hodnocení zdravotních rizik</w:t>
            </w:r>
            <w:r w:rsidR="00174A7A">
              <w:t>.</w:t>
            </w:r>
          </w:p>
          <w:p w14:paraId="6070C3F2" w14:textId="034BC0A4" w:rsidR="0032218F" w:rsidRDefault="0032218F" w:rsidP="00FB1440">
            <w:pPr>
              <w:pStyle w:val="Odstavecseseznamem"/>
              <w:numPr>
                <w:ilvl w:val="0"/>
                <w:numId w:val="46"/>
              </w:numPr>
              <w:jc w:val="both"/>
            </w:pPr>
            <w:r>
              <w:t>Hodnocení rizik v</w:t>
            </w:r>
            <w:r w:rsidR="00174A7A">
              <w:t> </w:t>
            </w:r>
            <w:r>
              <w:t>dopravě</w:t>
            </w:r>
            <w:r w:rsidR="00174A7A">
              <w:t>.</w:t>
            </w:r>
          </w:p>
          <w:p w14:paraId="611A06BC" w14:textId="784B49D0" w:rsidR="0032218F" w:rsidRDefault="0032218F" w:rsidP="00FB1440">
            <w:pPr>
              <w:pStyle w:val="Odstavecseseznamem"/>
              <w:numPr>
                <w:ilvl w:val="0"/>
                <w:numId w:val="46"/>
              </w:numPr>
              <w:jc w:val="both"/>
            </w:pPr>
            <w:r>
              <w:t>Integrované hodnocení zranitelnosti a rizik území.</w:t>
            </w:r>
          </w:p>
          <w:p w14:paraId="6183FC08" w14:textId="77777777" w:rsidR="0032218F" w:rsidRDefault="0032218F" w:rsidP="006365D6">
            <w:pPr>
              <w:jc w:val="both"/>
            </w:pPr>
          </w:p>
        </w:tc>
      </w:tr>
      <w:tr w:rsidR="0032218F" w14:paraId="7BCAEDC8" w14:textId="77777777" w:rsidTr="006365D6">
        <w:trPr>
          <w:trHeight w:val="265"/>
        </w:trPr>
        <w:tc>
          <w:tcPr>
            <w:tcW w:w="3653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7CAAC"/>
          </w:tcPr>
          <w:p w14:paraId="0E2E013B" w14:textId="77777777" w:rsidR="0032218F" w:rsidRDefault="0032218F" w:rsidP="006365D6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single" w:sz="12" w:space="0" w:color="auto"/>
              <w:bottom w:val="single" w:sz="4" w:space="0" w:color="auto"/>
            </w:tcBorders>
          </w:tcPr>
          <w:p w14:paraId="15F1E42A" w14:textId="77777777" w:rsidR="0032218F" w:rsidRDefault="0032218F" w:rsidP="006365D6">
            <w:pPr>
              <w:jc w:val="both"/>
            </w:pPr>
          </w:p>
        </w:tc>
      </w:tr>
      <w:tr w:rsidR="0032218F" w14:paraId="4711775B" w14:textId="77777777" w:rsidTr="006365D6">
        <w:trPr>
          <w:trHeight w:val="1497"/>
        </w:trPr>
        <w:tc>
          <w:tcPr>
            <w:tcW w:w="9855" w:type="dxa"/>
            <w:gridSpan w:val="8"/>
            <w:tcBorders>
              <w:top w:val="single" w:sz="4" w:space="0" w:color="auto"/>
              <w:bottom w:val="single" w:sz="2" w:space="0" w:color="auto"/>
            </w:tcBorders>
          </w:tcPr>
          <w:p w14:paraId="2D382117" w14:textId="77777777" w:rsidR="0032218F" w:rsidRPr="001D33DA" w:rsidRDefault="0032218F" w:rsidP="006365D6">
            <w:pPr>
              <w:jc w:val="both"/>
              <w:rPr>
                <w:b/>
                <w:bCs/>
              </w:rPr>
            </w:pPr>
            <w:r w:rsidRPr="001D33DA">
              <w:rPr>
                <w:b/>
                <w:bCs/>
              </w:rPr>
              <w:t>Povinná literatura:</w:t>
            </w:r>
          </w:p>
          <w:p w14:paraId="193FBE95" w14:textId="77777777" w:rsidR="00B82C45" w:rsidRPr="002C1F7D" w:rsidRDefault="00B82C45" w:rsidP="00B82C45">
            <w:pPr>
              <w:jc w:val="both"/>
              <w:rPr>
                <w:i/>
                <w:iCs/>
                <w:lang w:val="en-GB"/>
              </w:rPr>
            </w:pPr>
            <w:r>
              <w:t xml:space="preserve">POPOV, Georgi, Bruce K. LYON a Bruce HOLLCROFT. </w:t>
            </w:r>
            <w:r w:rsidRPr="002C1F7D">
              <w:rPr>
                <w:i/>
                <w:iCs/>
                <w:lang w:val="en-GB"/>
              </w:rPr>
              <w:t>Risk Assessment: A Practical Guide to Assessing</w:t>
            </w:r>
          </w:p>
          <w:p w14:paraId="3D7F15FF" w14:textId="77777777" w:rsidR="00B82C45" w:rsidRDefault="00B82C45" w:rsidP="00B82C45">
            <w:pPr>
              <w:jc w:val="both"/>
            </w:pPr>
            <w:r w:rsidRPr="002C1F7D">
              <w:rPr>
                <w:i/>
                <w:iCs/>
                <w:lang w:val="en-GB"/>
              </w:rPr>
              <w:t>Operational Risks.</w:t>
            </w:r>
            <w:r>
              <w:t xml:space="preserve"> 2. vyd. Hoboken: </w:t>
            </w:r>
            <w:r w:rsidRPr="00AD5CAB">
              <w:rPr>
                <w:lang w:val="en-GB"/>
              </w:rPr>
              <w:t>John Wiley &amp; Sons</w:t>
            </w:r>
            <w:r>
              <w:t>, 2022. ISBN 978-1-119-75592-0.</w:t>
            </w:r>
          </w:p>
          <w:p w14:paraId="4F7BB67F" w14:textId="77777777" w:rsidR="00B82C45" w:rsidRDefault="00B82C45" w:rsidP="00B82C45">
            <w:pPr>
              <w:jc w:val="both"/>
            </w:pPr>
            <w:r w:rsidRPr="00AD5CAB">
              <w:t xml:space="preserve">RAUSAND, Marvin a Stein HAUGEN. </w:t>
            </w:r>
            <w:r w:rsidRPr="00203F55">
              <w:rPr>
                <w:i/>
                <w:iCs/>
                <w:lang w:val="en-GB"/>
              </w:rPr>
              <w:t>Risk assessment: theory, methods, and applications</w:t>
            </w:r>
            <w:r w:rsidRPr="00AD5CAB">
              <w:rPr>
                <w:lang w:val="en-GB"/>
              </w:rPr>
              <w:t xml:space="preserve">. </w:t>
            </w:r>
            <w:r w:rsidRPr="00687D8A">
              <w:t>2. vyd.</w:t>
            </w:r>
            <w:r w:rsidRPr="00AD5CAB">
              <w:rPr>
                <w:lang w:val="en-GB"/>
              </w:rPr>
              <w:t xml:space="preserve"> Hoboken: John Wiley &amp; Sons, </w:t>
            </w:r>
            <w:r w:rsidRPr="00AD5CAB">
              <w:t>2020. ISBN 1119377226</w:t>
            </w:r>
            <w:r>
              <w:t>.</w:t>
            </w:r>
          </w:p>
          <w:p w14:paraId="5814FE54" w14:textId="77777777" w:rsidR="00B82C45" w:rsidRDefault="00B82C45" w:rsidP="00B82C45">
            <w:pPr>
              <w:jc w:val="both"/>
            </w:pPr>
            <w:r w:rsidRPr="00480705">
              <w:t xml:space="preserve">SIMON, Ted W. </w:t>
            </w:r>
            <w:r w:rsidRPr="00480705">
              <w:rPr>
                <w:i/>
                <w:iCs/>
                <w:lang w:val="en-GB"/>
              </w:rPr>
              <w:t>Environmental Risk Assessment: a Toxicological Approach</w:t>
            </w:r>
            <w:r w:rsidRPr="00480705">
              <w:t>. Boca Raton: CRC Press, 2020.</w:t>
            </w:r>
            <w:r>
              <w:t xml:space="preserve"> ISBN </w:t>
            </w:r>
            <w:r w:rsidRPr="000358FF">
              <w:t>978-1-13-803383-2</w:t>
            </w:r>
            <w:r>
              <w:t>.</w:t>
            </w:r>
          </w:p>
          <w:p w14:paraId="386DAE57" w14:textId="77777777" w:rsidR="00B82C45" w:rsidRDefault="00B82C45" w:rsidP="00B82C45">
            <w:pPr>
              <w:jc w:val="both"/>
            </w:pPr>
            <w:r w:rsidRPr="00A644C7">
              <w:rPr>
                <w:i/>
                <w:iCs/>
              </w:rPr>
              <w:t>ČSN ISO 31000 (010351) A Management rizik - Směrnice</w:t>
            </w:r>
            <w:r w:rsidRPr="00A644C7">
              <w:t>. Praha: Úřad pro technickou normalizaci, metrologii a státní zkušebnictví, 2018</w:t>
            </w:r>
            <w:r>
              <w:t>.</w:t>
            </w:r>
          </w:p>
          <w:p w14:paraId="62C60091" w14:textId="77777777" w:rsidR="00B82C45" w:rsidRDefault="00B82C45" w:rsidP="00B82C45">
            <w:pPr>
              <w:jc w:val="both"/>
            </w:pPr>
            <w:r w:rsidRPr="00863491">
              <w:rPr>
                <w:i/>
                <w:iCs/>
              </w:rPr>
              <w:lastRenderedPageBreak/>
              <w:t>ČSN EN IEC 31010 ed. 2 (010352) A Management rizik - Techniky posuzování rizik</w:t>
            </w:r>
            <w:r w:rsidRPr="00A644C7">
              <w:t>. Praha: Úřad pro technickou normalizaci, metrologii a státní zkušebnictví, 2020</w:t>
            </w:r>
            <w:r>
              <w:t>.</w:t>
            </w:r>
          </w:p>
          <w:p w14:paraId="7E2BC67A" w14:textId="77777777" w:rsidR="0032218F" w:rsidRDefault="0032218F" w:rsidP="006365D6">
            <w:pPr>
              <w:jc w:val="both"/>
            </w:pPr>
          </w:p>
          <w:p w14:paraId="4EA728C8" w14:textId="77777777" w:rsidR="0032218F" w:rsidRPr="001D33DA" w:rsidRDefault="0032218F" w:rsidP="006365D6">
            <w:pPr>
              <w:jc w:val="both"/>
              <w:rPr>
                <w:b/>
                <w:bCs/>
              </w:rPr>
            </w:pPr>
            <w:r w:rsidRPr="001D33DA">
              <w:rPr>
                <w:b/>
                <w:bCs/>
              </w:rPr>
              <w:t>Doporučená literatura:</w:t>
            </w:r>
          </w:p>
          <w:p w14:paraId="19E18CD8" w14:textId="77777777" w:rsidR="00B82C45" w:rsidRDefault="00B82C45" w:rsidP="00B82C45">
            <w:pPr>
              <w:jc w:val="both"/>
            </w:pPr>
            <w:r w:rsidRPr="00A644C7">
              <w:t xml:space="preserve">JAROŠ, Lubomír, Antonín KRÖMER, Lenka BRUMAROVÁ a Jiří POKORNÝ. </w:t>
            </w:r>
            <w:r w:rsidRPr="00A644C7">
              <w:rPr>
                <w:i/>
                <w:iCs/>
              </w:rPr>
              <w:t>Posuzování rizik v území</w:t>
            </w:r>
            <w:r w:rsidRPr="00A644C7">
              <w:t>. V Ostravě: Sdružení požárního a bezpečnostního inženýrství, 2017. ISBN 978-80-7385-189-7</w:t>
            </w:r>
            <w:r>
              <w:t>.</w:t>
            </w:r>
          </w:p>
          <w:p w14:paraId="7CE4EEFD" w14:textId="77777777" w:rsidR="00B82C45" w:rsidRDefault="00B82C45" w:rsidP="00B82C45">
            <w:pPr>
              <w:jc w:val="both"/>
            </w:pPr>
            <w:r>
              <w:t xml:space="preserve">PINE, John C. </w:t>
            </w:r>
            <w:r w:rsidRPr="003D36EE">
              <w:rPr>
                <w:i/>
                <w:iCs/>
                <w:lang w:val="en-GB"/>
              </w:rPr>
              <w:t>Hazard Analysis: Reducing the Impact of Disasters</w:t>
            </w:r>
            <w:r>
              <w:t xml:space="preserve"> 2. vyd. Boca Raton London New York: CRC Press, 2014. ISBN 978-1-4822-2892-2.</w:t>
            </w:r>
          </w:p>
          <w:p w14:paraId="75B16CC6" w14:textId="77777777" w:rsidR="00B82C45" w:rsidRDefault="00B82C45" w:rsidP="00B82C45">
            <w:pPr>
              <w:jc w:val="both"/>
            </w:pPr>
            <w:r>
              <w:t xml:space="preserve">SMITH, Keith. </w:t>
            </w:r>
            <w:r w:rsidRPr="003D36EE">
              <w:rPr>
                <w:i/>
                <w:iCs/>
                <w:lang w:val="en-GB"/>
              </w:rPr>
              <w:t>Environmental Hazards: Assessing Risk and Reducing Disaster</w:t>
            </w:r>
            <w:r>
              <w:t>. London New York: Routledge , 2013. ISBN 978-0-415-68105-9.</w:t>
            </w:r>
          </w:p>
          <w:p w14:paraId="32A6D45A" w14:textId="77777777" w:rsidR="00B82C45" w:rsidRDefault="00B82C45" w:rsidP="00B82C45">
            <w:pPr>
              <w:jc w:val="both"/>
            </w:pPr>
            <w:r>
              <w:t xml:space="preserve">WOLKE, Thomas. </w:t>
            </w:r>
            <w:r w:rsidRPr="00395CD8">
              <w:rPr>
                <w:i/>
                <w:iCs/>
              </w:rPr>
              <w:t>Risk Management</w:t>
            </w:r>
            <w:r>
              <w:t>. Berlin: Walter de Gruyter, 2017. ISBN 978-3-11-044052-2.</w:t>
            </w:r>
          </w:p>
          <w:p w14:paraId="452D543E" w14:textId="77777777" w:rsidR="00B82C45" w:rsidRDefault="00B82C45" w:rsidP="00B82C45">
            <w:pPr>
              <w:jc w:val="both"/>
            </w:pPr>
            <w:r w:rsidRPr="00D73313">
              <w:rPr>
                <w:lang w:val="en-GB"/>
              </w:rPr>
              <w:t xml:space="preserve">KOCHENDERFER, Mykel J. et al. </w:t>
            </w:r>
            <w:r w:rsidRPr="00D73313">
              <w:rPr>
                <w:i/>
                <w:iCs/>
                <w:lang w:val="en-GB"/>
              </w:rPr>
              <w:t>Decision Making Under Uncertainty Theory and Application</w:t>
            </w:r>
            <w:r w:rsidRPr="00D73313">
              <w:t>. Cambridge: MIT Press, 2015. ISBN 9780262029254</w:t>
            </w:r>
            <w:r>
              <w:t>.</w:t>
            </w:r>
          </w:p>
          <w:p w14:paraId="7705964D" w14:textId="77777777" w:rsidR="00B82C45" w:rsidRDefault="00B82C45" w:rsidP="00B82C45">
            <w:pPr>
              <w:jc w:val="both"/>
            </w:pPr>
            <w:r w:rsidRPr="00647E94">
              <w:rPr>
                <w:lang w:val="en-US"/>
              </w:rPr>
              <w:t xml:space="preserve">HAIMES, Yacov Y. </w:t>
            </w:r>
            <w:r w:rsidRPr="00647E94">
              <w:rPr>
                <w:i/>
                <w:iCs/>
                <w:lang w:val="en-US"/>
              </w:rPr>
              <w:t>Risk modeling, assessment, and management</w:t>
            </w:r>
            <w:r w:rsidRPr="00647E94">
              <w:t>. 4. vyd. Hoboken: Wiley, 2016. ISBN 978-1-119-01798-1</w:t>
            </w:r>
            <w:r>
              <w:t>.</w:t>
            </w:r>
          </w:p>
          <w:p w14:paraId="2C6408A0" w14:textId="77777777" w:rsidR="00B82C45" w:rsidRDefault="00B82C45" w:rsidP="00B82C45">
            <w:pPr>
              <w:jc w:val="both"/>
            </w:pPr>
            <w:r w:rsidRPr="00282FFF">
              <w:t xml:space="preserve">HOPKIN, Paul. </w:t>
            </w:r>
            <w:r w:rsidRPr="00282FFF">
              <w:rPr>
                <w:i/>
                <w:iCs/>
                <w:lang w:val="en-GB"/>
              </w:rPr>
              <w:t>Fundamentals of risk management: understanding, evaluating and implementing effective risk management.</w:t>
            </w:r>
            <w:r w:rsidRPr="00282FFF">
              <w:rPr>
                <w:lang w:val="en-GB"/>
              </w:rPr>
              <w:t xml:space="preserve"> London: Kogan Page</w:t>
            </w:r>
            <w:r w:rsidRPr="00282FFF">
              <w:t>, 2018. ISBN 9780749483074</w:t>
            </w:r>
            <w:r>
              <w:t>.</w:t>
            </w:r>
          </w:p>
          <w:p w14:paraId="14ABB752" w14:textId="77777777" w:rsidR="00B82C45" w:rsidRDefault="00B82C45" w:rsidP="00B82C45">
            <w:pPr>
              <w:jc w:val="both"/>
            </w:pPr>
            <w:r w:rsidRPr="005C269F">
              <w:t xml:space="preserve">RANKE, Ulrich. </w:t>
            </w:r>
            <w:r w:rsidRPr="00A91506">
              <w:rPr>
                <w:i/>
                <w:iCs/>
                <w:lang w:val="en-GB"/>
              </w:rPr>
              <w:t>Natural disaster risk management: geosciences and social responsibility</w:t>
            </w:r>
            <w:r w:rsidRPr="00A91506">
              <w:rPr>
                <w:lang w:val="en-GB"/>
              </w:rPr>
              <w:t>. Cham: Springer</w:t>
            </w:r>
            <w:r w:rsidRPr="005C269F">
              <w:t>, 2015. ISBN 978-3-319-35186-5</w:t>
            </w:r>
            <w:r>
              <w:t>.</w:t>
            </w:r>
          </w:p>
          <w:p w14:paraId="1AA48C6C" w14:textId="77777777" w:rsidR="00B82C45" w:rsidRDefault="00B82C45" w:rsidP="00B82C45">
            <w:pPr>
              <w:jc w:val="both"/>
            </w:pPr>
            <w:r w:rsidRPr="002E7ADC">
              <w:t xml:space="preserve">SMEJKAL, Vladimír a Karel RAIS. </w:t>
            </w:r>
            <w:r w:rsidRPr="002E7ADC">
              <w:rPr>
                <w:i/>
                <w:iCs/>
              </w:rPr>
              <w:t>Řízení rizik ve firmách a jiných organizacích</w:t>
            </w:r>
            <w:r w:rsidRPr="002E7ADC">
              <w:t>. 4.</w:t>
            </w:r>
            <w:r>
              <w:t xml:space="preserve"> </w:t>
            </w:r>
            <w:r w:rsidRPr="002E7ADC">
              <w:t>vyd. Praha: Grada, 2013. ISBN 978-80-247-4644-9</w:t>
            </w:r>
            <w:r>
              <w:t>.</w:t>
            </w:r>
          </w:p>
          <w:p w14:paraId="16639BA4" w14:textId="77777777" w:rsidR="0032218F" w:rsidRDefault="0032218F" w:rsidP="006365D6">
            <w:pPr>
              <w:jc w:val="both"/>
            </w:pPr>
          </w:p>
          <w:p w14:paraId="0656B2AE" w14:textId="77777777" w:rsidR="0032218F" w:rsidRDefault="0032218F" w:rsidP="006365D6">
            <w:pPr>
              <w:jc w:val="both"/>
            </w:pPr>
          </w:p>
        </w:tc>
      </w:tr>
      <w:tr w:rsidR="0032218F" w14:paraId="5C82C754" w14:textId="77777777" w:rsidTr="006365D6">
        <w:tc>
          <w:tcPr>
            <w:tcW w:w="985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041CB61A" w14:textId="77777777" w:rsidR="0032218F" w:rsidRDefault="0032218F" w:rsidP="006365D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32218F" w14:paraId="5DBCD72E" w14:textId="77777777" w:rsidTr="006365D6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2025D116" w14:textId="77777777" w:rsidR="0032218F" w:rsidRDefault="0032218F" w:rsidP="006365D6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65D2FE39" w14:textId="4DFA9DDD" w:rsidR="0032218F" w:rsidRDefault="0032218F" w:rsidP="006365D6">
            <w:pPr>
              <w:jc w:val="both"/>
            </w:pPr>
            <w:r>
              <w:t>18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6A6FCA9D" w14:textId="77777777" w:rsidR="0032218F" w:rsidRDefault="0032218F" w:rsidP="006365D6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2218F" w14:paraId="4C93071E" w14:textId="77777777" w:rsidTr="006365D6">
        <w:tc>
          <w:tcPr>
            <w:tcW w:w="9855" w:type="dxa"/>
            <w:gridSpan w:val="8"/>
            <w:shd w:val="clear" w:color="auto" w:fill="F7CAAC"/>
          </w:tcPr>
          <w:p w14:paraId="3097DA00" w14:textId="77777777" w:rsidR="0032218F" w:rsidRDefault="0032218F" w:rsidP="006365D6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2218F" w14:paraId="6A1B8492" w14:textId="77777777" w:rsidTr="006365D6">
        <w:trPr>
          <w:trHeight w:val="1373"/>
        </w:trPr>
        <w:tc>
          <w:tcPr>
            <w:tcW w:w="9855" w:type="dxa"/>
            <w:gridSpan w:val="8"/>
          </w:tcPr>
          <w:p w14:paraId="3F84F0ED" w14:textId="77777777" w:rsidR="0032218F" w:rsidRDefault="0032218F" w:rsidP="006365D6">
            <w:pPr>
              <w:jc w:val="both"/>
            </w:pPr>
            <w:r>
              <w:t>Studenti se účastní výuky ve stanoveném počtu hodin, kde je jim redukovanou formou prezentována látka výše uvedeného rozsahu a jsou jim určeny části učiva k samostatnému nastudování. Hodnocení individuálních úkolů studentů a korekce informací získaných samostudiem probíhá na skupinových a individuálních konzultacích, prostřednictvím elektronické pošty, portálu UTB nebo v systému MOODLE. V </w:t>
            </w:r>
            <w:r w:rsidRPr="00F655FD">
              <w:t xml:space="preserve">souladu s vnitřními předpisy FLKŘ má každý akademický pracovník stanoveny konzultační hodiny v rozsahu minimálně 2 hodiny týdně. Dle </w:t>
            </w:r>
            <w:r>
              <w:t>potřeby jsou dále konzultace možné i po předchozí emailové či telefonické dohodě.</w:t>
            </w:r>
          </w:p>
        </w:tc>
      </w:tr>
    </w:tbl>
    <w:p w14:paraId="33B76458" w14:textId="77777777" w:rsidR="0032218F" w:rsidRDefault="0032218F">
      <w:pPr>
        <w:spacing w:after="160" w:line="259" w:lineRule="auto"/>
      </w:pPr>
    </w:p>
    <w:p w14:paraId="6AC33726" w14:textId="77777777" w:rsidR="0032218F" w:rsidRDefault="0032218F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2218F" w14:paraId="6D0C3A4C" w14:textId="77777777" w:rsidTr="006365D6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53833EC7" w14:textId="77777777" w:rsidR="0032218F" w:rsidRDefault="0032218F" w:rsidP="006365D6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32218F" w14:paraId="501BCC3C" w14:textId="77777777" w:rsidTr="006365D6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092565EE" w14:textId="77777777" w:rsidR="0032218F" w:rsidRDefault="0032218F" w:rsidP="006365D6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7AC419B9" w14:textId="77777777" w:rsidR="0032218F" w:rsidRPr="00C808F4" w:rsidRDefault="0032218F" w:rsidP="006365D6">
            <w:pPr>
              <w:jc w:val="both"/>
              <w:rPr>
                <w:b/>
              </w:rPr>
            </w:pPr>
            <w:r w:rsidRPr="00C808F4">
              <w:rPr>
                <w:b/>
              </w:rPr>
              <w:t xml:space="preserve">Strategické dokumenty </w:t>
            </w:r>
            <w:r>
              <w:rPr>
                <w:b/>
              </w:rPr>
              <w:t>a</w:t>
            </w:r>
            <w:r w:rsidRPr="00C808F4">
              <w:rPr>
                <w:b/>
              </w:rPr>
              <w:t> ochran</w:t>
            </w:r>
            <w:r>
              <w:rPr>
                <w:b/>
              </w:rPr>
              <w:t>a</w:t>
            </w:r>
            <w:r w:rsidRPr="00C808F4">
              <w:rPr>
                <w:b/>
              </w:rPr>
              <w:t xml:space="preserve"> obyvatelstva</w:t>
            </w:r>
          </w:p>
        </w:tc>
      </w:tr>
      <w:tr w:rsidR="0032218F" w14:paraId="40B942AA" w14:textId="77777777" w:rsidTr="006365D6">
        <w:tc>
          <w:tcPr>
            <w:tcW w:w="3086" w:type="dxa"/>
            <w:shd w:val="clear" w:color="auto" w:fill="F7CAAC"/>
          </w:tcPr>
          <w:p w14:paraId="557707B7" w14:textId="77777777" w:rsidR="0032218F" w:rsidRDefault="0032218F" w:rsidP="006365D6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526FE33A" w14:textId="77777777" w:rsidR="0032218F" w:rsidRDefault="0032218F" w:rsidP="006365D6">
            <w:pPr>
              <w:jc w:val="both"/>
            </w:pPr>
            <w:r>
              <w:t>povinně volitelný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296D098E" w14:textId="77777777" w:rsidR="0032218F" w:rsidRDefault="0032218F" w:rsidP="006365D6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57144C20" w14:textId="77777777" w:rsidR="0032218F" w:rsidRDefault="0032218F" w:rsidP="006365D6">
            <w:pPr>
              <w:jc w:val="both"/>
            </w:pPr>
            <w:r>
              <w:t>2/ZS</w:t>
            </w:r>
          </w:p>
        </w:tc>
      </w:tr>
      <w:tr w:rsidR="0032218F" w14:paraId="4FD6D3AE" w14:textId="77777777" w:rsidTr="006365D6">
        <w:tc>
          <w:tcPr>
            <w:tcW w:w="3086" w:type="dxa"/>
            <w:shd w:val="clear" w:color="auto" w:fill="F7CAAC"/>
          </w:tcPr>
          <w:p w14:paraId="1E3F41D6" w14:textId="77777777" w:rsidR="0032218F" w:rsidRDefault="0032218F" w:rsidP="006365D6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7BCD6C8E" w14:textId="1D66570E" w:rsidR="0032218F" w:rsidRDefault="0032218F" w:rsidP="0032218F">
            <w:pPr>
              <w:jc w:val="both"/>
            </w:pPr>
            <w:r>
              <w:t xml:space="preserve">13p + 26s </w:t>
            </w:r>
          </w:p>
        </w:tc>
        <w:tc>
          <w:tcPr>
            <w:tcW w:w="889" w:type="dxa"/>
            <w:shd w:val="clear" w:color="auto" w:fill="F7CAAC"/>
          </w:tcPr>
          <w:p w14:paraId="12CA7E2C" w14:textId="77777777" w:rsidR="0032218F" w:rsidRDefault="0032218F" w:rsidP="006365D6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7D5717C0" w14:textId="77777777" w:rsidR="0032218F" w:rsidRDefault="0032218F" w:rsidP="006365D6">
            <w:pPr>
              <w:jc w:val="both"/>
            </w:pPr>
            <w:r>
              <w:t>39</w:t>
            </w:r>
          </w:p>
        </w:tc>
        <w:tc>
          <w:tcPr>
            <w:tcW w:w="2156" w:type="dxa"/>
            <w:shd w:val="clear" w:color="auto" w:fill="F7CAAC"/>
          </w:tcPr>
          <w:p w14:paraId="113722AE" w14:textId="77777777" w:rsidR="0032218F" w:rsidRDefault="0032218F" w:rsidP="006365D6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0B3A1F7E" w14:textId="77777777" w:rsidR="0032218F" w:rsidRDefault="0032218F" w:rsidP="006365D6">
            <w:pPr>
              <w:jc w:val="both"/>
            </w:pPr>
            <w:r>
              <w:t>3</w:t>
            </w:r>
          </w:p>
        </w:tc>
      </w:tr>
      <w:tr w:rsidR="0032218F" w14:paraId="31E2587C" w14:textId="77777777" w:rsidTr="006365D6">
        <w:tc>
          <w:tcPr>
            <w:tcW w:w="3086" w:type="dxa"/>
            <w:shd w:val="clear" w:color="auto" w:fill="F7CAAC"/>
          </w:tcPr>
          <w:p w14:paraId="7F8388CF" w14:textId="77777777" w:rsidR="0032218F" w:rsidRDefault="0032218F" w:rsidP="006365D6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74245BCA" w14:textId="77777777" w:rsidR="0032218F" w:rsidRDefault="0032218F" w:rsidP="006365D6">
            <w:pPr>
              <w:jc w:val="both"/>
            </w:pPr>
          </w:p>
        </w:tc>
      </w:tr>
      <w:tr w:rsidR="0032218F" w14:paraId="115CDA61" w14:textId="77777777" w:rsidTr="006365D6">
        <w:tc>
          <w:tcPr>
            <w:tcW w:w="3086" w:type="dxa"/>
            <w:shd w:val="clear" w:color="auto" w:fill="F7CAAC"/>
          </w:tcPr>
          <w:p w14:paraId="53694983" w14:textId="77777777" w:rsidR="0032218F" w:rsidRDefault="0032218F" w:rsidP="006365D6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093616D6" w14:textId="77777777" w:rsidR="0032218F" w:rsidRDefault="0032218F" w:rsidP="006365D6">
            <w:pPr>
              <w:jc w:val="both"/>
            </w:pPr>
            <w:r>
              <w:t>Zápočet, zkouška.</w:t>
            </w:r>
          </w:p>
        </w:tc>
        <w:tc>
          <w:tcPr>
            <w:tcW w:w="2156" w:type="dxa"/>
            <w:shd w:val="clear" w:color="auto" w:fill="F7CAAC"/>
          </w:tcPr>
          <w:p w14:paraId="7B16C6F6" w14:textId="77777777" w:rsidR="0032218F" w:rsidRDefault="0032218F" w:rsidP="006365D6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33DBC68D" w14:textId="77777777" w:rsidR="0032218F" w:rsidRDefault="0032218F" w:rsidP="006365D6">
            <w:pPr>
              <w:jc w:val="both"/>
            </w:pPr>
            <w:r>
              <w:t>přednášky semináře</w:t>
            </w:r>
          </w:p>
        </w:tc>
      </w:tr>
      <w:tr w:rsidR="0032218F" w14:paraId="14D4E12C" w14:textId="77777777" w:rsidTr="006365D6">
        <w:tc>
          <w:tcPr>
            <w:tcW w:w="3086" w:type="dxa"/>
            <w:shd w:val="clear" w:color="auto" w:fill="F7CAAC"/>
          </w:tcPr>
          <w:p w14:paraId="323275D5" w14:textId="77777777" w:rsidR="0032218F" w:rsidRDefault="0032218F" w:rsidP="006365D6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4DF47DE" w14:textId="277E8F87" w:rsidR="0032218F" w:rsidRDefault="0032218F" w:rsidP="00AB7C5F">
            <w:pPr>
              <w:jc w:val="both"/>
            </w:pPr>
            <w:r>
              <w:t xml:space="preserve">Zápočet před zkouškou, kombinovaná zkouška. </w:t>
            </w:r>
            <w:r w:rsidRPr="00F14629">
              <w:t>Aktivní účast studentů na</w:t>
            </w:r>
            <w:r w:rsidR="00AB7C5F">
              <w:t> </w:t>
            </w:r>
            <w:r>
              <w:t>seminářích</w:t>
            </w:r>
            <w:r w:rsidRPr="00F14629">
              <w:t xml:space="preserve"> (80 %), zpracování a prezentace semestrální práce. Další požadavky dle upřesnění vyučujícího.</w:t>
            </w:r>
          </w:p>
        </w:tc>
      </w:tr>
      <w:tr w:rsidR="0032218F" w14:paraId="361C3F28" w14:textId="77777777" w:rsidTr="006365D6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45CF2070" w14:textId="77777777" w:rsidR="0032218F" w:rsidRDefault="0032218F" w:rsidP="006365D6">
            <w:pPr>
              <w:jc w:val="both"/>
            </w:pPr>
          </w:p>
        </w:tc>
      </w:tr>
      <w:tr w:rsidR="0032218F" w14:paraId="0D8EE71E" w14:textId="77777777" w:rsidTr="006365D6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74AFAC88" w14:textId="77777777" w:rsidR="0032218F" w:rsidRDefault="0032218F" w:rsidP="006365D6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127AD6CB" w14:textId="77777777" w:rsidR="0032218F" w:rsidRDefault="0032218F" w:rsidP="006365D6">
            <w:pPr>
              <w:jc w:val="both"/>
            </w:pPr>
            <w:r>
              <w:t>doc. RSDr. Václav Lošek, CSc.</w:t>
            </w:r>
          </w:p>
        </w:tc>
      </w:tr>
      <w:tr w:rsidR="0032218F" w14:paraId="6C20707A" w14:textId="77777777" w:rsidTr="006365D6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E45144F" w14:textId="77777777" w:rsidR="0032218F" w:rsidRDefault="0032218F" w:rsidP="006365D6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B28ED31" w14:textId="77777777" w:rsidR="0032218F" w:rsidRDefault="0032218F" w:rsidP="006365D6">
            <w:pPr>
              <w:jc w:val="both"/>
            </w:pPr>
            <w:r>
              <w:t>Garant stanovuje koncepci předmětu, podílí se na přednáškách v rozsahu 100 %, dále stanovuje koncepci seminářů a realizuje je, případně dohlíží na jejich jednotné vedení.</w:t>
            </w:r>
          </w:p>
        </w:tc>
      </w:tr>
      <w:tr w:rsidR="0032218F" w14:paraId="63D7E712" w14:textId="77777777" w:rsidTr="006365D6">
        <w:tc>
          <w:tcPr>
            <w:tcW w:w="3086" w:type="dxa"/>
            <w:shd w:val="clear" w:color="auto" w:fill="F7CAAC"/>
          </w:tcPr>
          <w:p w14:paraId="3387E5F1" w14:textId="77777777" w:rsidR="0032218F" w:rsidRDefault="0032218F" w:rsidP="006365D6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707F23C" w14:textId="231FDFF9" w:rsidR="0032218F" w:rsidRDefault="008A443B" w:rsidP="008A443B">
            <w:pPr>
              <w:jc w:val="both"/>
            </w:pPr>
            <w:r>
              <w:t>doc</w:t>
            </w:r>
            <w:r w:rsidR="0032218F">
              <w:t>. RSDr.. Václav Lošek, CSc. – přednášky (100 %), semináře (</w:t>
            </w:r>
            <w:r w:rsidR="00174A7A">
              <w:t>46</w:t>
            </w:r>
            <w:r w:rsidR="0032218F">
              <w:t xml:space="preserve"> %)</w:t>
            </w:r>
          </w:p>
          <w:p w14:paraId="7F8D1E7F" w14:textId="4419B9BA" w:rsidR="008A443B" w:rsidRDefault="008A443B" w:rsidP="00174A7A">
            <w:pPr>
              <w:jc w:val="both"/>
            </w:pPr>
            <w:r>
              <w:t>Ing. Lukáš Pavlík, Ph.D. - semináře (</w:t>
            </w:r>
            <w:r w:rsidR="00174A7A">
              <w:t xml:space="preserve">54 </w:t>
            </w:r>
            <w:r>
              <w:t>%)</w:t>
            </w:r>
          </w:p>
        </w:tc>
      </w:tr>
      <w:tr w:rsidR="0032218F" w14:paraId="62958A87" w14:textId="77777777" w:rsidTr="006365D6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6CC87DF8" w14:textId="7F1325EF" w:rsidR="0032218F" w:rsidRDefault="0032218F" w:rsidP="006365D6">
            <w:pPr>
              <w:jc w:val="both"/>
            </w:pPr>
          </w:p>
        </w:tc>
      </w:tr>
      <w:tr w:rsidR="0032218F" w14:paraId="707CA824" w14:textId="77777777" w:rsidTr="006365D6">
        <w:tc>
          <w:tcPr>
            <w:tcW w:w="3086" w:type="dxa"/>
            <w:shd w:val="clear" w:color="auto" w:fill="F7CAAC"/>
          </w:tcPr>
          <w:p w14:paraId="1DF04B91" w14:textId="77777777" w:rsidR="0032218F" w:rsidRDefault="0032218F" w:rsidP="006365D6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68FAA15" w14:textId="77777777" w:rsidR="0032218F" w:rsidRDefault="0032218F" w:rsidP="006365D6">
            <w:pPr>
              <w:jc w:val="both"/>
            </w:pPr>
          </w:p>
        </w:tc>
      </w:tr>
      <w:tr w:rsidR="0032218F" w14:paraId="508C7C49" w14:textId="77777777" w:rsidTr="006365D6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794B55F9" w14:textId="77777777" w:rsidR="0032218F" w:rsidRDefault="0032218F" w:rsidP="006365D6">
            <w:pPr>
              <w:ind w:left="38"/>
              <w:jc w:val="both"/>
              <w:rPr>
                <w:bCs/>
                <w:color w:val="000000"/>
              </w:rPr>
            </w:pPr>
            <w:r w:rsidRPr="00342755">
              <w:rPr>
                <w:bCs/>
                <w:color w:val="000000"/>
              </w:rPr>
              <w:t>V mezipředmětovém kontextu realizace cílů studijního programu je předmět věnován problematice bezpečnostně   strategických dokumentů - od globální až po národní úroveň. Studentům poskytne nezbytné penzum vědomostí vedoucích k chápání složité problematiky vývojových tendencí tvorby a formování bezpečnostního prostředí, adekvátních strategií a bezpečnostních politik, až po konkrétní úkoly a perspektivy ochrany obyvatelstva.</w:t>
            </w:r>
          </w:p>
          <w:p w14:paraId="1F771B5E" w14:textId="77777777" w:rsidR="0032218F" w:rsidRDefault="0032218F" w:rsidP="006365D6">
            <w:pPr>
              <w:ind w:left="38"/>
              <w:jc w:val="both"/>
              <w:rPr>
                <w:bCs/>
                <w:color w:val="000000"/>
                <w:u w:val="single"/>
              </w:rPr>
            </w:pPr>
          </w:p>
          <w:p w14:paraId="5A2E3D0C" w14:textId="03FD1764" w:rsidR="0032218F" w:rsidRPr="0032218F" w:rsidRDefault="0032218F" w:rsidP="006365D6">
            <w:pPr>
              <w:ind w:left="38"/>
              <w:jc w:val="both"/>
            </w:pPr>
            <w:r w:rsidRPr="0032218F">
              <w:rPr>
                <w:bCs/>
                <w:color w:val="000000"/>
              </w:rPr>
              <w:t>Vyučovaná témata:</w:t>
            </w:r>
          </w:p>
          <w:p w14:paraId="3AE8DE7C" w14:textId="77777777" w:rsidR="0032218F" w:rsidRDefault="0032218F" w:rsidP="00FB1440">
            <w:pPr>
              <w:numPr>
                <w:ilvl w:val="0"/>
                <w:numId w:val="47"/>
              </w:numPr>
              <w:jc w:val="both"/>
            </w:pPr>
            <w:r>
              <w:t>Úvod do studia předmětu, cíle, struktura. Pojmový a kategoriální aparát.</w:t>
            </w:r>
          </w:p>
          <w:p w14:paraId="12AC0ED2" w14:textId="77777777" w:rsidR="0032218F" w:rsidRDefault="0032218F" w:rsidP="00FB1440">
            <w:pPr>
              <w:numPr>
                <w:ilvl w:val="0"/>
                <w:numId w:val="47"/>
              </w:numPr>
              <w:jc w:val="both"/>
            </w:pPr>
            <w:r>
              <w:t>Historické aspekty dané problematiky do roku 1989.</w:t>
            </w:r>
          </w:p>
          <w:p w14:paraId="6DC1449C" w14:textId="77777777" w:rsidR="0032218F" w:rsidRDefault="0032218F" w:rsidP="00FB1440">
            <w:pPr>
              <w:numPr>
                <w:ilvl w:val="0"/>
                <w:numId w:val="47"/>
              </w:numPr>
              <w:jc w:val="both"/>
            </w:pPr>
            <w:r>
              <w:t>Geopolitické a vojenskostrategické aspekty světového vývoje po pádu bipolárního světa.</w:t>
            </w:r>
          </w:p>
          <w:p w14:paraId="2A7208F6" w14:textId="77777777" w:rsidR="0032218F" w:rsidRDefault="0032218F" w:rsidP="00FB1440">
            <w:pPr>
              <w:numPr>
                <w:ilvl w:val="0"/>
                <w:numId w:val="47"/>
              </w:numPr>
              <w:jc w:val="both"/>
            </w:pPr>
            <w:r>
              <w:t>Bezpečnostní směřování Severoatlantické aliance a Evropské unie ve strategických dokumentech I.</w:t>
            </w:r>
          </w:p>
          <w:p w14:paraId="73CE9B9B" w14:textId="1046C2E1" w:rsidR="0032218F" w:rsidRDefault="0032218F" w:rsidP="00FB1440">
            <w:pPr>
              <w:numPr>
                <w:ilvl w:val="0"/>
                <w:numId w:val="47"/>
              </w:numPr>
              <w:jc w:val="both"/>
            </w:pPr>
            <w:r>
              <w:t>Bezpečnostní směřování Severoatlantické aliance a Evropské unie ve strategických dokumentech II.</w:t>
            </w:r>
          </w:p>
          <w:p w14:paraId="58348C22" w14:textId="77777777" w:rsidR="0032218F" w:rsidRDefault="0032218F" w:rsidP="00FB1440">
            <w:pPr>
              <w:numPr>
                <w:ilvl w:val="0"/>
                <w:numId w:val="47"/>
              </w:numPr>
              <w:jc w:val="both"/>
            </w:pPr>
            <w:r>
              <w:t>Historie a současnost mezinárodních bezpečnostních smluv.</w:t>
            </w:r>
          </w:p>
          <w:p w14:paraId="72F0D3E2" w14:textId="77777777" w:rsidR="0032218F" w:rsidRDefault="0032218F" w:rsidP="00FB1440">
            <w:pPr>
              <w:numPr>
                <w:ilvl w:val="0"/>
                <w:numId w:val="47"/>
              </w:numPr>
              <w:jc w:val="both"/>
            </w:pPr>
            <w:r>
              <w:t xml:space="preserve">Formování bezpečnostní politiky státu po roce 1989 I. </w:t>
            </w:r>
          </w:p>
          <w:p w14:paraId="1BFD75A5" w14:textId="77777777" w:rsidR="0032218F" w:rsidRDefault="0032218F" w:rsidP="00FB1440">
            <w:pPr>
              <w:numPr>
                <w:ilvl w:val="0"/>
                <w:numId w:val="47"/>
              </w:numPr>
              <w:jc w:val="both"/>
            </w:pPr>
            <w:r>
              <w:t xml:space="preserve">Formování bezpečnostní politiky státu po roce 1989 II. </w:t>
            </w:r>
          </w:p>
          <w:p w14:paraId="65970E2F" w14:textId="77777777" w:rsidR="0032218F" w:rsidRDefault="0032218F" w:rsidP="00FB1440">
            <w:pPr>
              <w:numPr>
                <w:ilvl w:val="0"/>
                <w:numId w:val="47"/>
              </w:numPr>
              <w:jc w:val="both"/>
            </w:pPr>
            <w:r>
              <w:t>Bezpečnostní strategie České republiky 2015.</w:t>
            </w:r>
          </w:p>
          <w:p w14:paraId="6F0819B5" w14:textId="77777777" w:rsidR="0032218F" w:rsidRDefault="0032218F" w:rsidP="00FB1440">
            <w:pPr>
              <w:numPr>
                <w:ilvl w:val="0"/>
                <w:numId w:val="47"/>
              </w:numPr>
              <w:jc w:val="both"/>
            </w:pPr>
            <w:r>
              <w:t>Koncepce ochrany obyvatelstva do roku 2025 s výhledem do roku 2030.</w:t>
            </w:r>
          </w:p>
          <w:p w14:paraId="24CF1F87" w14:textId="144CFADC" w:rsidR="0032218F" w:rsidRDefault="0032218F" w:rsidP="00FB1440">
            <w:pPr>
              <w:numPr>
                <w:ilvl w:val="0"/>
                <w:numId w:val="47"/>
              </w:numPr>
              <w:jc w:val="both"/>
            </w:pPr>
            <w:r>
              <w:t>Analýza hrozeb pro Českou republiku a audit národní bezpečnosti 201</w:t>
            </w:r>
            <w:r w:rsidR="00174A7A">
              <w:t>6</w:t>
            </w:r>
            <w:r>
              <w:t>.</w:t>
            </w:r>
          </w:p>
          <w:p w14:paraId="38F951BD" w14:textId="17A6B4EA" w:rsidR="0032218F" w:rsidRDefault="0032218F" w:rsidP="00FB1440">
            <w:pPr>
              <w:numPr>
                <w:ilvl w:val="0"/>
                <w:numId w:val="47"/>
              </w:numPr>
              <w:jc w:val="both"/>
            </w:pPr>
            <w:r>
              <w:t>Obranná strategie České republiky 201</w:t>
            </w:r>
            <w:r w:rsidR="00174A7A">
              <w:t>7.</w:t>
            </w:r>
          </w:p>
          <w:p w14:paraId="02F5F1C0" w14:textId="77777777" w:rsidR="0032218F" w:rsidRDefault="0032218F" w:rsidP="00FB1440">
            <w:pPr>
              <w:numPr>
                <w:ilvl w:val="0"/>
                <w:numId w:val="47"/>
              </w:numPr>
              <w:jc w:val="both"/>
            </w:pPr>
            <w:r>
              <w:t>Aktuální otázky a problémy vnějšího a vnitřního bezpečnostního prostředí.</w:t>
            </w:r>
          </w:p>
          <w:p w14:paraId="4FC19561" w14:textId="78B2EB33" w:rsidR="00174A7A" w:rsidRDefault="00174A7A" w:rsidP="00174A7A">
            <w:pPr>
              <w:ind w:left="720"/>
              <w:jc w:val="both"/>
            </w:pPr>
          </w:p>
        </w:tc>
      </w:tr>
      <w:tr w:rsidR="0032218F" w14:paraId="2596DAE8" w14:textId="77777777" w:rsidTr="006365D6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3888D263" w14:textId="77777777" w:rsidR="0032218F" w:rsidRDefault="0032218F" w:rsidP="006365D6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73FBFFF2" w14:textId="77777777" w:rsidR="0032218F" w:rsidRDefault="0032218F" w:rsidP="006365D6">
            <w:pPr>
              <w:jc w:val="both"/>
            </w:pPr>
          </w:p>
        </w:tc>
      </w:tr>
      <w:tr w:rsidR="0032218F" w14:paraId="7186899A" w14:textId="77777777" w:rsidTr="006365D6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2758B0A7" w14:textId="77777777" w:rsidR="0032218F" w:rsidRDefault="0032218F" w:rsidP="006365D6">
            <w:pPr>
              <w:jc w:val="both"/>
              <w:rPr>
                <w:b/>
              </w:rPr>
            </w:pPr>
            <w:r w:rsidRPr="00342755">
              <w:rPr>
                <w:b/>
              </w:rPr>
              <w:t>Povinná literatura:</w:t>
            </w:r>
          </w:p>
          <w:p w14:paraId="107DBD41" w14:textId="77777777" w:rsidR="0032218F" w:rsidRPr="00C364BB" w:rsidRDefault="0032218F" w:rsidP="006365D6">
            <w:pPr>
              <w:jc w:val="both"/>
            </w:pPr>
            <w:r w:rsidRPr="00C364BB">
              <w:t>Porada</w:t>
            </w:r>
            <w:r>
              <w:t xml:space="preserve">, V. a kol., 2019. </w:t>
            </w:r>
            <w:r w:rsidRPr="00CD6243">
              <w:rPr>
                <w:i/>
              </w:rPr>
              <w:t>Bezpečnostní vědy</w:t>
            </w:r>
            <w:r>
              <w:rPr>
                <w:i/>
              </w:rPr>
              <w:t xml:space="preserve">, </w:t>
            </w:r>
            <w:r w:rsidRPr="00CD6243">
              <w:t>Plzeň</w:t>
            </w:r>
            <w:r>
              <w:t>, ISBN 978-80-7380-758-0</w:t>
            </w:r>
          </w:p>
          <w:p w14:paraId="42D21E23" w14:textId="77777777" w:rsidR="0032218F" w:rsidRDefault="0032218F" w:rsidP="006365D6">
            <w:pPr>
              <w:jc w:val="both"/>
            </w:pPr>
            <w:r>
              <w:t>https://</w:t>
            </w:r>
            <w:proofErr w:type="gramStart"/>
            <w:r>
              <w:t>www.dtabáze-strategie</w:t>
            </w:r>
            <w:proofErr w:type="gramEnd"/>
            <w:r>
              <w:t xml:space="preserve">.cz/ </w:t>
            </w:r>
          </w:p>
          <w:p w14:paraId="11DAEF0C" w14:textId="77777777" w:rsidR="0032218F" w:rsidRDefault="0032218F" w:rsidP="006365D6">
            <w:pPr>
              <w:jc w:val="both"/>
            </w:pPr>
            <w:r w:rsidRPr="00DA7816">
              <w:rPr>
                <w:i/>
              </w:rPr>
              <w:t>Koncepce ochrany obyvatelstva do roku 2020 s výhledem do roku 2030</w:t>
            </w:r>
            <w:r>
              <w:t>. Praha 2013</w:t>
            </w:r>
          </w:p>
          <w:p w14:paraId="17115A08" w14:textId="77777777" w:rsidR="0032218F" w:rsidRDefault="0032218F" w:rsidP="006365D6">
            <w:pPr>
              <w:jc w:val="both"/>
            </w:pPr>
            <w:r w:rsidRPr="00A33AD7">
              <w:rPr>
                <w:i/>
              </w:rPr>
              <w:t>Koncepce ochrany obyvatelstva do roku 2025 s výhledem do roku 2030</w:t>
            </w:r>
            <w:r>
              <w:t>. Praha 2020</w:t>
            </w:r>
          </w:p>
          <w:p w14:paraId="0FB7A101" w14:textId="77777777" w:rsidR="0032218F" w:rsidRDefault="0032218F" w:rsidP="006365D6">
            <w:pPr>
              <w:jc w:val="both"/>
            </w:pPr>
            <w:r w:rsidRPr="00DA7816">
              <w:rPr>
                <w:i/>
              </w:rPr>
              <w:t>Bezpečnostní strategie České republiky 2015</w:t>
            </w:r>
            <w:r>
              <w:t>. Praha MZV. ISBN 978-80-7441-005-5</w:t>
            </w:r>
          </w:p>
          <w:p w14:paraId="12A84A67" w14:textId="77777777" w:rsidR="0032218F" w:rsidRDefault="0032218F" w:rsidP="006365D6">
            <w:pPr>
              <w:jc w:val="both"/>
            </w:pPr>
            <w:r w:rsidRPr="00DA7816">
              <w:rPr>
                <w:i/>
              </w:rPr>
              <w:t>Bílá kniha o obraně, Ministerstvo obrany České republiky 2011</w:t>
            </w:r>
            <w:r>
              <w:t>, ISBN 978-80-7278-564-3</w:t>
            </w:r>
          </w:p>
          <w:p w14:paraId="5D3B1D3E" w14:textId="77777777" w:rsidR="0032218F" w:rsidRDefault="0032218F" w:rsidP="006365D6">
            <w:pPr>
              <w:jc w:val="both"/>
            </w:pPr>
            <w:r w:rsidRPr="00DA7816">
              <w:rPr>
                <w:i/>
              </w:rPr>
              <w:t>Obranná strategie České republiky 2017</w:t>
            </w:r>
            <w:r>
              <w:t>. Praha MO – VHÚ Praha. ISBN 978-80-7278-702-9</w:t>
            </w:r>
          </w:p>
          <w:p w14:paraId="3FDDCCD5" w14:textId="77777777" w:rsidR="0032218F" w:rsidRDefault="0032218F" w:rsidP="006365D6">
            <w:pPr>
              <w:jc w:val="both"/>
            </w:pPr>
            <w:r w:rsidRPr="00DA7816">
              <w:rPr>
                <w:i/>
              </w:rPr>
              <w:t>Analýza hrozeb a rizik pro Českou republiku</w:t>
            </w:r>
            <w:r>
              <w:t>. Praha 2015</w:t>
            </w:r>
          </w:p>
          <w:p w14:paraId="3B07E424" w14:textId="77777777" w:rsidR="0032218F" w:rsidRDefault="0032218F" w:rsidP="006365D6">
            <w:pPr>
              <w:jc w:val="both"/>
            </w:pPr>
            <w:r>
              <w:t>https://search.seznam.cz/?q=analýza+hrozeb+a+rizik+pro+českou+republiku&amp;oq=analýza+hrozeb+a+</w:t>
            </w:r>
          </w:p>
          <w:p w14:paraId="38C80DF9" w14:textId="77777777" w:rsidR="0032218F" w:rsidRDefault="0032218F" w:rsidP="006365D6">
            <w:pPr>
              <w:jc w:val="both"/>
            </w:pPr>
            <w:r w:rsidRPr="00DA7816">
              <w:rPr>
                <w:i/>
              </w:rPr>
              <w:t>Audit národní bezpečnosti</w:t>
            </w:r>
            <w:r>
              <w:t>. Vláda České republiky, Praha 2016</w:t>
            </w:r>
          </w:p>
          <w:p w14:paraId="6DCCDB93" w14:textId="77777777" w:rsidR="0032218F" w:rsidRDefault="00862263" w:rsidP="006365D6">
            <w:pPr>
              <w:jc w:val="both"/>
            </w:pPr>
            <w:hyperlink r:id="rId89" w:history="1">
              <w:r w:rsidR="0032218F" w:rsidRPr="00F10F4E">
                <w:rPr>
                  <w:rStyle w:val="Hypertextovodkaz"/>
                </w:rPr>
                <w:t>https://www.vlada.cz/cz/media-centrum/aktualne/audit-narodni-bezpecnosti-151410/</w:t>
              </w:r>
            </w:hyperlink>
          </w:p>
          <w:p w14:paraId="6710999A" w14:textId="77777777" w:rsidR="0032218F" w:rsidRDefault="00862263" w:rsidP="006365D6">
            <w:pPr>
              <w:jc w:val="both"/>
            </w:pPr>
            <w:hyperlink r:id="rId90" w:history="1">
              <w:r w:rsidR="0032218F" w:rsidRPr="00F10F4E">
                <w:rPr>
                  <w:rStyle w:val="Hypertextovodkaz"/>
                </w:rPr>
                <w:t>http://www.natoaktual.cz/na_zpravy.aspx?y=na_summit/washingtonskasmlouva.htm</w:t>
              </w:r>
            </w:hyperlink>
          </w:p>
          <w:p w14:paraId="02E184E3" w14:textId="77777777" w:rsidR="0032218F" w:rsidRPr="0069215E" w:rsidRDefault="0032218F" w:rsidP="006365D6">
            <w:pPr>
              <w:jc w:val="both"/>
            </w:pPr>
            <w:r w:rsidRPr="0069215E">
              <w:lastRenderedPageBreak/>
              <w:t>Speciál:</w:t>
            </w:r>
            <w:r>
              <w:t xml:space="preserve"> Summit NATO v Madridu (</w:t>
            </w:r>
            <w:proofErr w:type="gramStart"/>
            <w:r>
              <w:t>29.- 30</w:t>
            </w:r>
            <w:proofErr w:type="gramEnd"/>
            <w:r>
              <w:t xml:space="preserve">. června 2022) </w:t>
            </w:r>
            <w:r w:rsidRPr="0069215E">
              <w:t>https://www.natoaktual.cz/archiv/summit-nato-2022.K46053</w:t>
            </w:r>
          </w:p>
          <w:p w14:paraId="20B3A713" w14:textId="77777777" w:rsidR="0032218F" w:rsidRDefault="0032218F" w:rsidP="006365D6">
            <w:pPr>
              <w:jc w:val="both"/>
            </w:pPr>
            <w:r w:rsidRPr="0000464B">
              <w:t>Department</w:t>
            </w:r>
            <w:r>
              <w:t xml:space="preserve"> of Defense Releases its 2022 Strategic Reviews – National Defense Strategy, Nuclear Posture Review, and Missile Defense Review. </w:t>
            </w:r>
          </w:p>
          <w:p w14:paraId="271D36A2" w14:textId="77777777" w:rsidR="0032218F" w:rsidRPr="0000464B" w:rsidRDefault="0032218F" w:rsidP="006365D6">
            <w:pPr>
              <w:jc w:val="both"/>
            </w:pPr>
            <w:r w:rsidRPr="0000464B">
              <w:t>https://www.defense.gov/News/Releases/Release/Article/3201683/department-of-defense-releases-its-2022-strategic-reviews-national-defense-stra/</w:t>
            </w:r>
          </w:p>
          <w:p w14:paraId="26C5AE35" w14:textId="77777777" w:rsidR="0032218F" w:rsidRPr="00DA7816" w:rsidRDefault="0032218F" w:rsidP="006365D6">
            <w:pPr>
              <w:jc w:val="both"/>
              <w:rPr>
                <w:i/>
              </w:rPr>
            </w:pPr>
            <w:r w:rsidRPr="00DA7816">
              <w:rPr>
                <w:i/>
              </w:rPr>
              <w:t>Zahraniční a bezpečnostní politika Evropské unie</w:t>
            </w:r>
          </w:p>
          <w:p w14:paraId="08B8FA6E" w14:textId="77777777" w:rsidR="0032218F" w:rsidRDefault="00862263" w:rsidP="006365D6">
            <w:pPr>
              <w:jc w:val="both"/>
            </w:pPr>
            <w:hyperlink r:id="rId91" w:history="1">
              <w:r w:rsidR="0032218F" w:rsidRPr="00F10F4E">
                <w:rPr>
                  <w:rStyle w:val="Hypertextovodkaz"/>
                </w:rPr>
                <w:t>https://europa.eu/european-union/topics/foreign-security-policy_cs</w:t>
              </w:r>
            </w:hyperlink>
          </w:p>
          <w:p w14:paraId="3B6BF2E7" w14:textId="77777777" w:rsidR="0032218F" w:rsidRPr="0023128E" w:rsidRDefault="0032218F" w:rsidP="006365D6">
            <w:pPr>
              <w:jc w:val="both"/>
              <w:rPr>
                <w:i/>
              </w:rPr>
            </w:pPr>
            <w:r w:rsidRPr="00DA7816">
              <w:rPr>
                <w:rStyle w:val="CittHTML"/>
                <w:iCs/>
              </w:rPr>
              <w:t>Nová strategická koncepce NATO</w:t>
            </w:r>
            <w:r w:rsidRPr="0023128E">
              <w:rPr>
                <w:rStyle w:val="CittHTML"/>
                <w:iCs/>
              </w:rPr>
              <w:t>,</w:t>
            </w:r>
            <w:r>
              <w:rPr>
                <w:rStyle w:val="CittHTML"/>
                <w:iCs/>
              </w:rPr>
              <w:t xml:space="preserve"> </w:t>
            </w:r>
            <w:r w:rsidRPr="0023128E">
              <w:rPr>
                <w:rStyle w:val="CittHTML"/>
                <w:iCs/>
              </w:rPr>
              <w:t>www.natoaktual.cz/strategicka-koncepce-05z-/na_analyzy.aspx?y=na_analyzy/</w:t>
            </w:r>
          </w:p>
          <w:p w14:paraId="37525073" w14:textId="77777777" w:rsidR="0032218F" w:rsidRDefault="0032218F" w:rsidP="006365D6">
            <w:r w:rsidRPr="00DA7816">
              <w:rPr>
                <w:i/>
              </w:rPr>
              <w:t>Globální strategie pro zahraniční a bezpečnostní politiku EU „Společná vize, společné kroky: silnější Evropa</w:t>
            </w:r>
            <w:r>
              <w:t>“.</w:t>
            </w:r>
          </w:p>
          <w:p w14:paraId="6BE51F05" w14:textId="77777777" w:rsidR="0032218F" w:rsidRDefault="00862263" w:rsidP="006365D6">
            <w:hyperlink r:id="rId92" w:history="1">
              <w:r w:rsidR="0032218F" w:rsidRPr="00F67EC7">
                <w:rPr>
                  <w:rStyle w:val="Hypertextovodkaz"/>
                </w:rPr>
                <w:t>http://europa.eu/globalstrategy/en</w:t>
              </w:r>
            </w:hyperlink>
          </w:p>
          <w:p w14:paraId="4FE3FB73" w14:textId="77777777" w:rsidR="0032218F" w:rsidRDefault="0032218F" w:rsidP="006365D6">
            <w:r w:rsidRPr="00DA7816">
              <w:rPr>
                <w:i/>
              </w:rPr>
              <w:t>Bílá kniha o budoucnosti Evropy a jejím dalším směřování</w:t>
            </w:r>
            <w:r>
              <w:t>. (1. Března 2017) Scénář č. 4 – Budoucnost evropské obrany.</w:t>
            </w:r>
          </w:p>
          <w:p w14:paraId="783255B2" w14:textId="77777777" w:rsidR="0032218F" w:rsidRDefault="0032218F" w:rsidP="006365D6">
            <w:r w:rsidRPr="008E1EEA">
              <w:t>https://ec.europa.eu/commission/white-paper-future-europe-reflections-and-scenarios-eu27_cs</w:t>
            </w:r>
          </w:p>
          <w:p w14:paraId="3E0E9596" w14:textId="77777777" w:rsidR="0032218F" w:rsidRDefault="0032218F" w:rsidP="006365D6">
            <w:r w:rsidRPr="00DA7816">
              <w:rPr>
                <w:i/>
              </w:rPr>
              <w:t>Česká republika a Společná bezpečnostní a obranná politika EU</w:t>
            </w:r>
            <w:r>
              <w:t xml:space="preserve">. </w:t>
            </w:r>
            <w:hyperlink r:id="rId93" w:history="1">
              <w:r w:rsidRPr="00F67EC7">
                <w:rPr>
                  <w:rStyle w:val="Hypertextovodkaz"/>
                </w:rPr>
                <w:t>http://www.mzv.cz/jnp/cz/zahranicni_vztahy/bezpecnostni_politika/eu_csdp/index.html</w:t>
              </w:r>
            </w:hyperlink>
            <w:r>
              <w:t xml:space="preserve"> </w:t>
            </w:r>
          </w:p>
          <w:p w14:paraId="508D6226" w14:textId="77777777" w:rsidR="0032218F" w:rsidRDefault="0032218F" w:rsidP="006365D6">
            <w:pPr>
              <w:jc w:val="both"/>
            </w:pPr>
          </w:p>
          <w:p w14:paraId="5AFB30A8" w14:textId="77777777" w:rsidR="0032218F" w:rsidRDefault="0032218F" w:rsidP="006365D6">
            <w:pPr>
              <w:jc w:val="both"/>
            </w:pPr>
            <w:r>
              <w:t>Studijní literatura bude dále upřesněna v plánu seminářů.</w:t>
            </w:r>
          </w:p>
        </w:tc>
      </w:tr>
      <w:tr w:rsidR="0032218F" w14:paraId="7A4EEDA0" w14:textId="77777777" w:rsidTr="006365D6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5159BA5A" w14:textId="77777777" w:rsidR="0032218F" w:rsidRDefault="0032218F" w:rsidP="006365D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32218F" w14:paraId="07354E6C" w14:textId="77777777" w:rsidTr="006365D6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40FF18A6" w14:textId="77777777" w:rsidR="0032218F" w:rsidRDefault="0032218F" w:rsidP="006365D6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15616628" w14:textId="77777777" w:rsidR="0032218F" w:rsidRDefault="0032218F" w:rsidP="006365D6">
            <w:pPr>
              <w:jc w:val="both"/>
            </w:pPr>
            <w:r>
              <w:t>10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5498DBCE" w14:textId="77777777" w:rsidR="0032218F" w:rsidRDefault="0032218F" w:rsidP="006365D6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2218F" w14:paraId="7468C6DD" w14:textId="77777777" w:rsidTr="006365D6">
        <w:tc>
          <w:tcPr>
            <w:tcW w:w="9855" w:type="dxa"/>
            <w:gridSpan w:val="8"/>
            <w:shd w:val="clear" w:color="auto" w:fill="F7CAAC"/>
          </w:tcPr>
          <w:p w14:paraId="230E3DE2" w14:textId="77777777" w:rsidR="0032218F" w:rsidRDefault="0032218F" w:rsidP="006365D6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2218F" w14:paraId="42E1A190" w14:textId="77777777" w:rsidTr="006365D6">
        <w:trPr>
          <w:trHeight w:val="1373"/>
        </w:trPr>
        <w:tc>
          <w:tcPr>
            <w:tcW w:w="9855" w:type="dxa"/>
            <w:gridSpan w:val="8"/>
          </w:tcPr>
          <w:p w14:paraId="72A1FC3A" w14:textId="77777777" w:rsidR="0032218F" w:rsidRPr="00CC048D" w:rsidRDefault="0032218F" w:rsidP="006365D6">
            <w:pPr>
              <w:jc w:val="both"/>
            </w:pPr>
            <w:r w:rsidRPr="00CC048D">
              <w:t>Studenti se účastní výuky</w:t>
            </w:r>
            <w:r>
              <w:t xml:space="preserve"> ve stanoveném počtu hodin</w:t>
            </w:r>
            <w:r w:rsidRPr="00CC048D">
              <w:t xml:space="preserve">, </w:t>
            </w:r>
            <w:r>
              <w:t>kde</w:t>
            </w:r>
            <w:r w:rsidRPr="00CC048D">
              <w:t xml:space="preserve"> je jim redukovanou formou prezentována látka výše uvedeného rozsahu a jsou jim určeny části učiva k samostatnému nastudování. Úkoly studentů k individuálnímu řešení či zpracování, hodnocení individuálních úkolů studentů a korekce informací získaných samostudiem probíhá na skupinových a individuálních konzultacích, prostřednictvím elektronické pošty, portálu UTB nebo v systému MOODLE. </w:t>
            </w:r>
          </w:p>
          <w:p w14:paraId="4B56254C" w14:textId="77777777" w:rsidR="0032218F" w:rsidRDefault="0032218F" w:rsidP="006365D6">
            <w:pPr>
              <w:jc w:val="both"/>
            </w:pPr>
            <w:r w:rsidRPr="00CC048D">
              <w:t xml:space="preserve">Podle Vnitřního předpisu FLKŘ má každý akademický pracovník stanoveny konzultační hodiny v rozsahu </w:t>
            </w:r>
            <w:r>
              <w:t xml:space="preserve">minimálně </w:t>
            </w:r>
            <w:r w:rsidRPr="00CC048D">
              <w:t>2h týdně. Dle potřeby jsou dále konzultace možné i po předchozí emailové či telefonické dohodě.</w:t>
            </w:r>
          </w:p>
        </w:tc>
      </w:tr>
    </w:tbl>
    <w:p w14:paraId="64FFD9B1" w14:textId="77777777" w:rsidR="0032218F" w:rsidRDefault="0032218F" w:rsidP="0032218F">
      <w:pPr>
        <w:spacing w:after="160" w:line="259" w:lineRule="auto"/>
      </w:pPr>
    </w:p>
    <w:p w14:paraId="464F46F9" w14:textId="77777777" w:rsidR="0032218F" w:rsidRDefault="0032218F" w:rsidP="0032218F"/>
    <w:p w14:paraId="0FF3238F" w14:textId="77777777" w:rsidR="00667B95" w:rsidRDefault="00667B95">
      <w:pPr>
        <w:spacing w:after="160" w:line="259" w:lineRule="auto"/>
      </w:pPr>
    </w:p>
    <w:p w14:paraId="2954F439" w14:textId="77777777" w:rsidR="00667B95" w:rsidRDefault="00667B95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667B95" w14:paraId="52CB551C" w14:textId="77777777" w:rsidTr="006365D6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39C19704" w14:textId="77777777" w:rsidR="00667B95" w:rsidRDefault="00667B95" w:rsidP="006365D6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667B95" w14:paraId="0141DD85" w14:textId="77777777" w:rsidTr="006365D6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5D8CF926" w14:textId="77777777" w:rsidR="00667B95" w:rsidRDefault="00667B95" w:rsidP="006365D6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043F08D1" w14:textId="77777777" w:rsidR="00667B95" w:rsidRPr="008A443B" w:rsidRDefault="00667B95" w:rsidP="006365D6">
            <w:pPr>
              <w:jc w:val="both"/>
              <w:rPr>
                <w:b/>
              </w:rPr>
            </w:pPr>
            <w:r w:rsidRPr="008A443B">
              <w:rPr>
                <w:b/>
              </w:rPr>
              <w:t>Systémy řízení bezpečnosti státu a společnosti</w:t>
            </w:r>
          </w:p>
        </w:tc>
      </w:tr>
      <w:tr w:rsidR="00667B95" w14:paraId="68244277" w14:textId="77777777" w:rsidTr="006365D6">
        <w:tc>
          <w:tcPr>
            <w:tcW w:w="3086" w:type="dxa"/>
            <w:shd w:val="clear" w:color="auto" w:fill="F7CAAC"/>
          </w:tcPr>
          <w:p w14:paraId="56DBF581" w14:textId="77777777" w:rsidR="00667B95" w:rsidRDefault="00667B95" w:rsidP="006365D6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4F664CED" w14:textId="77777777" w:rsidR="00667B95" w:rsidRDefault="00667B95" w:rsidP="006365D6">
            <w:pPr>
              <w:jc w:val="both"/>
            </w:pPr>
            <w:r>
              <w:t>povinný, ZT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22A1F717" w14:textId="77777777" w:rsidR="00667B95" w:rsidRDefault="00667B95" w:rsidP="006365D6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3A9102C6" w14:textId="77777777" w:rsidR="00667B95" w:rsidRDefault="00667B95" w:rsidP="006365D6">
            <w:pPr>
              <w:jc w:val="both"/>
            </w:pPr>
            <w:r>
              <w:t>1/ZS</w:t>
            </w:r>
          </w:p>
        </w:tc>
      </w:tr>
      <w:tr w:rsidR="00667B95" w14:paraId="0094CEA3" w14:textId="77777777" w:rsidTr="006365D6">
        <w:tc>
          <w:tcPr>
            <w:tcW w:w="3086" w:type="dxa"/>
            <w:shd w:val="clear" w:color="auto" w:fill="F7CAAC"/>
          </w:tcPr>
          <w:p w14:paraId="5216B595" w14:textId="77777777" w:rsidR="00667B95" w:rsidRDefault="00667B95" w:rsidP="006365D6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4C40F39D" w14:textId="30267C3A" w:rsidR="00667B95" w:rsidRDefault="00667B95" w:rsidP="006365D6">
            <w:pPr>
              <w:jc w:val="both"/>
            </w:pPr>
            <w:del w:id="94" w:author="Eva Skýbová" w:date="2023-06-06T10:47:00Z">
              <w:r w:rsidDel="00874C88">
                <w:delText xml:space="preserve">26p </w:delText>
              </w:r>
            </w:del>
            <w:ins w:id="95" w:author="Eva Skýbová" w:date="2023-06-06T10:47:00Z">
              <w:r w:rsidR="00874C88">
                <w:t xml:space="preserve">13p </w:t>
              </w:r>
            </w:ins>
            <w:r>
              <w:t>+ 26s</w:t>
            </w:r>
          </w:p>
        </w:tc>
        <w:tc>
          <w:tcPr>
            <w:tcW w:w="889" w:type="dxa"/>
            <w:shd w:val="clear" w:color="auto" w:fill="F7CAAC"/>
          </w:tcPr>
          <w:p w14:paraId="72CEA9BF" w14:textId="77777777" w:rsidR="00667B95" w:rsidRDefault="00667B95" w:rsidP="006365D6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7D52EACF" w14:textId="7E4CFE82" w:rsidR="00667B95" w:rsidRDefault="00667B95" w:rsidP="006365D6">
            <w:pPr>
              <w:jc w:val="both"/>
            </w:pPr>
            <w:del w:id="96" w:author="Eva Skýbová" w:date="2023-06-06T10:47:00Z">
              <w:r w:rsidDel="00874C88">
                <w:delText>52</w:delText>
              </w:r>
            </w:del>
            <w:ins w:id="97" w:author="Eva Skýbová" w:date="2023-06-06T10:47:00Z">
              <w:r w:rsidR="00874C88">
                <w:t>39</w:t>
              </w:r>
            </w:ins>
          </w:p>
        </w:tc>
        <w:tc>
          <w:tcPr>
            <w:tcW w:w="2156" w:type="dxa"/>
            <w:shd w:val="clear" w:color="auto" w:fill="F7CAAC"/>
          </w:tcPr>
          <w:p w14:paraId="71071316" w14:textId="77777777" w:rsidR="00667B95" w:rsidRDefault="00667B95" w:rsidP="006365D6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377437FE" w14:textId="77777777" w:rsidR="00667B95" w:rsidRDefault="00667B95" w:rsidP="006365D6">
            <w:pPr>
              <w:jc w:val="both"/>
            </w:pPr>
            <w:r>
              <w:t>6</w:t>
            </w:r>
          </w:p>
        </w:tc>
      </w:tr>
      <w:tr w:rsidR="00667B95" w14:paraId="018D6BCE" w14:textId="77777777" w:rsidTr="006365D6">
        <w:tc>
          <w:tcPr>
            <w:tcW w:w="3086" w:type="dxa"/>
            <w:shd w:val="clear" w:color="auto" w:fill="F7CAAC"/>
          </w:tcPr>
          <w:p w14:paraId="67C80201" w14:textId="77777777" w:rsidR="00667B95" w:rsidRDefault="00667B95" w:rsidP="006365D6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7F01C271" w14:textId="77777777" w:rsidR="00667B95" w:rsidRDefault="00667B95" w:rsidP="006365D6">
            <w:pPr>
              <w:jc w:val="both"/>
            </w:pPr>
          </w:p>
        </w:tc>
      </w:tr>
      <w:tr w:rsidR="00667B95" w14:paraId="45794AD3" w14:textId="77777777" w:rsidTr="006365D6">
        <w:tc>
          <w:tcPr>
            <w:tcW w:w="3086" w:type="dxa"/>
            <w:shd w:val="clear" w:color="auto" w:fill="F7CAAC"/>
          </w:tcPr>
          <w:p w14:paraId="296D6FF7" w14:textId="77777777" w:rsidR="00667B95" w:rsidRDefault="00667B95" w:rsidP="006365D6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666D1E10" w14:textId="5EB12109" w:rsidR="00667B95" w:rsidRDefault="00E07675" w:rsidP="006365D6">
            <w:pPr>
              <w:jc w:val="both"/>
            </w:pPr>
            <w:r>
              <w:t>Zápočet, zkouška.</w:t>
            </w:r>
          </w:p>
        </w:tc>
        <w:tc>
          <w:tcPr>
            <w:tcW w:w="2156" w:type="dxa"/>
            <w:shd w:val="clear" w:color="auto" w:fill="F7CAAC"/>
          </w:tcPr>
          <w:p w14:paraId="03272E29" w14:textId="77777777" w:rsidR="00667B95" w:rsidRDefault="00667B95" w:rsidP="006365D6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11228AB4" w14:textId="77777777" w:rsidR="00667B95" w:rsidRDefault="00667B95" w:rsidP="006365D6">
            <w:pPr>
              <w:jc w:val="both"/>
            </w:pPr>
            <w:r>
              <w:t>přednášky</w:t>
            </w:r>
          </w:p>
          <w:p w14:paraId="752FCA85" w14:textId="77777777" w:rsidR="00667B95" w:rsidRDefault="00667B95" w:rsidP="006365D6">
            <w:pPr>
              <w:jc w:val="both"/>
            </w:pPr>
            <w:r>
              <w:t>semináře</w:t>
            </w:r>
          </w:p>
        </w:tc>
      </w:tr>
      <w:tr w:rsidR="00667B95" w14:paraId="156E2C7B" w14:textId="77777777" w:rsidTr="006365D6">
        <w:tc>
          <w:tcPr>
            <w:tcW w:w="3086" w:type="dxa"/>
            <w:shd w:val="clear" w:color="auto" w:fill="F7CAAC"/>
          </w:tcPr>
          <w:p w14:paraId="593859E4" w14:textId="77777777" w:rsidR="00667B95" w:rsidRDefault="00667B95" w:rsidP="006365D6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1DD667A" w14:textId="77777777" w:rsidR="00667B95" w:rsidRDefault="00667B95" w:rsidP="006365D6">
            <w:r>
              <w:t xml:space="preserve">Zápočet: aktivní účast na nejméně 80 % seminářů, obhájení seminární práce </w:t>
            </w:r>
          </w:p>
          <w:p w14:paraId="05B150AF" w14:textId="775B6A04" w:rsidR="00667B95" w:rsidRDefault="00667B95" w:rsidP="006365D6">
            <w:r>
              <w:t>na zadané téma</w:t>
            </w:r>
            <w:r w:rsidR="00E07675">
              <w:t>.</w:t>
            </w:r>
          </w:p>
          <w:p w14:paraId="7E70EE6F" w14:textId="77777777" w:rsidR="00667B95" w:rsidRDefault="00667B95" w:rsidP="006365D6">
            <w:pPr>
              <w:jc w:val="both"/>
            </w:pPr>
          </w:p>
          <w:p w14:paraId="4D78269D" w14:textId="5E50C483" w:rsidR="00667B95" w:rsidRDefault="00667B95" w:rsidP="006365D6">
            <w:pPr>
              <w:jc w:val="both"/>
            </w:pPr>
            <w:r>
              <w:t>Zkouška: ústní</w:t>
            </w:r>
            <w:r w:rsidR="00E07675">
              <w:t>.</w:t>
            </w:r>
          </w:p>
        </w:tc>
      </w:tr>
      <w:tr w:rsidR="00667B95" w14:paraId="12457E40" w14:textId="77777777" w:rsidTr="006365D6">
        <w:trPr>
          <w:trHeight w:val="556"/>
        </w:trPr>
        <w:tc>
          <w:tcPr>
            <w:tcW w:w="9855" w:type="dxa"/>
            <w:gridSpan w:val="8"/>
            <w:tcBorders>
              <w:top w:val="nil"/>
            </w:tcBorders>
          </w:tcPr>
          <w:p w14:paraId="3EAD1D30" w14:textId="77777777" w:rsidR="00667B95" w:rsidRDefault="00667B95" w:rsidP="006365D6">
            <w:pPr>
              <w:jc w:val="both"/>
            </w:pPr>
          </w:p>
        </w:tc>
      </w:tr>
      <w:tr w:rsidR="00667B95" w14:paraId="4E417D5F" w14:textId="77777777" w:rsidTr="006365D6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F091F7D" w14:textId="77777777" w:rsidR="00667B95" w:rsidRDefault="00667B95" w:rsidP="006365D6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C09C7C3" w14:textId="77777777" w:rsidR="00667B95" w:rsidRDefault="00667B95" w:rsidP="006365D6">
            <w:pPr>
              <w:jc w:val="both"/>
            </w:pPr>
            <w:r>
              <w:t>doc. Mgr. Tomáš Zeman, Ph.D. et Ph.D.</w:t>
            </w:r>
          </w:p>
        </w:tc>
      </w:tr>
      <w:tr w:rsidR="00667B95" w14:paraId="5929B340" w14:textId="77777777" w:rsidTr="006365D6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1739754" w14:textId="77777777" w:rsidR="00667B95" w:rsidRDefault="00667B95" w:rsidP="006365D6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0A8147FD" w14:textId="77777777" w:rsidR="00667B95" w:rsidRDefault="00667B95" w:rsidP="006365D6">
            <w:pPr>
              <w:jc w:val="both"/>
            </w:pPr>
            <w:r>
              <w:t>Garant stanovuje obsah a dohlíží na jednotné vedení přednášek a seminářů.</w:t>
            </w:r>
          </w:p>
          <w:p w14:paraId="1CB3598D" w14:textId="5954555E" w:rsidR="00667B95" w:rsidRDefault="00667B95" w:rsidP="006365D6">
            <w:pPr>
              <w:jc w:val="both"/>
            </w:pPr>
            <w:r>
              <w:t xml:space="preserve">Garant přímo vyučuje </w:t>
            </w:r>
            <w:del w:id="98" w:author="Eva Skýbová" w:date="2023-06-06T10:47:00Z">
              <w:r w:rsidDel="00874C88">
                <w:delText xml:space="preserve">85 </w:delText>
              </w:r>
            </w:del>
            <w:ins w:id="99" w:author="Eva Skýbová" w:date="2023-06-06T10:47:00Z">
              <w:r w:rsidR="00874C88">
                <w:t xml:space="preserve">77 </w:t>
              </w:r>
            </w:ins>
            <w:r>
              <w:t>% přednášek.</w:t>
            </w:r>
          </w:p>
          <w:p w14:paraId="277F493F" w14:textId="77777777" w:rsidR="00667B95" w:rsidRDefault="00667B95" w:rsidP="006365D6">
            <w:pPr>
              <w:jc w:val="both"/>
            </w:pPr>
          </w:p>
        </w:tc>
      </w:tr>
      <w:tr w:rsidR="00667B95" w14:paraId="4A8436B7" w14:textId="77777777" w:rsidTr="006365D6">
        <w:tc>
          <w:tcPr>
            <w:tcW w:w="3086" w:type="dxa"/>
            <w:shd w:val="clear" w:color="auto" w:fill="F7CAAC"/>
          </w:tcPr>
          <w:p w14:paraId="2FCE9563" w14:textId="77777777" w:rsidR="00667B95" w:rsidRDefault="00667B95" w:rsidP="006365D6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345C977" w14:textId="4891F078" w:rsidR="00667B95" w:rsidRDefault="00667B95" w:rsidP="006365D6">
            <w:pPr>
              <w:jc w:val="both"/>
            </w:pPr>
            <w:r>
              <w:t>doc. Mgr. Tomáš Zeman, Ph.D. et Ph.D. – přednášky (</w:t>
            </w:r>
            <w:del w:id="100" w:author="Eva Skýbová" w:date="2023-06-06T10:47:00Z">
              <w:r w:rsidDel="00874C88">
                <w:delText xml:space="preserve">85 </w:delText>
              </w:r>
            </w:del>
            <w:ins w:id="101" w:author="Eva Skýbová" w:date="2023-06-06T10:47:00Z">
              <w:r w:rsidR="00874C88">
                <w:t xml:space="preserve">77 </w:t>
              </w:r>
            </w:ins>
            <w:r>
              <w:t>%)</w:t>
            </w:r>
          </w:p>
          <w:p w14:paraId="474E8D2E" w14:textId="6C8C6218" w:rsidR="00667B95" w:rsidRDefault="00667B95" w:rsidP="006365D6">
            <w:pPr>
              <w:jc w:val="both"/>
            </w:pPr>
            <w:r>
              <w:t>doc. RSDr. Václav Lošek, CSc. – přednášky (</w:t>
            </w:r>
            <w:del w:id="102" w:author="Eva Skýbová" w:date="2023-06-06T10:47:00Z">
              <w:r w:rsidDel="00874C88">
                <w:delText xml:space="preserve">15 </w:delText>
              </w:r>
            </w:del>
            <w:ins w:id="103" w:author="Eva Skýbová" w:date="2023-06-06T10:47:00Z">
              <w:r w:rsidR="00874C88">
                <w:t xml:space="preserve">23 </w:t>
              </w:r>
            </w:ins>
            <w:r>
              <w:t>%)</w:t>
            </w:r>
          </w:p>
          <w:p w14:paraId="2B8B0B55" w14:textId="77777777" w:rsidR="00667B95" w:rsidRDefault="00667B95" w:rsidP="006365D6">
            <w:pPr>
              <w:jc w:val="both"/>
            </w:pPr>
            <w:r>
              <w:t>Ing. Lukáš Pavlík, Ph.D. – semináře (54 %)</w:t>
            </w:r>
          </w:p>
          <w:p w14:paraId="103E8BC1" w14:textId="77777777" w:rsidR="00667B95" w:rsidRDefault="00667B95" w:rsidP="006365D6">
            <w:pPr>
              <w:jc w:val="both"/>
            </w:pPr>
            <w:r>
              <w:t>Ing. Martin Ficek, Ph.D. – semináře (46 %)</w:t>
            </w:r>
          </w:p>
        </w:tc>
      </w:tr>
      <w:tr w:rsidR="00667B95" w14:paraId="5C603D39" w14:textId="77777777" w:rsidTr="006365D6">
        <w:trPr>
          <w:trHeight w:val="556"/>
        </w:trPr>
        <w:tc>
          <w:tcPr>
            <w:tcW w:w="9855" w:type="dxa"/>
            <w:gridSpan w:val="8"/>
            <w:tcBorders>
              <w:top w:val="nil"/>
            </w:tcBorders>
          </w:tcPr>
          <w:p w14:paraId="4D33EEE2" w14:textId="77777777" w:rsidR="00667B95" w:rsidRDefault="00667B95" w:rsidP="006365D6">
            <w:pPr>
              <w:jc w:val="both"/>
            </w:pPr>
          </w:p>
        </w:tc>
      </w:tr>
      <w:tr w:rsidR="00667B95" w14:paraId="126552C0" w14:textId="77777777" w:rsidTr="006365D6">
        <w:tc>
          <w:tcPr>
            <w:tcW w:w="3086" w:type="dxa"/>
            <w:tcBorders>
              <w:bottom w:val="nil"/>
            </w:tcBorders>
            <w:shd w:val="clear" w:color="auto" w:fill="F7CAAC"/>
          </w:tcPr>
          <w:p w14:paraId="7319ADD6" w14:textId="77777777" w:rsidR="00667B95" w:rsidRDefault="00667B95" w:rsidP="006365D6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B2EEDCB" w14:textId="77777777" w:rsidR="00667B95" w:rsidRDefault="00667B95" w:rsidP="006365D6">
            <w:pPr>
              <w:jc w:val="both"/>
            </w:pPr>
          </w:p>
        </w:tc>
      </w:tr>
      <w:tr w:rsidR="00667B95" w14:paraId="0529338B" w14:textId="77777777" w:rsidTr="006365D6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4" w:space="0" w:color="auto"/>
            </w:tcBorders>
          </w:tcPr>
          <w:p w14:paraId="7C62C125" w14:textId="77777777" w:rsidR="00FA693C" w:rsidRPr="004F3301" w:rsidRDefault="00FA693C" w:rsidP="00FA693C">
            <w:pPr>
              <w:jc w:val="both"/>
              <w:rPr>
                <w:ins w:id="104" w:author="Eva Skýbová" w:date="2023-06-06T10:49:00Z"/>
              </w:rPr>
            </w:pPr>
            <w:ins w:id="105" w:author="Eva Skýbová" w:date="2023-06-06T10:49:00Z">
              <w:r w:rsidRPr="004F3301">
                <w:t>Předmět prohlubuje znalosti studentů v oblasti obecných zásad řízení bezpečnosti státu a společnosti. Studenti získají rozšiřující informace o systému zajišťování bezpečnosti a obrany v České republice, sousedních zemích a vybraných dalších zemích s vysokým geopolitickým významem. Náležitosti bezpečnostních systémů těchto zemí budou následně diskutovány na seminářích. Cílem tohoto přístupu je prohloubit schopnost studentů kriticky interpretovat slabé a silné stránky jednotlivých variant systému řízení bezpečnosti státu a společnosti. Studenti dále získají informace o současném geopolitickém vývoji a bezpečnostních hrozbách pro Českou republiku vyplývajících z jejího geopolitickém postavení, což jim umožní vyhodnocovat aktuální vývoj bezpečnostního prostředí České republiky v kontextu geopolitických změn ve světě.</w:t>
              </w:r>
            </w:ins>
          </w:p>
          <w:p w14:paraId="7398B05C" w14:textId="77777777" w:rsidR="00FA693C" w:rsidRPr="004F3301" w:rsidRDefault="00FA693C" w:rsidP="00FA693C">
            <w:pPr>
              <w:jc w:val="both"/>
              <w:rPr>
                <w:ins w:id="106" w:author="Eva Skýbová" w:date="2023-06-06T10:49:00Z"/>
              </w:rPr>
            </w:pPr>
          </w:p>
          <w:p w14:paraId="37A821FB" w14:textId="77777777" w:rsidR="00FA693C" w:rsidRPr="004F3301" w:rsidRDefault="00FA693C" w:rsidP="00FA693C">
            <w:pPr>
              <w:jc w:val="both"/>
              <w:rPr>
                <w:ins w:id="107" w:author="Eva Skýbová" w:date="2023-06-06T10:49:00Z"/>
              </w:rPr>
            </w:pPr>
            <w:ins w:id="108" w:author="Eva Skýbová" w:date="2023-06-06T10:49:00Z">
              <w:r w:rsidRPr="004F3301">
                <w:t>Vyučovaná témata:</w:t>
              </w:r>
            </w:ins>
          </w:p>
          <w:p w14:paraId="482C675C" w14:textId="77777777" w:rsidR="00FA693C" w:rsidRPr="004F3301" w:rsidRDefault="00FA693C">
            <w:pPr>
              <w:ind w:left="720"/>
              <w:jc w:val="both"/>
              <w:rPr>
                <w:ins w:id="109" w:author="Eva Skýbová" w:date="2023-06-06T10:49:00Z"/>
              </w:rPr>
              <w:pPrChange w:id="110" w:author="Eva Skýbová" w:date="2023-06-06T10:49:00Z">
                <w:pPr>
                  <w:jc w:val="both"/>
                </w:pPr>
              </w:pPrChange>
            </w:pPr>
            <w:ins w:id="111" w:author="Eva Skýbová" w:date="2023-06-06T10:49:00Z">
              <w:r w:rsidRPr="004F3301">
                <w:t>1. Úvod do studia předmětu, pojmový aparát, základní teoretické přístupy ke studium bezpečnosti, bezpečnostní politika, bezpečnostní systém státu a jeho složky;</w:t>
              </w:r>
            </w:ins>
          </w:p>
          <w:p w14:paraId="6A8611B5" w14:textId="77777777" w:rsidR="00FA693C" w:rsidRPr="004F3301" w:rsidRDefault="00FA693C">
            <w:pPr>
              <w:ind w:left="720"/>
              <w:jc w:val="both"/>
              <w:rPr>
                <w:ins w:id="112" w:author="Eva Skýbová" w:date="2023-06-06T10:49:00Z"/>
              </w:rPr>
              <w:pPrChange w:id="113" w:author="Eva Skýbová" w:date="2023-06-06T10:49:00Z">
                <w:pPr>
                  <w:jc w:val="both"/>
                </w:pPr>
              </w:pPrChange>
            </w:pPr>
            <w:ins w:id="114" w:author="Eva Skýbová" w:date="2023-06-06T10:49:00Z">
              <w:r w:rsidRPr="004F3301">
                <w:t>2. Geopolitické postavení České republiky a aktuální bezpečnostní hrozby pro Českou republiku, zapojení České republiky do mezinárodních organizací v oblasti bezpečnosti;</w:t>
              </w:r>
            </w:ins>
          </w:p>
          <w:p w14:paraId="34622C10" w14:textId="77777777" w:rsidR="00FA693C" w:rsidRPr="004F3301" w:rsidRDefault="00FA693C">
            <w:pPr>
              <w:ind w:left="720"/>
              <w:jc w:val="both"/>
              <w:rPr>
                <w:ins w:id="115" w:author="Eva Skýbová" w:date="2023-06-06T10:49:00Z"/>
              </w:rPr>
              <w:pPrChange w:id="116" w:author="Eva Skýbová" w:date="2023-06-06T10:50:00Z">
                <w:pPr>
                  <w:jc w:val="both"/>
                </w:pPr>
              </w:pPrChange>
            </w:pPr>
            <w:ins w:id="117" w:author="Eva Skýbová" w:date="2023-06-06T10:49:00Z">
              <w:r w:rsidRPr="004F3301">
                <w:t>3. Organizace spojených národů, její historie a význam při zajišťování globální bezpečnosti;</w:t>
              </w:r>
            </w:ins>
          </w:p>
          <w:p w14:paraId="35413D73" w14:textId="77777777" w:rsidR="00FA693C" w:rsidRPr="004F3301" w:rsidRDefault="00FA693C">
            <w:pPr>
              <w:ind w:left="720"/>
              <w:jc w:val="both"/>
              <w:rPr>
                <w:ins w:id="118" w:author="Eva Skýbová" w:date="2023-06-06T10:49:00Z"/>
              </w:rPr>
              <w:pPrChange w:id="119" w:author="Eva Skýbová" w:date="2023-06-06T10:50:00Z">
                <w:pPr>
                  <w:jc w:val="both"/>
                </w:pPr>
              </w:pPrChange>
            </w:pPr>
            <w:ins w:id="120" w:author="Eva Skýbová" w:date="2023-06-06T10:49:00Z">
              <w:r w:rsidRPr="004F3301">
                <w:t>4. Severoatlantická aliance a význam kolektivní obrany, civilní nouzové plánování v rámci Severoatlantické aliance;</w:t>
              </w:r>
            </w:ins>
          </w:p>
          <w:p w14:paraId="22DF443D" w14:textId="77777777" w:rsidR="00FA693C" w:rsidRPr="004F3301" w:rsidRDefault="00FA693C">
            <w:pPr>
              <w:ind w:left="720"/>
              <w:jc w:val="both"/>
              <w:rPr>
                <w:ins w:id="121" w:author="Eva Skýbová" w:date="2023-06-06T10:49:00Z"/>
              </w:rPr>
              <w:pPrChange w:id="122" w:author="Eva Skýbová" w:date="2023-06-06T10:50:00Z">
                <w:pPr>
                  <w:jc w:val="both"/>
                </w:pPr>
              </w:pPrChange>
            </w:pPr>
            <w:ins w:id="123" w:author="Eva Skýbová" w:date="2023-06-06T10:49:00Z">
              <w:r w:rsidRPr="004F3301">
                <w:t>5. Evropská unie a její bezpečnostní a obranná politika;</w:t>
              </w:r>
            </w:ins>
          </w:p>
          <w:p w14:paraId="6A499B5E" w14:textId="77777777" w:rsidR="00FA693C" w:rsidRPr="004F3301" w:rsidRDefault="00FA693C">
            <w:pPr>
              <w:ind w:left="720"/>
              <w:jc w:val="both"/>
              <w:rPr>
                <w:ins w:id="124" w:author="Eva Skýbová" w:date="2023-06-06T10:49:00Z"/>
              </w:rPr>
              <w:pPrChange w:id="125" w:author="Eva Skýbová" w:date="2023-06-06T10:50:00Z">
                <w:pPr>
                  <w:jc w:val="both"/>
                </w:pPr>
              </w:pPrChange>
            </w:pPr>
            <w:ins w:id="126" w:author="Eva Skýbová" w:date="2023-06-06T10:49:00Z">
              <w:r w:rsidRPr="004F3301">
                <w:t>6. Bezpečnostní systém České republiky, význam správních úřadů a orgánů samospráv při zajišťování vnitřní bezpečnosti a obrany státu;</w:t>
              </w:r>
            </w:ins>
          </w:p>
          <w:p w14:paraId="24DA62BB" w14:textId="77777777" w:rsidR="00FA693C" w:rsidRPr="004F3301" w:rsidRDefault="00FA693C">
            <w:pPr>
              <w:ind w:left="720"/>
              <w:jc w:val="both"/>
              <w:rPr>
                <w:ins w:id="127" w:author="Eva Skýbová" w:date="2023-06-06T10:49:00Z"/>
              </w:rPr>
              <w:pPrChange w:id="128" w:author="Eva Skýbová" w:date="2023-06-06T10:50:00Z">
                <w:pPr>
                  <w:jc w:val="both"/>
                </w:pPr>
              </w:pPrChange>
            </w:pPr>
            <w:ins w:id="129" w:author="Eva Skýbová" w:date="2023-06-06T10:49:00Z">
              <w:r w:rsidRPr="004F3301">
                <w:t>7. Systém zajišťování obrany státu, význam, postavení a řízení ozbrojených sil v České republice a ve vybraných dalších zemích;</w:t>
              </w:r>
            </w:ins>
          </w:p>
          <w:p w14:paraId="690A63E4" w14:textId="77777777" w:rsidR="00FA693C" w:rsidRPr="004F3301" w:rsidRDefault="00FA693C">
            <w:pPr>
              <w:ind w:left="720"/>
              <w:jc w:val="both"/>
              <w:rPr>
                <w:ins w:id="130" w:author="Eva Skýbová" w:date="2023-06-06T10:49:00Z"/>
              </w:rPr>
              <w:pPrChange w:id="131" w:author="Eva Skýbová" w:date="2023-06-06T10:50:00Z">
                <w:pPr>
                  <w:jc w:val="both"/>
                </w:pPr>
              </w:pPrChange>
            </w:pPr>
            <w:ins w:id="132" w:author="Eva Skýbová" w:date="2023-06-06T10:49:00Z">
              <w:r w:rsidRPr="004F3301">
                <w:t>8. Způsoby zapojení občanů do obrany státu a výkon branné povinnosti v České republice a ve vybraných dalších zemích;</w:t>
              </w:r>
            </w:ins>
          </w:p>
          <w:p w14:paraId="4EA7185D" w14:textId="77777777" w:rsidR="00FA693C" w:rsidRPr="004F3301" w:rsidRDefault="00FA693C">
            <w:pPr>
              <w:ind w:left="720"/>
              <w:jc w:val="both"/>
              <w:rPr>
                <w:ins w:id="133" w:author="Eva Skýbová" w:date="2023-06-06T10:49:00Z"/>
              </w:rPr>
              <w:pPrChange w:id="134" w:author="Eva Skýbová" w:date="2023-06-06T10:50:00Z">
                <w:pPr>
                  <w:jc w:val="both"/>
                </w:pPr>
              </w:pPrChange>
            </w:pPr>
            <w:ins w:id="135" w:author="Eva Skýbová" w:date="2023-06-06T10:49:00Z">
              <w:r w:rsidRPr="004F3301">
                <w:t>9. Systém zajišťování vnitřní bezpečnosti státu, význam, postavení a řízení bezpečnostních sborů v České republice a ve vybraných dalších zemích;</w:t>
              </w:r>
            </w:ins>
          </w:p>
          <w:p w14:paraId="7B5E8F42" w14:textId="77777777" w:rsidR="00FA693C" w:rsidRPr="004F3301" w:rsidRDefault="00FA693C">
            <w:pPr>
              <w:ind w:left="720"/>
              <w:jc w:val="both"/>
              <w:rPr>
                <w:ins w:id="136" w:author="Eva Skýbová" w:date="2023-06-06T10:49:00Z"/>
              </w:rPr>
              <w:pPrChange w:id="137" w:author="Eva Skýbová" w:date="2023-06-06T10:50:00Z">
                <w:pPr>
                  <w:jc w:val="both"/>
                </w:pPr>
              </w:pPrChange>
            </w:pPr>
            <w:ins w:id="138" w:author="Eva Skýbová" w:date="2023-06-06T10:49:00Z">
              <w:r w:rsidRPr="004F3301">
                <w:t>10. Význam nestátních neziskových organizací při zajišťování vnitřní bezpečnosti a obrany státu v České republice a ve vybraných dalších zemích;</w:t>
              </w:r>
            </w:ins>
          </w:p>
          <w:p w14:paraId="75AAD142" w14:textId="77777777" w:rsidR="00FA693C" w:rsidRPr="004F3301" w:rsidRDefault="00FA693C">
            <w:pPr>
              <w:ind w:left="720"/>
              <w:jc w:val="both"/>
              <w:rPr>
                <w:ins w:id="139" w:author="Eva Skýbová" w:date="2023-06-06T10:49:00Z"/>
              </w:rPr>
              <w:pPrChange w:id="140" w:author="Eva Skýbová" w:date="2023-06-06T10:50:00Z">
                <w:pPr>
                  <w:jc w:val="both"/>
                </w:pPr>
              </w:pPrChange>
            </w:pPr>
            <w:ins w:id="141" w:author="Eva Skýbová" w:date="2023-06-06T10:49:00Z">
              <w:r w:rsidRPr="004F3301">
                <w:t>11. Krizové řízení v České republice a ve vybraných dalších zemích;</w:t>
              </w:r>
            </w:ins>
          </w:p>
          <w:p w14:paraId="352ABB9A" w14:textId="77777777" w:rsidR="00FA693C" w:rsidRPr="004F3301" w:rsidRDefault="00FA693C">
            <w:pPr>
              <w:ind w:left="720"/>
              <w:jc w:val="both"/>
              <w:rPr>
                <w:ins w:id="142" w:author="Eva Skýbová" w:date="2023-06-06T10:49:00Z"/>
              </w:rPr>
              <w:pPrChange w:id="143" w:author="Eva Skýbová" w:date="2023-06-06T10:50:00Z">
                <w:pPr>
                  <w:jc w:val="both"/>
                </w:pPr>
              </w:pPrChange>
            </w:pPr>
            <w:ins w:id="144" w:author="Eva Skýbová" w:date="2023-06-06T10:49:00Z">
              <w:r w:rsidRPr="004F3301">
                <w:t>12. Systém ochrany obyvatelstva v České republice a ve vybraných dalších zemích;</w:t>
              </w:r>
            </w:ins>
          </w:p>
          <w:p w14:paraId="436BC8B4" w14:textId="77777777" w:rsidR="00FA693C" w:rsidRPr="004F3301" w:rsidRDefault="00FA693C">
            <w:pPr>
              <w:ind w:left="720"/>
              <w:jc w:val="both"/>
              <w:rPr>
                <w:ins w:id="145" w:author="Eva Skýbová" w:date="2023-06-06T10:49:00Z"/>
              </w:rPr>
              <w:pPrChange w:id="146" w:author="Eva Skýbová" w:date="2023-06-06T10:50:00Z">
                <w:pPr>
                  <w:jc w:val="both"/>
                </w:pPr>
              </w:pPrChange>
            </w:pPr>
            <w:ins w:id="147" w:author="Eva Skýbová" w:date="2023-06-06T10:49:00Z">
              <w:r w:rsidRPr="004F3301">
                <w:lastRenderedPageBreak/>
                <w:t>13. Výchova a vzdělávání obyvatelstva k obraně státu a připravenosti na řešení mimořádných události a krizových situací v České republice a ve vybraných dalších zemích.</w:t>
              </w:r>
            </w:ins>
          </w:p>
          <w:p w14:paraId="0EB533ED" w14:textId="3F07E8ED" w:rsidR="00667B95" w:rsidDel="00FA693C" w:rsidRDefault="00667B95" w:rsidP="006365D6">
            <w:pPr>
              <w:jc w:val="both"/>
              <w:rPr>
                <w:del w:id="148" w:author="Eva Skýbová" w:date="2023-06-06T10:49:00Z"/>
              </w:rPr>
            </w:pPr>
            <w:del w:id="149" w:author="Eva Skýbová" w:date="2023-06-06T10:49:00Z">
              <w:r w:rsidDel="00FA693C">
                <w:delText>Předmět prohlubuje znalosti studentů v oblasti obecných zásad řízení bezpečnosti státu a společnosti. Studenti získají podrobné informace o systémech zajišťování bezpečnosti a obrany v sousedních zemích a vybraných zemích s vysokým geopolitickým významem v rámci Evropy. Tyto systémy budou následně porovnávány s bezpečnostním systémem České republiky a diskutovány na seminářích. Cílem tohoto přístupu je posílení znalostí studentů o možných variantách řízení bezpečnosti státu a společnosti a schopnosti kritické interpretace výhod a nevýhod těchto systémů. Studenti dále získají komplexní informace o současném geopolitickém vývoji, postavení světových mocností a aktuálních bezpečnostních hrozbách pro Českou republiku vyplývajících z jejího geopolitickém postavení, což jim umožní vyhodnocovat aktuální vývoj bezpečnostního prostředí České republiky v kontextu geopolitických změn ve světě.</w:delText>
              </w:r>
            </w:del>
          </w:p>
          <w:p w14:paraId="5895C47E" w14:textId="2D7FA723" w:rsidR="00667B95" w:rsidDel="00FA693C" w:rsidRDefault="00667B95" w:rsidP="006365D6">
            <w:pPr>
              <w:jc w:val="both"/>
              <w:rPr>
                <w:del w:id="150" w:author="Eva Skýbová" w:date="2023-06-06T10:49:00Z"/>
              </w:rPr>
            </w:pPr>
          </w:p>
          <w:p w14:paraId="078162A8" w14:textId="2F06A490" w:rsidR="00667B95" w:rsidDel="00FA693C" w:rsidRDefault="00667B95" w:rsidP="006365D6">
            <w:pPr>
              <w:jc w:val="both"/>
              <w:rPr>
                <w:del w:id="151" w:author="Eva Skýbová" w:date="2023-06-06T10:49:00Z"/>
              </w:rPr>
            </w:pPr>
            <w:del w:id="152" w:author="Eva Skýbová" w:date="2023-06-06T10:49:00Z">
              <w:r w:rsidDel="00FA693C">
                <w:delText>Vyučovaná témata:</w:delText>
              </w:r>
            </w:del>
          </w:p>
          <w:p w14:paraId="09B28C7E" w14:textId="415BCD8A" w:rsidR="00667B95" w:rsidDel="00FA693C" w:rsidRDefault="00667B95" w:rsidP="00FB1440">
            <w:pPr>
              <w:pStyle w:val="Odstavecseseznamem"/>
              <w:numPr>
                <w:ilvl w:val="0"/>
                <w:numId w:val="48"/>
              </w:numPr>
              <w:jc w:val="both"/>
              <w:rPr>
                <w:del w:id="153" w:author="Eva Skýbová" w:date="2023-06-06T10:49:00Z"/>
              </w:rPr>
            </w:pPr>
            <w:del w:id="154" w:author="Eva Skýbová" w:date="2023-06-06T10:49:00Z">
              <w:r w:rsidDel="00FA693C">
                <w:delText>Úvod do studia předmětu, pojmový aparát, základní teoretické přístupy ke studium bezpečnosti, bezpečnostní politika, bezpečnostní systém státu a jeho složky.</w:delText>
              </w:r>
            </w:del>
          </w:p>
          <w:p w14:paraId="21C47FDD" w14:textId="1298A8F1" w:rsidR="00667B95" w:rsidDel="00FA693C" w:rsidRDefault="00667B95" w:rsidP="00FB1440">
            <w:pPr>
              <w:pStyle w:val="Odstavecseseznamem"/>
              <w:numPr>
                <w:ilvl w:val="0"/>
                <w:numId w:val="48"/>
              </w:numPr>
              <w:jc w:val="both"/>
              <w:rPr>
                <w:del w:id="155" w:author="Eva Skýbová" w:date="2023-06-06T10:49:00Z"/>
              </w:rPr>
            </w:pPr>
            <w:del w:id="156" w:author="Eva Skýbová" w:date="2023-06-06T10:49:00Z">
              <w:r w:rsidDel="00FA693C">
                <w:delText>Systém zajišťování vnitřní bezpečnosti státu, význam, postavení, řízení a historický vývoj ozbrojených bezpečnostních sborů a záchranných sborů.</w:delText>
              </w:r>
            </w:del>
          </w:p>
          <w:p w14:paraId="0A69FCB5" w14:textId="2BC97478" w:rsidR="00667B95" w:rsidDel="00FA693C" w:rsidRDefault="00667B95" w:rsidP="00FB1440">
            <w:pPr>
              <w:pStyle w:val="Odstavecseseznamem"/>
              <w:numPr>
                <w:ilvl w:val="0"/>
                <w:numId w:val="48"/>
              </w:numPr>
              <w:jc w:val="both"/>
              <w:rPr>
                <w:del w:id="157" w:author="Eva Skýbová" w:date="2023-06-06T10:49:00Z"/>
              </w:rPr>
            </w:pPr>
            <w:del w:id="158" w:author="Eva Skýbová" w:date="2023-06-06T10:49:00Z">
              <w:r w:rsidDel="00FA693C">
                <w:delText>Systém zajišťování obrany státu, význam, postavení, řízení a historický vývoj ozbrojených sil, přípravy občanů k obraně státu a branné povinnosti, význam odvodního řízení a mobilizace ozbrojených sil.</w:delText>
              </w:r>
            </w:del>
          </w:p>
          <w:p w14:paraId="1F1060CE" w14:textId="2C49BC57" w:rsidR="00667B95" w:rsidDel="00FA693C" w:rsidRDefault="00667B95" w:rsidP="00FB1440">
            <w:pPr>
              <w:pStyle w:val="Odstavecseseznamem"/>
              <w:numPr>
                <w:ilvl w:val="0"/>
                <w:numId w:val="48"/>
              </w:numPr>
              <w:jc w:val="both"/>
              <w:rPr>
                <w:del w:id="159" w:author="Eva Skýbová" w:date="2023-06-06T10:49:00Z"/>
              </w:rPr>
            </w:pPr>
            <w:del w:id="160" w:author="Eva Skýbová" w:date="2023-06-06T10:49:00Z">
              <w:r w:rsidDel="00FA693C">
                <w:delText>Geopolitické postavení Spojených států amerických, Ruské federace a Čínské lidové republiky a aktuální globální bezpečností hrozby.</w:delText>
              </w:r>
            </w:del>
          </w:p>
          <w:p w14:paraId="525E8964" w14:textId="05029DD5" w:rsidR="00667B95" w:rsidDel="00FA693C" w:rsidRDefault="00667B95" w:rsidP="00FB1440">
            <w:pPr>
              <w:pStyle w:val="Odstavecseseznamem"/>
              <w:numPr>
                <w:ilvl w:val="0"/>
                <w:numId w:val="48"/>
              </w:numPr>
              <w:jc w:val="both"/>
              <w:rPr>
                <w:del w:id="161" w:author="Eva Skýbová" w:date="2023-06-06T10:49:00Z"/>
              </w:rPr>
            </w:pPr>
            <w:del w:id="162" w:author="Eva Skýbová" w:date="2023-06-06T10:49:00Z">
              <w:r w:rsidDel="00FA693C">
                <w:delText>Geopolitické postavení České republiky a aktuální bezpečnostní hrozby pro Českou republiku, zapojení České republiky do mezinárodních organizací v oblasti bezpečnosti.</w:delText>
              </w:r>
            </w:del>
          </w:p>
          <w:p w14:paraId="0FC990E8" w14:textId="190F96C5" w:rsidR="00667B95" w:rsidDel="00FA693C" w:rsidRDefault="00667B95" w:rsidP="00FB1440">
            <w:pPr>
              <w:pStyle w:val="Odstavecseseznamem"/>
              <w:numPr>
                <w:ilvl w:val="0"/>
                <w:numId w:val="48"/>
              </w:numPr>
              <w:jc w:val="both"/>
              <w:rPr>
                <w:del w:id="163" w:author="Eva Skýbová" w:date="2023-06-06T10:49:00Z"/>
              </w:rPr>
            </w:pPr>
            <w:del w:id="164" w:author="Eva Skýbová" w:date="2023-06-06T10:49:00Z">
              <w:r w:rsidDel="00FA693C">
                <w:delText>Organizace spojených národů a její význam při zajišťování globální bezpečnosti.</w:delText>
              </w:r>
            </w:del>
          </w:p>
          <w:p w14:paraId="42C8C403" w14:textId="5748ED7E" w:rsidR="00667B95" w:rsidDel="00FA693C" w:rsidRDefault="00667B95" w:rsidP="00FB1440">
            <w:pPr>
              <w:pStyle w:val="Odstavecseseznamem"/>
              <w:numPr>
                <w:ilvl w:val="0"/>
                <w:numId w:val="48"/>
              </w:numPr>
              <w:jc w:val="both"/>
              <w:rPr>
                <w:del w:id="165" w:author="Eva Skýbová" w:date="2023-06-06T10:49:00Z"/>
              </w:rPr>
            </w:pPr>
            <w:del w:id="166" w:author="Eva Skýbová" w:date="2023-06-06T10:49:00Z">
              <w:r w:rsidDel="00FA693C">
                <w:delText>Severoatlantická aliance a význam kolektivní obrany.</w:delText>
              </w:r>
            </w:del>
          </w:p>
          <w:p w14:paraId="2B14759E" w14:textId="61A1EEED" w:rsidR="00667B95" w:rsidDel="00FA693C" w:rsidRDefault="00667B95" w:rsidP="00FB1440">
            <w:pPr>
              <w:pStyle w:val="Odstavecseseznamem"/>
              <w:numPr>
                <w:ilvl w:val="0"/>
                <w:numId w:val="48"/>
              </w:numPr>
              <w:jc w:val="both"/>
              <w:rPr>
                <w:del w:id="167" w:author="Eva Skýbová" w:date="2023-06-06T10:49:00Z"/>
              </w:rPr>
            </w:pPr>
            <w:del w:id="168" w:author="Eva Skýbová" w:date="2023-06-06T10:49:00Z">
              <w:r w:rsidDel="00FA693C">
                <w:delText>Evropská unie a její bezpečnostní a obranná politika.</w:delText>
              </w:r>
            </w:del>
          </w:p>
          <w:p w14:paraId="4AF0EFA9" w14:textId="20D1DE80" w:rsidR="00667B95" w:rsidDel="00FA693C" w:rsidRDefault="00667B95" w:rsidP="00FB1440">
            <w:pPr>
              <w:pStyle w:val="Odstavecseseznamem"/>
              <w:numPr>
                <w:ilvl w:val="0"/>
                <w:numId w:val="48"/>
              </w:numPr>
              <w:jc w:val="both"/>
              <w:rPr>
                <w:del w:id="169" w:author="Eva Skýbová" w:date="2023-06-06T10:49:00Z"/>
              </w:rPr>
            </w:pPr>
            <w:del w:id="170" w:author="Eva Skýbová" w:date="2023-06-06T10:49:00Z">
              <w:r w:rsidDel="00FA693C">
                <w:delText>Bezpečnostní systém České republiky, význam správních úřadů a orgánů samospráv při zajišťování vnitřní bezpečnosti a obrany státu.</w:delText>
              </w:r>
            </w:del>
          </w:p>
          <w:p w14:paraId="18270841" w14:textId="0BBFF221" w:rsidR="00667B95" w:rsidDel="00FA693C" w:rsidRDefault="00667B95" w:rsidP="00FB1440">
            <w:pPr>
              <w:pStyle w:val="Odstavecseseznamem"/>
              <w:numPr>
                <w:ilvl w:val="0"/>
                <w:numId w:val="48"/>
              </w:numPr>
              <w:jc w:val="both"/>
              <w:rPr>
                <w:del w:id="171" w:author="Eva Skýbová" w:date="2023-06-06T10:49:00Z"/>
              </w:rPr>
            </w:pPr>
            <w:del w:id="172" w:author="Eva Skýbová" w:date="2023-06-06T10:49:00Z">
              <w:r w:rsidDel="00FA693C">
                <w:delText>Bezpečnostní systém Spojených států amerických a jeho komparace s bezpečnostním systémem České republiky.</w:delText>
              </w:r>
            </w:del>
          </w:p>
          <w:p w14:paraId="2C7461A2" w14:textId="58F2F500" w:rsidR="00667B95" w:rsidDel="00FA693C" w:rsidRDefault="00667B95" w:rsidP="00FB1440">
            <w:pPr>
              <w:pStyle w:val="Odstavecseseznamem"/>
              <w:numPr>
                <w:ilvl w:val="0"/>
                <w:numId w:val="48"/>
              </w:numPr>
              <w:jc w:val="both"/>
              <w:rPr>
                <w:del w:id="173" w:author="Eva Skýbová" w:date="2023-06-06T10:49:00Z"/>
              </w:rPr>
            </w:pPr>
            <w:del w:id="174" w:author="Eva Skýbová" w:date="2023-06-06T10:49:00Z">
              <w:r w:rsidDel="00FA693C">
                <w:delText>Bezpečnostní systém Ruské federace a jeho komparace s bezpečnostním systémem České republiky.</w:delText>
              </w:r>
            </w:del>
          </w:p>
          <w:p w14:paraId="07D24A4A" w14:textId="58101782" w:rsidR="00667B95" w:rsidDel="00FA693C" w:rsidRDefault="00667B95" w:rsidP="00FB1440">
            <w:pPr>
              <w:pStyle w:val="Odstavecseseznamem"/>
              <w:numPr>
                <w:ilvl w:val="0"/>
                <w:numId w:val="48"/>
              </w:numPr>
              <w:jc w:val="both"/>
              <w:rPr>
                <w:del w:id="175" w:author="Eva Skýbová" w:date="2023-06-06T10:49:00Z"/>
              </w:rPr>
            </w:pPr>
            <w:del w:id="176" w:author="Eva Skýbová" w:date="2023-06-06T10:49:00Z">
              <w:r w:rsidDel="00FA693C">
                <w:delText>Bezpečnostní systém Spojeného království, Francouzské republiky a Spolkové republiky Německo a jejich komparace s bezpečnostním systémem České republiky.</w:delText>
              </w:r>
            </w:del>
          </w:p>
          <w:p w14:paraId="2978A278" w14:textId="54B6B824" w:rsidR="00667B95" w:rsidDel="00FA693C" w:rsidRDefault="00667B95" w:rsidP="00FB1440">
            <w:pPr>
              <w:pStyle w:val="Odstavecseseznamem"/>
              <w:numPr>
                <w:ilvl w:val="0"/>
                <w:numId w:val="48"/>
              </w:numPr>
              <w:jc w:val="both"/>
              <w:rPr>
                <w:del w:id="177" w:author="Eva Skýbová" w:date="2023-06-06T10:50:00Z"/>
              </w:rPr>
            </w:pPr>
            <w:del w:id="178" w:author="Eva Skýbová" w:date="2023-06-06T10:50:00Z">
              <w:r w:rsidDel="00FA693C">
                <w:delText>Bezpečnostní systém Slovenské republiky, Rakouské republiky a Polské republiky.</w:delText>
              </w:r>
            </w:del>
          </w:p>
          <w:p w14:paraId="13FDA82B" w14:textId="77777777" w:rsidR="00667B95" w:rsidRDefault="00667B95">
            <w:pPr>
              <w:pStyle w:val="Odstavecseseznamem"/>
              <w:jc w:val="both"/>
              <w:pPrChange w:id="179" w:author="Eva Skýbová" w:date="2023-06-06T10:50:00Z">
                <w:pPr>
                  <w:jc w:val="both"/>
                </w:pPr>
              </w:pPrChange>
            </w:pPr>
          </w:p>
        </w:tc>
      </w:tr>
      <w:tr w:rsidR="00667B95" w14:paraId="0E749688" w14:textId="77777777" w:rsidTr="006365D6">
        <w:trPr>
          <w:trHeight w:val="265"/>
        </w:trPr>
        <w:tc>
          <w:tcPr>
            <w:tcW w:w="36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</w:tcPr>
          <w:p w14:paraId="18AB1EA2" w14:textId="77777777" w:rsidR="00667B95" w:rsidRDefault="00667B95" w:rsidP="006365D6">
            <w:pPr>
              <w:jc w:val="both"/>
            </w:pPr>
            <w:r>
              <w:rPr>
                <w:b/>
              </w:rPr>
              <w:lastRenderedPageBreak/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7C2FD19" w14:textId="77777777" w:rsidR="00667B95" w:rsidRDefault="00667B95" w:rsidP="006365D6">
            <w:pPr>
              <w:jc w:val="both"/>
            </w:pPr>
          </w:p>
        </w:tc>
      </w:tr>
      <w:tr w:rsidR="00667B95" w14:paraId="36B61FA1" w14:textId="77777777" w:rsidTr="006365D6">
        <w:trPr>
          <w:trHeight w:val="1497"/>
        </w:trPr>
        <w:tc>
          <w:tcPr>
            <w:tcW w:w="9855" w:type="dxa"/>
            <w:gridSpan w:val="8"/>
            <w:tcBorders>
              <w:top w:val="single" w:sz="4" w:space="0" w:color="auto"/>
              <w:bottom w:val="single" w:sz="2" w:space="0" w:color="auto"/>
            </w:tcBorders>
          </w:tcPr>
          <w:p w14:paraId="33F74AD8" w14:textId="77777777" w:rsidR="00667B95" w:rsidRPr="001D33DA" w:rsidRDefault="00667B95" w:rsidP="006365D6">
            <w:pPr>
              <w:jc w:val="both"/>
              <w:rPr>
                <w:b/>
                <w:bCs/>
              </w:rPr>
            </w:pPr>
            <w:r w:rsidRPr="001D33DA">
              <w:rPr>
                <w:b/>
                <w:bCs/>
              </w:rPr>
              <w:t>Povinná literatura:</w:t>
            </w:r>
          </w:p>
          <w:p w14:paraId="4BC2D6B6" w14:textId="77777777" w:rsidR="009610D2" w:rsidRDefault="009610D2" w:rsidP="009610D2">
            <w:pPr>
              <w:jc w:val="both"/>
            </w:pPr>
            <w:r w:rsidRPr="000E70A2">
              <w:rPr>
                <w:lang w:val="en-GB"/>
              </w:rPr>
              <w:t xml:space="preserve">HOUGH Peter, Andrew MORAN, Bruce PILBEAM a Wendy STOKES. </w:t>
            </w:r>
            <w:r w:rsidRPr="000E70A2">
              <w:rPr>
                <w:i/>
                <w:iCs/>
                <w:lang w:val="en-GB"/>
              </w:rPr>
              <w:t>International Security Studies: Theory and Practice</w:t>
            </w:r>
            <w:r w:rsidRPr="000E70A2">
              <w:rPr>
                <w:lang w:val="en-GB"/>
              </w:rPr>
              <w:t>. Routledge</w:t>
            </w:r>
            <w:r w:rsidRPr="000E70A2">
              <w:t>, 2020. ISBN 9780367109868</w:t>
            </w:r>
            <w:r>
              <w:t>.</w:t>
            </w:r>
          </w:p>
          <w:p w14:paraId="0CB3D26C" w14:textId="77777777" w:rsidR="009610D2" w:rsidRDefault="009610D2" w:rsidP="009610D2">
            <w:pPr>
              <w:jc w:val="both"/>
            </w:pPr>
            <w:r w:rsidRPr="00B12A59">
              <w:rPr>
                <w:lang w:val="en-GB"/>
              </w:rPr>
              <w:t xml:space="preserve">WILLIAMS, Paul D. a Matt MCDONALD. </w:t>
            </w:r>
            <w:r w:rsidRPr="00B12A59">
              <w:rPr>
                <w:i/>
                <w:iCs/>
                <w:lang w:val="en-GB"/>
              </w:rPr>
              <w:t>International Security Studies: An Introduction</w:t>
            </w:r>
            <w:r w:rsidRPr="00B12A59">
              <w:rPr>
                <w:lang w:val="en-GB"/>
              </w:rPr>
              <w:t>.</w:t>
            </w:r>
            <w:r w:rsidRPr="00B12A59">
              <w:t xml:space="preserve"> 3. vyd. Routledge, 2018. ISBN 9780415784900</w:t>
            </w:r>
            <w:r>
              <w:t>.</w:t>
            </w:r>
          </w:p>
          <w:p w14:paraId="699C2597" w14:textId="77777777" w:rsidR="009610D2" w:rsidRDefault="009610D2" w:rsidP="009610D2">
            <w:pPr>
              <w:jc w:val="both"/>
            </w:pPr>
            <w:r w:rsidRPr="00F5023D">
              <w:rPr>
                <w:lang w:val="en-GB"/>
              </w:rPr>
              <w:t xml:space="preserve">SMITH, Sara. </w:t>
            </w:r>
            <w:r w:rsidRPr="00F5023D">
              <w:rPr>
                <w:i/>
                <w:iCs/>
                <w:lang w:val="en-GB"/>
              </w:rPr>
              <w:t>Political Geography: A Critical Introduction</w:t>
            </w:r>
            <w:r w:rsidRPr="00F5023D">
              <w:rPr>
                <w:lang w:val="en-GB"/>
              </w:rPr>
              <w:t>. Hoboken: John Wiley &amp; Sons</w:t>
            </w:r>
            <w:r w:rsidRPr="004D35AE">
              <w:t>, 2020. ISBN 978-1-119-31518-6</w:t>
            </w:r>
            <w:r>
              <w:t>.</w:t>
            </w:r>
          </w:p>
          <w:p w14:paraId="5C251A7F" w14:textId="77777777" w:rsidR="00667B95" w:rsidRDefault="00667B95" w:rsidP="006365D6">
            <w:pPr>
              <w:jc w:val="both"/>
            </w:pPr>
          </w:p>
          <w:p w14:paraId="5796EBED" w14:textId="77777777" w:rsidR="00667B95" w:rsidRPr="001D33DA" w:rsidRDefault="00667B95" w:rsidP="006365D6">
            <w:pPr>
              <w:jc w:val="both"/>
              <w:rPr>
                <w:b/>
                <w:bCs/>
              </w:rPr>
            </w:pPr>
            <w:r w:rsidRPr="001D33DA">
              <w:rPr>
                <w:b/>
                <w:bCs/>
              </w:rPr>
              <w:t>Doporučená literatura:</w:t>
            </w:r>
          </w:p>
          <w:p w14:paraId="34E2415F" w14:textId="77777777" w:rsidR="009610D2" w:rsidRDefault="009610D2" w:rsidP="009610D2">
            <w:pPr>
              <w:jc w:val="both"/>
            </w:pPr>
            <w:r w:rsidRPr="003F18E9">
              <w:t xml:space="preserve">SNOW, Donald M. </w:t>
            </w:r>
            <w:r w:rsidRPr="00314F13">
              <w:rPr>
                <w:i/>
                <w:iCs/>
              </w:rPr>
              <w:t>National Security</w:t>
            </w:r>
            <w:r w:rsidRPr="003F18E9">
              <w:t>. 7. vyd. Routledge. 2019. ISBN 9781138370586</w:t>
            </w:r>
            <w:r>
              <w:t>.</w:t>
            </w:r>
          </w:p>
          <w:p w14:paraId="66F2A051" w14:textId="77777777" w:rsidR="009610D2" w:rsidRDefault="009610D2" w:rsidP="009610D2">
            <w:pPr>
              <w:jc w:val="both"/>
            </w:pPr>
            <w:r w:rsidRPr="00A76F69">
              <w:rPr>
                <w:i/>
                <w:iCs/>
                <w:lang w:val="en-GB"/>
              </w:rPr>
              <w:t>Proposed new directions to advance population protection system in the Czech Republic</w:t>
            </w:r>
            <w:r w:rsidRPr="00A76F69">
              <w:t>. Lázně Bohdaneč: Institut ochrany obyvatelstva, 2020</w:t>
            </w:r>
            <w:r>
              <w:t>.</w:t>
            </w:r>
          </w:p>
          <w:p w14:paraId="04FD3638" w14:textId="77777777" w:rsidR="009610D2" w:rsidRDefault="009610D2" w:rsidP="009610D2">
            <w:pPr>
              <w:jc w:val="both"/>
            </w:pPr>
            <w:r w:rsidRPr="00314F13">
              <w:t xml:space="preserve">MEESE, Michael J. et al. </w:t>
            </w:r>
            <w:r w:rsidRPr="00314F13">
              <w:rPr>
                <w:i/>
                <w:iCs/>
                <w:lang w:val="en-GB"/>
              </w:rPr>
              <w:t>American National Security</w:t>
            </w:r>
            <w:r w:rsidRPr="00314F13">
              <w:rPr>
                <w:lang w:val="en-GB"/>
              </w:rPr>
              <w:t xml:space="preserve">. 7. </w:t>
            </w:r>
            <w:proofErr w:type="gramStart"/>
            <w:r w:rsidRPr="00314F13">
              <w:rPr>
                <w:lang w:val="en-GB"/>
              </w:rPr>
              <w:t>vyd</w:t>
            </w:r>
            <w:proofErr w:type="gramEnd"/>
            <w:r w:rsidRPr="00314F13">
              <w:rPr>
                <w:lang w:val="en-GB"/>
              </w:rPr>
              <w:t>. Baltimore: Johns Hopkins University Press</w:t>
            </w:r>
            <w:r w:rsidRPr="00314F13">
              <w:t>. 2019. ISBN 9781421426778</w:t>
            </w:r>
            <w:r>
              <w:t>.</w:t>
            </w:r>
          </w:p>
          <w:p w14:paraId="0115C050" w14:textId="77777777" w:rsidR="009610D2" w:rsidRDefault="009610D2" w:rsidP="009610D2">
            <w:pPr>
              <w:jc w:val="both"/>
            </w:pPr>
            <w:r w:rsidRPr="00400273">
              <w:t xml:space="preserve">KREJČÍ, Oskar. </w:t>
            </w:r>
            <w:r w:rsidRPr="00400273">
              <w:rPr>
                <w:i/>
                <w:iCs/>
              </w:rPr>
              <w:t>Geopolitika Ruska</w:t>
            </w:r>
            <w:r w:rsidRPr="00400273">
              <w:t>. Praha: Professional Publishing, 2017. ISBN 9788090659490</w:t>
            </w:r>
            <w:r>
              <w:t>.</w:t>
            </w:r>
          </w:p>
          <w:p w14:paraId="3A7F78DB" w14:textId="77777777" w:rsidR="009610D2" w:rsidRDefault="009610D2" w:rsidP="009610D2">
            <w:pPr>
              <w:jc w:val="both"/>
            </w:pPr>
            <w:r w:rsidRPr="008E6BF9">
              <w:t xml:space="preserve">KISSINGER, Henry. </w:t>
            </w:r>
            <w:r w:rsidRPr="008E6BF9">
              <w:rPr>
                <w:i/>
                <w:iCs/>
              </w:rPr>
              <w:t>Uspořádání světa: státní zájmy, konflikty a mocenská rovnováha</w:t>
            </w:r>
            <w:r w:rsidRPr="008E6BF9">
              <w:t>. Praha: Prostor, 2021, 399 s. ISBN 978-80-7260-482-1</w:t>
            </w:r>
            <w:r>
              <w:t>.</w:t>
            </w:r>
          </w:p>
          <w:p w14:paraId="474C4173" w14:textId="77777777" w:rsidR="009610D2" w:rsidRDefault="009610D2" w:rsidP="009610D2">
            <w:pPr>
              <w:jc w:val="both"/>
            </w:pPr>
            <w:r w:rsidRPr="00F664CC">
              <w:t xml:space="preserve">GREGOR, Miloš, Petra MLEJNKOVÁ, Miroslava PAVLÍKOVÁ, Barbora ŠENKÝŘOVÁ, Jakub DRMOLA, Miroslav MAREŠ, František KASL, Aleš HORÁK, Vít BAISA, Radim POLČÁK, Jan HANZELKA, Jonáš SYROVÁTKA a Ondřej HERMAN. </w:t>
            </w:r>
            <w:r w:rsidRPr="00F664CC">
              <w:rPr>
                <w:i/>
                <w:iCs/>
                <w:lang w:val="en-GB"/>
              </w:rPr>
              <w:t>Challenging Online Propaganda and Disinformation in the 21st Century</w:t>
            </w:r>
            <w:r w:rsidRPr="00F664CC">
              <w:rPr>
                <w:lang w:val="en-GB"/>
              </w:rPr>
              <w:t>. Cham: Palgrave Macmillan, 2021.</w:t>
            </w:r>
            <w:r w:rsidRPr="00F664CC">
              <w:t xml:space="preserve"> ISBN 978-3-030-58623-2</w:t>
            </w:r>
            <w:r>
              <w:t>.</w:t>
            </w:r>
          </w:p>
          <w:p w14:paraId="5377C08D" w14:textId="77777777" w:rsidR="009610D2" w:rsidRDefault="009610D2" w:rsidP="009610D2">
            <w:pPr>
              <w:jc w:val="both"/>
            </w:pPr>
            <w:r w:rsidRPr="007408B8">
              <w:rPr>
                <w:lang w:val="en-GB"/>
              </w:rPr>
              <w:t xml:space="preserve">BULLOCK, Jane, George HADDOW a Damon COPPOLA. </w:t>
            </w:r>
            <w:r w:rsidRPr="007408B8">
              <w:rPr>
                <w:i/>
                <w:iCs/>
                <w:lang w:val="en-GB"/>
              </w:rPr>
              <w:t>Introduction to Homeland Security Principles of All-Hazards Risk Management</w:t>
            </w:r>
            <w:r w:rsidRPr="007408B8">
              <w:rPr>
                <w:lang w:val="en-GB"/>
              </w:rPr>
              <w:t>.</w:t>
            </w:r>
            <w:r w:rsidRPr="007408B8">
              <w:t xml:space="preserve"> 6. vyd. Oxford: Butterworth-Heinemann. 2020. ISBN: 9780128171387</w:t>
            </w:r>
            <w:r>
              <w:t>.</w:t>
            </w:r>
          </w:p>
          <w:p w14:paraId="3422D104" w14:textId="77777777" w:rsidR="009610D2" w:rsidRDefault="009610D2" w:rsidP="009610D2">
            <w:pPr>
              <w:jc w:val="both"/>
            </w:pPr>
            <w:r w:rsidRPr="00897DA0">
              <w:lastRenderedPageBreak/>
              <w:t>B</w:t>
            </w:r>
            <w:r w:rsidRPr="00D56C4F">
              <w:rPr>
                <w:lang w:val="en-US"/>
              </w:rPr>
              <w:t xml:space="preserve">ULLOCK, Jane A., George D. HADDOW a Damon P. COPPOLA. </w:t>
            </w:r>
            <w:r w:rsidRPr="00D56C4F">
              <w:rPr>
                <w:i/>
                <w:iCs/>
                <w:lang w:val="en-US"/>
              </w:rPr>
              <w:t>Homeland security: the essentials</w:t>
            </w:r>
            <w:r w:rsidRPr="00D56C4F">
              <w:rPr>
                <w:lang w:val="en-US"/>
              </w:rPr>
              <w:t>.</w:t>
            </w:r>
            <w:r w:rsidRPr="00897DA0">
              <w:t xml:space="preserve"> 2. vyd. Oxford: Butterworth-Heinemann, 2018. ISBN 978-0-12-804465-0</w:t>
            </w:r>
            <w:r>
              <w:t>.</w:t>
            </w:r>
          </w:p>
          <w:p w14:paraId="36B96098" w14:textId="77777777" w:rsidR="009610D2" w:rsidRDefault="009610D2" w:rsidP="009610D2">
            <w:pPr>
              <w:jc w:val="both"/>
            </w:pPr>
            <w:r w:rsidRPr="006748A3">
              <w:t>S</w:t>
            </w:r>
            <w:r w:rsidRPr="006748A3">
              <w:rPr>
                <w:lang w:val="en-GB"/>
              </w:rPr>
              <w:t xml:space="preserve">MITH, Clifton a David J. BROOKS. </w:t>
            </w:r>
            <w:r w:rsidRPr="006748A3">
              <w:rPr>
                <w:i/>
                <w:iCs/>
                <w:lang w:val="en-GB"/>
              </w:rPr>
              <w:t>Security Science: The Theory and Practice of Security</w:t>
            </w:r>
            <w:r w:rsidRPr="006748A3">
              <w:t>. Oxford: Butterworth-Heinemann, 2013. ISBN 9780123944368</w:t>
            </w:r>
            <w:r>
              <w:t>.</w:t>
            </w:r>
          </w:p>
          <w:p w14:paraId="00BB6E68" w14:textId="77777777" w:rsidR="009610D2" w:rsidRDefault="009610D2" w:rsidP="009610D2">
            <w:pPr>
              <w:jc w:val="both"/>
            </w:pPr>
            <w:r w:rsidRPr="00053246">
              <w:rPr>
                <w:lang w:val="en-GB"/>
              </w:rPr>
              <w:t xml:space="preserve">WILLIAMS, Paul, ed. </w:t>
            </w:r>
            <w:r w:rsidRPr="00053246">
              <w:rPr>
                <w:i/>
                <w:iCs/>
                <w:lang w:val="en-GB"/>
              </w:rPr>
              <w:t>Security studies: an introduction</w:t>
            </w:r>
            <w:r w:rsidRPr="00053246">
              <w:t>. 2</w:t>
            </w:r>
            <w:r>
              <w:t>. vyd</w:t>
            </w:r>
            <w:r w:rsidRPr="00053246">
              <w:t>. London: Routledge, 2013. ISBN 978-0-415-78281-4</w:t>
            </w:r>
            <w:r>
              <w:t>.</w:t>
            </w:r>
          </w:p>
          <w:p w14:paraId="6EB1D144" w14:textId="77777777" w:rsidR="00667B95" w:rsidRDefault="00667B95" w:rsidP="006365D6">
            <w:pPr>
              <w:jc w:val="both"/>
            </w:pPr>
          </w:p>
        </w:tc>
      </w:tr>
      <w:tr w:rsidR="00667B95" w14:paraId="7F579341" w14:textId="77777777" w:rsidTr="006365D6">
        <w:tc>
          <w:tcPr>
            <w:tcW w:w="985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03E83C22" w14:textId="77777777" w:rsidR="00667B95" w:rsidRDefault="00667B95" w:rsidP="006365D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667B95" w14:paraId="7360A728" w14:textId="77777777" w:rsidTr="006365D6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5DB91993" w14:textId="77777777" w:rsidR="00667B95" w:rsidRDefault="00667B95" w:rsidP="006365D6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21170B13" w14:textId="3EA5ADBD" w:rsidR="00667B95" w:rsidRDefault="001C4F38" w:rsidP="006365D6">
            <w:pPr>
              <w:jc w:val="both"/>
            </w:pPr>
            <w:del w:id="180" w:author="Eva Skýbová" w:date="2023-06-06T13:33:00Z">
              <w:r w:rsidDel="001C4F38">
                <w:delText>20</w:delText>
              </w:r>
            </w:del>
            <w:ins w:id="181" w:author="Eva Skýbová" w:date="2023-06-06T13:33:00Z">
              <w:r>
                <w:t>18</w:t>
              </w:r>
            </w:ins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0C10963F" w14:textId="77777777" w:rsidR="00667B95" w:rsidRDefault="00667B95" w:rsidP="006365D6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667B95" w14:paraId="4A902A0C" w14:textId="77777777" w:rsidTr="006365D6">
        <w:tc>
          <w:tcPr>
            <w:tcW w:w="9855" w:type="dxa"/>
            <w:gridSpan w:val="8"/>
            <w:shd w:val="clear" w:color="auto" w:fill="F7CAAC"/>
          </w:tcPr>
          <w:p w14:paraId="5DF9932E" w14:textId="77777777" w:rsidR="00667B95" w:rsidRDefault="00667B95" w:rsidP="006365D6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667B95" w14:paraId="6A6EF305" w14:textId="77777777" w:rsidTr="006365D6">
        <w:trPr>
          <w:trHeight w:val="1373"/>
        </w:trPr>
        <w:tc>
          <w:tcPr>
            <w:tcW w:w="9855" w:type="dxa"/>
            <w:gridSpan w:val="8"/>
          </w:tcPr>
          <w:p w14:paraId="17A9DC23" w14:textId="77777777" w:rsidR="00667B95" w:rsidRDefault="00667B95" w:rsidP="006365D6">
            <w:pPr>
              <w:jc w:val="both"/>
            </w:pPr>
            <w:r>
              <w:t>Studenti se účastní výuky ve stanoveném počtu hodin, kde je jim redukovanou formou prezentována látka výše uvedeného rozsahu a jsou jim určeny části učiva k samostatnému nastudování. Hodnocení individuálních úkolů studentů a korekce informací získaných samostudiem probíhá na skupinových a individuálních konzultacích, prostřednictvím elektronické pošty, portálu UTB nebo v systému MOODLE. V </w:t>
            </w:r>
            <w:r w:rsidRPr="00F655FD">
              <w:t xml:space="preserve">souladu s vnitřními předpisy FLKŘ má každý akademický pracovník stanoveny konzultační hodiny v rozsahu minimálně 2 hodiny týdně. Dle </w:t>
            </w:r>
            <w:r>
              <w:t>potřeby jsou dále konzultace možné i po předchozí emailové či telefonické dohodě.</w:t>
            </w:r>
          </w:p>
        </w:tc>
      </w:tr>
    </w:tbl>
    <w:p w14:paraId="3D6DEB85" w14:textId="77777777" w:rsidR="00667B95" w:rsidRDefault="00667B95" w:rsidP="00667B95"/>
    <w:p w14:paraId="3CF12BF4" w14:textId="04DD2DBA" w:rsidR="006F4D1F" w:rsidDel="001C4F38" w:rsidRDefault="006F4D1F" w:rsidP="00667B95">
      <w:pPr>
        <w:spacing w:after="160" w:line="259" w:lineRule="auto"/>
        <w:rPr>
          <w:del w:id="182" w:author="Eva Skýbová" w:date="2023-06-06T13:33:00Z"/>
        </w:rPr>
      </w:pPr>
    </w:p>
    <w:p w14:paraId="4DAB15E6" w14:textId="31A74BED" w:rsidR="006F4D1F" w:rsidRDefault="006F4D1F">
      <w:pPr>
        <w:spacing w:after="160" w:line="259" w:lineRule="auto"/>
      </w:pPr>
      <w:del w:id="183" w:author="Eva Skýbová" w:date="2023-06-06T13:33:00Z">
        <w:r w:rsidDel="001C4F38">
          <w:br w:type="page"/>
        </w:r>
      </w:del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6F4D1F" w14:paraId="05AFB522" w14:textId="77777777" w:rsidTr="006365D6">
        <w:tc>
          <w:tcPr>
            <w:tcW w:w="9854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283EA0E8" w14:textId="77777777" w:rsidR="006F4D1F" w:rsidRDefault="006F4D1F" w:rsidP="006365D6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6F4D1F" w14:paraId="5AEB91DF" w14:textId="77777777" w:rsidTr="006365D6">
        <w:tc>
          <w:tcPr>
            <w:tcW w:w="3085" w:type="dxa"/>
            <w:tcBorders>
              <w:top w:val="double" w:sz="4" w:space="0" w:color="auto"/>
            </w:tcBorders>
            <w:shd w:val="clear" w:color="auto" w:fill="F7CAAC"/>
          </w:tcPr>
          <w:p w14:paraId="40C48C74" w14:textId="77777777" w:rsidR="006F4D1F" w:rsidRDefault="006F4D1F" w:rsidP="006365D6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4F4D1355" w14:textId="77777777" w:rsidR="006F4D1F" w:rsidRPr="008A443B" w:rsidRDefault="006F4D1F" w:rsidP="006365D6">
            <w:pPr>
              <w:jc w:val="both"/>
              <w:rPr>
                <w:b/>
              </w:rPr>
            </w:pPr>
            <w:r w:rsidRPr="008A443B">
              <w:rPr>
                <w:b/>
              </w:rPr>
              <w:t>Technologie dopravy</w:t>
            </w:r>
          </w:p>
        </w:tc>
      </w:tr>
      <w:tr w:rsidR="006F4D1F" w14:paraId="3836C62F" w14:textId="77777777" w:rsidTr="006365D6">
        <w:tc>
          <w:tcPr>
            <w:tcW w:w="3085" w:type="dxa"/>
            <w:shd w:val="clear" w:color="auto" w:fill="F7CAAC"/>
          </w:tcPr>
          <w:p w14:paraId="1A480ABB" w14:textId="77777777" w:rsidR="006F4D1F" w:rsidRDefault="006F4D1F" w:rsidP="006365D6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58D05EEE" w14:textId="77777777" w:rsidR="006F4D1F" w:rsidRDefault="006F4D1F" w:rsidP="006365D6">
            <w:pPr>
              <w:jc w:val="both"/>
            </w:pPr>
            <w:r>
              <w:t xml:space="preserve">povinně volitelný 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4CD6B6BD" w14:textId="77777777" w:rsidR="006F4D1F" w:rsidRDefault="006F4D1F" w:rsidP="006365D6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642D482D" w14:textId="77777777" w:rsidR="006F4D1F" w:rsidRDefault="006F4D1F" w:rsidP="006365D6">
            <w:pPr>
              <w:jc w:val="both"/>
            </w:pPr>
            <w:r>
              <w:t>2/ZS</w:t>
            </w:r>
          </w:p>
        </w:tc>
      </w:tr>
      <w:tr w:rsidR="006F4D1F" w14:paraId="18A2CB32" w14:textId="77777777" w:rsidTr="006365D6">
        <w:tc>
          <w:tcPr>
            <w:tcW w:w="3085" w:type="dxa"/>
            <w:shd w:val="clear" w:color="auto" w:fill="F7CAAC"/>
          </w:tcPr>
          <w:p w14:paraId="285DB8C4" w14:textId="77777777" w:rsidR="006F4D1F" w:rsidRDefault="006F4D1F" w:rsidP="006365D6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2E85F9D1" w14:textId="16E4003E" w:rsidR="006F4D1F" w:rsidRDefault="006F4D1F" w:rsidP="006F4D1F">
            <w:pPr>
              <w:jc w:val="both"/>
            </w:pPr>
            <w:r>
              <w:t>13p + 26s</w:t>
            </w:r>
          </w:p>
        </w:tc>
        <w:tc>
          <w:tcPr>
            <w:tcW w:w="889" w:type="dxa"/>
            <w:shd w:val="clear" w:color="auto" w:fill="F7CAAC"/>
          </w:tcPr>
          <w:p w14:paraId="64CD8CC2" w14:textId="77777777" w:rsidR="006F4D1F" w:rsidRDefault="006F4D1F" w:rsidP="006365D6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3C9DD368" w14:textId="77777777" w:rsidR="006F4D1F" w:rsidRDefault="006F4D1F" w:rsidP="006365D6">
            <w:pPr>
              <w:jc w:val="both"/>
            </w:pPr>
            <w:r>
              <w:t>39</w:t>
            </w:r>
          </w:p>
        </w:tc>
        <w:tc>
          <w:tcPr>
            <w:tcW w:w="2156" w:type="dxa"/>
            <w:shd w:val="clear" w:color="auto" w:fill="F7CAAC"/>
          </w:tcPr>
          <w:p w14:paraId="0DC409F6" w14:textId="77777777" w:rsidR="006F4D1F" w:rsidRDefault="006F4D1F" w:rsidP="006365D6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34BED94A" w14:textId="77777777" w:rsidR="006F4D1F" w:rsidRDefault="006F4D1F" w:rsidP="006365D6">
            <w:pPr>
              <w:jc w:val="both"/>
            </w:pPr>
            <w:r>
              <w:t>3</w:t>
            </w:r>
          </w:p>
        </w:tc>
      </w:tr>
      <w:tr w:rsidR="006F4D1F" w14:paraId="10117F05" w14:textId="77777777" w:rsidTr="006365D6">
        <w:tc>
          <w:tcPr>
            <w:tcW w:w="3085" w:type="dxa"/>
            <w:shd w:val="clear" w:color="auto" w:fill="F7CAAC"/>
          </w:tcPr>
          <w:p w14:paraId="3859F270" w14:textId="77777777" w:rsidR="006F4D1F" w:rsidRDefault="006F4D1F" w:rsidP="006365D6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6DB69225" w14:textId="61F008E2" w:rsidR="006F4D1F" w:rsidRDefault="006F4D1F" w:rsidP="006365D6">
            <w:pPr>
              <w:jc w:val="both"/>
            </w:pPr>
          </w:p>
        </w:tc>
      </w:tr>
      <w:tr w:rsidR="006F4D1F" w14:paraId="57C5551E" w14:textId="77777777" w:rsidTr="006365D6">
        <w:tc>
          <w:tcPr>
            <w:tcW w:w="3085" w:type="dxa"/>
            <w:shd w:val="clear" w:color="auto" w:fill="F7CAAC"/>
          </w:tcPr>
          <w:p w14:paraId="0A4293C0" w14:textId="77777777" w:rsidR="006F4D1F" w:rsidRDefault="006F4D1F" w:rsidP="006365D6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372AD151" w14:textId="284982A1" w:rsidR="006F4D1F" w:rsidRDefault="00E07675" w:rsidP="006365D6">
            <w:pPr>
              <w:jc w:val="both"/>
            </w:pPr>
            <w:r>
              <w:t>Zápočet, zkouška.</w:t>
            </w:r>
          </w:p>
        </w:tc>
        <w:tc>
          <w:tcPr>
            <w:tcW w:w="2156" w:type="dxa"/>
            <w:shd w:val="clear" w:color="auto" w:fill="F7CAAC"/>
          </w:tcPr>
          <w:p w14:paraId="00ACDC7B" w14:textId="77777777" w:rsidR="006F4D1F" w:rsidRDefault="006F4D1F" w:rsidP="006365D6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02931C2D" w14:textId="77777777" w:rsidR="006F4D1F" w:rsidRDefault="006F4D1F" w:rsidP="006365D6">
            <w:pPr>
              <w:jc w:val="both"/>
            </w:pPr>
            <w:r>
              <w:t>přednášky</w:t>
            </w:r>
          </w:p>
          <w:p w14:paraId="60AC9462" w14:textId="77777777" w:rsidR="006F4D1F" w:rsidRDefault="006F4D1F" w:rsidP="006365D6">
            <w:pPr>
              <w:jc w:val="both"/>
            </w:pPr>
            <w:r>
              <w:t>semináře</w:t>
            </w:r>
          </w:p>
        </w:tc>
      </w:tr>
      <w:tr w:rsidR="006F4D1F" w14:paraId="651191EE" w14:textId="77777777" w:rsidTr="006365D6">
        <w:tc>
          <w:tcPr>
            <w:tcW w:w="3085" w:type="dxa"/>
            <w:shd w:val="clear" w:color="auto" w:fill="F7CAAC"/>
          </w:tcPr>
          <w:p w14:paraId="485F4580" w14:textId="77777777" w:rsidR="006F4D1F" w:rsidRDefault="006F4D1F" w:rsidP="006365D6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9FA2508" w14:textId="23E72ED9" w:rsidR="006F4D1F" w:rsidRDefault="006F4D1F" w:rsidP="006365D6">
            <w:pPr>
              <w:jc w:val="both"/>
            </w:pPr>
            <w:r>
              <w:t>Zápočet: aktivní účast na nejméně 80 % seminářů, zápočtová práce</w:t>
            </w:r>
            <w:r w:rsidR="00E07675">
              <w:t>.</w:t>
            </w:r>
          </w:p>
          <w:p w14:paraId="5C6B5C1A" w14:textId="77777777" w:rsidR="006F4D1F" w:rsidRDefault="006F4D1F" w:rsidP="006365D6">
            <w:pPr>
              <w:jc w:val="both"/>
            </w:pPr>
          </w:p>
          <w:p w14:paraId="1DB93421" w14:textId="2923B4DE" w:rsidR="006F4D1F" w:rsidRDefault="006F4D1F" w:rsidP="006365D6">
            <w:pPr>
              <w:jc w:val="both"/>
            </w:pPr>
            <w:r>
              <w:t>Zkouška: ko</w:t>
            </w:r>
            <w:r w:rsidR="00E07675">
              <w:t>mbinovaná.</w:t>
            </w:r>
          </w:p>
        </w:tc>
      </w:tr>
      <w:tr w:rsidR="006F4D1F" w14:paraId="32F413F4" w14:textId="77777777" w:rsidTr="006365D6">
        <w:trPr>
          <w:trHeight w:val="554"/>
        </w:trPr>
        <w:tc>
          <w:tcPr>
            <w:tcW w:w="9854" w:type="dxa"/>
            <w:gridSpan w:val="8"/>
            <w:tcBorders>
              <w:top w:val="nil"/>
            </w:tcBorders>
          </w:tcPr>
          <w:p w14:paraId="6E183D49" w14:textId="77777777" w:rsidR="006F4D1F" w:rsidRDefault="006F4D1F" w:rsidP="006365D6">
            <w:pPr>
              <w:jc w:val="both"/>
            </w:pPr>
          </w:p>
        </w:tc>
      </w:tr>
      <w:tr w:rsidR="006F4D1F" w14:paraId="471DF862" w14:textId="77777777" w:rsidTr="006365D6">
        <w:trPr>
          <w:trHeight w:val="197"/>
        </w:trPr>
        <w:tc>
          <w:tcPr>
            <w:tcW w:w="3085" w:type="dxa"/>
            <w:tcBorders>
              <w:top w:val="nil"/>
            </w:tcBorders>
            <w:shd w:val="clear" w:color="auto" w:fill="F7CAAC"/>
          </w:tcPr>
          <w:p w14:paraId="58AE49FC" w14:textId="77777777" w:rsidR="006F4D1F" w:rsidRDefault="006F4D1F" w:rsidP="006365D6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1593A4A" w14:textId="77777777" w:rsidR="006F4D1F" w:rsidRDefault="006F4D1F" w:rsidP="006365D6">
            <w:pPr>
              <w:jc w:val="both"/>
            </w:pPr>
            <w:r>
              <w:t>Ing. Kateřina Víchová, Ph.D.</w:t>
            </w:r>
          </w:p>
        </w:tc>
      </w:tr>
      <w:tr w:rsidR="006F4D1F" w14:paraId="3BD8DDD0" w14:textId="77777777" w:rsidTr="006365D6">
        <w:trPr>
          <w:trHeight w:val="243"/>
        </w:trPr>
        <w:tc>
          <w:tcPr>
            <w:tcW w:w="3085" w:type="dxa"/>
            <w:tcBorders>
              <w:top w:val="nil"/>
            </w:tcBorders>
            <w:shd w:val="clear" w:color="auto" w:fill="F7CAAC"/>
          </w:tcPr>
          <w:p w14:paraId="63CE96B9" w14:textId="77777777" w:rsidR="006F4D1F" w:rsidRDefault="006F4D1F" w:rsidP="006365D6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07793038" w14:textId="77777777" w:rsidR="006F4D1F" w:rsidRDefault="006F4D1F" w:rsidP="006365D6">
            <w:pPr>
              <w:jc w:val="both"/>
            </w:pPr>
            <w:r>
              <w:t xml:space="preserve">Garant stanovuje obsah přednášek, seminářů a dohlíží na jejich jednotné vedení. </w:t>
            </w:r>
          </w:p>
          <w:p w14:paraId="4F3B953B" w14:textId="77777777" w:rsidR="006F4D1F" w:rsidRDefault="006F4D1F" w:rsidP="006365D6">
            <w:pPr>
              <w:jc w:val="both"/>
            </w:pPr>
            <w:r>
              <w:t>Garant přímo vyučuje 100 % přednášek.</w:t>
            </w:r>
          </w:p>
        </w:tc>
      </w:tr>
      <w:tr w:rsidR="006F4D1F" w14:paraId="794A4631" w14:textId="77777777" w:rsidTr="006365D6">
        <w:tc>
          <w:tcPr>
            <w:tcW w:w="3085" w:type="dxa"/>
            <w:shd w:val="clear" w:color="auto" w:fill="F7CAAC"/>
          </w:tcPr>
          <w:p w14:paraId="09C24530" w14:textId="77777777" w:rsidR="006F4D1F" w:rsidRDefault="006F4D1F" w:rsidP="006365D6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CE506FE" w14:textId="77777777" w:rsidR="006F4D1F" w:rsidRDefault="006F4D1F" w:rsidP="006365D6">
            <w:pPr>
              <w:jc w:val="both"/>
            </w:pPr>
            <w:r>
              <w:t>Ing. Kateřina Víchová, Ph.D. – přednášky (100 %), semináře (100 %)</w:t>
            </w:r>
          </w:p>
        </w:tc>
      </w:tr>
      <w:tr w:rsidR="006F4D1F" w14:paraId="3EA00738" w14:textId="77777777" w:rsidTr="006365D6">
        <w:trPr>
          <w:trHeight w:val="554"/>
        </w:trPr>
        <w:tc>
          <w:tcPr>
            <w:tcW w:w="9854" w:type="dxa"/>
            <w:gridSpan w:val="8"/>
            <w:tcBorders>
              <w:top w:val="nil"/>
            </w:tcBorders>
          </w:tcPr>
          <w:p w14:paraId="3173B2D3" w14:textId="77777777" w:rsidR="006F4D1F" w:rsidRDefault="006F4D1F" w:rsidP="006365D6">
            <w:pPr>
              <w:jc w:val="both"/>
            </w:pPr>
          </w:p>
        </w:tc>
      </w:tr>
      <w:tr w:rsidR="006F4D1F" w14:paraId="4F984E41" w14:textId="77777777" w:rsidTr="006365D6">
        <w:tc>
          <w:tcPr>
            <w:tcW w:w="3085" w:type="dxa"/>
            <w:shd w:val="clear" w:color="auto" w:fill="F7CAAC"/>
          </w:tcPr>
          <w:p w14:paraId="1C41BC86" w14:textId="77777777" w:rsidR="006F4D1F" w:rsidRDefault="006F4D1F" w:rsidP="006365D6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0EA179B" w14:textId="77777777" w:rsidR="006F4D1F" w:rsidRDefault="006F4D1F" w:rsidP="006365D6">
            <w:pPr>
              <w:jc w:val="both"/>
            </w:pPr>
          </w:p>
        </w:tc>
      </w:tr>
      <w:tr w:rsidR="006F4D1F" w14:paraId="2E9509EB" w14:textId="77777777" w:rsidTr="006365D6">
        <w:trPr>
          <w:trHeight w:val="3938"/>
        </w:trPr>
        <w:tc>
          <w:tcPr>
            <w:tcW w:w="9854" w:type="dxa"/>
            <w:gridSpan w:val="8"/>
            <w:tcBorders>
              <w:top w:val="nil"/>
              <w:bottom w:val="single" w:sz="12" w:space="0" w:color="auto"/>
            </w:tcBorders>
          </w:tcPr>
          <w:p w14:paraId="20FEEF41" w14:textId="73062D22" w:rsidR="006F4D1F" w:rsidRDefault="006F4D1F" w:rsidP="006365D6">
            <w:pPr>
              <w:jc w:val="both"/>
            </w:pPr>
            <w:r>
              <w:t xml:space="preserve">Předmět prohlubuje znalosti, dovolenosti a způsobilosti studentů v oblasti dopravy. Cílem předmětu je poskytnout studentům komplexní soubor informací u všech druhů dopravy. Studenti získají znalosti a dovednosti v oblasti silniční dopravy, železniční dopravy, vodní dopravy a letecké dopravy. Nedílnou součástí je oblast bezpečnosti u všech druhů dopravy. Zahrnuta je rovněž dopravní obslužnost, městská hromadná doprava a nové trendy, vývoj a směry udržitelné dopravy. </w:t>
            </w:r>
          </w:p>
          <w:p w14:paraId="4EFE6544" w14:textId="36FB9BFA" w:rsidR="006F4D1F" w:rsidRDefault="006F4D1F" w:rsidP="006365D6">
            <w:pPr>
              <w:jc w:val="both"/>
            </w:pPr>
          </w:p>
          <w:p w14:paraId="6F2D49B5" w14:textId="2EA47699" w:rsidR="006F4D1F" w:rsidRDefault="006F4D1F" w:rsidP="006365D6">
            <w:pPr>
              <w:jc w:val="both"/>
            </w:pPr>
            <w:r>
              <w:t>Vyučovaná témata:</w:t>
            </w:r>
          </w:p>
          <w:p w14:paraId="37718E54" w14:textId="71AE3EF0" w:rsidR="006F4D1F" w:rsidRDefault="006F4D1F" w:rsidP="00FB1440">
            <w:pPr>
              <w:pStyle w:val="Odstavecseseznamem"/>
              <w:numPr>
                <w:ilvl w:val="0"/>
                <w:numId w:val="49"/>
              </w:numPr>
              <w:jc w:val="both"/>
            </w:pPr>
            <w:r>
              <w:t>Úvod do studia předmětu, terminologie dopravy a přepravy, bezpečnost v dopravě, legislativa, dopravní politika</w:t>
            </w:r>
            <w:r w:rsidR="00AB7C5F">
              <w:t>.</w:t>
            </w:r>
          </w:p>
          <w:p w14:paraId="1A6E03CF" w14:textId="4B247B5A" w:rsidR="006F4D1F" w:rsidRDefault="006F4D1F" w:rsidP="00FB1440">
            <w:pPr>
              <w:pStyle w:val="Odstavecseseznamem"/>
              <w:numPr>
                <w:ilvl w:val="0"/>
                <w:numId w:val="49"/>
              </w:numPr>
              <w:jc w:val="both"/>
            </w:pPr>
            <w:r>
              <w:t>Pozemní komunikace, silniční vozidla, organizování silniční dopravy</w:t>
            </w:r>
            <w:r w:rsidR="00AB7C5F">
              <w:t>.</w:t>
            </w:r>
          </w:p>
          <w:p w14:paraId="0994E722" w14:textId="0E9978E4" w:rsidR="006F4D1F" w:rsidRDefault="006F4D1F" w:rsidP="00FB1440">
            <w:pPr>
              <w:pStyle w:val="Odstavecseseznamem"/>
              <w:numPr>
                <w:ilvl w:val="0"/>
                <w:numId w:val="49"/>
              </w:numPr>
              <w:jc w:val="both"/>
            </w:pPr>
            <w:r>
              <w:t>Bezpečnost v silniční dopravě</w:t>
            </w:r>
            <w:r w:rsidR="00AB7C5F">
              <w:t>.</w:t>
            </w:r>
          </w:p>
          <w:p w14:paraId="3073A90B" w14:textId="42BDB724" w:rsidR="006F4D1F" w:rsidRDefault="006F4D1F" w:rsidP="00FB1440">
            <w:pPr>
              <w:pStyle w:val="Odstavecseseznamem"/>
              <w:numPr>
                <w:ilvl w:val="0"/>
                <w:numId w:val="49"/>
              </w:numPr>
              <w:jc w:val="both"/>
            </w:pPr>
            <w:r>
              <w:t>Železniční tratě, kategorie drah, železniční vozidla, organizování železniční dopravy</w:t>
            </w:r>
            <w:r w:rsidR="00AB7C5F">
              <w:t>.</w:t>
            </w:r>
          </w:p>
          <w:p w14:paraId="6028CC7B" w14:textId="1120806B" w:rsidR="006F4D1F" w:rsidRDefault="006F4D1F" w:rsidP="00FB1440">
            <w:pPr>
              <w:pStyle w:val="Odstavecseseznamem"/>
              <w:numPr>
                <w:ilvl w:val="0"/>
                <w:numId w:val="49"/>
              </w:numPr>
              <w:jc w:val="both"/>
            </w:pPr>
            <w:r>
              <w:t>Bezpečnost v železniční dopravě, zabezpečovací zařízení</w:t>
            </w:r>
            <w:r w:rsidR="00AB7C5F">
              <w:t>.</w:t>
            </w:r>
          </w:p>
          <w:p w14:paraId="18398173" w14:textId="1F63627F" w:rsidR="006F4D1F" w:rsidRDefault="006F4D1F" w:rsidP="00FB1440">
            <w:pPr>
              <w:pStyle w:val="Odstavecseseznamem"/>
              <w:numPr>
                <w:ilvl w:val="0"/>
                <w:numId w:val="49"/>
              </w:numPr>
              <w:jc w:val="both"/>
            </w:pPr>
            <w:r>
              <w:t>Vodní cesty, přístavy, plavidla, linky</w:t>
            </w:r>
            <w:r w:rsidR="00AB7C5F">
              <w:t>.</w:t>
            </w:r>
          </w:p>
          <w:p w14:paraId="7127C86E" w14:textId="179E8BE0" w:rsidR="006F4D1F" w:rsidRDefault="006F4D1F" w:rsidP="00FB1440">
            <w:pPr>
              <w:pStyle w:val="Odstavecseseznamem"/>
              <w:numPr>
                <w:ilvl w:val="0"/>
                <w:numId w:val="49"/>
              </w:numPr>
              <w:jc w:val="both"/>
            </w:pPr>
            <w:r>
              <w:t>Bezpečnost ve vnitrozemské plavbě, faktory ovlivňující vznik mimořádných událostí na vodních cestách</w:t>
            </w:r>
            <w:r w:rsidR="00AB7C5F">
              <w:t>.</w:t>
            </w:r>
          </w:p>
          <w:p w14:paraId="1E4111E2" w14:textId="205DE03B" w:rsidR="006F4D1F" w:rsidRDefault="006F4D1F" w:rsidP="00FB1440">
            <w:pPr>
              <w:pStyle w:val="Odstavecseseznamem"/>
              <w:numPr>
                <w:ilvl w:val="0"/>
                <w:numId w:val="49"/>
              </w:numPr>
              <w:jc w:val="both"/>
            </w:pPr>
            <w:r>
              <w:t>Tratě letových provozních služeb, letadla; organizování letecké dopravy</w:t>
            </w:r>
            <w:r w:rsidR="00AB7C5F">
              <w:t>.</w:t>
            </w:r>
          </w:p>
          <w:p w14:paraId="4157D08F" w14:textId="68250FFC" w:rsidR="006F4D1F" w:rsidRDefault="006F4D1F" w:rsidP="00FB1440">
            <w:pPr>
              <w:pStyle w:val="Odstavecseseznamem"/>
              <w:numPr>
                <w:ilvl w:val="0"/>
                <w:numId w:val="49"/>
              </w:numPr>
              <w:jc w:val="both"/>
            </w:pPr>
            <w:r>
              <w:t>Bezpečnost a krizové řízení v letecké dopravě</w:t>
            </w:r>
            <w:r w:rsidR="00AB7C5F">
              <w:t>.</w:t>
            </w:r>
          </w:p>
          <w:p w14:paraId="60E8E666" w14:textId="48C401CB" w:rsidR="006F4D1F" w:rsidRDefault="006F4D1F" w:rsidP="00FB1440">
            <w:pPr>
              <w:pStyle w:val="Odstavecseseznamem"/>
              <w:numPr>
                <w:ilvl w:val="0"/>
                <w:numId w:val="49"/>
              </w:numPr>
              <w:jc w:val="both"/>
            </w:pPr>
            <w:r>
              <w:t>Kombinovaná doprava</w:t>
            </w:r>
            <w:r w:rsidR="00AB7C5F">
              <w:t>.</w:t>
            </w:r>
          </w:p>
          <w:p w14:paraId="61DBB8D6" w14:textId="4BD81FB7" w:rsidR="006F4D1F" w:rsidRDefault="006F4D1F" w:rsidP="00FB1440">
            <w:pPr>
              <w:pStyle w:val="Odstavecseseznamem"/>
              <w:numPr>
                <w:ilvl w:val="0"/>
                <w:numId w:val="49"/>
              </w:numPr>
              <w:jc w:val="both"/>
            </w:pPr>
            <w:r>
              <w:t>Dopravní obslužnost, městská hromadná doprava</w:t>
            </w:r>
            <w:r w:rsidR="00AB7C5F">
              <w:t>.</w:t>
            </w:r>
          </w:p>
          <w:p w14:paraId="454EC528" w14:textId="5FA386CC" w:rsidR="006F4D1F" w:rsidRDefault="006F4D1F" w:rsidP="00FB1440">
            <w:pPr>
              <w:pStyle w:val="Odstavecseseznamem"/>
              <w:numPr>
                <w:ilvl w:val="0"/>
                <w:numId w:val="49"/>
              </w:numPr>
              <w:jc w:val="both"/>
            </w:pPr>
            <w:r>
              <w:t>Mezinárodní přepravní doklady</w:t>
            </w:r>
            <w:r w:rsidR="00AB7C5F">
              <w:t>.</w:t>
            </w:r>
          </w:p>
          <w:p w14:paraId="79EE5A15" w14:textId="77777777" w:rsidR="006F4D1F" w:rsidRDefault="006F4D1F" w:rsidP="00FB1440">
            <w:pPr>
              <w:pStyle w:val="Odstavecseseznamem"/>
              <w:numPr>
                <w:ilvl w:val="0"/>
                <w:numId w:val="49"/>
              </w:numPr>
              <w:jc w:val="both"/>
            </w:pPr>
            <w:r>
              <w:t>Nové trendy, vývoj a budoucnost dopravy, udržitelnost v dopravě, vliv dopravy na životní prostředí.</w:t>
            </w:r>
          </w:p>
          <w:p w14:paraId="4802CD91" w14:textId="77777777" w:rsidR="006F4D1F" w:rsidRDefault="006F4D1F" w:rsidP="006365D6">
            <w:pPr>
              <w:jc w:val="both"/>
            </w:pPr>
          </w:p>
        </w:tc>
      </w:tr>
      <w:tr w:rsidR="006F4D1F" w14:paraId="67229572" w14:textId="77777777" w:rsidTr="006365D6">
        <w:trPr>
          <w:trHeight w:val="265"/>
        </w:trPr>
        <w:tc>
          <w:tcPr>
            <w:tcW w:w="3652" w:type="dxa"/>
            <w:gridSpan w:val="2"/>
            <w:tcBorders>
              <w:top w:val="nil"/>
            </w:tcBorders>
            <w:shd w:val="clear" w:color="auto" w:fill="F7CAAC"/>
          </w:tcPr>
          <w:p w14:paraId="26AA58D6" w14:textId="77777777" w:rsidR="006F4D1F" w:rsidRDefault="006F4D1F" w:rsidP="006365D6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701EC2C3" w14:textId="77777777" w:rsidR="006F4D1F" w:rsidRDefault="006F4D1F" w:rsidP="006365D6">
            <w:pPr>
              <w:jc w:val="both"/>
            </w:pPr>
          </w:p>
        </w:tc>
      </w:tr>
      <w:tr w:rsidR="006F4D1F" w14:paraId="6316412B" w14:textId="77777777" w:rsidTr="006365D6">
        <w:trPr>
          <w:trHeight w:val="1497"/>
        </w:trPr>
        <w:tc>
          <w:tcPr>
            <w:tcW w:w="9854" w:type="dxa"/>
            <w:gridSpan w:val="8"/>
            <w:tcBorders>
              <w:top w:val="nil"/>
            </w:tcBorders>
          </w:tcPr>
          <w:p w14:paraId="34CC11C1" w14:textId="77777777" w:rsidR="006F4D1F" w:rsidRPr="004B4F82" w:rsidRDefault="006F4D1F" w:rsidP="006365D6">
            <w:pPr>
              <w:jc w:val="both"/>
              <w:rPr>
                <w:b/>
              </w:rPr>
            </w:pPr>
            <w:r w:rsidRPr="004B4F82">
              <w:rPr>
                <w:b/>
              </w:rPr>
              <w:t>Povinná literatura:</w:t>
            </w:r>
          </w:p>
          <w:p w14:paraId="13D1DCB4" w14:textId="77777777" w:rsidR="006F4D1F" w:rsidRDefault="006F4D1F" w:rsidP="006365D6">
            <w:pPr>
              <w:jc w:val="both"/>
            </w:pPr>
            <w:r w:rsidRPr="004B4F82">
              <w:t xml:space="preserve">BÍNA, Ladislav. </w:t>
            </w:r>
            <w:r w:rsidRPr="004B4F82">
              <w:rPr>
                <w:i/>
              </w:rPr>
              <w:t>Provozování letecké dopravy a logistika</w:t>
            </w:r>
            <w:r w:rsidRPr="004B4F82">
              <w:t>. Brno: Akademické nakladatelství CERM, 2014. ISBN 978-80-7402-855-7.</w:t>
            </w:r>
          </w:p>
          <w:p w14:paraId="750C92B8" w14:textId="77777777" w:rsidR="006F4D1F" w:rsidRDefault="006F4D1F" w:rsidP="006365D6">
            <w:pPr>
              <w:jc w:val="both"/>
            </w:pPr>
            <w:r w:rsidRPr="004B4F82">
              <w:t xml:space="preserve">KLEPRLÍK, Jaroslav. </w:t>
            </w:r>
            <w:r w:rsidRPr="004B4F82">
              <w:rPr>
                <w:i/>
              </w:rPr>
              <w:t>Technologie silniční dopravy</w:t>
            </w:r>
            <w:r w:rsidRPr="004B4F82">
              <w:t>. Pardubice: Univerzita Pardubice, 2020. ISBN 978-80-7560-295-4.</w:t>
            </w:r>
          </w:p>
          <w:p w14:paraId="7E6598EC" w14:textId="77777777" w:rsidR="006F4D1F" w:rsidRDefault="006F4D1F" w:rsidP="006365D6">
            <w:pPr>
              <w:jc w:val="both"/>
            </w:pPr>
            <w:r w:rsidRPr="004B4F82">
              <w:t xml:space="preserve">NOVÁK, Radek a Petr KOLÁŘ. </w:t>
            </w:r>
            <w:r w:rsidRPr="004B4F82">
              <w:rPr>
                <w:i/>
              </w:rPr>
              <w:t>Námořní nákladní přeprava</w:t>
            </w:r>
            <w:r w:rsidRPr="004B4F82">
              <w:t>. Pra</w:t>
            </w:r>
            <w:r>
              <w:t>ha</w:t>
            </w:r>
            <w:r w:rsidRPr="004B4F82">
              <w:t xml:space="preserve">: </w:t>
            </w:r>
            <w:proofErr w:type="gramStart"/>
            <w:r w:rsidRPr="004B4F82">
              <w:t>C.H.</w:t>
            </w:r>
            <w:proofErr w:type="gramEnd"/>
            <w:r w:rsidRPr="004B4F82">
              <w:t xml:space="preserve"> Beck, 2015. ISBN 978-80-7400-601-2.</w:t>
            </w:r>
          </w:p>
          <w:p w14:paraId="1AA88E26" w14:textId="77777777" w:rsidR="006F4D1F" w:rsidRDefault="006F4D1F" w:rsidP="006365D6">
            <w:pPr>
              <w:jc w:val="both"/>
            </w:pPr>
            <w:r w:rsidRPr="004B4F82">
              <w:t xml:space="preserve">ŠIROKÝ, Jaromír. </w:t>
            </w:r>
            <w:r w:rsidRPr="00D70AC2">
              <w:rPr>
                <w:i/>
              </w:rPr>
              <w:t>Technologie dopravy</w:t>
            </w:r>
            <w:r w:rsidRPr="004B4F82">
              <w:t>. Páté doplněné vydání. Pardubice: Univerzita Pardubice, 2020. ISBN 978-80-7560-309-8.</w:t>
            </w:r>
          </w:p>
          <w:p w14:paraId="4F61F762" w14:textId="77777777" w:rsidR="006F4D1F" w:rsidRDefault="006F4D1F" w:rsidP="006365D6">
            <w:pPr>
              <w:jc w:val="both"/>
            </w:pPr>
            <w:r>
              <w:t xml:space="preserve">ZITRICKÝ, Vladislav a Lenka ČERNÁ. </w:t>
            </w:r>
            <w:r w:rsidRPr="004B4F82">
              <w:rPr>
                <w:i/>
              </w:rPr>
              <w:t>Me</w:t>
            </w:r>
            <w:r>
              <w:rPr>
                <w:i/>
              </w:rPr>
              <w:t>d</w:t>
            </w:r>
            <w:r w:rsidRPr="004B4F82">
              <w:rPr>
                <w:i/>
              </w:rPr>
              <w:t>zinárodná železničná preprava</w:t>
            </w:r>
            <w:r>
              <w:t xml:space="preserve">. Žilina: </w:t>
            </w:r>
            <w:r w:rsidRPr="004B4F82">
              <w:t>EDIS-vydavateľstvo UNIZA, 2021</w:t>
            </w:r>
            <w:r>
              <w:t>.</w:t>
            </w:r>
            <w:r w:rsidRPr="004B4F82">
              <w:t xml:space="preserve"> ISBN 978-80-554-1820-9.</w:t>
            </w:r>
          </w:p>
          <w:p w14:paraId="7C5C518D" w14:textId="77777777" w:rsidR="006F4D1F" w:rsidRDefault="006F4D1F" w:rsidP="006365D6">
            <w:pPr>
              <w:jc w:val="both"/>
            </w:pPr>
          </w:p>
          <w:p w14:paraId="7CB17E16" w14:textId="77777777" w:rsidR="006F4D1F" w:rsidRPr="004B4F82" w:rsidRDefault="006F4D1F" w:rsidP="006365D6">
            <w:pPr>
              <w:jc w:val="both"/>
              <w:rPr>
                <w:b/>
              </w:rPr>
            </w:pPr>
            <w:r w:rsidRPr="004B4F82">
              <w:rPr>
                <w:b/>
              </w:rPr>
              <w:t>Doporučená literatura:</w:t>
            </w:r>
          </w:p>
          <w:p w14:paraId="403F198A" w14:textId="77777777" w:rsidR="006F4D1F" w:rsidRDefault="006F4D1F" w:rsidP="006365D6">
            <w:pPr>
              <w:jc w:val="both"/>
            </w:pPr>
            <w:r w:rsidRPr="004B4F82">
              <w:t xml:space="preserve">GALIERIKOVÁ, Andrea a Andrej DÁVID. </w:t>
            </w:r>
            <w:r w:rsidRPr="004B4F82">
              <w:rPr>
                <w:i/>
              </w:rPr>
              <w:t>Bezpečnostné postupy pri vzniku mimoriadnych udalostí vo vnútrozemskej plavbe</w:t>
            </w:r>
            <w:r w:rsidRPr="004B4F82">
              <w:t>. Žilina: EDIS-vydavateľstvo UNIZA, 2020. ISBN 978-80-554-1730-1.</w:t>
            </w:r>
          </w:p>
          <w:p w14:paraId="4FC38D3C" w14:textId="77777777" w:rsidR="006F4D1F" w:rsidRDefault="006F4D1F" w:rsidP="006365D6">
            <w:pPr>
              <w:jc w:val="both"/>
            </w:pPr>
            <w:r w:rsidRPr="004B4F82">
              <w:lastRenderedPageBreak/>
              <w:t xml:space="preserve">NEISE, Rolf. </w:t>
            </w:r>
            <w:r w:rsidRPr="004B4F82">
              <w:rPr>
                <w:i/>
              </w:rPr>
              <w:t>Container logistics: the role of the container in the supply chain</w:t>
            </w:r>
            <w:r w:rsidRPr="004B4F82">
              <w:t>. London: Kogan Page, 2018</w:t>
            </w:r>
            <w:r>
              <w:t>.</w:t>
            </w:r>
            <w:r w:rsidRPr="004B4F82">
              <w:t xml:space="preserve"> ISBN 978-0-7494-8124-7.</w:t>
            </w:r>
          </w:p>
          <w:p w14:paraId="1C0E294A" w14:textId="77777777" w:rsidR="006F4D1F" w:rsidRPr="0011691A" w:rsidRDefault="006F4D1F" w:rsidP="006365D6">
            <w:r w:rsidRPr="0011691A">
              <w:t xml:space="preserve">NOVACK, Robert A., Brian J. GIBSON, Yoshinori SUZUKI a John Joseph COYLE. </w:t>
            </w:r>
            <w:r w:rsidRPr="0011691A">
              <w:rPr>
                <w:i/>
              </w:rPr>
              <w:t xml:space="preserve">Transportation: a global supply chain </w:t>
            </w:r>
            <w:proofErr w:type="gramStart"/>
            <w:r w:rsidRPr="0011691A">
              <w:rPr>
                <w:i/>
              </w:rPr>
              <w:t>perspective.</w:t>
            </w:r>
            <w:r w:rsidRPr="0011691A">
              <w:t>.</w:t>
            </w:r>
            <w:proofErr w:type="gramEnd"/>
            <w:r w:rsidRPr="0011691A">
              <w:t xml:space="preserve"> Australia: Cengage, 201</w:t>
            </w:r>
            <w:r>
              <w:t>9</w:t>
            </w:r>
            <w:r w:rsidRPr="0011691A">
              <w:t>. ISBN 9781337406642.</w:t>
            </w:r>
          </w:p>
          <w:p w14:paraId="6652C456" w14:textId="77777777" w:rsidR="006F4D1F" w:rsidRDefault="006F4D1F" w:rsidP="006365D6">
            <w:pPr>
              <w:jc w:val="both"/>
            </w:pPr>
          </w:p>
          <w:p w14:paraId="104309E3" w14:textId="77777777" w:rsidR="006F4D1F" w:rsidRDefault="006F4D1F" w:rsidP="006365D6">
            <w:pPr>
              <w:jc w:val="both"/>
            </w:pPr>
            <w:r w:rsidRPr="004B4F82">
              <w:t xml:space="preserve">POLÁČEK, Bohumil a Radek NOVÁK. </w:t>
            </w:r>
            <w:r w:rsidRPr="004B4F82">
              <w:rPr>
                <w:i/>
              </w:rPr>
              <w:t>Mezinárodní přepravní doklady</w:t>
            </w:r>
            <w:r w:rsidRPr="004B4F82">
              <w:t>. Praha: Wolters Kluwer, 2019. ISBN 978-80-7598-639-9.</w:t>
            </w:r>
          </w:p>
          <w:p w14:paraId="76DEF97E" w14:textId="77777777" w:rsidR="006F4D1F" w:rsidRDefault="006F4D1F" w:rsidP="006365D6">
            <w:pPr>
              <w:jc w:val="both"/>
            </w:pPr>
            <w:r>
              <w:t xml:space="preserve">TIWARI, Geetam and Dinesh MOHAN. </w:t>
            </w:r>
            <w:r w:rsidRPr="00D70AC2">
              <w:rPr>
                <w:i/>
              </w:rPr>
              <w:t>Transport and Safety. Systems, Approaches, and Implementation</w:t>
            </w:r>
            <w:r>
              <w:t xml:space="preserve">. Singapore: Springer, 2021. ISBN </w:t>
            </w:r>
            <w:r w:rsidRPr="0011691A">
              <w:t>978-981-16-1114-8</w:t>
            </w:r>
            <w:r>
              <w:t>.</w:t>
            </w:r>
          </w:p>
        </w:tc>
      </w:tr>
      <w:tr w:rsidR="006F4D1F" w14:paraId="0D110AFC" w14:textId="77777777" w:rsidTr="006365D6">
        <w:tc>
          <w:tcPr>
            <w:tcW w:w="9854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7CF0C20" w14:textId="77777777" w:rsidR="006F4D1F" w:rsidRDefault="006F4D1F" w:rsidP="006365D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6F4D1F" w14:paraId="7EF839B6" w14:textId="77777777" w:rsidTr="006365D6">
        <w:tc>
          <w:tcPr>
            <w:tcW w:w="4786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61DF137A" w14:textId="77777777" w:rsidR="006F4D1F" w:rsidRDefault="006F4D1F" w:rsidP="006365D6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45FB166C" w14:textId="77777777" w:rsidR="006F4D1F" w:rsidRDefault="006F4D1F" w:rsidP="006365D6">
            <w:pPr>
              <w:jc w:val="both"/>
            </w:pPr>
            <w:r>
              <w:t>10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4C9804AD" w14:textId="77777777" w:rsidR="006F4D1F" w:rsidRDefault="006F4D1F" w:rsidP="006365D6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6F4D1F" w14:paraId="69CB308E" w14:textId="77777777" w:rsidTr="006365D6">
        <w:tc>
          <w:tcPr>
            <w:tcW w:w="9854" w:type="dxa"/>
            <w:gridSpan w:val="8"/>
            <w:shd w:val="clear" w:color="auto" w:fill="F7CAAC"/>
          </w:tcPr>
          <w:p w14:paraId="13CAE54B" w14:textId="77777777" w:rsidR="006F4D1F" w:rsidRDefault="006F4D1F" w:rsidP="006365D6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6F4D1F" w14:paraId="6EB4827A" w14:textId="77777777" w:rsidTr="006365D6">
        <w:trPr>
          <w:trHeight w:val="1373"/>
        </w:trPr>
        <w:tc>
          <w:tcPr>
            <w:tcW w:w="9854" w:type="dxa"/>
            <w:gridSpan w:val="8"/>
          </w:tcPr>
          <w:p w14:paraId="3312AE46" w14:textId="77777777" w:rsidR="006F4D1F" w:rsidRDefault="006F4D1F" w:rsidP="006365D6">
            <w:pPr>
              <w:jc w:val="both"/>
            </w:pPr>
            <w:r>
              <w:t>Studenti se účastní výuky ve stanoveném počtu hodin, kde je jim redukovanou formou prezentována látka výše uvedeného rozsahu a jsou jim určeny části učiva k samostatnému nastudování. Hodnocení individuálních úkolů studentů a korekce informací získaných samostudiem probíhá na skupinových a individuálních konzultacích, prostřednictvím elektronické pošty, portálu UTB nebo v systému MOODLE. V souladu s vnitřními předpisy FLKŘ má každý akademický pracovník stanoveny konzultační hodiny v rozsahu minimálně 2 hodiny týdně. Dle potřeby jsou dále konzultace možné i po předchozí emailové či telefonické dohodě.</w:t>
            </w:r>
          </w:p>
        </w:tc>
      </w:tr>
    </w:tbl>
    <w:p w14:paraId="35FF08C0" w14:textId="77777777" w:rsidR="00667B95" w:rsidRDefault="00667B95" w:rsidP="00667B95">
      <w:pPr>
        <w:spacing w:after="160" w:line="259" w:lineRule="auto"/>
      </w:pPr>
    </w:p>
    <w:p w14:paraId="3B0306CC" w14:textId="77777777" w:rsidR="006365D6" w:rsidRDefault="006365D6">
      <w:pPr>
        <w:spacing w:after="160" w:line="259" w:lineRule="auto"/>
      </w:pPr>
    </w:p>
    <w:p w14:paraId="743FAC9F" w14:textId="77777777" w:rsidR="006365D6" w:rsidRDefault="006365D6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6365D6" w14:paraId="3F589A5D" w14:textId="77777777" w:rsidTr="006365D6">
        <w:tc>
          <w:tcPr>
            <w:tcW w:w="9854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5E88C0C8" w14:textId="77777777" w:rsidR="006365D6" w:rsidRDefault="006365D6" w:rsidP="006365D6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6365D6" w14:paraId="5255355F" w14:textId="77777777" w:rsidTr="006365D6">
        <w:tc>
          <w:tcPr>
            <w:tcW w:w="3085" w:type="dxa"/>
            <w:tcBorders>
              <w:top w:val="double" w:sz="4" w:space="0" w:color="auto"/>
            </w:tcBorders>
            <w:shd w:val="clear" w:color="auto" w:fill="F7CAAC"/>
          </w:tcPr>
          <w:p w14:paraId="4526B63B" w14:textId="77777777" w:rsidR="006365D6" w:rsidRDefault="006365D6" w:rsidP="006365D6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7929C41B" w14:textId="77777777" w:rsidR="006365D6" w:rsidRPr="002D0C9F" w:rsidRDefault="006365D6" w:rsidP="006365D6">
            <w:pPr>
              <w:jc w:val="both"/>
              <w:rPr>
                <w:b/>
              </w:rPr>
            </w:pPr>
            <w:r w:rsidRPr="002D0C9F">
              <w:rPr>
                <w:b/>
              </w:rPr>
              <w:t>Vnitřní bezpečnost a veřejný pořádek</w:t>
            </w:r>
          </w:p>
        </w:tc>
      </w:tr>
      <w:tr w:rsidR="006365D6" w14:paraId="543C266F" w14:textId="77777777" w:rsidTr="006365D6">
        <w:tc>
          <w:tcPr>
            <w:tcW w:w="3085" w:type="dxa"/>
            <w:shd w:val="clear" w:color="auto" w:fill="F7CAAC"/>
          </w:tcPr>
          <w:p w14:paraId="29ED5734" w14:textId="77777777" w:rsidR="006365D6" w:rsidRDefault="006365D6" w:rsidP="006365D6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113729A1" w14:textId="17A521E5" w:rsidR="006365D6" w:rsidRDefault="000D6EC5" w:rsidP="006365D6">
            <w:pPr>
              <w:jc w:val="both"/>
            </w:pPr>
            <w:r>
              <w:t>povinný,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0C44C0C3" w14:textId="77777777" w:rsidR="006365D6" w:rsidRDefault="006365D6" w:rsidP="006365D6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44A39FF4" w14:textId="77777777" w:rsidR="006365D6" w:rsidRPr="00694E87" w:rsidRDefault="006365D6" w:rsidP="006365D6">
            <w:pPr>
              <w:jc w:val="both"/>
            </w:pPr>
            <w:r w:rsidRPr="00694E87">
              <w:rPr>
                <w:color w:val="000000"/>
              </w:rPr>
              <w:t>1/LS</w:t>
            </w:r>
          </w:p>
        </w:tc>
      </w:tr>
      <w:tr w:rsidR="006365D6" w14:paraId="35A75EBA" w14:textId="77777777" w:rsidTr="006365D6">
        <w:tc>
          <w:tcPr>
            <w:tcW w:w="3085" w:type="dxa"/>
            <w:shd w:val="clear" w:color="auto" w:fill="F7CAAC"/>
          </w:tcPr>
          <w:p w14:paraId="229B6584" w14:textId="77777777" w:rsidR="006365D6" w:rsidRDefault="006365D6" w:rsidP="006365D6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3E922FBA" w14:textId="6C1FFFCE" w:rsidR="006365D6" w:rsidRPr="00694E87" w:rsidRDefault="006365D6" w:rsidP="000D6EC5">
            <w:pPr>
              <w:jc w:val="both"/>
            </w:pPr>
            <w:r>
              <w:t>13p</w:t>
            </w:r>
            <w:r w:rsidR="000D6EC5">
              <w:t xml:space="preserve"> + </w:t>
            </w:r>
            <w:r>
              <w:t>26s</w:t>
            </w:r>
          </w:p>
        </w:tc>
        <w:tc>
          <w:tcPr>
            <w:tcW w:w="889" w:type="dxa"/>
            <w:shd w:val="clear" w:color="auto" w:fill="F7CAAC"/>
          </w:tcPr>
          <w:p w14:paraId="093DC3F2" w14:textId="77777777" w:rsidR="006365D6" w:rsidRDefault="006365D6" w:rsidP="006365D6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2192D86F" w14:textId="77777777" w:rsidR="006365D6" w:rsidRDefault="006365D6" w:rsidP="006365D6">
            <w:pPr>
              <w:jc w:val="center"/>
            </w:pPr>
            <w:r>
              <w:t>39</w:t>
            </w:r>
          </w:p>
        </w:tc>
        <w:tc>
          <w:tcPr>
            <w:tcW w:w="2156" w:type="dxa"/>
            <w:shd w:val="clear" w:color="auto" w:fill="F7CAAC"/>
          </w:tcPr>
          <w:p w14:paraId="1985D2AC" w14:textId="77777777" w:rsidR="006365D6" w:rsidRDefault="006365D6" w:rsidP="006365D6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3DEFDABD" w14:textId="77777777" w:rsidR="006365D6" w:rsidRDefault="006365D6" w:rsidP="006365D6">
            <w:pPr>
              <w:jc w:val="center"/>
            </w:pPr>
            <w:r>
              <w:t>5</w:t>
            </w:r>
          </w:p>
        </w:tc>
      </w:tr>
      <w:tr w:rsidR="006365D6" w14:paraId="11AB04B6" w14:textId="77777777" w:rsidTr="006365D6">
        <w:tc>
          <w:tcPr>
            <w:tcW w:w="3085" w:type="dxa"/>
            <w:shd w:val="clear" w:color="auto" w:fill="F7CAAC"/>
          </w:tcPr>
          <w:p w14:paraId="70E9C5C8" w14:textId="77777777" w:rsidR="006365D6" w:rsidRDefault="006365D6" w:rsidP="006365D6">
            <w:pPr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53557D0C" w14:textId="77777777" w:rsidR="006365D6" w:rsidRDefault="006365D6" w:rsidP="006365D6">
            <w:pPr>
              <w:jc w:val="both"/>
            </w:pPr>
          </w:p>
        </w:tc>
      </w:tr>
      <w:tr w:rsidR="006365D6" w14:paraId="079FE465" w14:textId="77777777" w:rsidTr="006365D6">
        <w:tc>
          <w:tcPr>
            <w:tcW w:w="3085" w:type="dxa"/>
            <w:shd w:val="clear" w:color="auto" w:fill="F7CAAC"/>
          </w:tcPr>
          <w:p w14:paraId="68E07B4D" w14:textId="77777777" w:rsidR="006365D6" w:rsidRDefault="006365D6" w:rsidP="006365D6">
            <w:pPr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06E73A3A" w14:textId="655992E5" w:rsidR="006365D6" w:rsidRPr="00694E87" w:rsidRDefault="00E07675" w:rsidP="006365D6">
            <w:pPr>
              <w:jc w:val="both"/>
            </w:pPr>
            <w:r>
              <w:rPr>
                <w:color w:val="000000"/>
              </w:rPr>
              <w:t>Zápočet, zkouška.</w:t>
            </w:r>
          </w:p>
        </w:tc>
        <w:tc>
          <w:tcPr>
            <w:tcW w:w="2156" w:type="dxa"/>
            <w:shd w:val="clear" w:color="auto" w:fill="F7CAAC"/>
          </w:tcPr>
          <w:p w14:paraId="6FB18335" w14:textId="77777777" w:rsidR="006365D6" w:rsidRDefault="006365D6" w:rsidP="006365D6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080374AE" w14:textId="77777777" w:rsidR="006365D6" w:rsidRPr="00694E87" w:rsidRDefault="006365D6" w:rsidP="006365D6">
            <w:pPr>
              <w:jc w:val="both"/>
            </w:pPr>
            <w:r>
              <w:rPr>
                <w:color w:val="000000"/>
              </w:rPr>
              <w:t>p</w:t>
            </w:r>
            <w:r w:rsidRPr="00694E87">
              <w:rPr>
                <w:color w:val="000000"/>
              </w:rPr>
              <w:t>řednášky</w:t>
            </w:r>
            <w:r>
              <w:rPr>
                <w:color w:val="000000"/>
              </w:rPr>
              <w:t>,</w:t>
            </w:r>
            <w:r w:rsidRPr="00694E87">
              <w:rPr>
                <w:color w:val="000000"/>
              </w:rPr>
              <w:t xml:space="preserve"> seminář</w:t>
            </w:r>
          </w:p>
        </w:tc>
      </w:tr>
      <w:tr w:rsidR="006365D6" w14:paraId="4ED385CD" w14:textId="77777777" w:rsidTr="006365D6">
        <w:tc>
          <w:tcPr>
            <w:tcW w:w="3085" w:type="dxa"/>
            <w:shd w:val="clear" w:color="auto" w:fill="F7CAAC"/>
          </w:tcPr>
          <w:p w14:paraId="1C09BE7A" w14:textId="77777777" w:rsidR="006365D6" w:rsidRDefault="006365D6" w:rsidP="006365D6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CDD023F" w14:textId="77777777" w:rsidR="006365D6" w:rsidRPr="00645B6C" w:rsidRDefault="006365D6" w:rsidP="006365D6">
            <w:pPr>
              <w:spacing w:before="60"/>
              <w:jc w:val="both"/>
              <w:rPr>
                <w:color w:val="000000"/>
                <w:shd w:val="clear" w:color="auto" w:fill="FFFFFF"/>
              </w:rPr>
            </w:pPr>
            <w:r w:rsidRPr="00645B6C">
              <w:rPr>
                <w:color w:val="000000"/>
                <w:shd w:val="clear" w:color="auto" w:fill="FFFFFF"/>
              </w:rPr>
              <w:t xml:space="preserve">Zápočet: </w:t>
            </w:r>
            <w:r w:rsidRPr="00F30525">
              <w:rPr>
                <w:color w:val="000000"/>
                <w:shd w:val="clear" w:color="auto" w:fill="FFFFFF"/>
              </w:rPr>
              <w:t>aktivita a průběžné plnění zadaných úkolů na seminářích (přítomnost minimálně 80 %), vypracování a obhajoba seminární práce v MS Office na zadané odborné téma, úspěšné absolvování písemného testu (počet správných odpovědí minimálně 60 %)</w:t>
            </w:r>
            <w:r>
              <w:rPr>
                <w:color w:val="000000"/>
                <w:shd w:val="clear" w:color="auto" w:fill="FFFFFF"/>
              </w:rPr>
              <w:t>.</w:t>
            </w:r>
            <w:r w:rsidRPr="00645B6C">
              <w:rPr>
                <w:color w:val="000000"/>
                <w:shd w:val="clear" w:color="auto" w:fill="FFFFFF"/>
              </w:rPr>
              <w:t xml:space="preserve"> </w:t>
            </w:r>
          </w:p>
          <w:p w14:paraId="05AC0002" w14:textId="77777777" w:rsidR="006365D6" w:rsidRPr="00645B6C" w:rsidRDefault="006365D6" w:rsidP="006365D6">
            <w:pPr>
              <w:spacing w:before="60"/>
              <w:jc w:val="both"/>
              <w:rPr>
                <w:color w:val="000000"/>
                <w:shd w:val="clear" w:color="auto" w:fill="FFFFFF"/>
              </w:rPr>
            </w:pPr>
            <w:r w:rsidRPr="00645B6C">
              <w:rPr>
                <w:color w:val="000000"/>
                <w:shd w:val="clear" w:color="auto" w:fill="FFFFFF"/>
              </w:rPr>
              <w:t>Zkouška: písemná a ústní.</w:t>
            </w:r>
          </w:p>
          <w:p w14:paraId="32890D64" w14:textId="77777777" w:rsidR="006365D6" w:rsidRPr="004D1649" w:rsidRDefault="006365D6" w:rsidP="006365D6">
            <w:pPr>
              <w:jc w:val="both"/>
              <w:rPr>
                <w:color w:val="000000"/>
                <w:sz w:val="17"/>
                <w:szCs w:val="17"/>
                <w:shd w:val="clear" w:color="auto" w:fill="FFFFFF"/>
              </w:rPr>
            </w:pPr>
          </w:p>
        </w:tc>
      </w:tr>
      <w:tr w:rsidR="006365D6" w14:paraId="3A56004E" w14:textId="77777777" w:rsidTr="006365D6">
        <w:trPr>
          <w:trHeight w:val="554"/>
        </w:trPr>
        <w:tc>
          <w:tcPr>
            <w:tcW w:w="9854" w:type="dxa"/>
            <w:gridSpan w:val="8"/>
            <w:tcBorders>
              <w:top w:val="nil"/>
            </w:tcBorders>
          </w:tcPr>
          <w:p w14:paraId="23C0E676" w14:textId="77777777" w:rsidR="006365D6" w:rsidRPr="00645B6C" w:rsidRDefault="006365D6" w:rsidP="006365D6">
            <w:pPr>
              <w:spacing w:before="60"/>
              <w:jc w:val="both"/>
            </w:pPr>
          </w:p>
        </w:tc>
      </w:tr>
      <w:tr w:rsidR="006365D6" w14:paraId="14A66883" w14:textId="77777777" w:rsidTr="006365D6">
        <w:trPr>
          <w:trHeight w:val="197"/>
        </w:trPr>
        <w:tc>
          <w:tcPr>
            <w:tcW w:w="3085" w:type="dxa"/>
            <w:tcBorders>
              <w:top w:val="nil"/>
            </w:tcBorders>
            <w:shd w:val="clear" w:color="auto" w:fill="F7CAAC"/>
          </w:tcPr>
          <w:p w14:paraId="10567619" w14:textId="77777777" w:rsidR="006365D6" w:rsidRDefault="006365D6" w:rsidP="006365D6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FFD54AD" w14:textId="77777777" w:rsidR="006365D6" w:rsidRDefault="006365D6" w:rsidP="006365D6">
            <w:pPr>
              <w:jc w:val="both"/>
            </w:pPr>
            <w:r>
              <w:t>doc. Ing. Miroslav Tomek, PhD.</w:t>
            </w:r>
          </w:p>
        </w:tc>
      </w:tr>
      <w:tr w:rsidR="006365D6" w14:paraId="6032ED65" w14:textId="77777777" w:rsidTr="006365D6">
        <w:trPr>
          <w:trHeight w:val="243"/>
        </w:trPr>
        <w:tc>
          <w:tcPr>
            <w:tcW w:w="3085" w:type="dxa"/>
            <w:tcBorders>
              <w:top w:val="nil"/>
            </w:tcBorders>
            <w:shd w:val="clear" w:color="auto" w:fill="F7CAAC"/>
          </w:tcPr>
          <w:p w14:paraId="4F042023" w14:textId="77777777" w:rsidR="006365D6" w:rsidRDefault="006365D6" w:rsidP="006365D6">
            <w:pPr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C51C18B" w14:textId="7CF523A0" w:rsidR="006365D6" w:rsidRDefault="006365D6" w:rsidP="006365D6">
            <w:pPr>
              <w:spacing w:before="60"/>
              <w:jc w:val="both"/>
            </w:pPr>
            <w:r w:rsidRPr="00E920B9">
              <w:t xml:space="preserve">Garant stanovuje obsah přednášek, seminářů a dohlíží na jejich jednotné vedení. Garant přímo vyučuje </w:t>
            </w:r>
            <w:r w:rsidR="000D6EC5">
              <w:t>70</w:t>
            </w:r>
            <w:r w:rsidRPr="00E920B9">
              <w:t xml:space="preserve"> % přednášek.</w:t>
            </w:r>
          </w:p>
          <w:p w14:paraId="177AE1BE" w14:textId="77777777" w:rsidR="006365D6" w:rsidRDefault="006365D6" w:rsidP="006365D6">
            <w:pPr>
              <w:spacing w:before="60"/>
              <w:jc w:val="both"/>
            </w:pPr>
          </w:p>
        </w:tc>
      </w:tr>
      <w:tr w:rsidR="006365D6" w14:paraId="6E832F62" w14:textId="77777777" w:rsidTr="006365D6">
        <w:tc>
          <w:tcPr>
            <w:tcW w:w="3085" w:type="dxa"/>
            <w:shd w:val="clear" w:color="auto" w:fill="F7CAAC"/>
          </w:tcPr>
          <w:p w14:paraId="1CCA1E73" w14:textId="77777777" w:rsidR="006365D6" w:rsidRDefault="006365D6" w:rsidP="006365D6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0FEE4B1" w14:textId="610C6E8B" w:rsidR="006365D6" w:rsidRDefault="006365D6" w:rsidP="006365D6">
            <w:pPr>
              <w:jc w:val="both"/>
              <w:rPr>
                <w:color w:val="000000"/>
              </w:rPr>
            </w:pPr>
            <w:r w:rsidRPr="005D423F">
              <w:rPr>
                <w:color w:val="000000"/>
              </w:rPr>
              <w:t>doc. Ing. Miroslav Tomek, Ph</w:t>
            </w:r>
            <w:r>
              <w:rPr>
                <w:color w:val="000000"/>
              </w:rPr>
              <w:t>.</w:t>
            </w:r>
            <w:r w:rsidRPr="005D423F">
              <w:rPr>
                <w:color w:val="000000"/>
              </w:rPr>
              <w:t>D. – přednášky (</w:t>
            </w:r>
            <w:r w:rsidR="00AB7C5F">
              <w:rPr>
                <w:color w:val="000000"/>
              </w:rPr>
              <w:t>69</w:t>
            </w:r>
            <w:r w:rsidRPr="005D423F">
              <w:rPr>
                <w:color w:val="000000"/>
              </w:rPr>
              <w:t xml:space="preserve"> %)</w:t>
            </w:r>
          </w:p>
          <w:p w14:paraId="1D9815A5" w14:textId="13058D68" w:rsidR="006365D6" w:rsidRPr="008E063E" w:rsidRDefault="006365D6" w:rsidP="00AB7C5F">
            <w:pPr>
              <w:jc w:val="both"/>
              <w:rPr>
                <w:color w:val="000000"/>
              </w:rPr>
            </w:pPr>
            <w:r w:rsidRPr="005D423F">
              <w:rPr>
                <w:color w:val="000000"/>
              </w:rPr>
              <w:t>Ing. Martin Ficek, Ph</w:t>
            </w:r>
            <w:r>
              <w:rPr>
                <w:color w:val="000000"/>
              </w:rPr>
              <w:t>.</w:t>
            </w:r>
            <w:r w:rsidRPr="005D423F">
              <w:rPr>
                <w:color w:val="000000"/>
              </w:rPr>
              <w:t>D. – přednášky (</w:t>
            </w:r>
            <w:r w:rsidR="00AB7C5F">
              <w:rPr>
                <w:color w:val="000000"/>
              </w:rPr>
              <w:t>31</w:t>
            </w:r>
            <w:r w:rsidRPr="005D423F">
              <w:rPr>
                <w:color w:val="000000"/>
              </w:rPr>
              <w:t xml:space="preserve"> %), semináře (100 %)</w:t>
            </w:r>
          </w:p>
        </w:tc>
      </w:tr>
      <w:tr w:rsidR="006365D6" w14:paraId="3E3ADDED" w14:textId="77777777" w:rsidTr="006365D6">
        <w:trPr>
          <w:trHeight w:val="554"/>
        </w:trPr>
        <w:tc>
          <w:tcPr>
            <w:tcW w:w="9854" w:type="dxa"/>
            <w:gridSpan w:val="8"/>
            <w:tcBorders>
              <w:top w:val="nil"/>
            </w:tcBorders>
          </w:tcPr>
          <w:p w14:paraId="39BDB7A4" w14:textId="77777777" w:rsidR="006365D6" w:rsidRPr="005D423F" w:rsidRDefault="006365D6" w:rsidP="006365D6">
            <w:pPr>
              <w:jc w:val="both"/>
            </w:pPr>
          </w:p>
        </w:tc>
      </w:tr>
      <w:tr w:rsidR="006365D6" w14:paraId="595C8160" w14:textId="77777777" w:rsidTr="006365D6">
        <w:tc>
          <w:tcPr>
            <w:tcW w:w="3085" w:type="dxa"/>
            <w:shd w:val="clear" w:color="auto" w:fill="F7CAAC"/>
          </w:tcPr>
          <w:p w14:paraId="7360B4A5" w14:textId="77777777" w:rsidR="006365D6" w:rsidRDefault="006365D6" w:rsidP="006365D6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FFF1F31" w14:textId="77777777" w:rsidR="006365D6" w:rsidRDefault="006365D6" w:rsidP="006365D6">
            <w:pPr>
              <w:jc w:val="both"/>
            </w:pPr>
          </w:p>
        </w:tc>
      </w:tr>
      <w:tr w:rsidR="006365D6" w14:paraId="7BC82B55" w14:textId="77777777" w:rsidTr="006365D6">
        <w:trPr>
          <w:trHeight w:val="3938"/>
        </w:trPr>
        <w:tc>
          <w:tcPr>
            <w:tcW w:w="9854" w:type="dxa"/>
            <w:gridSpan w:val="8"/>
            <w:tcBorders>
              <w:top w:val="nil"/>
              <w:bottom w:val="single" w:sz="4" w:space="0" w:color="auto"/>
            </w:tcBorders>
          </w:tcPr>
          <w:p w14:paraId="4CDC3344" w14:textId="77777777" w:rsidR="006365D6" w:rsidRDefault="006365D6" w:rsidP="006365D6">
            <w:pPr>
              <w:spacing w:before="60"/>
              <w:jc w:val="both"/>
              <w:rPr>
                <w:color w:val="000000"/>
                <w:shd w:val="clear" w:color="auto" w:fill="FFFFFF"/>
              </w:rPr>
            </w:pPr>
            <w:r w:rsidRPr="003F6C31">
              <w:rPr>
                <w:color w:val="000000"/>
                <w:shd w:val="clear" w:color="auto" w:fill="FFFFFF"/>
              </w:rPr>
              <w:t>Předmět je zaměřen na objasnění vybraných vnitřních bezpečnostních hrozeb v České republice s důrazem na zajištění její vnitřní bezpečnosti a veřejného pořádku, dále na objasnění základů kriminalistiky, postupů a metod vyšetřování trestných činů a dopravních nehod. Předmět popisuje a analyzuje vybrané prvky vnitřní bezpečnosti a veřejného pořádku s důrazem na vznik možných rizik, které mohou ohrozit bezpečnost občana a jeho majetku. Cílem předmětu je formovat vybrané znalosti na úseku vnitřní bezpečnosti a zajištění veřejného pořádku, o formách a metodách boje proti vybraným bezpečnostním hrozbám a jejich konkrétní aplikaci studenty na řešený problém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14:paraId="36A7870E" w14:textId="77777777" w:rsidR="006365D6" w:rsidRPr="00645B6C" w:rsidRDefault="006365D6" w:rsidP="006365D6">
            <w:pPr>
              <w:spacing w:before="60"/>
              <w:jc w:val="both"/>
              <w:rPr>
                <w:color w:val="000000"/>
                <w:shd w:val="clear" w:color="auto" w:fill="FFFFFF"/>
              </w:rPr>
            </w:pPr>
          </w:p>
          <w:p w14:paraId="0898A3B8" w14:textId="77777777" w:rsidR="000D6EC5" w:rsidRDefault="006365D6" w:rsidP="006365D6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Vyučovaná témata</w:t>
            </w:r>
            <w:r w:rsidRPr="00645B6C">
              <w:rPr>
                <w:color w:val="000000"/>
                <w:shd w:val="clear" w:color="auto" w:fill="FFFFFF"/>
              </w:rPr>
              <w:t>:</w:t>
            </w:r>
          </w:p>
          <w:p w14:paraId="53F4E546" w14:textId="635637B4" w:rsidR="006365D6" w:rsidRPr="000D6EC5" w:rsidRDefault="006365D6" w:rsidP="00FB1440">
            <w:pPr>
              <w:pStyle w:val="Odstavecseseznamem"/>
              <w:numPr>
                <w:ilvl w:val="0"/>
                <w:numId w:val="50"/>
              </w:numPr>
              <w:rPr>
                <w:color w:val="000000"/>
                <w:shd w:val="clear" w:color="auto" w:fill="FFFFFF"/>
              </w:rPr>
            </w:pPr>
            <w:r w:rsidRPr="000D6EC5">
              <w:rPr>
                <w:color w:val="000000"/>
                <w:shd w:val="clear" w:color="auto" w:fill="FFFFFF"/>
              </w:rPr>
              <w:t>Vnitřní bezpečnost a související bezpečnostní terminologie.</w:t>
            </w:r>
          </w:p>
          <w:p w14:paraId="750C8951" w14:textId="48737C49" w:rsidR="006365D6" w:rsidRPr="000D6EC5" w:rsidRDefault="006365D6" w:rsidP="00FB1440">
            <w:pPr>
              <w:pStyle w:val="Odstavecseseznamem"/>
              <w:numPr>
                <w:ilvl w:val="0"/>
                <w:numId w:val="50"/>
              </w:numPr>
              <w:rPr>
                <w:color w:val="000000"/>
                <w:shd w:val="clear" w:color="auto" w:fill="FFFFFF"/>
              </w:rPr>
            </w:pPr>
            <w:r w:rsidRPr="000D6EC5">
              <w:rPr>
                <w:color w:val="000000"/>
                <w:shd w:val="clear" w:color="auto" w:fill="FFFFFF"/>
              </w:rPr>
              <w:t>Hybridní hrozby.</w:t>
            </w:r>
          </w:p>
          <w:p w14:paraId="7CFCCEED" w14:textId="1E408927" w:rsidR="006365D6" w:rsidRPr="000D6EC5" w:rsidRDefault="006365D6" w:rsidP="00FB1440">
            <w:pPr>
              <w:pStyle w:val="Odstavecseseznamem"/>
              <w:numPr>
                <w:ilvl w:val="0"/>
                <w:numId w:val="50"/>
              </w:numPr>
              <w:rPr>
                <w:color w:val="000000"/>
                <w:shd w:val="clear" w:color="auto" w:fill="FFFFFF"/>
              </w:rPr>
            </w:pPr>
            <w:r w:rsidRPr="000D6EC5">
              <w:rPr>
                <w:color w:val="000000"/>
                <w:shd w:val="clear" w:color="auto" w:fill="FFFFFF"/>
              </w:rPr>
              <w:t>Místní záležitosti veřejného pořádku.</w:t>
            </w:r>
          </w:p>
          <w:p w14:paraId="099B4686" w14:textId="6CDB6EAA" w:rsidR="006365D6" w:rsidRPr="000D6EC5" w:rsidRDefault="006365D6" w:rsidP="00FB1440">
            <w:pPr>
              <w:pStyle w:val="Odstavecseseznamem"/>
              <w:numPr>
                <w:ilvl w:val="0"/>
                <w:numId w:val="50"/>
              </w:numPr>
              <w:rPr>
                <w:color w:val="000000"/>
                <w:shd w:val="clear" w:color="auto" w:fill="FFFFFF"/>
              </w:rPr>
            </w:pPr>
            <w:r w:rsidRPr="000D6EC5">
              <w:rPr>
                <w:color w:val="000000"/>
                <w:shd w:val="clear" w:color="auto" w:fill="FFFFFF"/>
              </w:rPr>
              <w:t>Předmět, úlohy a význam služby pořádkové policie.</w:t>
            </w:r>
          </w:p>
          <w:p w14:paraId="24ED2FDD" w14:textId="47922C68" w:rsidR="006365D6" w:rsidRPr="000D6EC5" w:rsidRDefault="006365D6" w:rsidP="00FB1440">
            <w:pPr>
              <w:pStyle w:val="Odstavecseseznamem"/>
              <w:numPr>
                <w:ilvl w:val="0"/>
                <w:numId w:val="50"/>
              </w:numPr>
              <w:rPr>
                <w:color w:val="000000"/>
                <w:shd w:val="clear" w:color="auto" w:fill="FFFFFF"/>
              </w:rPr>
            </w:pPr>
            <w:r w:rsidRPr="000D6EC5">
              <w:rPr>
                <w:color w:val="000000"/>
                <w:shd w:val="clear" w:color="auto" w:fill="FFFFFF"/>
              </w:rPr>
              <w:t>Metodický postup provádění služebních zákroků příslušníky státní a obecní policie.</w:t>
            </w:r>
          </w:p>
          <w:p w14:paraId="3A51F911" w14:textId="52440354" w:rsidR="006365D6" w:rsidRPr="000D6EC5" w:rsidRDefault="006365D6" w:rsidP="00FB1440">
            <w:pPr>
              <w:pStyle w:val="Odstavecseseznamem"/>
              <w:numPr>
                <w:ilvl w:val="0"/>
                <w:numId w:val="50"/>
              </w:numPr>
              <w:rPr>
                <w:color w:val="000000"/>
                <w:shd w:val="clear" w:color="auto" w:fill="FFFFFF"/>
              </w:rPr>
            </w:pPr>
            <w:r w:rsidRPr="000D6EC5">
              <w:rPr>
                <w:color w:val="000000"/>
                <w:shd w:val="clear" w:color="auto" w:fill="FFFFFF"/>
              </w:rPr>
              <w:t>Terorismus a útoky na tzv. „měkké a tvrdé cíle“.</w:t>
            </w:r>
          </w:p>
          <w:p w14:paraId="75CCDB76" w14:textId="5FCD870B" w:rsidR="006365D6" w:rsidRPr="000D6EC5" w:rsidRDefault="006365D6" w:rsidP="00FB1440">
            <w:pPr>
              <w:pStyle w:val="Odstavecseseznamem"/>
              <w:numPr>
                <w:ilvl w:val="0"/>
                <w:numId w:val="50"/>
              </w:numPr>
              <w:rPr>
                <w:color w:val="000000"/>
                <w:shd w:val="clear" w:color="auto" w:fill="FFFFFF"/>
              </w:rPr>
            </w:pPr>
            <w:r w:rsidRPr="000D6EC5">
              <w:rPr>
                <w:color w:val="000000"/>
                <w:shd w:val="clear" w:color="auto" w:fill="FFFFFF"/>
              </w:rPr>
              <w:t>Bezpečnost civilního letectví.</w:t>
            </w:r>
          </w:p>
          <w:p w14:paraId="4F0C3959" w14:textId="3E4F2711" w:rsidR="006365D6" w:rsidRPr="000D6EC5" w:rsidRDefault="006365D6" w:rsidP="00FB1440">
            <w:pPr>
              <w:pStyle w:val="Odstavecseseznamem"/>
              <w:numPr>
                <w:ilvl w:val="0"/>
                <w:numId w:val="50"/>
              </w:numPr>
              <w:rPr>
                <w:color w:val="000000"/>
                <w:shd w:val="clear" w:color="auto" w:fill="FFFFFF"/>
              </w:rPr>
            </w:pPr>
            <w:r w:rsidRPr="000D6EC5">
              <w:rPr>
                <w:color w:val="000000"/>
                <w:shd w:val="clear" w:color="auto" w:fill="FFFFFF"/>
              </w:rPr>
              <w:t>Organizovaný zločin a jeho vliv na vnitřní bezpečnost.</w:t>
            </w:r>
          </w:p>
          <w:p w14:paraId="2300F25C" w14:textId="18B21463" w:rsidR="006365D6" w:rsidRPr="000D6EC5" w:rsidRDefault="006365D6" w:rsidP="00FB1440">
            <w:pPr>
              <w:pStyle w:val="Odstavecseseznamem"/>
              <w:numPr>
                <w:ilvl w:val="0"/>
                <w:numId w:val="50"/>
              </w:numPr>
              <w:rPr>
                <w:color w:val="000000"/>
                <w:shd w:val="clear" w:color="auto" w:fill="FFFFFF"/>
              </w:rPr>
            </w:pPr>
            <w:r w:rsidRPr="000D6EC5">
              <w:rPr>
                <w:color w:val="000000"/>
                <w:shd w:val="clear" w:color="auto" w:fill="FFFFFF"/>
              </w:rPr>
              <w:t>Vývojová stádia trestných činů, druhy trestů a trestní řízení.</w:t>
            </w:r>
          </w:p>
          <w:p w14:paraId="765E83E4" w14:textId="7E7A4F5E" w:rsidR="006365D6" w:rsidRPr="000D6EC5" w:rsidRDefault="006365D6" w:rsidP="00FB1440">
            <w:pPr>
              <w:pStyle w:val="Odstavecseseznamem"/>
              <w:numPr>
                <w:ilvl w:val="0"/>
                <w:numId w:val="50"/>
              </w:numPr>
              <w:rPr>
                <w:color w:val="000000"/>
                <w:shd w:val="clear" w:color="auto" w:fill="FFFFFF"/>
              </w:rPr>
            </w:pPr>
            <w:r w:rsidRPr="000D6EC5">
              <w:rPr>
                <w:color w:val="000000"/>
                <w:shd w:val="clear" w:color="auto" w:fill="FFFFFF"/>
              </w:rPr>
              <w:t>Kriminalistické metody I. (identifikace, stopy, daktyloskopie, trasologie).</w:t>
            </w:r>
          </w:p>
          <w:p w14:paraId="22F6C52E" w14:textId="78551CD7" w:rsidR="006365D6" w:rsidRPr="000D6EC5" w:rsidRDefault="006365D6" w:rsidP="00FB1440">
            <w:pPr>
              <w:pStyle w:val="Odstavecseseznamem"/>
              <w:numPr>
                <w:ilvl w:val="0"/>
                <w:numId w:val="50"/>
              </w:numPr>
              <w:rPr>
                <w:color w:val="000000"/>
                <w:shd w:val="clear" w:color="auto" w:fill="FFFFFF"/>
              </w:rPr>
            </w:pPr>
            <w:r w:rsidRPr="000D6EC5">
              <w:rPr>
                <w:color w:val="000000"/>
                <w:shd w:val="clear" w:color="auto" w:fill="FFFFFF"/>
              </w:rPr>
              <w:t>Kriminalistické metody II (biologie, odorologie, mechanoskopie, forenzní balistika, chemie a toxikologie).</w:t>
            </w:r>
          </w:p>
          <w:p w14:paraId="6FF73938" w14:textId="1725E9E9" w:rsidR="006365D6" w:rsidRPr="000D6EC5" w:rsidRDefault="006365D6" w:rsidP="00FB1440">
            <w:pPr>
              <w:pStyle w:val="Odstavecseseznamem"/>
              <w:numPr>
                <w:ilvl w:val="0"/>
                <w:numId w:val="50"/>
              </w:numPr>
              <w:rPr>
                <w:color w:val="000000"/>
                <w:shd w:val="clear" w:color="auto" w:fill="FFFFFF"/>
              </w:rPr>
            </w:pPr>
            <w:r w:rsidRPr="000D6EC5">
              <w:rPr>
                <w:color w:val="000000"/>
                <w:shd w:val="clear" w:color="auto" w:fill="FFFFFF"/>
              </w:rPr>
              <w:t>Vyšetřování trestných činů s využitím vybraných metod.</w:t>
            </w:r>
          </w:p>
          <w:p w14:paraId="13F00730" w14:textId="35EE256F" w:rsidR="006365D6" w:rsidRPr="000D6EC5" w:rsidRDefault="006365D6" w:rsidP="00FB1440">
            <w:pPr>
              <w:pStyle w:val="Odstavecseseznamem"/>
              <w:numPr>
                <w:ilvl w:val="0"/>
                <w:numId w:val="50"/>
              </w:numPr>
              <w:rPr>
                <w:color w:val="000000"/>
                <w:shd w:val="clear" w:color="auto" w:fill="FFFFFF"/>
              </w:rPr>
            </w:pPr>
            <w:r w:rsidRPr="000D6EC5">
              <w:rPr>
                <w:color w:val="000000"/>
                <w:shd w:val="clear" w:color="auto" w:fill="FFFFFF"/>
              </w:rPr>
              <w:t>Vyšetřování silničních dopravních nehod.</w:t>
            </w:r>
          </w:p>
          <w:p w14:paraId="7A5075E7" w14:textId="77777777" w:rsidR="006365D6" w:rsidRDefault="006365D6" w:rsidP="006365D6"/>
        </w:tc>
      </w:tr>
      <w:tr w:rsidR="006365D6" w14:paraId="2A19D3E9" w14:textId="77777777" w:rsidTr="006365D6">
        <w:trPr>
          <w:trHeight w:val="265"/>
        </w:trPr>
        <w:tc>
          <w:tcPr>
            <w:tcW w:w="3652" w:type="dxa"/>
            <w:gridSpan w:val="2"/>
            <w:tcBorders>
              <w:top w:val="single" w:sz="4" w:space="0" w:color="auto"/>
            </w:tcBorders>
            <w:shd w:val="clear" w:color="auto" w:fill="F7CAAC"/>
          </w:tcPr>
          <w:p w14:paraId="49334501" w14:textId="77777777" w:rsidR="006365D6" w:rsidRDefault="006365D6" w:rsidP="006365D6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single" w:sz="4" w:space="0" w:color="auto"/>
              <w:bottom w:val="nil"/>
            </w:tcBorders>
          </w:tcPr>
          <w:p w14:paraId="4EEB0B35" w14:textId="77777777" w:rsidR="006365D6" w:rsidRDefault="006365D6" w:rsidP="006365D6">
            <w:pPr>
              <w:jc w:val="both"/>
            </w:pPr>
          </w:p>
        </w:tc>
      </w:tr>
      <w:tr w:rsidR="006365D6" w14:paraId="6EDCAE9D" w14:textId="77777777" w:rsidTr="006365D6">
        <w:trPr>
          <w:trHeight w:val="1497"/>
        </w:trPr>
        <w:tc>
          <w:tcPr>
            <w:tcW w:w="9854" w:type="dxa"/>
            <w:gridSpan w:val="8"/>
            <w:tcBorders>
              <w:top w:val="nil"/>
            </w:tcBorders>
          </w:tcPr>
          <w:p w14:paraId="1C382166" w14:textId="77777777" w:rsidR="006365D6" w:rsidRPr="005D423F" w:rsidRDefault="006365D6" w:rsidP="006365D6">
            <w:pPr>
              <w:jc w:val="both"/>
              <w:rPr>
                <w:b/>
                <w:color w:val="000000"/>
                <w:shd w:val="clear" w:color="auto" w:fill="FFFFFF"/>
              </w:rPr>
            </w:pPr>
            <w:r w:rsidRPr="005D423F">
              <w:rPr>
                <w:b/>
                <w:color w:val="000000"/>
              </w:rPr>
              <w:t>Povinná literatura:</w:t>
            </w:r>
          </w:p>
          <w:p w14:paraId="3065F8A2" w14:textId="77777777" w:rsidR="006365D6" w:rsidRPr="00397AAF" w:rsidRDefault="006365D6" w:rsidP="006365D6">
            <w:pPr>
              <w:jc w:val="both"/>
              <w:rPr>
                <w:shd w:val="clear" w:color="auto" w:fill="FFFFFF"/>
              </w:rPr>
            </w:pPr>
            <w:r w:rsidRPr="00397AAF">
              <w:rPr>
                <w:shd w:val="clear" w:color="auto" w:fill="FFFFFF"/>
              </w:rPr>
              <w:t>FIRSTOVÁ, Jana a David ZÁMEK</w:t>
            </w:r>
            <w:r>
              <w:rPr>
                <w:shd w:val="clear" w:color="auto" w:fill="FFFFFF"/>
              </w:rPr>
              <w:t xml:space="preserve">. </w:t>
            </w:r>
            <w:r w:rsidRPr="00397AAF">
              <w:rPr>
                <w:i/>
                <w:iCs/>
                <w:shd w:val="clear" w:color="auto" w:fill="FFFFFF"/>
              </w:rPr>
              <w:t>Prevence kriminality – nedílná součást systému vnitřní bezpečnosti.</w:t>
            </w:r>
            <w:r w:rsidRPr="00397AAF">
              <w:rPr>
                <w:i/>
                <w:iCs/>
                <w:shd w:val="clear" w:color="auto" w:fill="FFFFFF"/>
              </w:rPr>
              <w:br/>
            </w:r>
            <w:r w:rsidRPr="00397AAF">
              <w:rPr>
                <w:shd w:val="clear" w:color="auto" w:fill="FFFFFF"/>
              </w:rPr>
              <w:t>Praha: Wolters Kluwer, 2021. ISBN 978-80-7676-057-8.</w:t>
            </w:r>
          </w:p>
          <w:p w14:paraId="530029A1" w14:textId="77777777" w:rsidR="006365D6" w:rsidRPr="00B179D5" w:rsidRDefault="006365D6" w:rsidP="006365D6">
            <w:pPr>
              <w:shd w:val="clear" w:color="auto" w:fill="FFFFFF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HRINKO, Martin. </w:t>
            </w:r>
            <w:r w:rsidRPr="00B179D5">
              <w:rPr>
                <w:i/>
                <w:iCs/>
                <w:shd w:val="clear" w:color="auto" w:fill="FFFFFF"/>
              </w:rPr>
              <w:t>Bezpečnostní hrozby a veřejný pořádek</w:t>
            </w:r>
            <w:r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.</w:t>
            </w:r>
            <w:r>
              <w:rPr>
                <w:rFonts w:ascii="Arial" w:hAnsi="Arial" w:cs="Arial"/>
                <w:color w:val="555555"/>
                <w:sz w:val="21"/>
                <w:szCs w:val="21"/>
              </w:rPr>
              <w:t xml:space="preserve"> </w:t>
            </w:r>
            <w:r w:rsidRPr="00B179D5">
              <w:rPr>
                <w:shd w:val="clear" w:color="auto" w:fill="FFFFFF"/>
              </w:rPr>
              <w:t>Publisher: Vysoká škola CEVRO Institut Praha</w:t>
            </w:r>
            <w:r>
              <w:rPr>
                <w:shd w:val="clear" w:color="auto" w:fill="FFFFFF"/>
              </w:rPr>
              <w:t xml:space="preserve">, 2021. ISBN </w:t>
            </w:r>
            <w:r w:rsidRPr="00B179D5">
              <w:rPr>
                <w:shd w:val="clear" w:color="auto" w:fill="FFFFFF"/>
              </w:rPr>
              <w:t>978-8087125-34-2</w:t>
            </w:r>
            <w:r>
              <w:rPr>
                <w:shd w:val="clear" w:color="auto" w:fill="FFFFFF"/>
              </w:rPr>
              <w:t>.</w:t>
            </w:r>
          </w:p>
          <w:p w14:paraId="4849E9F8" w14:textId="77777777" w:rsidR="006365D6" w:rsidRDefault="006365D6" w:rsidP="006365D6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HRINKO, Martin. </w:t>
            </w:r>
            <w:r w:rsidRPr="00B179D5">
              <w:rPr>
                <w:i/>
                <w:shd w:val="clear" w:color="auto" w:fill="FFFFFF"/>
              </w:rPr>
              <w:t>Pořádková činnost policie</w:t>
            </w:r>
            <w:r>
              <w:rPr>
                <w:shd w:val="clear" w:color="auto" w:fill="FFFFFF"/>
              </w:rPr>
              <w:t xml:space="preserve">. Plzeň: Aleš Čeněk, 2020. ISBN </w:t>
            </w:r>
            <w:r w:rsidRPr="00B179D5">
              <w:rPr>
                <w:shd w:val="clear" w:color="auto" w:fill="FFFFFF"/>
              </w:rPr>
              <w:t>978-80-7380-793-1</w:t>
            </w:r>
            <w:r>
              <w:rPr>
                <w:shd w:val="clear" w:color="auto" w:fill="FFFFFF"/>
              </w:rPr>
              <w:t>.</w:t>
            </w:r>
          </w:p>
          <w:p w14:paraId="56A198D2" w14:textId="77777777" w:rsidR="006365D6" w:rsidRDefault="006365D6" w:rsidP="006365D6">
            <w:pPr>
              <w:jc w:val="both"/>
              <w:rPr>
                <w:shd w:val="clear" w:color="auto" w:fill="FFFFFF"/>
              </w:rPr>
            </w:pPr>
            <w:r w:rsidRPr="00397AAF">
              <w:rPr>
                <w:shd w:val="clear" w:color="auto" w:fill="FFFFFF"/>
              </w:rPr>
              <w:lastRenderedPageBreak/>
              <w:t>JELÍNEK, Jiří. </w:t>
            </w:r>
            <w:r w:rsidRPr="00397AAF">
              <w:rPr>
                <w:i/>
                <w:iCs/>
                <w:shd w:val="clear" w:color="auto" w:fill="FFFFFF"/>
              </w:rPr>
              <w:t>Organizovaný zločin (trestně právní, trestně procesní a kriminologické aspekty).</w:t>
            </w:r>
            <w:r w:rsidRPr="00397AAF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 xml:space="preserve">Praha: Leges, </w:t>
            </w:r>
            <w:r w:rsidRPr="00397AAF">
              <w:rPr>
                <w:shd w:val="clear" w:color="auto" w:fill="FFFFFF"/>
              </w:rPr>
              <w:t>2015. ISBN 978-80-7502-068-0.</w:t>
            </w:r>
          </w:p>
          <w:p w14:paraId="1070A64E" w14:textId="77777777" w:rsidR="006365D6" w:rsidRPr="00397AAF" w:rsidRDefault="006365D6" w:rsidP="006365D6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JELÍNEK, Jiří. </w:t>
            </w:r>
            <w:r w:rsidRPr="004D39A3">
              <w:rPr>
                <w:i/>
                <w:shd w:val="clear" w:color="auto" w:fill="FFFFFF"/>
              </w:rPr>
              <w:t>Kriminologie</w:t>
            </w:r>
            <w:r>
              <w:rPr>
                <w:shd w:val="clear" w:color="auto" w:fill="FFFFFF"/>
              </w:rPr>
              <w:t xml:space="preserve">. Praha: Leges, 2021. ISBN </w:t>
            </w:r>
            <w:r w:rsidRPr="004D39A3">
              <w:rPr>
                <w:shd w:val="clear" w:color="auto" w:fill="FFFFFF"/>
              </w:rPr>
              <w:t>978-80-7502-499-2</w:t>
            </w:r>
            <w:r>
              <w:rPr>
                <w:shd w:val="clear" w:color="auto" w:fill="FFFFFF"/>
              </w:rPr>
              <w:t>.</w:t>
            </w:r>
          </w:p>
          <w:p w14:paraId="4CA8B508" w14:textId="77777777" w:rsidR="006365D6" w:rsidRPr="0072210C" w:rsidRDefault="006365D6" w:rsidP="006365D6">
            <w:pPr>
              <w:jc w:val="both"/>
            </w:pPr>
            <w:r w:rsidRPr="00397AAF">
              <w:rPr>
                <w:i/>
              </w:rPr>
              <w:t>MODUL - E; vnitřní bezpečnost a veřejný pořádek a vybrané kapitoly krizového řízení</w:t>
            </w:r>
            <w:r>
              <w:rPr>
                <w:i/>
              </w:rPr>
              <w:t>.</w:t>
            </w:r>
            <w:r>
              <w:t xml:space="preserve"> </w:t>
            </w:r>
            <w:r w:rsidRPr="00397AAF">
              <w:t>Praha: MV – generální ředitelství Hasičského záchranného sboru ČR, 2019. ISBN 978-80-7616-031-6</w:t>
            </w:r>
            <w:r>
              <w:t>.</w:t>
            </w:r>
          </w:p>
          <w:p w14:paraId="7F35E4AB" w14:textId="77777777" w:rsidR="006365D6" w:rsidRDefault="006365D6" w:rsidP="006365D6">
            <w:pPr>
              <w:jc w:val="both"/>
            </w:pPr>
            <w:r>
              <w:t xml:space="preserve">KONRÁD, Zdeněk et al. </w:t>
            </w:r>
            <w:r w:rsidRPr="00397AAF">
              <w:rPr>
                <w:i/>
                <w:iCs/>
              </w:rPr>
              <w:t>Kriminalistika: teorie, metodologie a metody kriminalistické techniky</w:t>
            </w:r>
            <w:r w:rsidRPr="00397AAF">
              <w:t>. 2. roz</w:t>
            </w:r>
            <w:r>
              <w:t>šířené vydání. Plzeň: Aleš Čeněk, 2021.</w:t>
            </w:r>
            <w:r w:rsidRPr="00397AAF">
              <w:t xml:space="preserve"> ISBN 978-80-7380-869-3</w:t>
            </w:r>
            <w:r>
              <w:t>.</w:t>
            </w:r>
          </w:p>
          <w:p w14:paraId="5192827C" w14:textId="77777777" w:rsidR="006365D6" w:rsidRPr="00397AAF" w:rsidRDefault="006365D6" w:rsidP="006365D6">
            <w:pPr>
              <w:jc w:val="both"/>
              <w:rPr>
                <w:shd w:val="clear" w:color="auto" w:fill="FFFFFF"/>
              </w:rPr>
            </w:pPr>
            <w:r w:rsidRPr="00397AAF">
              <w:rPr>
                <w:shd w:val="clear" w:color="auto" w:fill="FFFFFF"/>
              </w:rPr>
              <w:t>PORADA, Viktor a kol. </w:t>
            </w:r>
            <w:r w:rsidRPr="00397AAF">
              <w:rPr>
                <w:i/>
                <w:iCs/>
                <w:shd w:val="clear" w:color="auto" w:fill="FFFFFF"/>
              </w:rPr>
              <w:t>Bezpečnostní vědy</w:t>
            </w:r>
            <w:r w:rsidRPr="00397AAF">
              <w:rPr>
                <w:shd w:val="clear" w:color="auto" w:fill="FFFFFF"/>
              </w:rPr>
              <w:t>. Praha,</w:t>
            </w:r>
            <w:r>
              <w:rPr>
                <w:shd w:val="clear" w:color="auto" w:fill="FFFFFF"/>
              </w:rPr>
              <w:t xml:space="preserve"> </w:t>
            </w:r>
            <w:r w:rsidRPr="00397AAF">
              <w:t>Aleš Čeněk</w:t>
            </w:r>
            <w:r w:rsidRPr="00397AAF">
              <w:rPr>
                <w:shd w:val="clear" w:color="auto" w:fill="FFFFFF"/>
              </w:rPr>
              <w:t xml:space="preserve"> 2019. ISBN 978-80-7380-758-0.</w:t>
            </w:r>
          </w:p>
          <w:p w14:paraId="7CA4AD61" w14:textId="77777777" w:rsidR="006365D6" w:rsidRDefault="006365D6" w:rsidP="006365D6">
            <w:r w:rsidRPr="00F03312">
              <w:t>SCHELLNAMMER, Edward, 2020. </w:t>
            </w:r>
            <w:r w:rsidRPr="00F03312">
              <w:rPr>
                <w:i/>
                <w:iCs/>
              </w:rPr>
              <w:t>The 18 Biggest Global Threats to Humanity</w:t>
            </w:r>
            <w:r w:rsidRPr="00F03312">
              <w:t>. Independently published. ISBN 979-8554500183.</w:t>
            </w:r>
          </w:p>
          <w:p w14:paraId="549C5660" w14:textId="77777777" w:rsidR="006365D6" w:rsidRDefault="006365D6" w:rsidP="006365D6">
            <w:r>
              <w:t xml:space="preserve">SVOBODA, Ivo a kol. </w:t>
            </w:r>
            <w:r w:rsidRPr="00C52BA0">
              <w:rPr>
                <w:i/>
              </w:rPr>
              <w:t>Kriminalistika</w:t>
            </w:r>
            <w:r>
              <w:t>. Ostrava: Key Publishing, 2016.</w:t>
            </w:r>
            <w:r w:rsidRPr="00C52BA0">
              <w:t xml:space="preserve"> ISBN </w:t>
            </w:r>
            <w:r w:rsidRPr="00C52BA0">
              <w:rPr>
                <w:bCs/>
              </w:rPr>
              <w:t>978-80-7418-259-4</w:t>
            </w:r>
            <w:r>
              <w:rPr>
                <w:bCs/>
              </w:rPr>
              <w:t>.</w:t>
            </w:r>
          </w:p>
          <w:p w14:paraId="0CAA8FB3" w14:textId="77777777" w:rsidR="006365D6" w:rsidRDefault="006365D6" w:rsidP="006365D6"/>
          <w:p w14:paraId="06576BF2" w14:textId="77777777" w:rsidR="006365D6" w:rsidRPr="00890D36" w:rsidRDefault="006365D6" w:rsidP="006365D6">
            <w:r w:rsidRPr="005D423F">
              <w:rPr>
                <w:b/>
                <w:color w:val="000000"/>
              </w:rPr>
              <w:t>Doporučená literatura:</w:t>
            </w:r>
          </w:p>
          <w:p w14:paraId="62D4D2F1" w14:textId="77777777" w:rsidR="006365D6" w:rsidRPr="004D39A3" w:rsidRDefault="006365D6" w:rsidP="006365D6">
            <w:pPr>
              <w:rPr>
                <w:bCs/>
              </w:rPr>
            </w:pPr>
            <w:r w:rsidRPr="004D39A3">
              <w:rPr>
                <w:bCs/>
              </w:rPr>
              <w:t xml:space="preserve">BARTOŠ, Alexander. </w:t>
            </w:r>
            <w:r w:rsidRPr="004D39A3">
              <w:rPr>
                <w:bCs/>
                <w:i/>
              </w:rPr>
              <w:t>HMLA HYBRIDNEJ VOJNY. Iný pohľad na konflikty 21. Storočia</w:t>
            </w:r>
            <w:r>
              <w:rPr>
                <w:bCs/>
                <w:i/>
              </w:rPr>
              <w:t xml:space="preserve">. </w:t>
            </w:r>
            <w:r w:rsidRPr="004D39A3">
              <w:rPr>
                <w:bCs/>
              </w:rPr>
              <w:t xml:space="preserve">Kežmarok: Torden, 2022. ISBN  </w:t>
            </w:r>
            <w:r w:rsidRPr="004D39A3">
              <w:rPr>
                <w:color w:val="000000"/>
                <w:shd w:val="clear" w:color="auto" w:fill="FFFFFF"/>
              </w:rPr>
              <w:t>978-80-8223-113-0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14:paraId="19AD51F4" w14:textId="77777777" w:rsidR="006365D6" w:rsidRPr="007B7906" w:rsidRDefault="006365D6" w:rsidP="006365D6">
            <w:pPr>
              <w:rPr>
                <w:bCs/>
                <w:i/>
                <w:iCs/>
              </w:rPr>
            </w:pPr>
            <w:r w:rsidRPr="007B7906">
              <w:rPr>
                <w:bCs/>
              </w:rPr>
              <w:t xml:space="preserve">BAUEROVÁ, Helena, </w:t>
            </w:r>
            <w:r>
              <w:rPr>
                <w:bCs/>
              </w:rPr>
              <w:t xml:space="preserve">Hana </w:t>
            </w:r>
            <w:r w:rsidRPr="007B7906">
              <w:rPr>
                <w:bCs/>
              </w:rPr>
              <w:t>HLAVÁ</w:t>
            </w:r>
            <w:r>
              <w:rPr>
                <w:bCs/>
              </w:rPr>
              <w:t xml:space="preserve">ČKOVÁ </w:t>
            </w:r>
            <w:r w:rsidRPr="007B7906">
              <w:rPr>
                <w:bCs/>
              </w:rPr>
              <w:t>a Milan VOŠTA.</w:t>
            </w:r>
            <w:r w:rsidRPr="007B7906">
              <w:rPr>
                <w:rFonts w:ascii="Arial" w:hAnsi="Arial" w:cs="Arial"/>
                <w:color w:val="FCD201"/>
                <w:sz w:val="35"/>
                <w:szCs w:val="35"/>
              </w:rPr>
              <w:t xml:space="preserve"> </w:t>
            </w:r>
            <w:r w:rsidRPr="007B7906">
              <w:rPr>
                <w:bCs/>
                <w:i/>
                <w:iCs/>
              </w:rPr>
              <w:t>Vnitřní a vnější dimenze bezpečnosti Evropské unie</w:t>
            </w:r>
          </w:p>
          <w:p w14:paraId="292DAE6C" w14:textId="77777777" w:rsidR="006365D6" w:rsidRPr="00474B4A" w:rsidRDefault="006365D6" w:rsidP="006365D6">
            <w:r w:rsidRPr="007B7906">
              <w:t xml:space="preserve">Praha: </w:t>
            </w:r>
            <w:r w:rsidRPr="00474B4A">
              <w:t>Libri a Metropolitan University Prague Press, 2018. ISBN 978-80-7277-576-7.</w:t>
            </w:r>
          </w:p>
          <w:p w14:paraId="5889223A" w14:textId="77777777" w:rsidR="006365D6" w:rsidRPr="00474B4A" w:rsidRDefault="006365D6" w:rsidP="006365D6">
            <w:r w:rsidRPr="00474B4A">
              <w:t>IVANČÍK, Radoslav a Pavel NEČAS, 2019. </w:t>
            </w:r>
            <w:r w:rsidRPr="00474B4A">
              <w:rPr>
                <w:i/>
                <w:iCs/>
              </w:rPr>
              <w:t>Terorizmus: globálna bezpečnostná hrozba</w:t>
            </w:r>
            <w:r w:rsidRPr="00474B4A">
              <w:t>. Ostrava: Key Publishing. Monografie (Key Publishing). ISBN 978-80-7418-319-5.</w:t>
            </w:r>
          </w:p>
          <w:p w14:paraId="1FF2DF5E" w14:textId="77777777" w:rsidR="006365D6" w:rsidRPr="00474B4A" w:rsidRDefault="006365D6" w:rsidP="006365D6">
            <w:r w:rsidRPr="00474B4A">
              <w:t>KONRÁD, Zdeněk et al., 2021. </w:t>
            </w:r>
            <w:r w:rsidRPr="00474B4A">
              <w:rPr>
                <w:i/>
                <w:iCs/>
              </w:rPr>
              <w:t>Kriminalistika: kriminalistická taktika a metodiky vyšetřování</w:t>
            </w:r>
            <w:r w:rsidRPr="00474B4A">
              <w:t>. 2. rozšířené vydání. Plzeň: Aleš Čeněk. ISBN 978-80-7380-859-4.</w:t>
            </w:r>
          </w:p>
          <w:p w14:paraId="436FD9E3" w14:textId="77777777" w:rsidR="006365D6" w:rsidRPr="00474B4A" w:rsidRDefault="006365D6" w:rsidP="006365D6">
            <w:pPr>
              <w:rPr>
                <w:bCs/>
                <w:iCs/>
              </w:rPr>
            </w:pPr>
            <w:r w:rsidRPr="00474B4A">
              <w:rPr>
                <w:bCs/>
              </w:rPr>
              <w:t xml:space="preserve">PIKNA Bohumil. </w:t>
            </w:r>
            <w:r w:rsidRPr="00474B4A">
              <w:rPr>
                <w:bCs/>
                <w:i/>
                <w:iCs/>
              </w:rPr>
              <w:t xml:space="preserve">Vnitřní bezpečnost v právu a politice Evropské unie. </w:t>
            </w:r>
            <w:r w:rsidRPr="00474B4A">
              <w:rPr>
                <w:bCs/>
                <w:iCs/>
              </w:rPr>
              <w:t>Plzeň: Aleš Čeněk, 2019. ISBN</w:t>
            </w:r>
            <w:r w:rsidRPr="00474B4A">
              <w:rPr>
                <w:shd w:val="clear" w:color="auto" w:fill="FFFFFF"/>
              </w:rPr>
              <w:t xml:space="preserve"> 978-80-7380-783-2.</w:t>
            </w:r>
          </w:p>
          <w:p w14:paraId="3506B0E8" w14:textId="77777777" w:rsidR="006365D6" w:rsidRPr="00474B4A" w:rsidRDefault="006365D6" w:rsidP="006365D6">
            <w:r w:rsidRPr="00474B4A">
              <w:t>PORADA, Viktor a kolekt</w:t>
            </w:r>
            <w:r>
              <w:t>i</w:t>
            </w:r>
            <w:r w:rsidRPr="00474B4A">
              <w:t xml:space="preserve">v. </w:t>
            </w:r>
            <w:r w:rsidRPr="00474B4A">
              <w:rPr>
                <w:i/>
              </w:rPr>
              <w:t>Kriminalistická metoda vyšetřování</w:t>
            </w:r>
            <w:r w:rsidRPr="00474B4A">
              <w:t>.  Plzeň: Aleš Čeněk, 2007. ISBN 9788073800420.</w:t>
            </w:r>
          </w:p>
          <w:p w14:paraId="5CBD8D25" w14:textId="77777777" w:rsidR="006365D6" w:rsidRPr="00C4252D" w:rsidRDefault="006365D6" w:rsidP="006365D6">
            <w:pPr>
              <w:rPr>
                <w:bCs/>
                <w:lang w:val="sk-SK"/>
              </w:rPr>
            </w:pPr>
          </w:p>
        </w:tc>
      </w:tr>
      <w:tr w:rsidR="006365D6" w14:paraId="29962792" w14:textId="77777777" w:rsidTr="006365D6">
        <w:tc>
          <w:tcPr>
            <w:tcW w:w="9854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323A5A3" w14:textId="77777777" w:rsidR="006365D6" w:rsidRDefault="006365D6" w:rsidP="006365D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6365D6" w14:paraId="2B0CAA6A" w14:textId="77777777" w:rsidTr="006365D6">
        <w:tc>
          <w:tcPr>
            <w:tcW w:w="4786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0078DF37" w14:textId="77777777" w:rsidR="006365D6" w:rsidRDefault="006365D6" w:rsidP="006365D6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3817E5EC" w14:textId="3C742138" w:rsidR="006365D6" w:rsidRDefault="000D6EC5" w:rsidP="006365D6">
            <w:pPr>
              <w:jc w:val="center"/>
            </w:pPr>
            <w:r>
              <w:t>14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07DC5745" w14:textId="77777777" w:rsidR="006365D6" w:rsidRDefault="006365D6" w:rsidP="006365D6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6365D6" w14:paraId="329008E8" w14:textId="77777777" w:rsidTr="006365D6">
        <w:tc>
          <w:tcPr>
            <w:tcW w:w="9854" w:type="dxa"/>
            <w:gridSpan w:val="8"/>
            <w:shd w:val="clear" w:color="auto" w:fill="F7CAAC"/>
          </w:tcPr>
          <w:p w14:paraId="1FF26EC4" w14:textId="77777777" w:rsidR="006365D6" w:rsidRDefault="006365D6" w:rsidP="006365D6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6365D6" w14:paraId="09F9112B" w14:textId="77777777" w:rsidTr="006365D6">
        <w:trPr>
          <w:trHeight w:val="1373"/>
        </w:trPr>
        <w:tc>
          <w:tcPr>
            <w:tcW w:w="9854" w:type="dxa"/>
            <w:gridSpan w:val="8"/>
          </w:tcPr>
          <w:p w14:paraId="5AB26C7E" w14:textId="77777777" w:rsidR="006365D6" w:rsidRPr="000D6EC5" w:rsidRDefault="006365D6" w:rsidP="000D6EC5">
            <w:pPr>
              <w:pStyle w:val="Normlnweb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Studenti se účastn</w:t>
            </w:r>
            <w:r w:rsidRPr="000D6EC5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í</w:t>
            </w:r>
            <w:r w:rsidRPr="000D6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v</w:t>
            </w:r>
            <w:r w:rsidRPr="000D6EC5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ý</w:t>
            </w:r>
            <w:r w:rsidRPr="000D6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uky ve stanoven</w:t>
            </w:r>
            <w:r w:rsidRPr="000D6EC5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é</w:t>
            </w:r>
            <w:r w:rsidRPr="000D6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 počtu hodin, kde je jim redukovanou formou prezentov</w:t>
            </w:r>
            <w:r w:rsidRPr="000D6EC5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á</w:t>
            </w:r>
            <w:r w:rsidRPr="000D6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 l</w:t>
            </w:r>
            <w:r w:rsidRPr="000D6EC5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á</w:t>
            </w:r>
            <w:r w:rsidRPr="000D6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tka v</w:t>
            </w:r>
            <w:r w:rsidRPr="000D6EC5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ýš</w:t>
            </w:r>
            <w:r w:rsidRPr="000D6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 uveden</w:t>
            </w:r>
            <w:r w:rsidRPr="000D6EC5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é</w:t>
            </w:r>
            <w:r w:rsidRPr="000D6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ho rozsahu a jsou jim určeny č</w:t>
            </w:r>
            <w:r w:rsidRPr="000D6EC5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á</w:t>
            </w:r>
            <w:r w:rsidRPr="000D6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sti učiva k samostatn</w:t>
            </w:r>
            <w:r w:rsidRPr="000D6EC5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é</w:t>
            </w:r>
            <w:r w:rsidRPr="000D6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mu nastudov</w:t>
            </w:r>
            <w:r w:rsidRPr="000D6EC5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á</w:t>
            </w:r>
            <w:r w:rsidRPr="000D6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  <w:r w:rsidRPr="000D6EC5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í</w:t>
            </w:r>
            <w:r w:rsidRPr="000D6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Hodnocen</w:t>
            </w:r>
            <w:r w:rsidRPr="000D6EC5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í</w:t>
            </w:r>
            <w:r w:rsidRPr="000D6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individu</w:t>
            </w:r>
            <w:r w:rsidRPr="000D6EC5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á</w:t>
            </w:r>
            <w:r w:rsidRPr="000D6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ln</w:t>
            </w:r>
            <w:r w:rsidRPr="000D6EC5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í</w:t>
            </w:r>
            <w:r w:rsidRPr="000D6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 </w:t>
            </w:r>
            <w:r w:rsidRPr="000D6EC5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ú</w:t>
            </w:r>
            <w:r w:rsidRPr="000D6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kolů studentů a korekce informací získaných samostudiem probíhá na skupinových a individuálních konzultacích, prostřednictv</w:t>
            </w:r>
            <w:r w:rsidRPr="000D6EC5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í</w:t>
            </w:r>
            <w:r w:rsidRPr="000D6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 elektronick</w:t>
            </w:r>
            <w:r w:rsidRPr="000D6EC5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é</w:t>
            </w:r>
            <w:r w:rsidRPr="000D6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pošty, portálu UTB nebo v systému MOODLE. V souladu s vnitřn</w:t>
            </w:r>
            <w:r w:rsidRPr="000D6EC5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í</w:t>
            </w:r>
            <w:r w:rsidRPr="000D6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 předpisy FLKŘ m</w:t>
            </w:r>
            <w:r w:rsidRPr="000D6EC5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á</w:t>
            </w:r>
            <w:r w:rsidRPr="000D6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ka</w:t>
            </w:r>
            <w:r w:rsidRPr="000D6EC5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ž</w:t>
            </w:r>
            <w:r w:rsidRPr="000D6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  <w:r w:rsidRPr="000D6EC5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ý</w:t>
            </w:r>
            <w:r w:rsidRPr="000D6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akademick</w:t>
            </w:r>
            <w:r w:rsidRPr="000D6EC5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ý</w:t>
            </w:r>
            <w:r w:rsidRPr="000D6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pracovn</w:t>
            </w:r>
            <w:r w:rsidRPr="000D6EC5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í</w:t>
            </w:r>
            <w:r w:rsidRPr="000D6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 stanoveny konzultačn</w:t>
            </w:r>
            <w:r w:rsidRPr="000D6EC5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í</w:t>
            </w:r>
            <w:r w:rsidRPr="000D6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hodiny v rozsahu minimálně 2 hodiny t</w:t>
            </w:r>
            <w:r w:rsidRPr="000D6EC5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ý</w:t>
            </w:r>
            <w:r w:rsidRPr="000D6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dně. Dle potřeby jsou d</w:t>
            </w:r>
            <w:r w:rsidRPr="000D6EC5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á</w:t>
            </w:r>
            <w:r w:rsidRPr="000D6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 konzultace mo</w:t>
            </w:r>
            <w:r w:rsidRPr="000D6EC5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ž</w:t>
            </w:r>
            <w:r w:rsidRPr="000D6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  <w:r w:rsidRPr="000D6EC5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é</w:t>
            </w:r>
            <w:r w:rsidRPr="000D6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 po předchoz</w:t>
            </w:r>
            <w:r w:rsidRPr="000D6EC5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í</w:t>
            </w:r>
            <w:r w:rsidRPr="000D6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emailové či telefonick</w:t>
            </w:r>
            <w:r w:rsidRPr="000D6EC5">
              <w:rPr>
                <w:rFonts w:ascii="Times New Roman" w:eastAsia="Malgun Gothic Semilight" w:hAnsi="Times New Roman" w:cs="Times New Roman"/>
                <w:color w:val="000000"/>
                <w:sz w:val="20"/>
                <w:szCs w:val="20"/>
              </w:rPr>
              <w:t>é</w:t>
            </w:r>
            <w:r w:rsidRPr="000D6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dohodě.</w:t>
            </w:r>
          </w:p>
        </w:tc>
      </w:tr>
    </w:tbl>
    <w:p w14:paraId="3314479C" w14:textId="77777777" w:rsidR="006365D6" w:rsidRDefault="006365D6" w:rsidP="006365D6">
      <w:pPr>
        <w:spacing w:after="160" w:line="259" w:lineRule="auto"/>
      </w:pPr>
    </w:p>
    <w:p w14:paraId="5A341E43" w14:textId="77777777" w:rsidR="00D16D5C" w:rsidRDefault="00D16D5C">
      <w:pPr>
        <w:spacing w:after="160" w:line="259" w:lineRule="auto"/>
      </w:pPr>
    </w:p>
    <w:p w14:paraId="094AE17F" w14:textId="77777777" w:rsidR="00D16D5C" w:rsidRDefault="00D16D5C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D16D5C" w14:paraId="26673F08" w14:textId="77777777" w:rsidTr="00BB6320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1552D94E" w14:textId="77777777" w:rsidR="00D16D5C" w:rsidRDefault="00D16D5C" w:rsidP="00BB6320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D16D5C" w14:paraId="5FC1D87E" w14:textId="77777777" w:rsidTr="00BB6320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61E9EA80" w14:textId="77777777" w:rsidR="00D16D5C" w:rsidRDefault="00D16D5C" w:rsidP="00BB6320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65D60D1C" w14:textId="77777777" w:rsidR="00D16D5C" w:rsidRPr="002D0C9F" w:rsidRDefault="00D16D5C" w:rsidP="00BB6320">
            <w:pPr>
              <w:jc w:val="both"/>
              <w:rPr>
                <w:b/>
              </w:rPr>
            </w:pPr>
            <w:r w:rsidRPr="002D0C9F">
              <w:rPr>
                <w:b/>
              </w:rPr>
              <w:t>Výrobní technologie</w:t>
            </w:r>
          </w:p>
        </w:tc>
      </w:tr>
      <w:tr w:rsidR="00D16D5C" w14:paraId="03538089" w14:textId="77777777" w:rsidTr="00BB6320">
        <w:tc>
          <w:tcPr>
            <w:tcW w:w="3086" w:type="dxa"/>
            <w:shd w:val="clear" w:color="auto" w:fill="F7CAAC"/>
          </w:tcPr>
          <w:p w14:paraId="2A9B3423" w14:textId="77777777" w:rsidR="00D16D5C" w:rsidRDefault="00D16D5C" w:rsidP="00BB6320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1F2BFECE" w14:textId="77777777" w:rsidR="00D16D5C" w:rsidRDefault="00D16D5C" w:rsidP="00BB6320">
            <w:pPr>
              <w:jc w:val="both"/>
            </w:pPr>
            <w:r>
              <w:t>p</w:t>
            </w:r>
            <w:r w:rsidRPr="008A3267">
              <w:t>ovinně volitelný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75DAE160" w14:textId="77777777" w:rsidR="00D16D5C" w:rsidRDefault="00D16D5C" w:rsidP="00BB6320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69051715" w14:textId="77777777" w:rsidR="00D16D5C" w:rsidRDefault="00D16D5C" w:rsidP="00BB6320">
            <w:pPr>
              <w:jc w:val="both"/>
            </w:pPr>
            <w:r>
              <w:t>2/ZS</w:t>
            </w:r>
          </w:p>
        </w:tc>
      </w:tr>
      <w:tr w:rsidR="00D16D5C" w14:paraId="32AF0C78" w14:textId="77777777" w:rsidTr="00BB6320">
        <w:tc>
          <w:tcPr>
            <w:tcW w:w="3086" w:type="dxa"/>
            <w:shd w:val="clear" w:color="auto" w:fill="F7CAAC"/>
          </w:tcPr>
          <w:p w14:paraId="3576BD92" w14:textId="77777777" w:rsidR="00D16D5C" w:rsidRDefault="00D16D5C" w:rsidP="00BB6320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27534D8E" w14:textId="2C543C31" w:rsidR="00D16D5C" w:rsidRDefault="00D16D5C" w:rsidP="00D16D5C">
            <w:pPr>
              <w:jc w:val="both"/>
            </w:pPr>
            <w:r>
              <w:t>13</w:t>
            </w:r>
            <w:r w:rsidRPr="00C404FF">
              <w:t xml:space="preserve">p + </w:t>
            </w:r>
            <w:r>
              <w:t>26</w:t>
            </w:r>
            <w:r w:rsidRPr="00C404FF">
              <w:t>s</w:t>
            </w:r>
          </w:p>
        </w:tc>
        <w:tc>
          <w:tcPr>
            <w:tcW w:w="889" w:type="dxa"/>
            <w:shd w:val="clear" w:color="auto" w:fill="F7CAAC"/>
          </w:tcPr>
          <w:p w14:paraId="41D2FDF4" w14:textId="77777777" w:rsidR="00D16D5C" w:rsidRDefault="00D16D5C" w:rsidP="00BB6320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56654A6A" w14:textId="77777777" w:rsidR="00D16D5C" w:rsidRDefault="00D16D5C" w:rsidP="00BB6320">
            <w:pPr>
              <w:jc w:val="both"/>
            </w:pPr>
            <w:r>
              <w:t>39</w:t>
            </w:r>
          </w:p>
        </w:tc>
        <w:tc>
          <w:tcPr>
            <w:tcW w:w="2156" w:type="dxa"/>
            <w:shd w:val="clear" w:color="auto" w:fill="F7CAAC"/>
          </w:tcPr>
          <w:p w14:paraId="06E49702" w14:textId="77777777" w:rsidR="00D16D5C" w:rsidRDefault="00D16D5C" w:rsidP="00BB6320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0A81DAAE" w14:textId="4B6E6A15" w:rsidR="00D16D5C" w:rsidRDefault="00D16D5C" w:rsidP="00BB6320">
            <w:pPr>
              <w:jc w:val="both"/>
            </w:pPr>
            <w:r>
              <w:t>3</w:t>
            </w:r>
          </w:p>
        </w:tc>
      </w:tr>
      <w:tr w:rsidR="00D16D5C" w14:paraId="25A44C92" w14:textId="77777777" w:rsidTr="00BB6320">
        <w:tc>
          <w:tcPr>
            <w:tcW w:w="3086" w:type="dxa"/>
            <w:shd w:val="clear" w:color="auto" w:fill="F7CAAC"/>
          </w:tcPr>
          <w:p w14:paraId="007E2779" w14:textId="77777777" w:rsidR="00D16D5C" w:rsidRDefault="00D16D5C" w:rsidP="00BB6320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02BCF233" w14:textId="77777777" w:rsidR="00D16D5C" w:rsidRDefault="00D16D5C" w:rsidP="00BB6320">
            <w:pPr>
              <w:jc w:val="both"/>
            </w:pPr>
          </w:p>
        </w:tc>
      </w:tr>
      <w:tr w:rsidR="00D16D5C" w14:paraId="25E16811" w14:textId="77777777" w:rsidTr="00BB6320">
        <w:tc>
          <w:tcPr>
            <w:tcW w:w="3086" w:type="dxa"/>
            <w:shd w:val="clear" w:color="auto" w:fill="F7CAAC"/>
          </w:tcPr>
          <w:p w14:paraId="2B1A4B4D" w14:textId="77777777" w:rsidR="00D16D5C" w:rsidRDefault="00D16D5C" w:rsidP="00BB6320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2AC79464" w14:textId="5E57A052" w:rsidR="00D16D5C" w:rsidRPr="00C404FF" w:rsidRDefault="00E07675" w:rsidP="00BB6320">
            <w:pPr>
              <w:jc w:val="both"/>
            </w:pPr>
            <w:r>
              <w:t>Zápočet, zkouška.</w:t>
            </w:r>
          </w:p>
        </w:tc>
        <w:tc>
          <w:tcPr>
            <w:tcW w:w="2156" w:type="dxa"/>
            <w:shd w:val="clear" w:color="auto" w:fill="F7CAAC"/>
          </w:tcPr>
          <w:p w14:paraId="45948021" w14:textId="77777777" w:rsidR="00D16D5C" w:rsidRPr="00C404FF" w:rsidRDefault="00D16D5C" w:rsidP="00BB6320">
            <w:pPr>
              <w:jc w:val="both"/>
              <w:rPr>
                <w:b/>
              </w:rPr>
            </w:pPr>
            <w:r w:rsidRPr="00C404FF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6D04523B" w14:textId="77777777" w:rsidR="00D16D5C" w:rsidRPr="00C404FF" w:rsidRDefault="00D16D5C" w:rsidP="00BB6320">
            <w:pPr>
              <w:jc w:val="both"/>
            </w:pPr>
            <w:r w:rsidRPr="00C404FF">
              <w:t>přednášky</w:t>
            </w:r>
          </w:p>
          <w:p w14:paraId="59D39AAB" w14:textId="77777777" w:rsidR="00D16D5C" w:rsidRPr="00C404FF" w:rsidRDefault="00D16D5C" w:rsidP="00BB6320">
            <w:pPr>
              <w:jc w:val="both"/>
            </w:pPr>
            <w:r w:rsidRPr="00C404FF">
              <w:t>semináře</w:t>
            </w:r>
          </w:p>
        </w:tc>
      </w:tr>
      <w:tr w:rsidR="00D16D5C" w14:paraId="1CC3F89D" w14:textId="77777777" w:rsidTr="00BB6320">
        <w:tc>
          <w:tcPr>
            <w:tcW w:w="3086" w:type="dxa"/>
            <w:shd w:val="clear" w:color="auto" w:fill="F7CAAC"/>
          </w:tcPr>
          <w:p w14:paraId="536214C3" w14:textId="77777777" w:rsidR="00D16D5C" w:rsidRDefault="00D16D5C" w:rsidP="00BB6320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4C36CB4" w14:textId="2BBA10E1" w:rsidR="00D16D5C" w:rsidRPr="00C404FF" w:rsidRDefault="00D16D5C" w:rsidP="00BB6320">
            <w:pPr>
              <w:jc w:val="both"/>
            </w:pPr>
            <w:r w:rsidRPr="00C404FF">
              <w:t>Zápočet: aktivní účast na nejméně 80 % seminářů, písemný test</w:t>
            </w:r>
            <w:r w:rsidR="00E07675">
              <w:t>.</w:t>
            </w:r>
          </w:p>
          <w:p w14:paraId="082E3CDD" w14:textId="77777777" w:rsidR="00D16D5C" w:rsidRPr="00C404FF" w:rsidRDefault="00D16D5C" w:rsidP="00BB6320">
            <w:pPr>
              <w:jc w:val="both"/>
            </w:pPr>
          </w:p>
          <w:p w14:paraId="70E1AD58" w14:textId="2C24F317" w:rsidR="00D16D5C" w:rsidRPr="00C404FF" w:rsidRDefault="00D16D5C" w:rsidP="00BB6320">
            <w:pPr>
              <w:jc w:val="both"/>
            </w:pPr>
            <w:r w:rsidRPr="00C404FF">
              <w:t>Zkouška: písemní a ústní</w:t>
            </w:r>
            <w:r w:rsidR="00E07675">
              <w:t>.</w:t>
            </w:r>
          </w:p>
        </w:tc>
      </w:tr>
      <w:tr w:rsidR="00D16D5C" w14:paraId="27959254" w14:textId="77777777" w:rsidTr="00BB6320">
        <w:trPr>
          <w:trHeight w:val="53"/>
        </w:trPr>
        <w:tc>
          <w:tcPr>
            <w:tcW w:w="9855" w:type="dxa"/>
            <w:gridSpan w:val="8"/>
            <w:tcBorders>
              <w:top w:val="nil"/>
            </w:tcBorders>
          </w:tcPr>
          <w:p w14:paraId="25256B64" w14:textId="77777777" w:rsidR="00D16D5C" w:rsidRDefault="00D16D5C" w:rsidP="00BB6320">
            <w:pPr>
              <w:jc w:val="both"/>
            </w:pPr>
          </w:p>
        </w:tc>
      </w:tr>
      <w:tr w:rsidR="00D16D5C" w14:paraId="6A76AF27" w14:textId="77777777" w:rsidTr="00BB6320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01B606E" w14:textId="77777777" w:rsidR="00D16D5C" w:rsidRDefault="00D16D5C" w:rsidP="00BB6320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254F337B" w14:textId="77777777" w:rsidR="00D16D5C" w:rsidRPr="00C404FF" w:rsidRDefault="00D16D5C" w:rsidP="00BB6320">
            <w:pPr>
              <w:jc w:val="both"/>
            </w:pPr>
            <w:r w:rsidRPr="00C404FF">
              <w:t>prof. Ing. Vieroslav Molnár, PhD.</w:t>
            </w:r>
          </w:p>
        </w:tc>
      </w:tr>
      <w:tr w:rsidR="00D16D5C" w14:paraId="6D2735B0" w14:textId="77777777" w:rsidTr="00BB6320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62A5138" w14:textId="77777777" w:rsidR="00D16D5C" w:rsidRDefault="00D16D5C" w:rsidP="00BB6320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007ABA53" w14:textId="77777777" w:rsidR="00D16D5C" w:rsidRPr="00C404FF" w:rsidRDefault="00D16D5C" w:rsidP="00BB6320">
            <w:pPr>
              <w:jc w:val="both"/>
            </w:pPr>
            <w:r w:rsidRPr="00C404FF">
              <w:t>Garant stanovuje obsah přednášek, seminářů a dohlíží na jejich jednotné vedení.</w:t>
            </w:r>
          </w:p>
          <w:p w14:paraId="7F4AA19E" w14:textId="77777777" w:rsidR="00D16D5C" w:rsidRPr="00C404FF" w:rsidRDefault="00D16D5C" w:rsidP="00BB6320">
            <w:pPr>
              <w:jc w:val="both"/>
            </w:pPr>
            <w:r w:rsidRPr="00C404FF">
              <w:t>Garant přímo vyučuje 100 % přednášek.</w:t>
            </w:r>
          </w:p>
        </w:tc>
      </w:tr>
      <w:tr w:rsidR="00D16D5C" w14:paraId="5229885B" w14:textId="77777777" w:rsidTr="00BB6320">
        <w:tc>
          <w:tcPr>
            <w:tcW w:w="3086" w:type="dxa"/>
            <w:shd w:val="clear" w:color="auto" w:fill="F7CAAC"/>
          </w:tcPr>
          <w:p w14:paraId="1443A018" w14:textId="77777777" w:rsidR="00D16D5C" w:rsidRDefault="00D16D5C" w:rsidP="00BB6320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16175A4" w14:textId="77777777" w:rsidR="00D16D5C" w:rsidRPr="00C404FF" w:rsidRDefault="00D16D5C" w:rsidP="00BB6320">
            <w:pPr>
              <w:jc w:val="both"/>
            </w:pPr>
            <w:r w:rsidRPr="00C404FF">
              <w:t>prof. Ing. Vieroslav Molnár, PhD. – přednášky (100 %)</w:t>
            </w:r>
          </w:p>
          <w:p w14:paraId="12EABB8B" w14:textId="77777777" w:rsidR="00D16D5C" w:rsidRPr="00C404FF" w:rsidRDefault="00D16D5C" w:rsidP="00BB6320">
            <w:pPr>
              <w:jc w:val="both"/>
            </w:pPr>
            <w:r w:rsidRPr="00C404FF">
              <w:t>prof. Ing. Vieroslav Molnár, PhD. – semináře (100 %)</w:t>
            </w:r>
          </w:p>
        </w:tc>
      </w:tr>
      <w:tr w:rsidR="00D16D5C" w14:paraId="1B8EAEC6" w14:textId="77777777" w:rsidTr="00BB6320">
        <w:trPr>
          <w:trHeight w:val="299"/>
        </w:trPr>
        <w:tc>
          <w:tcPr>
            <w:tcW w:w="9855" w:type="dxa"/>
            <w:gridSpan w:val="8"/>
            <w:tcBorders>
              <w:top w:val="nil"/>
            </w:tcBorders>
          </w:tcPr>
          <w:p w14:paraId="1E60EDA1" w14:textId="77777777" w:rsidR="00D16D5C" w:rsidRDefault="00D16D5C" w:rsidP="00BB6320">
            <w:pPr>
              <w:jc w:val="both"/>
            </w:pPr>
          </w:p>
          <w:p w14:paraId="0788FE20" w14:textId="77777777" w:rsidR="00D16D5C" w:rsidRDefault="00D16D5C" w:rsidP="00BB6320">
            <w:pPr>
              <w:jc w:val="both"/>
            </w:pPr>
          </w:p>
          <w:p w14:paraId="2D89D3CA" w14:textId="77777777" w:rsidR="00D16D5C" w:rsidRDefault="00D16D5C" w:rsidP="00BB6320">
            <w:pPr>
              <w:jc w:val="both"/>
            </w:pPr>
          </w:p>
        </w:tc>
      </w:tr>
      <w:tr w:rsidR="00D16D5C" w14:paraId="6F80933F" w14:textId="77777777" w:rsidTr="00BB6320">
        <w:tc>
          <w:tcPr>
            <w:tcW w:w="3086" w:type="dxa"/>
            <w:shd w:val="clear" w:color="auto" w:fill="F7CAAC"/>
          </w:tcPr>
          <w:p w14:paraId="4BD392DC" w14:textId="77777777" w:rsidR="00D16D5C" w:rsidRDefault="00D16D5C" w:rsidP="00BB6320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EB5CCDA" w14:textId="77777777" w:rsidR="00D16D5C" w:rsidRDefault="00D16D5C" w:rsidP="00BB6320">
            <w:pPr>
              <w:jc w:val="both"/>
            </w:pPr>
          </w:p>
        </w:tc>
      </w:tr>
      <w:tr w:rsidR="00D16D5C" w14:paraId="4362BDD4" w14:textId="77777777" w:rsidTr="002D0C9F">
        <w:trPr>
          <w:trHeight w:val="5401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68D18635" w14:textId="19923204" w:rsidR="00D16D5C" w:rsidRDefault="00D16D5C" w:rsidP="00BB6320">
            <w:pPr>
              <w:pStyle w:val="Odstavecseseznamem"/>
              <w:tabs>
                <w:tab w:val="left" w:pos="202"/>
              </w:tabs>
              <w:ind w:left="0"/>
              <w:jc w:val="both"/>
            </w:pPr>
            <w:r>
              <w:t>Cílem předmětu je seznámit studenty se základními výrobními technologiemi používanými ve výrobních procesech. Součástí je také seznámení se s nejmodernějšími trendy ve vývoji výrobních technologií a vlivem výrobních procesů na</w:t>
            </w:r>
            <w:r w:rsidR="00AB7C5F">
              <w:t> </w:t>
            </w:r>
            <w:r>
              <w:t>životní prostředí. Cílem je schopnost studenta aplikovat tyto znalosti ve všech navazujících předmětech.</w:t>
            </w:r>
          </w:p>
          <w:p w14:paraId="49168335" w14:textId="77777777" w:rsidR="00D16D5C" w:rsidRDefault="00D16D5C" w:rsidP="00BB6320">
            <w:pPr>
              <w:pStyle w:val="Odstavecseseznamem"/>
              <w:tabs>
                <w:tab w:val="left" w:pos="202"/>
              </w:tabs>
              <w:ind w:left="0"/>
              <w:jc w:val="both"/>
            </w:pPr>
          </w:p>
          <w:p w14:paraId="7FB46DEE" w14:textId="77777777" w:rsidR="00D16D5C" w:rsidRDefault="00D16D5C" w:rsidP="00BB6320">
            <w:pPr>
              <w:pStyle w:val="Odstavecseseznamem"/>
              <w:tabs>
                <w:tab w:val="left" w:pos="202"/>
              </w:tabs>
              <w:ind w:left="0"/>
              <w:jc w:val="both"/>
            </w:pPr>
            <w:r>
              <w:t>Vyučovaná témata:</w:t>
            </w:r>
          </w:p>
          <w:p w14:paraId="47EA2FF5" w14:textId="10B4530E" w:rsidR="00D16D5C" w:rsidRDefault="00D16D5C" w:rsidP="00FB1440">
            <w:pPr>
              <w:pStyle w:val="Odstavecseseznamem"/>
              <w:numPr>
                <w:ilvl w:val="0"/>
                <w:numId w:val="51"/>
              </w:numPr>
              <w:tabs>
                <w:tab w:val="left" w:pos="248"/>
              </w:tabs>
              <w:jc w:val="both"/>
            </w:pPr>
            <w:r>
              <w:t>Úvod, rozdělení a základní pojmy výrobních technologií.</w:t>
            </w:r>
          </w:p>
          <w:p w14:paraId="7E3EA470" w14:textId="1DBE34F5" w:rsidR="00D16D5C" w:rsidRDefault="00D16D5C" w:rsidP="00FB1440">
            <w:pPr>
              <w:pStyle w:val="Odstavecseseznamem"/>
              <w:numPr>
                <w:ilvl w:val="0"/>
                <w:numId w:val="51"/>
              </w:numPr>
              <w:tabs>
                <w:tab w:val="left" w:pos="248"/>
              </w:tabs>
              <w:jc w:val="both"/>
            </w:pPr>
            <w:r>
              <w:t>Prvky řezného nástroje a jejich geometrie. Pohyby při obrábění, tvoření třísky a doprovodné jevy. Způsoby obrábění s hlavním pohybem rotačním.</w:t>
            </w:r>
          </w:p>
          <w:p w14:paraId="4437661B" w14:textId="37EC7B2D" w:rsidR="00D16D5C" w:rsidRDefault="00D16D5C" w:rsidP="00FB1440">
            <w:pPr>
              <w:pStyle w:val="Odstavecseseznamem"/>
              <w:numPr>
                <w:ilvl w:val="0"/>
                <w:numId w:val="51"/>
              </w:numPr>
              <w:tabs>
                <w:tab w:val="left" w:pos="248"/>
              </w:tabs>
              <w:jc w:val="both"/>
            </w:pPr>
            <w:r>
              <w:t>Obrobitelnost, kritéria obrobitelnosti, zatřídění materiálů podle obrobitelnosti, koeficient obrobitelnosti, řezné prostředí.</w:t>
            </w:r>
          </w:p>
          <w:p w14:paraId="1C54F8BF" w14:textId="42489837" w:rsidR="00D16D5C" w:rsidRDefault="00D16D5C" w:rsidP="00FB1440">
            <w:pPr>
              <w:pStyle w:val="Odstavecseseznamem"/>
              <w:numPr>
                <w:ilvl w:val="0"/>
                <w:numId w:val="51"/>
              </w:numPr>
              <w:tabs>
                <w:tab w:val="left" w:pos="248"/>
              </w:tabs>
              <w:jc w:val="both"/>
            </w:pPr>
            <w:r>
              <w:t>Základní charakteristiky výroby ploch hoblováním, obrážením, protahováním a protlačováním. Opotřebení, řezného klínu, trvanlivost a životnost. Řezné materiály.</w:t>
            </w:r>
          </w:p>
          <w:p w14:paraId="02D77030" w14:textId="5A1F613C" w:rsidR="00D16D5C" w:rsidRDefault="00D16D5C" w:rsidP="00FB1440">
            <w:pPr>
              <w:pStyle w:val="Odstavecseseznamem"/>
              <w:numPr>
                <w:ilvl w:val="0"/>
                <w:numId w:val="51"/>
              </w:numPr>
              <w:tabs>
                <w:tab w:val="left" w:pos="248"/>
              </w:tabs>
              <w:jc w:val="both"/>
            </w:pPr>
            <w:r>
              <w:t>Tváření, význam tváření, rozdělení tváření podle teploty a charakteru přetvoření, základní práce tváření.</w:t>
            </w:r>
          </w:p>
          <w:p w14:paraId="1DF788C7" w14:textId="54A7CFAB" w:rsidR="00D16D5C" w:rsidRDefault="00D16D5C" w:rsidP="00FB1440">
            <w:pPr>
              <w:pStyle w:val="Odstavecseseznamem"/>
              <w:numPr>
                <w:ilvl w:val="0"/>
                <w:numId w:val="51"/>
              </w:numPr>
              <w:tabs>
                <w:tab w:val="left" w:pos="248"/>
              </w:tabs>
              <w:jc w:val="both"/>
            </w:pPr>
            <w:r>
              <w:t>Plasticita a tvárnitelnost materiálů. Plošná a objemová tvárnitelnost materiálů. Zákony tváření, jejich význam a</w:t>
            </w:r>
            <w:r w:rsidR="00AB7C5F">
              <w:t> </w:t>
            </w:r>
            <w:r>
              <w:t>využití.</w:t>
            </w:r>
          </w:p>
          <w:p w14:paraId="3C46FBA2" w14:textId="7C6A3EFF" w:rsidR="00D16D5C" w:rsidRDefault="00D16D5C" w:rsidP="00FB1440">
            <w:pPr>
              <w:pStyle w:val="Odstavecseseznamem"/>
              <w:numPr>
                <w:ilvl w:val="0"/>
                <w:numId w:val="51"/>
              </w:numPr>
              <w:tabs>
                <w:tab w:val="left" w:pos="248"/>
              </w:tabs>
              <w:jc w:val="both"/>
            </w:pPr>
            <w:r>
              <w:t>Plošné tváření – stříhání, ohýbání, tahání.</w:t>
            </w:r>
          </w:p>
          <w:p w14:paraId="0A304F52" w14:textId="790F926B" w:rsidR="00D16D5C" w:rsidRPr="008B6DE6" w:rsidRDefault="00D16D5C" w:rsidP="00FB1440">
            <w:pPr>
              <w:pStyle w:val="Odstavecseseznamem"/>
              <w:numPr>
                <w:ilvl w:val="0"/>
                <w:numId w:val="51"/>
              </w:numPr>
              <w:tabs>
                <w:tab w:val="left" w:pos="248"/>
              </w:tabs>
              <w:jc w:val="both"/>
            </w:pPr>
            <w:r>
              <w:t>Objemové tváření za studena a tváření za tepla</w:t>
            </w:r>
            <w:r>
              <w:rPr>
                <w:lang w:val="en-US"/>
              </w:rPr>
              <w:t>.</w:t>
            </w:r>
          </w:p>
          <w:p w14:paraId="7A5FAB9E" w14:textId="23DEB3B4" w:rsidR="00D16D5C" w:rsidRDefault="00D16D5C" w:rsidP="00FB1440">
            <w:pPr>
              <w:pStyle w:val="Odstavecseseznamem"/>
              <w:numPr>
                <w:ilvl w:val="0"/>
                <w:numId w:val="51"/>
              </w:numPr>
              <w:tabs>
                <w:tab w:val="left" w:pos="248"/>
              </w:tabs>
              <w:jc w:val="both"/>
            </w:pPr>
            <w:r>
              <w:t>Principy klasických technologií svařování. Principy svařování koncentrovanými zdroji energie.</w:t>
            </w:r>
          </w:p>
          <w:p w14:paraId="4347BA65" w14:textId="0E7BFF01" w:rsidR="00D16D5C" w:rsidRDefault="00D16D5C" w:rsidP="00FB1440">
            <w:pPr>
              <w:pStyle w:val="Odstavecseseznamem"/>
              <w:numPr>
                <w:ilvl w:val="0"/>
                <w:numId w:val="51"/>
              </w:numPr>
              <w:tabs>
                <w:tab w:val="left" w:pos="0"/>
              </w:tabs>
              <w:jc w:val="both"/>
            </w:pPr>
            <w:r>
              <w:t>Principy tepelného dělení klasickými a koncentrovanými zdroji energie.</w:t>
            </w:r>
          </w:p>
          <w:p w14:paraId="31C6810B" w14:textId="05EB5616" w:rsidR="00D16D5C" w:rsidRDefault="00D16D5C" w:rsidP="00FB1440">
            <w:pPr>
              <w:pStyle w:val="Odstavecseseznamem"/>
              <w:numPr>
                <w:ilvl w:val="0"/>
                <w:numId w:val="51"/>
              </w:numPr>
              <w:tabs>
                <w:tab w:val="left" w:pos="248"/>
              </w:tabs>
              <w:jc w:val="both"/>
            </w:pPr>
            <w:r>
              <w:t>Princip pájení. Vybrané technologie svařování a jejich použití.</w:t>
            </w:r>
          </w:p>
          <w:p w14:paraId="2751605C" w14:textId="62BF6BE2" w:rsidR="00D16D5C" w:rsidRDefault="00D16D5C" w:rsidP="00FB1440">
            <w:pPr>
              <w:pStyle w:val="Odstavecseseznamem"/>
              <w:numPr>
                <w:ilvl w:val="0"/>
                <w:numId w:val="51"/>
              </w:numPr>
              <w:tabs>
                <w:tab w:val="left" w:pos="248"/>
              </w:tabs>
              <w:jc w:val="both"/>
            </w:pPr>
            <w:r>
              <w:t>Formovací směsi, ostřiva, pojiva, přísady a pomocné formovací látky. Přehled metod výroby forem a jader podle způsobu jejich zhušťování.</w:t>
            </w:r>
          </w:p>
          <w:p w14:paraId="77EA6955" w14:textId="77777777" w:rsidR="00D16D5C" w:rsidRPr="008B6DE6" w:rsidRDefault="00D16D5C" w:rsidP="00FB1440">
            <w:pPr>
              <w:pStyle w:val="Odstavecseseznamem"/>
              <w:numPr>
                <w:ilvl w:val="0"/>
                <w:numId w:val="51"/>
              </w:numPr>
              <w:tabs>
                <w:tab w:val="left" w:pos="248"/>
              </w:tabs>
              <w:jc w:val="both"/>
            </w:pPr>
            <w:r>
              <w:t>Kovy a slitiny ve slévárenství, metody odlévání do forem. Nové technologické trendy.</w:t>
            </w:r>
          </w:p>
          <w:p w14:paraId="76D7DFC1" w14:textId="77777777" w:rsidR="00D16D5C" w:rsidRPr="008B6DE6" w:rsidRDefault="00D16D5C" w:rsidP="00BB6320">
            <w:pPr>
              <w:pStyle w:val="Odstavecseseznamem"/>
              <w:tabs>
                <w:tab w:val="left" w:pos="202"/>
              </w:tabs>
              <w:ind w:left="394"/>
              <w:jc w:val="both"/>
            </w:pPr>
          </w:p>
          <w:p w14:paraId="52AFF54F" w14:textId="77777777" w:rsidR="00D16D5C" w:rsidRPr="008B6DE6" w:rsidRDefault="00D16D5C" w:rsidP="00BB6320">
            <w:pPr>
              <w:pStyle w:val="Odstavecseseznamem"/>
              <w:tabs>
                <w:tab w:val="left" w:pos="202"/>
              </w:tabs>
              <w:ind w:left="394"/>
              <w:jc w:val="both"/>
            </w:pPr>
          </w:p>
        </w:tc>
      </w:tr>
      <w:tr w:rsidR="00D16D5C" w14:paraId="2B6FE48D" w14:textId="77777777" w:rsidTr="00BB6320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3E193798" w14:textId="77777777" w:rsidR="00D16D5C" w:rsidRDefault="00D16D5C" w:rsidP="00BB6320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6876AA4B" w14:textId="77777777" w:rsidR="00D16D5C" w:rsidRDefault="00D16D5C" w:rsidP="00BB6320">
            <w:pPr>
              <w:jc w:val="both"/>
            </w:pPr>
          </w:p>
        </w:tc>
      </w:tr>
      <w:tr w:rsidR="00D16D5C" w14:paraId="12D7E8DE" w14:textId="77777777" w:rsidTr="00BB6320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7E9FBEE0" w14:textId="77777777" w:rsidR="00D16D5C" w:rsidRDefault="00D16D5C" w:rsidP="00BB6320">
            <w:pPr>
              <w:jc w:val="both"/>
            </w:pPr>
            <w:r w:rsidRPr="001D33DA">
              <w:rPr>
                <w:b/>
                <w:bCs/>
              </w:rPr>
              <w:t>Povinná literatura:</w:t>
            </w:r>
          </w:p>
          <w:p w14:paraId="151CA938" w14:textId="77777777" w:rsidR="00B42233" w:rsidRPr="004701F3" w:rsidRDefault="00B42233" w:rsidP="00B42233">
            <w:pPr>
              <w:jc w:val="both"/>
            </w:pPr>
            <w:r>
              <w:t>ŠULPA, M</w:t>
            </w:r>
            <w:r w:rsidRPr="004701F3">
              <w:t xml:space="preserve">. </w:t>
            </w:r>
            <w:r w:rsidRPr="004D69A0">
              <w:rPr>
                <w:i/>
              </w:rPr>
              <w:t>Technologie obrábění</w:t>
            </w:r>
            <w:r w:rsidRPr="004701F3">
              <w:t xml:space="preserve">. </w:t>
            </w:r>
            <w:r>
              <w:t>Grada</w:t>
            </w:r>
            <w:r w:rsidRPr="004701F3">
              <w:t>, 20</w:t>
            </w:r>
            <w:r>
              <w:t>22</w:t>
            </w:r>
            <w:r w:rsidRPr="004701F3">
              <w:t xml:space="preserve">. </w:t>
            </w:r>
            <w:r>
              <w:t>ISBN 9788027128839</w:t>
            </w:r>
            <w:r w:rsidRPr="004701F3">
              <w:t>.</w:t>
            </w:r>
          </w:p>
          <w:p w14:paraId="0794758E" w14:textId="77777777" w:rsidR="00B42233" w:rsidRPr="004701F3" w:rsidRDefault="00B42233" w:rsidP="00B42233">
            <w:pPr>
              <w:jc w:val="both"/>
            </w:pPr>
            <w:r>
              <w:t>DVOŘÁK, M.</w:t>
            </w:r>
            <w:r w:rsidRPr="004701F3">
              <w:t xml:space="preserve"> </w:t>
            </w:r>
            <w:r w:rsidRPr="000D3E03">
              <w:rPr>
                <w:i/>
              </w:rPr>
              <w:t>Technologie tváření</w:t>
            </w:r>
            <w:r w:rsidRPr="004701F3">
              <w:t xml:space="preserve">. </w:t>
            </w:r>
            <w:hyperlink r:id="rId94" w:history="1">
              <w:r w:rsidRPr="000D3E03">
                <w:t>Akademické nakladatelství CERM</w:t>
              </w:r>
            </w:hyperlink>
            <w:r w:rsidRPr="004701F3">
              <w:t>, 201</w:t>
            </w:r>
            <w:r>
              <w:t>3</w:t>
            </w:r>
            <w:r w:rsidRPr="004701F3">
              <w:t xml:space="preserve">. </w:t>
            </w:r>
            <w:r>
              <w:t>ISBN 9788021447479.</w:t>
            </w:r>
          </w:p>
          <w:p w14:paraId="656E8E01" w14:textId="77777777" w:rsidR="00B42233" w:rsidRDefault="00B42233" w:rsidP="00B42233">
            <w:pPr>
              <w:jc w:val="both"/>
            </w:pPr>
            <w:r>
              <w:t xml:space="preserve">SEJČ, P. </w:t>
            </w:r>
            <w:r w:rsidRPr="00E533E4">
              <w:rPr>
                <w:i/>
              </w:rPr>
              <w:t>Výrobné technológie I</w:t>
            </w:r>
            <w:r>
              <w:rPr>
                <w:i/>
              </w:rPr>
              <w:t xml:space="preserve">. </w:t>
            </w:r>
            <w:r w:rsidRPr="00E533E4">
              <w:t>STU Bratislava, 2021.</w:t>
            </w:r>
            <w:r>
              <w:t xml:space="preserve"> ISBN 9788022751100.</w:t>
            </w:r>
          </w:p>
          <w:p w14:paraId="5D4AB482" w14:textId="77777777" w:rsidR="00B42233" w:rsidRDefault="00B42233" w:rsidP="00B42233">
            <w:pPr>
              <w:jc w:val="both"/>
            </w:pPr>
            <w:r w:rsidRPr="007C2931">
              <w:t>KALPAKJIAN</w:t>
            </w:r>
            <w:r>
              <w:t xml:space="preserve">, S. SCHMID, S. </w:t>
            </w:r>
            <w:r w:rsidRPr="007C2931">
              <w:rPr>
                <w:i/>
              </w:rPr>
              <w:t xml:space="preserve">Manufacturing Engineering and Technology </w:t>
            </w:r>
            <w:r w:rsidRPr="00230AA7">
              <w:t>8th Edition</w:t>
            </w:r>
            <w:r>
              <w:rPr>
                <w:i/>
              </w:rPr>
              <w:t xml:space="preserve">, </w:t>
            </w:r>
            <w:r>
              <w:t xml:space="preserve">Pearson, 2019. ISBN  </w:t>
            </w:r>
            <w:r w:rsidRPr="00230AA7">
              <w:t>978-0135228609</w:t>
            </w:r>
            <w:r>
              <w:t>.</w:t>
            </w:r>
          </w:p>
          <w:p w14:paraId="15FBD637" w14:textId="77777777" w:rsidR="00B42233" w:rsidRPr="00033875" w:rsidRDefault="00B42233" w:rsidP="00B42233">
            <w:pPr>
              <w:jc w:val="both"/>
            </w:pPr>
            <w:proofErr w:type="gramStart"/>
            <w:r>
              <w:t xml:space="preserve">VIJAYARAGHAVAN, G.K, </w:t>
            </w:r>
            <w:r w:rsidRPr="00033875">
              <w:t>RAJAPPAN</w:t>
            </w:r>
            <w:proofErr w:type="gramEnd"/>
            <w:r>
              <w:t xml:space="preserve">, R. </w:t>
            </w:r>
            <w:r w:rsidRPr="00033875">
              <w:rPr>
                <w:i/>
              </w:rPr>
              <w:t xml:space="preserve">Manufacturing Technology </w:t>
            </w:r>
            <w:r>
              <w:rPr>
                <w:i/>
              </w:rPr>
              <w:t>–</w:t>
            </w:r>
            <w:r w:rsidRPr="00033875">
              <w:rPr>
                <w:i/>
              </w:rPr>
              <w:t xml:space="preserve"> I</w:t>
            </w:r>
            <w:r>
              <w:rPr>
                <w:i/>
              </w:rPr>
              <w:t xml:space="preserve"> </w:t>
            </w:r>
            <w:r w:rsidRPr="00033875">
              <w:t>2nd Edition</w:t>
            </w:r>
            <w:r>
              <w:rPr>
                <w:i/>
              </w:rPr>
              <w:t>,</w:t>
            </w:r>
            <w:r>
              <w:t xml:space="preserve"> </w:t>
            </w:r>
            <w:r w:rsidRPr="00033875">
              <w:t>Lakshmi Publications,</w:t>
            </w:r>
            <w:r>
              <w:t xml:space="preserve"> 2018. ISBN </w:t>
            </w:r>
            <w:r w:rsidRPr="00033875">
              <w:t>978-93-83103-98-0</w:t>
            </w:r>
            <w:r>
              <w:t>.</w:t>
            </w:r>
          </w:p>
          <w:p w14:paraId="7BF2E6FC" w14:textId="77777777" w:rsidR="00D16D5C" w:rsidRDefault="00D16D5C" w:rsidP="00BB6320">
            <w:pPr>
              <w:jc w:val="both"/>
            </w:pPr>
          </w:p>
          <w:p w14:paraId="3094532D" w14:textId="77777777" w:rsidR="00D16D5C" w:rsidRPr="004701F3" w:rsidRDefault="00D16D5C" w:rsidP="00BB6320">
            <w:pPr>
              <w:jc w:val="both"/>
            </w:pPr>
            <w:r w:rsidRPr="001D33DA">
              <w:rPr>
                <w:b/>
                <w:bCs/>
              </w:rPr>
              <w:lastRenderedPageBreak/>
              <w:t>Doporučená literatura:</w:t>
            </w:r>
          </w:p>
          <w:p w14:paraId="32E28CA1" w14:textId="77777777" w:rsidR="00B42233" w:rsidRDefault="00B42233" w:rsidP="00B42233">
            <w:pPr>
              <w:jc w:val="both"/>
            </w:pPr>
            <w:r w:rsidRPr="004701F3">
              <w:t xml:space="preserve">MEŠKO, J. a kol. </w:t>
            </w:r>
            <w:r w:rsidRPr="00516BCC">
              <w:rPr>
                <w:i/>
              </w:rPr>
              <w:t>Technológia I</w:t>
            </w:r>
            <w:r w:rsidRPr="004701F3">
              <w:t xml:space="preserve">, Žilinská univerzita, 2014. </w:t>
            </w:r>
            <w:r w:rsidRPr="004701F3">
              <w:rPr>
                <w:bCs/>
              </w:rPr>
              <w:t>ISBN</w:t>
            </w:r>
            <w:r w:rsidRPr="004701F3">
              <w:t> 9788055409122</w:t>
            </w:r>
          </w:p>
          <w:p w14:paraId="25679BFC" w14:textId="3839C817" w:rsidR="00D16D5C" w:rsidRPr="004701F3" w:rsidRDefault="00B42233" w:rsidP="00B42233">
            <w:pPr>
              <w:shd w:val="clear" w:color="auto" w:fill="FBF7F5"/>
            </w:pPr>
            <w:r w:rsidRPr="004701F3">
              <w:t xml:space="preserve">GELETA, V. </w:t>
            </w:r>
            <w:hyperlink r:id="rId95" w:history="1">
              <w:r w:rsidRPr="00516BCC">
                <w:rPr>
                  <w:i/>
                </w:rPr>
                <w:t>Progresívne technológie obrábania</w:t>
              </w:r>
            </w:hyperlink>
            <w:r w:rsidRPr="00516BCC">
              <w:rPr>
                <w:i/>
              </w:rPr>
              <w:t>,</w:t>
            </w:r>
            <w:r w:rsidRPr="004701F3">
              <w:t xml:space="preserve"> STU Bratislava, 2013. ISBN 9788022739979.</w:t>
            </w:r>
          </w:p>
        </w:tc>
      </w:tr>
      <w:tr w:rsidR="00D16D5C" w14:paraId="18D1CCBF" w14:textId="77777777" w:rsidTr="00BB6320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000D49B8" w14:textId="77777777" w:rsidR="00D16D5C" w:rsidRDefault="00D16D5C" w:rsidP="00BB632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D16D5C" w14:paraId="0F397143" w14:textId="77777777" w:rsidTr="00BB6320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43A87801" w14:textId="77777777" w:rsidR="00D16D5C" w:rsidRDefault="00D16D5C" w:rsidP="00BB6320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3110A3D6" w14:textId="07D9C80E" w:rsidR="00D16D5C" w:rsidRDefault="00D16D5C" w:rsidP="00BB6320">
            <w:pPr>
              <w:jc w:val="both"/>
            </w:pPr>
            <w:r>
              <w:t>10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666A1877" w14:textId="77777777" w:rsidR="00D16D5C" w:rsidRDefault="00D16D5C" w:rsidP="00BB6320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16D5C" w14:paraId="00D50524" w14:textId="77777777" w:rsidTr="00BB6320">
        <w:tc>
          <w:tcPr>
            <w:tcW w:w="9855" w:type="dxa"/>
            <w:gridSpan w:val="8"/>
            <w:shd w:val="clear" w:color="auto" w:fill="F7CAAC"/>
          </w:tcPr>
          <w:p w14:paraId="29BADDA0" w14:textId="77777777" w:rsidR="00D16D5C" w:rsidRDefault="00D16D5C" w:rsidP="00BB6320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16D5C" w14:paraId="475C1C94" w14:textId="77777777" w:rsidTr="00BB6320">
        <w:tc>
          <w:tcPr>
            <w:tcW w:w="9855" w:type="dxa"/>
            <w:gridSpan w:val="8"/>
            <w:shd w:val="clear" w:color="auto" w:fill="auto"/>
          </w:tcPr>
          <w:p w14:paraId="0732EA88" w14:textId="77777777" w:rsidR="00D16D5C" w:rsidRDefault="00D16D5C" w:rsidP="00BB6320">
            <w:pPr>
              <w:jc w:val="both"/>
              <w:rPr>
                <w:b/>
              </w:rPr>
            </w:pPr>
            <w:r w:rsidRPr="00C404FF">
              <w:t>Studenti se účastní výuky ve stanoveném počtu hodin, kde je jim redukovanou formou prezentována látka výše uvedeného rozsahu a jsou jim určeny části učiva k samostatnému nastudování. Hodnocení individuálních úkolů studentů a korekce informací získaných samostudiem probíhá na skupinových a individuálních konzultacích, prostřednictvím elektronické pošty, portálu UTB nebo v systému MOODLE. V souladu s vnitřními předpisy FLKŘ má každý akademický pracovník stanoveny konzultační hodiny v rozsahu minimálně 2 hodiny týdně. Dle potřeby jsou dále konzultace možné i po předchozí emailové či telefonické dohodě.</w:t>
            </w:r>
          </w:p>
        </w:tc>
      </w:tr>
    </w:tbl>
    <w:p w14:paraId="33C12F72" w14:textId="64A6030D" w:rsidR="00C35785" w:rsidRDefault="00C35785" w:rsidP="00D16D5C">
      <w:pPr>
        <w:spacing w:after="160" w:line="259" w:lineRule="auto"/>
      </w:pPr>
    </w:p>
    <w:p w14:paraId="4FCFE67C" w14:textId="77777777" w:rsidR="00C35785" w:rsidRDefault="00C35785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5A05A2" w14:paraId="6878DCC8" w14:textId="77777777" w:rsidTr="00954D9C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5E471837" w14:textId="77777777" w:rsidR="005A05A2" w:rsidRDefault="005A05A2" w:rsidP="00BB6320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5A05A2" w14:paraId="1F8D8DEF" w14:textId="77777777" w:rsidTr="00954D9C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7FBAC695" w14:textId="77777777" w:rsidR="005A05A2" w:rsidRDefault="005A05A2" w:rsidP="00BB6320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3B6151D8" w14:textId="77777777" w:rsidR="005A05A2" w:rsidRPr="002D0C9F" w:rsidRDefault="005A05A2" w:rsidP="00BB6320">
            <w:pPr>
              <w:rPr>
                <w:b/>
              </w:rPr>
            </w:pPr>
            <w:r w:rsidRPr="002D0C9F">
              <w:rPr>
                <w:b/>
              </w:rPr>
              <w:t>Životní prostředí a zdraví</w:t>
            </w:r>
          </w:p>
        </w:tc>
      </w:tr>
      <w:tr w:rsidR="005A05A2" w14:paraId="46F47855" w14:textId="77777777" w:rsidTr="00954D9C">
        <w:tc>
          <w:tcPr>
            <w:tcW w:w="3086" w:type="dxa"/>
            <w:shd w:val="clear" w:color="auto" w:fill="F7CAAC"/>
          </w:tcPr>
          <w:p w14:paraId="148AC1B9" w14:textId="77777777" w:rsidR="005A05A2" w:rsidRDefault="005A05A2" w:rsidP="00BB6320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2A369D04" w14:textId="48F8A493" w:rsidR="005A05A2" w:rsidRPr="004414BB" w:rsidRDefault="005A05A2" w:rsidP="00C35785">
            <w:r>
              <w:t xml:space="preserve">povinně volitelný 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0C326EE2" w14:textId="77777777" w:rsidR="005A05A2" w:rsidRDefault="005A05A2" w:rsidP="00BB6320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05D49212" w14:textId="77777777" w:rsidR="005A05A2" w:rsidRDefault="005A05A2" w:rsidP="00BB6320">
            <w:pPr>
              <w:jc w:val="both"/>
            </w:pPr>
            <w:r>
              <w:t>1/LS</w:t>
            </w:r>
          </w:p>
        </w:tc>
      </w:tr>
      <w:tr w:rsidR="005A05A2" w14:paraId="4FA6E467" w14:textId="77777777" w:rsidTr="00954D9C">
        <w:tc>
          <w:tcPr>
            <w:tcW w:w="3086" w:type="dxa"/>
            <w:shd w:val="clear" w:color="auto" w:fill="F7CAAC"/>
          </w:tcPr>
          <w:p w14:paraId="2BB92CC5" w14:textId="77777777" w:rsidR="005A05A2" w:rsidRDefault="005A05A2" w:rsidP="00BB6320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79F75DE0" w14:textId="38D371EF" w:rsidR="005A05A2" w:rsidRDefault="005A05A2" w:rsidP="005A05A2">
            <w:pPr>
              <w:jc w:val="both"/>
            </w:pPr>
            <w:r>
              <w:t>26p + 26s</w:t>
            </w:r>
          </w:p>
        </w:tc>
        <w:tc>
          <w:tcPr>
            <w:tcW w:w="889" w:type="dxa"/>
            <w:shd w:val="clear" w:color="auto" w:fill="F7CAAC"/>
          </w:tcPr>
          <w:p w14:paraId="21D95230" w14:textId="77777777" w:rsidR="005A05A2" w:rsidRDefault="005A05A2" w:rsidP="00BB6320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2932C000" w14:textId="42F6E62E" w:rsidR="005A05A2" w:rsidRDefault="005A05A2" w:rsidP="00BB6320">
            <w:pPr>
              <w:jc w:val="both"/>
            </w:pPr>
            <w:r>
              <w:t>52</w:t>
            </w:r>
          </w:p>
        </w:tc>
        <w:tc>
          <w:tcPr>
            <w:tcW w:w="2156" w:type="dxa"/>
            <w:shd w:val="clear" w:color="auto" w:fill="F7CAAC"/>
          </w:tcPr>
          <w:p w14:paraId="1AFC7B32" w14:textId="77777777" w:rsidR="005A05A2" w:rsidRDefault="005A05A2" w:rsidP="00BB6320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630EF3AB" w14:textId="77777777" w:rsidR="005A05A2" w:rsidRDefault="005A05A2" w:rsidP="00BB6320">
            <w:pPr>
              <w:jc w:val="both"/>
            </w:pPr>
            <w:r>
              <w:t>4</w:t>
            </w:r>
          </w:p>
        </w:tc>
      </w:tr>
      <w:tr w:rsidR="005A05A2" w14:paraId="55F16050" w14:textId="77777777" w:rsidTr="00954D9C">
        <w:tc>
          <w:tcPr>
            <w:tcW w:w="3086" w:type="dxa"/>
            <w:shd w:val="clear" w:color="auto" w:fill="F7CAAC"/>
          </w:tcPr>
          <w:p w14:paraId="509511DE" w14:textId="77777777" w:rsidR="005A05A2" w:rsidRDefault="005A05A2" w:rsidP="00BB6320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01DB524F" w14:textId="77777777" w:rsidR="005A05A2" w:rsidRDefault="005A05A2" w:rsidP="00BB6320">
            <w:pPr>
              <w:jc w:val="both"/>
            </w:pPr>
          </w:p>
        </w:tc>
      </w:tr>
      <w:tr w:rsidR="005A05A2" w14:paraId="007419D7" w14:textId="77777777" w:rsidTr="00954D9C">
        <w:tc>
          <w:tcPr>
            <w:tcW w:w="3086" w:type="dxa"/>
            <w:shd w:val="clear" w:color="auto" w:fill="F7CAAC"/>
          </w:tcPr>
          <w:p w14:paraId="2808BF13" w14:textId="77777777" w:rsidR="005A05A2" w:rsidRDefault="005A05A2" w:rsidP="00BB6320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7296F67E" w14:textId="2D80562A" w:rsidR="005A05A2" w:rsidRDefault="00E07675" w:rsidP="00BB6320">
            <w:pPr>
              <w:jc w:val="both"/>
            </w:pPr>
            <w:r>
              <w:t>Zápočet, zkouška.</w:t>
            </w:r>
          </w:p>
        </w:tc>
        <w:tc>
          <w:tcPr>
            <w:tcW w:w="2156" w:type="dxa"/>
            <w:shd w:val="clear" w:color="auto" w:fill="F7CAAC"/>
          </w:tcPr>
          <w:p w14:paraId="247B41A0" w14:textId="77777777" w:rsidR="005A05A2" w:rsidRDefault="005A05A2" w:rsidP="00BB6320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279168B9" w14:textId="77777777" w:rsidR="005A05A2" w:rsidRDefault="005A05A2" w:rsidP="00BB6320">
            <w:pPr>
              <w:jc w:val="both"/>
            </w:pPr>
            <w:r>
              <w:t>přednášky</w:t>
            </w:r>
          </w:p>
          <w:p w14:paraId="106B53A2" w14:textId="77777777" w:rsidR="005A05A2" w:rsidRDefault="005A05A2" w:rsidP="00BB6320">
            <w:pPr>
              <w:jc w:val="both"/>
            </w:pPr>
            <w:r>
              <w:t>semináře</w:t>
            </w:r>
          </w:p>
        </w:tc>
      </w:tr>
      <w:tr w:rsidR="005A05A2" w14:paraId="57F1548F" w14:textId="77777777" w:rsidTr="00954D9C">
        <w:tc>
          <w:tcPr>
            <w:tcW w:w="3086" w:type="dxa"/>
            <w:shd w:val="clear" w:color="auto" w:fill="F7CAAC"/>
          </w:tcPr>
          <w:p w14:paraId="010FF220" w14:textId="77777777" w:rsidR="005A05A2" w:rsidRDefault="005A05A2" w:rsidP="00BB6320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BC85EC3" w14:textId="170BF76E" w:rsidR="005A05A2" w:rsidRDefault="005A05A2" w:rsidP="00BB6320">
            <w:pPr>
              <w:jc w:val="both"/>
            </w:pPr>
            <w:r>
              <w:t>Zápočet: aktivní účast na nejméně 80 % seminářů, prezentace a obhajoba seminární práce</w:t>
            </w:r>
            <w:r w:rsidR="00E07675">
              <w:t>.</w:t>
            </w:r>
          </w:p>
          <w:p w14:paraId="30E83977" w14:textId="07626F12" w:rsidR="005A05A2" w:rsidRDefault="005A05A2" w:rsidP="00BB6320">
            <w:pPr>
              <w:jc w:val="both"/>
            </w:pPr>
            <w:r>
              <w:t>Zkouška kombinovaná</w:t>
            </w:r>
            <w:r w:rsidR="00E07675">
              <w:t>.</w:t>
            </w:r>
          </w:p>
        </w:tc>
      </w:tr>
      <w:tr w:rsidR="005A05A2" w14:paraId="71BBC9A3" w14:textId="77777777" w:rsidTr="00954D9C">
        <w:trPr>
          <w:trHeight w:val="406"/>
        </w:trPr>
        <w:tc>
          <w:tcPr>
            <w:tcW w:w="9855" w:type="dxa"/>
            <w:gridSpan w:val="8"/>
            <w:tcBorders>
              <w:top w:val="nil"/>
            </w:tcBorders>
          </w:tcPr>
          <w:p w14:paraId="6045D2FB" w14:textId="77777777" w:rsidR="005A05A2" w:rsidRDefault="005A05A2" w:rsidP="00BB6320">
            <w:pPr>
              <w:jc w:val="both"/>
            </w:pPr>
          </w:p>
        </w:tc>
      </w:tr>
      <w:tr w:rsidR="005A05A2" w14:paraId="18E197E9" w14:textId="77777777" w:rsidTr="00954D9C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C3365FB" w14:textId="77777777" w:rsidR="005A05A2" w:rsidRDefault="005A05A2" w:rsidP="00BB6320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ADC1A15" w14:textId="77777777" w:rsidR="005A05A2" w:rsidRDefault="005A05A2" w:rsidP="00BB6320">
            <w:pPr>
              <w:jc w:val="both"/>
            </w:pPr>
            <w:r>
              <w:t xml:space="preserve">doc. Ing. Pavel Valášek, CSc. </w:t>
            </w:r>
            <w:proofErr w:type="gramStart"/>
            <w:r>
              <w:t>LL.M.</w:t>
            </w:r>
            <w:proofErr w:type="gramEnd"/>
          </w:p>
        </w:tc>
      </w:tr>
      <w:tr w:rsidR="005A05A2" w14:paraId="1858CDF7" w14:textId="77777777" w:rsidTr="00954D9C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218D77EC" w14:textId="77777777" w:rsidR="005A05A2" w:rsidRDefault="005A05A2" w:rsidP="00BB6320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B3E6E01" w14:textId="77777777" w:rsidR="005A05A2" w:rsidRDefault="005A05A2" w:rsidP="00BB6320">
            <w:pPr>
              <w:jc w:val="both"/>
            </w:pPr>
            <w:r>
              <w:t>Garant stanovuje obsah přednášek, seminářů a dohlíží na jejich jednotné vedení.</w:t>
            </w:r>
          </w:p>
          <w:p w14:paraId="350EEAF7" w14:textId="4A958B97" w:rsidR="005A05A2" w:rsidRDefault="005A05A2" w:rsidP="00AB7C5F">
            <w:pPr>
              <w:tabs>
                <w:tab w:val="left" w:pos="1665"/>
              </w:tabs>
              <w:jc w:val="both"/>
            </w:pPr>
            <w:r>
              <w:t xml:space="preserve">Garant přímo vyučuje </w:t>
            </w:r>
            <w:r w:rsidR="00AB7C5F">
              <w:t>54</w:t>
            </w:r>
            <w:r>
              <w:t xml:space="preserve"> % přednášek</w:t>
            </w:r>
          </w:p>
        </w:tc>
      </w:tr>
      <w:tr w:rsidR="005A05A2" w14:paraId="54DC09CD" w14:textId="77777777" w:rsidTr="00954D9C">
        <w:tc>
          <w:tcPr>
            <w:tcW w:w="3086" w:type="dxa"/>
            <w:shd w:val="clear" w:color="auto" w:fill="F7CAAC"/>
          </w:tcPr>
          <w:p w14:paraId="21E2341B" w14:textId="77777777" w:rsidR="005A05A2" w:rsidRDefault="005A05A2" w:rsidP="00BB6320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DF5AC33" w14:textId="50CAC1E4" w:rsidR="005A05A2" w:rsidRDefault="005A05A2" w:rsidP="00AB7C5F">
            <w:pPr>
              <w:jc w:val="both"/>
            </w:pPr>
            <w:r>
              <w:t xml:space="preserve">doc. Ing. Pavel Valášek, CSc. </w:t>
            </w:r>
            <w:proofErr w:type="gramStart"/>
            <w:r>
              <w:t>LL.M.</w:t>
            </w:r>
            <w:proofErr w:type="gramEnd"/>
            <w:r>
              <w:t xml:space="preserve"> – přednášky (</w:t>
            </w:r>
            <w:r w:rsidR="00AB7C5F">
              <w:t>54</w:t>
            </w:r>
            <w:r>
              <w:t xml:space="preserve"> %), semináře (</w:t>
            </w:r>
            <w:r w:rsidR="00AB7C5F">
              <w:t>46</w:t>
            </w:r>
            <w:r>
              <w:t xml:space="preserve"> %)</w:t>
            </w:r>
          </w:p>
        </w:tc>
      </w:tr>
      <w:tr w:rsidR="005A05A2" w14:paraId="3D319C07" w14:textId="77777777" w:rsidTr="00954D9C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1870DF42" w14:textId="0632C32D" w:rsidR="005A05A2" w:rsidRDefault="005A05A2" w:rsidP="00AB7C5F">
            <w:pPr>
              <w:jc w:val="both"/>
            </w:pPr>
            <w:r>
              <w:t xml:space="preserve">                                                              prof. Ing. Vladimír Sedlařík, Ph.D. – přednášky (</w:t>
            </w:r>
            <w:r w:rsidR="00AB7C5F">
              <w:t>54</w:t>
            </w:r>
            <w:r>
              <w:t xml:space="preserve"> %), semináře (</w:t>
            </w:r>
            <w:r w:rsidR="00AB7C5F">
              <w:t>46</w:t>
            </w:r>
            <w:r>
              <w:t xml:space="preserve"> %)</w:t>
            </w:r>
          </w:p>
        </w:tc>
      </w:tr>
      <w:tr w:rsidR="005A05A2" w14:paraId="4BAE7420" w14:textId="77777777" w:rsidTr="00954D9C">
        <w:tc>
          <w:tcPr>
            <w:tcW w:w="3086" w:type="dxa"/>
            <w:shd w:val="clear" w:color="auto" w:fill="F7CAAC"/>
          </w:tcPr>
          <w:p w14:paraId="333B8319" w14:textId="77777777" w:rsidR="005A05A2" w:rsidRDefault="005A05A2" w:rsidP="00BB6320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D2125A9" w14:textId="77777777" w:rsidR="005A05A2" w:rsidRDefault="005A05A2" w:rsidP="00BB6320">
            <w:pPr>
              <w:jc w:val="both"/>
            </w:pPr>
          </w:p>
        </w:tc>
      </w:tr>
      <w:tr w:rsidR="005A05A2" w14:paraId="70C80B05" w14:textId="77777777" w:rsidTr="00954D9C">
        <w:trPr>
          <w:trHeight w:val="3614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7EA9BE25" w14:textId="78D78CD9" w:rsidR="005A05A2" w:rsidRDefault="005A05A2" w:rsidP="00BB6320">
            <w:pPr>
              <w:jc w:val="both"/>
            </w:pPr>
            <w:r>
              <w:t>Cílem předmětu je seznámit studenty s problematikou abiotických a biotických faktorů a jejich interakcemi s ostatními sférami Země. Budou probrány jak biotické, tak abiotické faktory, působící na životní prostředí. Zvláštní pozornost bude věnována také biologicky aktivním látkám přírodního i syntetického původu a dále analýzám vybraných polutantů v životním prostředí.</w:t>
            </w:r>
          </w:p>
          <w:p w14:paraId="004366A8" w14:textId="4DE26232" w:rsidR="005A05A2" w:rsidRDefault="005A05A2" w:rsidP="00BB6320">
            <w:pPr>
              <w:jc w:val="both"/>
            </w:pPr>
          </w:p>
          <w:p w14:paraId="00DDEC03" w14:textId="3FC6F6DA" w:rsidR="005A05A2" w:rsidRDefault="005A05A2" w:rsidP="00BB6320">
            <w:pPr>
              <w:jc w:val="both"/>
            </w:pPr>
            <w:r>
              <w:t>Vyučovaná témata:</w:t>
            </w:r>
          </w:p>
          <w:p w14:paraId="0FB9A2A5" w14:textId="77777777" w:rsidR="005A05A2" w:rsidRDefault="005A05A2" w:rsidP="00FB1440">
            <w:pPr>
              <w:pStyle w:val="Odstavecseseznamem"/>
              <w:numPr>
                <w:ilvl w:val="0"/>
                <w:numId w:val="52"/>
              </w:numPr>
            </w:pPr>
            <w:r>
              <w:t>Úvod a základní pojmy.</w:t>
            </w:r>
          </w:p>
          <w:p w14:paraId="677634A7" w14:textId="77777777" w:rsidR="005A05A2" w:rsidRDefault="005A05A2" w:rsidP="00FB1440">
            <w:pPr>
              <w:pStyle w:val="Odstavecseseznamem"/>
              <w:numPr>
                <w:ilvl w:val="0"/>
                <w:numId w:val="52"/>
              </w:numPr>
            </w:pPr>
            <w:r>
              <w:t>Materiály a jejich vlastnosti ve vztahu k probírané problematice – přehled.</w:t>
            </w:r>
          </w:p>
          <w:p w14:paraId="489F4548" w14:textId="77777777" w:rsidR="005A05A2" w:rsidRDefault="005A05A2" w:rsidP="00FB1440">
            <w:pPr>
              <w:pStyle w:val="Odstavecseseznamem"/>
              <w:numPr>
                <w:ilvl w:val="0"/>
                <w:numId w:val="52"/>
              </w:numPr>
            </w:pPr>
            <w:r>
              <w:t>Abiotické faktory působící na lidské zdraví.</w:t>
            </w:r>
          </w:p>
          <w:p w14:paraId="2F55E69A" w14:textId="77777777" w:rsidR="005A05A2" w:rsidRDefault="005A05A2" w:rsidP="00FB1440">
            <w:pPr>
              <w:pStyle w:val="Odstavecseseznamem"/>
              <w:numPr>
                <w:ilvl w:val="0"/>
                <w:numId w:val="52"/>
              </w:numPr>
            </w:pPr>
            <w:r>
              <w:t>Biotické faktory působící na lidské zdraví.</w:t>
            </w:r>
          </w:p>
          <w:p w14:paraId="009C45FF" w14:textId="77777777" w:rsidR="005A05A2" w:rsidRDefault="005A05A2" w:rsidP="00FB1440">
            <w:pPr>
              <w:pStyle w:val="Odstavecseseznamem"/>
              <w:numPr>
                <w:ilvl w:val="0"/>
                <w:numId w:val="52"/>
              </w:numPr>
            </w:pPr>
            <w:r>
              <w:t>Ochrana proti abiotickým a biotickým faktorům.</w:t>
            </w:r>
          </w:p>
          <w:p w14:paraId="1BE5A2FA" w14:textId="77777777" w:rsidR="005A05A2" w:rsidRDefault="005A05A2" w:rsidP="00FB1440">
            <w:pPr>
              <w:pStyle w:val="Odstavecseseznamem"/>
              <w:numPr>
                <w:ilvl w:val="0"/>
                <w:numId w:val="52"/>
              </w:numPr>
            </w:pPr>
            <w:r>
              <w:t>Bioaktivní látky přírodního a syntetického původu a jejich vlivy na zdraví.</w:t>
            </w:r>
          </w:p>
          <w:p w14:paraId="54CCCBC8" w14:textId="77777777" w:rsidR="005A05A2" w:rsidRDefault="005A05A2" w:rsidP="00FB1440">
            <w:pPr>
              <w:pStyle w:val="Odstavecseseznamem"/>
              <w:numPr>
                <w:ilvl w:val="0"/>
                <w:numId w:val="52"/>
              </w:numPr>
            </w:pPr>
            <w:r>
              <w:t>Rizika použití farmakologických preparátů.</w:t>
            </w:r>
          </w:p>
          <w:p w14:paraId="563C4185" w14:textId="77777777" w:rsidR="005A05A2" w:rsidRDefault="005A05A2" w:rsidP="00FB1440">
            <w:pPr>
              <w:pStyle w:val="Odstavecseseznamem"/>
              <w:numPr>
                <w:ilvl w:val="0"/>
                <w:numId w:val="52"/>
              </w:numPr>
            </w:pPr>
            <w:r>
              <w:t>Materiály pro zdravotnické aplikace.</w:t>
            </w:r>
          </w:p>
          <w:p w14:paraId="3E5A352D" w14:textId="77777777" w:rsidR="005A05A2" w:rsidRDefault="005A05A2" w:rsidP="00FB1440">
            <w:pPr>
              <w:pStyle w:val="Odstavecseseznamem"/>
              <w:numPr>
                <w:ilvl w:val="0"/>
                <w:numId w:val="52"/>
              </w:numPr>
            </w:pPr>
            <w:r>
              <w:t>Materiály pro eliminaci ekologických zátěží.</w:t>
            </w:r>
          </w:p>
          <w:p w14:paraId="5DB71B38" w14:textId="77777777" w:rsidR="005A05A2" w:rsidRDefault="005A05A2" w:rsidP="00FB1440">
            <w:pPr>
              <w:pStyle w:val="Odstavecseseznamem"/>
              <w:numPr>
                <w:ilvl w:val="0"/>
                <w:numId w:val="52"/>
              </w:numPr>
            </w:pPr>
            <w:r>
              <w:t>Analýzy vybraných polutantů anorganického původu v životním prostředí.</w:t>
            </w:r>
          </w:p>
          <w:p w14:paraId="5C9A1CDC" w14:textId="77777777" w:rsidR="005A05A2" w:rsidRDefault="005A05A2" w:rsidP="00FB1440">
            <w:pPr>
              <w:pStyle w:val="Odstavecseseznamem"/>
              <w:numPr>
                <w:ilvl w:val="0"/>
                <w:numId w:val="52"/>
              </w:numPr>
            </w:pPr>
            <w:r>
              <w:t>Analýzy vybraných polutantů organického původu v životním prostředí.</w:t>
            </w:r>
          </w:p>
          <w:p w14:paraId="43D05C21" w14:textId="77777777" w:rsidR="005A05A2" w:rsidRDefault="005A05A2" w:rsidP="00FB1440">
            <w:pPr>
              <w:pStyle w:val="Odstavecseseznamem"/>
              <w:numPr>
                <w:ilvl w:val="0"/>
                <w:numId w:val="52"/>
              </w:numPr>
            </w:pPr>
            <w:r>
              <w:t>Legislativa, vztahující se k probírané problematice.</w:t>
            </w:r>
          </w:p>
          <w:p w14:paraId="3A2120E5" w14:textId="3AC5BB8A" w:rsidR="005A05A2" w:rsidRDefault="005A05A2" w:rsidP="00FB1440">
            <w:pPr>
              <w:pStyle w:val="Odstavecseseznamem"/>
              <w:numPr>
                <w:ilvl w:val="0"/>
                <w:numId w:val="52"/>
              </w:numPr>
            </w:pPr>
            <w:r>
              <w:t>Shrnutí nabytých poznatků a závěr.</w:t>
            </w:r>
          </w:p>
          <w:p w14:paraId="23F7B42E" w14:textId="77777777" w:rsidR="005A05A2" w:rsidRDefault="005A05A2" w:rsidP="00BB6320">
            <w:pPr>
              <w:pStyle w:val="Odstavecseseznamem"/>
              <w:ind w:left="614"/>
            </w:pPr>
          </w:p>
        </w:tc>
      </w:tr>
      <w:tr w:rsidR="005A05A2" w14:paraId="6FB0B0AF" w14:textId="77777777" w:rsidTr="00954D9C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455BB581" w14:textId="77777777" w:rsidR="005A05A2" w:rsidRDefault="005A05A2" w:rsidP="00BB6320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6A4EE4E9" w14:textId="77777777" w:rsidR="005A05A2" w:rsidRDefault="005A05A2" w:rsidP="00BB6320">
            <w:pPr>
              <w:jc w:val="both"/>
            </w:pPr>
          </w:p>
        </w:tc>
      </w:tr>
      <w:tr w:rsidR="005A05A2" w14:paraId="65EBB719" w14:textId="77777777" w:rsidTr="002D0C9F">
        <w:trPr>
          <w:trHeight w:val="552"/>
        </w:trPr>
        <w:tc>
          <w:tcPr>
            <w:tcW w:w="9855" w:type="dxa"/>
            <w:gridSpan w:val="8"/>
            <w:tcBorders>
              <w:top w:val="nil"/>
            </w:tcBorders>
          </w:tcPr>
          <w:p w14:paraId="687714F2" w14:textId="77777777" w:rsidR="005A05A2" w:rsidRPr="001D33DA" w:rsidRDefault="005A05A2" w:rsidP="00BB6320">
            <w:pPr>
              <w:jc w:val="both"/>
              <w:rPr>
                <w:b/>
                <w:bCs/>
              </w:rPr>
            </w:pPr>
            <w:r w:rsidRPr="001D33DA">
              <w:rPr>
                <w:b/>
                <w:bCs/>
              </w:rPr>
              <w:t>Povinná literatura:</w:t>
            </w:r>
          </w:p>
          <w:p w14:paraId="28D9F4DD" w14:textId="4A714F9B" w:rsidR="00F22C47" w:rsidRPr="001E1749" w:rsidRDefault="00F22C47" w:rsidP="00F22C47">
            <w:pPr>
              <w:jc w:val="both"/>
            </w:pPr>
            <w:r>
              <w:t>MOLDAN B.</w:t>
            </w:r>
            <w:r w:rsidRPr="001E1749">
              <w:t xml:space="preserve"> </w:t>
            </w:r>
            <w:r w:rsidRPr="00F22C47">
              <w:rPr>
                <w:i/>
              </w:rPr>
              <w:t>Životní prostředí v globální perspektivě</w:t>
            </w:r>
            <w:r>
              <w:t xml:space="preserve">. Praha: </w:t>
            </w:r>
            <w:r w:rsidRPr="001E1749">
              <w:t>Karolinum</w:t>
            </w:r>
            <w:r>
              <w:t>,</w:t>
            </w:r>
            <w:r w:rsidRPr="001E1749">
              <w:t xml:space="preserve"> 2021. ISBN 978-80-246-4967-2.</w:t>
            </w:r>
          </w:p>
          <w:p w14:paraId="4C939694" w14:textId="0FDBBD11" w:rsidR="00F22C47" w:rsidRPr="001E1749" w:rsidRDefault="00F22C47" w:rsidP="00F22C47">
            <w:pPr>
              <w:jc w:val="both"/>
            </w:pPr>
            <w:r w:rsidRPr="001E1749">
              <w:t xml:space="preserve">PONTING, Clive: </w:t>
            </w:r>
            <w:r w:rsidRPr="00F22C47">
              <w:rPr>
                <w:i/>
              </w:rPr>
              <w:t>Zelené dějiny světa.</w:t>
            </w:r>
            <w:r w:rsidRPr="001E1749">
              <w:t xml:space="preserve"> </w:t>
            </w:r>
            <w:r>
              <w:t xml:space="preserve">Praha: </w:t>
            </w:r>
            <w:r w:rsidRPr="001E1749">
              <w:t>Karolinum</w:t>
            </w:r>
            <w:r>
              <w:t xml:space="preserve">, </w:t>
            </w:r>
            <w:r w:rsidRPr="001E1749">
              <w:t>2018, 478 pp. ISBN 978-80-246-2496-9.</w:t>
            </w:r>
          </w:p>
          <w:p w14:paraId="550492DE" w14:textId="27714BA1" w:rsidR="00F22C47" w:rsidRDefault="00F22C47" w:rsidP="00F22C47">
            <w:pPr>
              <w:jc w:val="both"/>
              <w:rPr>
                <w:rStyle w:val="markedcontent"/>
              </w:rPr>
            </w:pPr>
            <w:r>
              <w:rPr>
                <w:rStyle w:val="markedcontent"/>
              </w:rPr>
              <w:t>HAMPLOVÁ,</w:t>
            </w:r>
            <w:r w:rsidRPr="003A550B">
              <w:rPr>
                <w:rStyle w:val="markedcontent"/>
              </w:rPr>
              <w:t xml:space="preserve"> </w:t>
            </w:r>
            <w:r>
              <w:rPr>
                <w:rStyle w:val="markedcontent"/>
              </w:rPr>
              <w:t xml:space="preserve">Lidmila: </w:t>
            </w:r>
            <w:r w:rsidRPr="00F22C47">
              <w:rPr>
                <w:rStyle w:val="markedcontent"/>
                <w:i/>
              </w:rPr>
              <w:t>Veřejné zdravotnictví a výchova ke zdraví.</w:t>
            </w:r>
            <w:r>
              <w:rPr>
                <w:rStyle w:val="markedcontent"/>
              </w:rPr>
              <w:t xml:space="preserve"> Praha: Grada Publishing, 2020. 156 pp. ISBN 978-80-247-5562-5.</w:t>
            </w:r>
          </w:p>
          <w:p w14:paraId="19A864B9" w14:textId="77777777" w:rsidR="005A05A2" w:rsidRDefault="005A05A2" w:rsidP="00BB6320">
            <w:pPr>
              <w:autoSpaceDE w:val="0"/>
              <w:autoSpaceDN w:val="0"/>
              <w:adjustRightInd w:val="0"/>
              <w:jc w:val="both"/>
            </w:pPr>
          </w:p>
          <w:p w14:paraId="6C2CDB21" w14:textId="77777777" w:rsidR="005A05A2" w:rsidRPr="001D33DA" w:rsidRDefault="005A05A2" w:rsidP="00BB6320">
            <w:pPr>
              <w:jc w:val="both"/>
              <w:rPr>
                <w:b/>
                <w:bCs/>
              </w:rPr>
            </w:pPr>
            <w:r w:rsidRPr="001D33DA">
              <w:rPr>
                <w:b/>
                <w:bCs/>
              </w:rPr>
              <w:t>Doporučená literatura:</w:t>
            </w:r>
          </w:p>
          <w:p w14:paraId="09CDFEDA" w14:textId="369E4727" w:rsidR="00F22C47" w:rsidRDefault="00F22C47" w:rsidP="00F22C47">
            <w:pPr>
              <w:autoSpaceDE w:val="0"/>
              <w:autoSpaceDN w:val="0"/>
              <w:adjustRightInd w:val="0"/>
              <w:jc w:val="both"/>
            </w:pPr>
            <w:r>
              <w:t>TUHÁČEK,</w:t>
            </w:r>
            <w:r w:rsidRPr="00346DFC">
              <w:t xml:space="preserve"> </w:t>
            </w:r>
            <w:r>
              <w:t>Miloš, Jitka Jelínková, et al.:</w:t>
            </w:r>
            <w:r w:rsidRPr="00346DFC">
              <w:t xml:space="preserve"> </w:t>
            </w:r>
            <w:r w:rsidRPr="00F22C47">
              <w:rPr>
                <w:i/>
              </w:rPr>
              <w:t>Právo životního prostředí</w:t>
            </w:r>
            <w:r>
              <w:rPr>
                <w:i/>
              </w:rPr>
              <w:t>-</w:t>
            </w:r>
            <w:r w:rsidRPr="00F22C47">
              <w:rPr>
                <w:i/>
              </w:rPr>
              <w:t>Praktický průvodce</w:t>
            </w:r>
            <w:r>
              <w:rPr>
                <w:i/>
              </w:rPr>
              <w:t>.</w:t>
            </w:r>
            <w:r w:rsidRPr="00F22C47">
              <w:rPr>
                <w:i/>
              </w:rPr>
              <w:t xml:space="preserve">, </w:t>
            </w:r>
            <w:r w:rsidRPr="00F22C47">
              <w:t>Praha:</w:t>
            </w:r>
            <w:r>
              <w:rPr>
                <w:i/>
              </w:rPr>
              <w:t xml:space="preserve"> </w:t>
            </w:r>
            <w:r>
              <w:t>GRADA Publishing, 2015. 288 pp., ISBN 978-80-247-5464-2.</w:t>
            </w:r>
          </w:p>
          <w:p w14:paraId="3EB6AEDD" w14:textId="77777777" w:rsidR="00F22C47" w:rsidRDefault="00F22C47" w:rsidP="00F22C47">
            <w:pPr>
              <w:jc w:val="both"/>
            </w:pPr>
            <w:r>
              <w:t xml:space="preserve">JANČÁŘOVÁ, Ilona, Jana DUDOVÁ, Jakub HANÁK, Milan PEKÁREK, Ivana PRŮCHOVÁ, Vojtěch VOMÁČKA and ŽIDEK, Dominik. </w:t>
            </w:r>
            <w:r>
              <w:rPr>
                <w:i/>
                <w:iCs/>
              </w:rPr>
              <w:t>Právo životního prostředí: obecná část</w:t>
            </w:r>
            <w:r>
              <w:t xml:space="preserve">. 1st ed. Brno: Masarykova univerzita, </w:t>
            </w:r>
            <w:r w:rsidRPr="001E1749">
              <w:t>2016</w:t>
            </w:r>
            <w:r>
              <w:t>. 716 pp. 531. ISBN 978-80-210-8366-0.</w:t>
            </w:r>
          </w:p>
          <w:p w14:paraId="015F1A92" w14:textId="149EC71C" w:rsidR="00F22C47" w:rsidRPr="001E1749" w:rsidRDefault="00F22C47" w:rsidP="00F22C47">
            <w:pPr>
              <w:jc w:val="both"/>
            </w:pPr>
            <w:r w:rsidRPr="001E1749">
              <w:t xml:space="preserve">MURRAY K. R. et al.: </w:t>
            </w:r>
            <w:r w:rsidRPr="00F22C47">
              <w:rPr>
                <w:i/>
              </w:rPr>
              <w:t>Harperova ilustrovaná biochemie</w:t>
            </w:r>
            <w:r>
              <w:t xml:space="preserve">. Praha: Galén, </w:t>
            </w:r>
            <w:r w:rsidRPr="001E1749">
              <w:t xml:space="preserve">2012. 730 pp. ISBN 978-80-7262-907-7. </w:t>
            </w:r>
          </w:p>
          <w:p w14:paraId="1E8B6D45" w14:textId="388B150D" w:rsidR="005A05A2" w:rsidRDefault="00F22C47" w:rsidP="00F22C47">
            <w:pPr>
              <w:jc w:val="both"/>
            </w:pPr>
            <w:r w:rsidRPr="001E1749">
              <w:rPr>
                <w:rStyle w:val="contentpasted2"/>
                <w:smallCaps/>
                <w:color w:val="222222"/>
                <w:shd w:val="clear" w:color="auto" w:fill="FFFFFF"/>
              </w:rPr>
              <w:t>HOUGH, Peter. Environmental security. In: </w:t>
            </w:r>
            <w:r w:rsidRPr="001E1749">
              <w:rPr>
                <w:rStyle w:val="contentpasted0"/>
                <w:i/>
                <w:iCs/>
                <w:smallCaps/>
                <w:color w:val="222222"/>
                <w:shd w:val="clear" w:color="auto" w:fill="FFFFFF"/>
              </w:rPr>
              <w:t>International Security Studies</w:t>
            </w:r>
            <w:r w:rsidRPr="001E1749">
              <w:rPr>
                <w:rStyle w:val="contentpasted2"/>
                <w:smallCaps/>
                <w:color w:val="222222"/>
                <w:shd w:val="clear" w:color="auto" w:fill="FFFFFF"/>
              </w:rPr>
              <w:t>. Routledge, 2020. p. ISBN: </w:t>
            </w:r>
            <w:r w:rsidRPr="001E1749">
              <w:rPr>
                <w:rStyle w:val="contentpasted3"/>
                <w:smallCaps/>
                <w:color w:val="000000"/>
                <w:spacing w:val="5"/>
                <w:shd w:val="clear" w:color="auto" w:fill="FFFFFF"/>
              </w:rPr>
              <w:t>9780429024177.</w:t>
            </w:r>
          </w:p>
        </w:tc>
      </w:tr>
      <w:tr w:rsidR="005A05A2" w14:paraId="7D148978" w14:textId="77777777" w:rsidTr="00954D9C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EDC1B6B" w14:textId="77777777" w:rsidR="005A05A2" w:rsidRDefault="005A05A2" w:rsidP="00BB632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5A05A2" w14:paraId="3A5C4306" w14:textId="77777777" w:rsidTr="00954D9C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17EACA3D" w14:textId="77777777" w:rsidR="005A05A2" w:rsidRDefault="005A05A2" w:rsidP="00BB6320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255D5390" w14:textId="77777777" w:rsidR="005A05A2" w:rsidRDefault="005A05A2" w:rsidP="00BB6320">
            <w:pPr>
              <w:jc w:val="both"/>
            </w:pPr>
            <w:r>
              <w:t>14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085B8725" w14:textId="77777777" w:rsidR="005A05A2" w:rsidRDefault="005A05A2" w:rsidP="00BB6320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5A05A2" w14:paraId="66E40771" w14:textId="77777777" w:rsidTr="00954D9C">
        <w:tc>
          <w:tcPr>
            <w:tcW w:w="9855" w:type="dxa"/>
            <w:gridSpan w:val="8"/>
            <w:shd w:val="clear" w:color="auto" w:fill="F7CAAC"/>
          </w:tcPr>
          <w:p w14:paraId="008419F2" w14:textId="77777777" w:rsidR="005A05A2" w:rsidRDefault="005A05A2" w:rsidP="00BB6320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5A05A2" w14:paraId="329C6B42" w14:textId="77777777" w:rsidTr="00954D9C">
        <w:trPr>
          <w:trHeight w:val="1373"/>
        </w:trPr>
        <w:tc>
          <w:tcPr>
            <w:tcW w:w="9855" w:type="dxa"/>
            <w:gridSpan w:val="8"/>
          </w:tcPr>
          <w:p w14:paraId="10C6B863" w14:textId="56BA16AD" w:rsidR="005A05A2" w:rsidRDefault="005A05A2" w:rsidP="00BB6320">
            <w:pPr>
              <w:jc w:val="both"/>
            </w:pPr>
            <w:r w:rsidRPr="00C404FF">
              <w:t>Studenti se účastní výuky ve stanoveném počtu hodin, kde je jim redukovanou formou prezentována látka výše uvedeného rozsahu a jsou jim určeny části učiva k samostatnému nastudování. Hodnocení individuálních úkolů studentů a korekce informací získaných samostudiem probíhá na skupinových a individuálních konzultacích, prostřednictvím elektronické pošty, portálu UTB nebo v systému MOODLE. V souladu s vnitřními předpisy FLKŘ má každý akademický pracovník stanoveny konzultační hodiny v rozsahu minimálně 2 hodiny týdně. Dle potřeby jsou dále konzultace možné i po předchozí emailové či telefonické dohodě.</w:t>
            </w:r>
          </w:p>
        </w:tc>
      </w:tr>
    </w:tbl>
    <w:p w14:paraId="4D095902" w14:textId="77777777" w:rsidR="00D16D5C" w:rsidRDefault="00D16D5C" w:rsidP="00D16D5C">
      <w:pPr>
        <w:spacing w:after="160" w:line="259" w:lineRule="auto"/>
      </w:pPr>
    </w:p>
    <w:p w14:paraId="0C396376" w14:textId="1C79D772" w:rsidR="00123ECA" w:rsidRDefault="00123ECA">
      <w:pPr>
        <w:spacing w:after="160" w:line="259" w:lineRule="auto"/>
      </w:pPr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92"/>
        <w:gridCol w:w="1293"/>
        <w:gridCol w:w="1292"/>
        <w:gridCol w:w="1292"/>
        <w:gridCol w:w="1294"/>
        <w:gridCol w:w="1305"/>
        <w:gridCol w:w="1294"/>
      </w:tblGrid>
      <w:tr w:rsidR="00BD45B5" w14:paraId="13886E28" w14:textId="77777777" w:rsidTr="00F33F17">
        <w:tc>
          <w:tcPr>
            <w:tcW w:w="1292" w:type="dxa"/>
          </w:tcPr>
          <w:p w14:paraId="390B1006" w14:textId="7FC3052E" w:rsidR="00BD45B5" w:rsidRPr="0022275B" w:rsidRDefault="00BD45B5" w:rsidP="00E45D3E">
            <w:pPr>
              <w:spacing w:after="160" w:line="259" w:lineRule="auto"/>
              <w:rPr>
                <w:b/>
              </w:rPr>
            </w:pPr>
            <w:r w:rsidRPr="0022275B">
              <w:rPr>
                <w:b/>
              </w:rPr>
              <w:lastRenderedPageBreak/>
              <w:t>Příjmení</w:t>
            </w:r>
          </w:p>
        </w:tc>
        <w:tc>
          <w:tcPr>
            <w:tcW w:w="1293" w:type="dxa"/>
          </w:tcPr>
          <w:p w14:paraId="7872935A" w14:textId="611E572F" w:rsidR="00BD45B5" w:rsidRPr="0022275B" w:rsidRDefault="00BD45B5" w:rsidP="00E45D3E">
            <w:pPr>
              <w:spacing w:after="160" w:line="259" w:lineRule="auto"/>
              <w:rPr>
                <w:b/>
              </w:rPr>
            </w:pPr>
            <w:r w:rsidRPr="0022275B">
              <w:rPr>
                <w:b/>
              </w:rPr>
              <w:t>Jméno</w:t>
            </w:r>
          </w:p>
        </w:tc>
        <w:tc>
          <w:tcPr>
            <w:tcW w:w="1292" w:type="dxa"/>
          </w:tcPr>
          <w:p w14:paraId="5E8BCBB2" w14:textId="7AFEA08D" w:rsidR="00BD45B5" w:rsidRPr="0022275B" w:rsidRDefault="00BD45B5" w:rsidP="00E45D3E">
            <w:pPr>
              <w:spacing w:after="160" w:line="259" w:lineRule="auto"/>
              <w:rPr>
                <w:b/>
              </w:rPr>
            </w:pPr>
            <w:r w:rsidRPr="0022275B">
              <w:rPr>
                <w:b/>
              </w:rPr>
              <w:t>Tituly</w:t>
            </w:r>
          </w:p>
        </w:tc>
        <w:tc>
          <w:tcPr>
            <w:tcW w:w="1292" w:type="dxa"/>
          </w:tcPr>
          <w:p w14:paraId="34124A00" w14:textId="00E7FBD0" w:rsidR="00BD45B5" w:rsidRPr="0022275B" w:rsidRDefault="00BD45B5" w:rsidP="00E45D3E">
            <w:pPr>
              <w:spacing w:after="160" w:line="259" w:lineRule="auto"/>
              <w:rPr>
                <w:b/>
              </w:rPr>
            </w:pPr>
            <w:r w:rsidRPr="0022275B">
              <w:rPr>
                <w:b/>
              </w:rPr>
              <w:t>Vztah k VŠ</w:t>
            </w:r>
          </w:p>
        </w:tc>
        <w:tc>
          <w:tcPr>
            <w:tcW w:w="1294" w:type="dxa"/>
          </w:tcPr>
          <w:p w14:paraId="3CADAFC7" w14:textId="1CE3F1D5" w:rsidR="00BD45B5" w:rsidRPr="0022275B" w:rsidRDefault="00BD45B5" w:rsidP="00E45D3E">
            <w:pPr>
              <w:spacing w:after="160" w:line="259" w:lineRule="auto"/>
              <w:rPr>
                <w:b/>
              </w:rPr>
            </w:pPr>
            <w:r w:rsidRPr="0022275B">
              <w:rPr>
                <w:b/>
              </w:rPr>
              <w:t>Vztah k součásti VŠ</w:t>
            </w:r>
          </w:p>
        </w:tc>
        <w:tc>
          <w:tcPr>
            <w:tcW w:w="1305" w:type="dxa"/>
          </w:tcPr>
          <w:p w14:paraId="6E3D2D99" w14:textId="5CEE7A46" w:rsidR="00BD45B5" w:rsidRPr="0022275B" w:rsidRDefault="00BD45B5" w:rsidP="00E45D3E">
            <w:pPr>
              <w:spacing w:after="160" w:line="259" w:lineRule="auto"/>
              <w:rPr>
                <w:b/>
              </w:rPr>
            </w:pPr>
            <w:r w:rsidRPr="0022275B">
              <w:rPr>
                <w:b/>
              </w:rPr>
              <w:t>Garantování předmětů</w:t>
            </w:r>
          </w:p>
        </w:tc>
        <w:tc>
          <w:tcPr>
            <w:tcW w:w="1294" w:type="dxa"/>
          </w:tcPr>
          <w:p w14:paraId="3C0B2B49" w14:textId="327D0EDB" w:rsidR="00BD45B5" w:rsidRPr="0022275B" w:rsidRDefault="00BD45B5" w:rsidP="00E45D3E">
            <w:pPr>
              <w:spacing w:after="160" w:line="259" w:lineRule="auto"/>
              <w:rPr>
                <w:b/>
              </w:rPr>
            </w:pPr>
            <w:r w:rsidRPr="0022275B">
              <w:rPr>
                <w:b/>
              </w:rPr>
              <w:t>Odborník z praxe</w:t>
            </w:r>
          </w:p>
        </w:tc>
      </w:tr>
      <w:tr w:rsidR="00BD45B5" w14:paraId="74565D40" w14:textId="77777777" w:rsidTr="00F33F17">
        <w:tc>
          <w:tcPr>
            <w:tcW w:w="1292" w:type="dxa"/>
          </w:tcPr>
          <w:p w14:paraId="73F6B7D0" w14:textId="35B3606B" w:rsidR="00BD45B5" w:rsidRDefault="00BD45B5" w:rsidP="00E45D3E">
            <w:pPr>
              <w:spacing w:after="160" w:line="259" w:lineRule="auto"/>
            </w:pPr>
            <w:r>
              <w:t>Adam</w:t>
            </w:r>
          </w:p>
        </w:tc>
        <w:tc>
          <w:tcPr>
            <w:tcW w:w="1293" w:type="dxa"/>
          </w:tcPr>
          <w:p w14:paraId="5AF6AB1C" w14:textId="5162FDEA" w:rsidR="00BD45B5" w:rsidRDefault="00BD45B5" w:rsidP="00E45D3E">
            <w:pPr>
              <w:spacing w:after="160" w:line="259" w:lineRule="auto"/>
            </w:pPr>
            <w:r>
              <w:t>Matyáš</w:t>
            </w:r>
          </w:p>
        </w:tc>
        <w:tc>
          <w:tcPr>
            <w:tcW w:w="1292" w:type="dxa"/>
          </w:tcPr>
          <w:p w14:paraId="440F3773" w14:textId="03C42A5B" w:rsidR="00BD45B5" w:rsidRDefault="00BD45B5" w:rsidP="00E45D3E">
            <w:pPr>
              <w:spacing w:after="160" w:line="259" w:lineRule="auto"/>
            </w:pPr>
            <w:r>
              <w:t>Mgr., Ph.D.</w:t>
            </w:r>
          </w:p>
        </w:tc>
        <w:tc>
          <w:tcPr>
            <w:tcW w:w="1292" w:type="dxa"/>
          </w:tcPr>
          <w:p w14:paraId="16CF0E4C" w14:textId="09EC5578" w:rsidR="00BD45B5" w:rsidRDefault="00BD45B5" w:rsidP="002A41AA">
            <w:pPr>
              <w:spacing w:after="160" w:line="259" w:lineRule="auto"/>
            </w:pPr>
            <w:r>
              <w:t xml:space="preserve">PP 1,0 do </w:t>
            </w:r>
            <w:r w:rsidR="002A41AA">
              <w:t>12</w:t>
            </w:r>
            <w:r w:rsidR="006456BA">
              <w:t>/25</w:t>
            </w:r>
          </w:p>
        </w:tc>
        <w:tc>
          <w:tcPr>
            <w:tcW w:w="1294" w:type="dxa"/>
          </w:tcPr>
          <w:p w14:paraId="20643315" w14:textId="3331DD66" w:rsidR="00BD45B5" w:rsidRDefault="00BD45B5" w:rsidP="002A41AA">
            <w:pPr>
              <w:spacing w:after="160" w:line="259" w:lineRule="auto"/>
            </w:pPr>
            <w:r>
              <w:t>PP 1,0 do</w:t>
            </w:r>
            <w:r w:rsidR="006456BA">
              <w:t xml:space="preserve"> </w:t>
            </w:r>
            <w:r w:rsidR="002A41AA">
              <w:t>12</w:t>
            </w:r>
            <w:r w:rsidR="006456BA">
              <w:t>/25</w:t>
            </w:r>
          </w:p>
        </w:tc>
        <w:tc>
          <w:tcPr>
            <w:tcW w:w="1305" w:type="dxa"/>
          </w:tcPr>
          <w:p w14:paraId="3F086C51" w14:textId="088AF277" w:rsidR="00BD45B5" w:rsidRDefault="00C21A85" w:rsidP="00E45D3E">
            <w:pPr>
              <w:spacing w:after="160" w:line="259" w:lineRule="auto"/>
            </w:pPr>
            <w:r>
              <w:t>PZ</w:t>
            </w:r>
          </w:p>
        </w:tc>
        <w:tc>
          <w:tcPr>
            <w:tcW w:w="1294" w:type="dxa"/>
          </w:tcPr>
          <w:p w14:paraId="41304867" w14:textId="1EC00DC8" w:rsidR="00BD45B5" w:rsidRDefault="00BD45B5" w:rsidP="00E45D3E">
            <w:pPr>
              <w:spacing w:after="160" w:line="259" w:lineRule="auto"/>
            </w:pPr>
            <w:r>
              <w:t>--</w:t>
            </w:r>
          </w:p>
        </w:tc>
      </w:tr>
      <w:tr w:rsidR="00F33F17" w14:paraId="781AC310" w14:textId="77777777" w:rsidTr="00F33F17">
        <w:tc>
          <w:tcPr>
            <w:tcW w:w="1292" w:type="dxa"/>
          </w:tcPr>
          <w:p w14:paraId="3044452E" w14:textId="0E07D3FE" w:rsidR="00F33F17" w:rsidRDefault="00F33F17" w:rsidP="00F33F17">
            <w:pPr>
              <w:spacing w:after="160" w:line="259" w:lineRule="auto"/>
            </w:pPr>
            <w:r>
              <w:t>Dokulil</w:t>
            </w:r>
          </w:p>
        </w:tc>
        <w:tc>
          <w:tcPr>
            <w:tcW w:w="1293" w:type="dxa"/>
          </w:tcPr>
          <w:p w14:paraId="461EC2F6" w14:textId="42ED1117" w:rsidR="00F33F17" w:rsidRDefault="00F33F17" w:rsidP="00F33F17">
            <w:pPr>
              <w:spacing w:after="160" w:line="259" w:lineRule="auto"/>
            </w:pPr>
            <w:r>
              <w:t>Jiří</w:t>
            </w:r>
          </w:p>
        </w:tc>
        <w:tc>
          <w:tcPr>
            <w:tcW w:w="1292" w:type="dxa"/>
          </w:tcPr>
          <w:p w14:paraId="252A3BA0" w14:textId="25C547AE" w:rsidR="00F33F17" w:rsidRDefault="00F33F17" w:rsidP="00F33F17">
            <w:pPr>
              <w:spacing w:after="160" w:line="259" w:lineRule="auto"/>
            </w:pPr>
            <w:r>
              <w:t>Ing., Ph.D.</w:t>
            </w:r>
          </w:p>
        </w:tc>
        <w:tc>
          <w:tcPr>
            <w:tcW w:w="1292" w:type="dxa"/>
          </w:tcPr>
          <w:p w14:paraId="603E1DF3" w14:textId="6D81CD30" w:rsidR="00F33F17" w:rsidRDefault="00F33F17" w:rsidP="006A6959">
            <w:pPr>
              <w:spacing w:after="160" w:line="259" w:lineRule="auto"/>
            </w:pPr>
            <w:r>
              <w:t xml:space="preserve">PP 1,0 do </w:t>
            </w:r>
            <w:r w:rsidR="006A6959">
              <w:t>03/24</w:t>
            </w:r>
          </w:p>
        </w:tc>
        <w:tc>
          <w:tcPr>
            <w:tcW w:w="1294" w:type="dxa"/>
          </w:tcPr>
          <w:p w14:paraId="369CB57A" w14:textId="5D4A846D" w:rsidR="002A41AA" w:rsidRDefault="002A41AA" w:rsidP="00C51A63">
            <w:pPr>
              <w:spacing w:line="259" w:lineRule="auto"/>
            </w:pPr>
            <w:r>
              <w:t>PP 0,6</w:t>
            </w:r>
            <w:r w:rsidR="00C51A63">
              <w:t xml:space="preserve"> do</w:t>
            </w:r>
          </w:p>
          <w:p w14:paraId="4A0FCF4A" w14:textId="0133ADBC" w:rsidR="00F33F17" w:rsidRDefault="006A6959" w:rsidP="002A41AA">
            <w:pPr>
              <w:spacing w:after="160" w:line="259" w:lineRule="auto"/>
            </w:pPr>
            <w:r>
              <w:t>03/24</w:t>
            </w:r>
          </w:p>
        </w:tc>
        <w:tc>
          <w:tcPr>
            <w:tcW w:w="1305" w:type="dxa"/>
          </w:tcPr>
          <w:p w14:paraId="5B9025D2" w14:textId="7876B7DC" w:rsidR="00F33F17" w:rsidRDefault="00F33F17" w:rsidP="00F33F17">
            <w:pPr>
              <w:spacing w:after="160" w:line="259" w:lineRule="auto"/>
            </w:pPr>
            <w:r>
              <w:t>--</w:t>
            </w:r>
          </w:p>
        </w:tc>
        <w:tc>
          <w:tcPr>
            <w:tcW w:w="1294" w:type="dxa"/>
          </w:tcPr>
          <w:p w14:paraId="4407BE42" w14:textId="64BA8951" w:rsidR="00F33F17" w:rsidRDefault="00F33F17" w:rsidP="00F33F17">
            <w:pPr>
              <w:spacing w:after="160" w:line="259" w:lineRule="auto"/>
            </w:pPr>
            <w:r w:rsidRPr="0065385D">
              <w:t>--</w:t>
            </w:r>
          </w:p>
        </w:tc>
      </w:tr>
      <w:tr w:rsidR="00F33F17" w14:paraId="7B2048E2" w14:textId="77777777" w:rsidTr="00F33F17">
        <w:tc>
          <w:tcPr>
            <w:tcW w:w="1292" w:type="dxa"/>
          </w:tcPr>
          <w:p w14:paraId="35BA3BE4" w14:textId="42425AB7" w:rsidR="00F33F17" w:rsidRDefault="00F33F17" w:rsidP="00F33F17">
            <w:pPr>
              <w:spacing w:after="160" w:line="259" w:lineRule="auto"/>
            </w:pPr>
            <w:r>
              <w:t>Domincová Bergerová</w:t>
            </w:r>
          </w:p>
        </w:tc>
        <w:tc>
          <w:tcPr>
            <w:tcW w:w="1293" w:type="dxa"/>
          </w:tcPr>
          <w:p w14:paraId="44987611" w14:textId="024180FD" w:rsidR="00F33F17" w:rsidRDefault="00F33F17" w:rsidP="00F33F17">
            <w:pPr>
              <w:spacing w:after="160" w:line="259" w:lineRule="auto"/>
            </w:pPr>
            <w:r>
              <w:t>Eva</w:t>
            </w:r>
          </w:p>
        </w:tc>
        <w:tc>
          <w:tcPr>
            <w:tcW w:w="1292" w:type="dxa"/>
          </w:tcPr>
          <w:p w14:paraId="27F634A8" w14:textId="7BAB8CAA" w:rsidR="00F33F17" w:rsidRDefault="00F33F17" w:rsidP="00F33F17">
            <w:pPr>
              <w:spacing w:after="160" w:line="259" w:lineRule="auto"/>
            </w:pPr>
            <w:r>
              <w:t>RNDr., Ph.D.</w:t>
            </w:r>
          </w:p>
        </w:tc>
        <w:tc>
          <w:tcPr>
            <w:tcW w:w="1292" w:type="dxa"/>
          </w:tcPr>
          <w:p w14:paraId="2B4ED9A3" w14:textId="1C09CD10" w:rsidR="00F33F17" w:rsidRDefault="00F33F17" w:rsidP="00F33F17">
            <w:pPr>
              <w:spacing w:after="160" w:line="259" w:lineRule="auto"/>
            </w:pPr>
            <w:r>
              <w:t>PP 1,0 N</w:t>
            </w:r>
          </w:p>
        </w:tc>
        <w:tc>
          <w:tcPr>
            <w:tcW w:w="1294" w:type="dxa"/>
          </w:tcPr>
          <w:p w14:paraId="0B001C6F" w14:textId="3E8A8F91" w:rsidR="00F33F17" w:rsidRDefault="00F33F17" w:rsidP="00F33F17">
            <w:pPr>
              <w:spacing w:after="160" w:line="259" w:lineRule="auto"/>
            </w:pPr>
            <w:r>
              <w:t>--</w:t>
            </w:r>
          </w:p>
        </w:tc>
        <w:tc>
          <w:tcPr>
            <w:tcW w:w="1305" w:type="dxa"/>
          </w:tcPr>
          <w:p w14:paraId="1E4F761D" w14:textId="6C632A2F" w:rsidR="00F33F17" w:rsidRDefault="00F33F17" w:rsidP="00F33F17">
            <w:pPr>
              <w:spacing w:after="160" w:line="259" w:lineRule="auto"/>
            </w:pPr>
            <w:r>
              <w:t>--</w:t>
            </w:r>
          </w:p>
        </w:tc>
        <w:tc>
          <w:tcPr>
            <w:tcW w:w="1294" w:type="dxa"/>
          </w:tcPr>
          <w:p w14:paraId="6972FB51" w14:textId="6332E747" w:rsidR="00F33F17" w:rsidRDefault="00F33F17" w:rsidP="00F33F17">
            <w:pPr>
              <w:spacing w:after="160" w:line="259" w:lineRule="auto"/>
            </w:pPr>
            <w:r w:rsidRPr="0065385D">
              <w:t>--</w:t>
            </w:r>
          </w:p>
        </w:tc>
      </w:tr>
      <w:tr w:rsidR="00F33F17" w14:paraId="002F322B" w14:textId="77777777" w:rsidTr="00F33F17">
        <w:tc>
          <w:tcPr>
            <w:tcW w:w="1292" w:type="dxa"/>
          </w:tcPr>
          <w:p w14:paraId="20990CFA" w14:textId="655B34AE" w:rsidR="00F33F17" w:rsidRDefault="00F33F17" w:rsidP="00F33F17">
            <w:pPr>
              <w:spacing w:after="160" w:line="259" w:lineRule="auto"/>
            </w:pPr>
            <w:r>
              <w:t>Ficek</w:t>
            </w:r>
          </w:p>
        </w:tc>
        <w:tc>
          <w:tcPr>
            <w:tcW w:w="1293" w:type="dxa"/>
          </w:tcPr>
          <w:p w14:paraId="2A938480" w14:textId="1404336F" w:rsidR="00F33F17" w:rsidRDefault="00F33F17" w:rsidP="00F33F17">
            <w:pPr>
              <w:spacing w:after="160" w:line="259" w:lineRule="auto"/>
            </w:pPr>
            <w:r>
              <w:t>Martin</w:t>
            </w:r>
          </w:p>
        </w:tc>
        <w:tc>
          <w:tcPr>
            <w:tcW w:w="1292" w:type="dxa"/>
          </w:tcPr>
          <w:p w14:paraId="784EE662" w14:textId="23C58C65" w:rsidR="00F33F17" w:rsidRDefault="00F33F17" w:rsidP="00F33F17">
            <w:pPr>
              <w:spacing w:after="160" w:line="259" w:lineRule="auto"/>
            </w:pPr>
            <w:r>
              <w:t>Ing., Ph.D.</w:t>
            </w:r>
          </w:p>
        </w:tc>
        <w:tc>
          <w:tcPr>
            <w:tcW w:w="1292" w:type="dxa"/>
          </w:tcPr>
          <w:p w14:paraId="05E92D2C" w14:textId="2CBB610F" w:rsidR="00F33F17" w:rsidRDefault="002A42B4" w:rsidP="006456BA">
            <w:pPr>
              <w:spacing w:after="160" w:line="259" w:lineRule="auto"/>
            </w:pPr>
            <w:r>
              <w:t xml:space="preserve">PP 1,0 do </w:t>
            </w:r>
            <w:r w:rsidR="006456BA">
              <w:t>09</w:t>
            </w:r>
            <w:r>
              <w:t>/26</w:t>
            </w:r>
          </w:p>
        </w:tc>
        <w:tc>
          <w:tcPr>
            <w:tcW w:w="1294" w:type="dxa"/>
          </w:tcPr>
          <w:p w14:paraId="5D76B64B" w14:textId="0EE09409" w:rsidR="00F33F17" w:rsidRDefault="002A42B4" w:rsidP="006456BA">
            <w:pPr>
              <w:spacing w:after="160" w:line="259" w:lineRule="auto"/>
            </w:pPr>
            <w:r>
              <w:t xml:space="preserve">PP 1,0 do </w:t>
            </w:r>
            <w:r w:rsidR="006456BA">
              <w:t>09</w:t>
            </w:r>
            <w:r>
              <w:t>/26</w:t>
            </w:r>
          </w:p>
        </w:tc>
        <w:tc>
          <w:tcPr>
            <w:tcW w:w="1305" w:type="dxa"/>
          </w:tcPr>
          <w:p w14:paraId="2E3C35C3" w14:textId="2CE28690" w:rsidR="00F33F17" w:rsidRDefault="00F33F17" w:rsidP="00F33F17">
            <w:pPr>
              <w:spacing w:after="160" w:line="259" w:lineRule="auto"/>
            </w:pPr>
            <w:r>
              <w:t>--</w:t>
            </w:r>
          </w:p>
        </w:tc>
        <w:tc>
          <w:tcPr>
            <w:tcW w:w="1294" w:type="dxa"/>
          </w:tcPr>
          <w:p w14:paraId="56E73D80" w14:textId="32DF7C7D" w:rsidR="00F33F17" w:rsidRDefault="00F33F17" w:rsidP="00F33F17">
            <w:pPr>
              <w:spacing w:after="160" w:line="259" w:lineRule="auto"/>
            </w:pPr>
            <w:r w:rsidRPr="0065385D">
              <w:t>--</w:t>
            </w:r>
          </w:p>
        </w:tc>
      </w:tr>
      <w:tr w:rsidR="00F33F17" w14:paraId="664941F3" w14:textId="77777777" w:rsidTr="00F33F17">
        <w:tc>
          <w:tcPr>
            <w:tcW w:w="1292" w:type="dxa"/>
          </w:tcPr>
          <w:p w14:paraId="2DA446DB" w14:textId="6928596E" w:rsidR="00F33F17" w:rsidRDefault="00F33F17" w:rsidP="00F33F17">
            <w:pPr>
              <w:spacing w:after="160" w:line="259" w:lineRule="auto"/>
            </w:pPr>
            <w:r>
              <w:t>Heinzová</w:t>
            </w:r>
          </w:p>
        </w:tc>
        <w:tc>
          <w:tcPr>
            <w:tcW w:w="1293" w:type="dxa"/>
          </w:tcPr>
          <w:p w14:paraId="123F11FC" w14:textId="57410CAD" w:rsidR="00F33F17" w:rsidRDefault="00F33F17" w:rsidP="00F33F17">
            <w:pPr>
              <w:spacing w:after="160" w:line="259" w:lineRule="auto"/>
            </w:pPr>
            <w:r>
              <w:t>Romana</w:t>
            </w:r>
          </w:p>
        </w:tc>
        <w:tc>
          <w:tcPr>
            <w:tcW w:w="1292" w:type="dxa"/>
          </w:tcPr>
          <w:p w14:paraId="18A1AAEB" w14:textId="379345CE" w:rsidR="00F33F17" w:rsidRDefault="00F33F17" w:rsidP="00F33F17">
            <w:pPr>
              <w:spacing w:after="160" w:line="259" w:lineRule="auto"/>
            </w:pPr>
            <w:r>
              <w:t>Ing., Ph.D.</w:t>
            </w:r>
          </w:p>
        </w:tc>
        <w:tc>
          <w:tcPr>
            <w:tcW w:w="1292" w:type="dxa"/>
          </w:tcPr>
          <w:p w14:paraId="0D26BFF5" w14:textId="1EE470AD" w:rsidR="00F33F17" w:rsidRDefault="00F33F17" w:rsidP="00F33F17">
            <w:pPr>
              <w:spacing w:after="160" w:line="259" w:lineRule="auto"/>
            </w:pPr>
            <w:r>
              <w:t>PP 1,0 N</w:t>
            </w:r>
          </w:p>
        </w:tc>
        <w:tc>
          <w:tcPr>
            <w:tcW w:w="1294" w:type="dxa"/>
          </w:tcPr>
          <w:p w14:paraId="229ED187" w14:textId="6E6B421F" w:rsidR="00F33F17" w:rsidRDefault="00F33F17" w:rsidP="00F33F17">
            <w:pPr>
              <w:spacing w:after="160" w:line="259" w:lineRule="auto"/>
            </w:pPr>
            <w:r>
              <w:t>PP 1,0 N</w:t>
            </w:r>
          </w:p>
        </w:tc>
        <w:tc>
          <w:tcPr>
            <w:tcW w:w="1305" w:type="dxa"/>
          </w:tcPr>
          <w:p w14:paraId="41D8F25F" w14:textId="20AEC200" w:rsidR="00F33F17" w:rsidRDefault="00F33F17" w:rsidP="00F33F17">
            <w:pPr>
              <w:spacing w:after="160" w:line="259" w:lineRule="auto"/>
            </w:pPr>
            <w:r>
              <w:t>--</w:t>
            </w:r>
          </w:p>
        </w:tc>
        <w:tc>
          <w:tcPr>
            <w:tcW w:w="1294" w:type="dxa"/>
          </w:tcPr>
          <w:p w14:paraId="3AD7078B" w14:textId="42B79E41" w:rsidR="00F33F17" w:rsidRDefault="00F33F17" w:rsidP="00F33F17">
            <w:pPr>
              <w:spacing w:after="160" w:line="259" w:lineRule="auto"/>
            </w:pPr>
            <w:r w:rsidRPr="0065385D">
              <w:t>--</w:t>
            </w:r>
          </w:p>
        </w:tc>
      </w:tr>
      <w:tr w:rsidR="00F33F17" w14:paraId="43600827" w14:textId="77777777" w:rsidTr="00F33F17">
        <w:tc>
          <w:tcPr>
            <w:tcW w:w="1292" w:type="dxa"/>
          </w:tcPr>
          <w:p w14:paraId="2373FB0B" w14:textId="782AF915" w:rsidR="00F33F17" w:rsidRDefault="00F33F17" w:rsidP="00F33F17">
            <w:pPr>
              <w:spacing w:after="160" w:line="259" w:lineRule="auto"/>
            </w:pPr>
            <w:r>
              <w:t>Hoke</w:t>
            </w:r>
          </w:p>
        </w:tc>
        <w:tc>
          <w:tcPr>
            <w:tcW w:w="1293" w:type="dxa"/>
          </w:tcPr>
          <w:p w14:paraId="3372A0D3" w14:textId="4376FB72" w:rsidR="00F33F17" w:rsidRDefault="00F33F17" w:rsidP="00F33F17">
            <w:pPr>
              <w:spacing w:after="160" w:line="259" w:lineRule="auto"/>
            </w:pPr>
            <w:r>
              <w:t>Eva</w:t>
            </w:r>
          </w:p>
        </w:tc>
        <w:tc>
          <w:tcPr>
            <w:tcW w:w="1292" w:type="dxa"/>
          </w:tcPr>
          <w:p w14:paraId="4F909199" w14:textId="167CAB74" w:rsidR="00F33F17" w:rsidRDefault="00F33F17" w:rsidP="00F33F17">
            <w:pPr>
              <w:spacing w:after="160" w:line="259" w:lineRule="auto"/>
            </w:pPr>
            <w:r>
              <w:t>Ing., Ph.D.</w:t>
            </w:r>
          </w:p>
        </w:tc>
        <w:tc>
          <w:tcPr>
            <w:tcW w:w="1292" w:type="dxa"/>
          </w:tcPr>
          <w:p w14:paraId="782E7757" w14:textId="5CCC0074" w:rsidR="00F33F17" w:rsidRDefault="00F33F17" w:rsidP="00F33F17">
            <w:pPr>
              <w:spacing w:after="160" w:line="259" w:lineRule="auto"/>
            </w:pPr>
            <w:r>
              <w:t>PP 1,0 N</w:t>
            </w:r>
          </w:p>
        </w:tc>
        <w:tc>
          <w:tcPr>
            <w:tcW w:w="1294" w:type="dxa"/>
          </w:tcPr>
          <w:p w14:paraId="29A53FDD" w14:textId="193A4F2A" w:rsidR="00F33F17" w:rsidRDefault="00F33F17" w:rsidP="00F33F17">
            <w:pPr>
              <w:spacing w:after="160" w:line="259" w:lineRule="auto"/>
            </w:pPr>
            <w:r>
              <w:t>PP 1,0 N</w:t>
            </w:r>
          </w:p>
        </w:tc>
        <w:tc>
          <w:tcPr>
            <w:tcW w:w="1305" w:type="dxa"/>
          </w:tcPr>
          <w:p w14:paraId="438FD37B" w14:textId="3D430A8D" w:rsidR="00F33F17" w:rsidRDefault="00F33F17" w:rsidP="00F33F17">
            <w:pPr>
              <w:spacing w:after="160" w:line="259" w:lineRule="auto"/>
            </w:pPr>
            <w:r>
              <w:t>PZ</w:t>
            </w:r>
          </w:p>
        </w:tc>
        <w:tc>
          <w:tcPr>
            <w:tcW w:w="1294" w:type="dxa"/>
          </w:tcPr>
          <w:p w14:paraId="7FB0F97C" w14:textId="193EEB19" w:rsidR="00F33F17" w:rsidRDefault="00F33F17" w:rsidP="00F33F17">
            <w:pPr>
              <w:spacing w:after="160" w:line="259" w:lineRule="auto"/>
            </w:pPr>
            <w:r w:rsidRPr="0065385D">
              <w:t>--</w:t>
            </w:r>
          </w:p>
        </w:tc>
      </w:tr>
      <w:tr w:rsidR="00F33F17" w14:paraId="4DDE98A0" w14:textId="77777777" w:rsidTr="00F33F17">
        <w:tc>
          <w:tcPr>
            <w:tcW w:w="1292" w:type="dxa"/>
          </w:tcPr>
          <w:p w14:paraId="56258E9E" w14:textId="483CA1CE" w:rsidR="00F33F17" w:rsidRDefault="00F33F17" w:rsidP="00F33F17">
            <w:pPr>
              <w:spacing w:after="160" w:line="259" w:lineRule="auto"/>
            </w:pPr>
            <w:r>
              <w:t>Hrabec</w:t>
            </w:r>
          </w:p>
        </w:tc>
        <w:tc>
          <w:tcPr>
            <w:tcW w:w="1293" w:type="dxa"/>
          </w:tcPr>
          <w:p w14:paraId="79DD240D" w14:textId="3D155E72" w:rsidR="00F33F17" w:rsidRDefault="00F33F17" w:rsidP="00F33F17">
            <w:pPr>
              <w:spacing w:after="160" w:line="259" w:lineRule="auto"/>
            </w:pPr>
            <w:r>
              <w:t>Dušan</w:t>
            </w:r>
          </w:p>
        </w:tc>
        <w:tc>
          <w:tcPr>
            <w:tcW w:w="1292" w:type="dxa"/>
          </w:tcPr>
          <w:p w14:paraId="33BD1310" w14:textId="466AF2EE" w:rsidR="00F33F17" w:rsidRDefault="00F33F17" w:rsidP="00F33F17">
            <w:pPr>
              <w:spacing w:after="160" w:line="259" w:lineRule="auto"/>
            </w:pPr>
            <w:r>
              <w:t>Ing., Ph.D.</w:t>
            </w:r>
          </w:p>
        </w:tc>
        <w:tc>
          <w:tcPr>
            <w:tcW w:w="1292" w:type="dxa"/>
          </w:tcPr>
          <w:p w14:paraId="77912EE4" w14:textId="7357A299" w:rsidR="00F33F17" w:rsidRDefault="007B6CFB" w:rsidP="00F33F17">
            <w:pPr>
              <w:spacing w:after="160" w:line="259" w:lineRule="auto"/>
            </w:pPr>
            <w:r>
              <w:t>PP 1,0 N</w:t>
            </w:r>
          </w:p>
        </w:tc>
        <w:tc>
          <w:tcPr>
            <w:tcW w:w="1294" w:type="dxa"/>
          </w:tcPr>
          <w:p w14:paraId="17C0D81E" w14:textId="2614221D" w:rsidR="00F33F17" w:rsidRDefault="007B6CFB" w:rsidP="00F33F17">
            <w:pPr>
              <w:spacing w:after="160" w:line="259" w:lineRule="auto"/>
            </w:pPr>
            <w:r>
              <w:t>--</w:t>
            </w:r>
          </w:p>
        </w:tc>
        <w:tc>
          <w:tcPr>
            <w:tcW w:w="1305" w:type="dxa"/>
          </w:tcPr>
          <w:p w14:paraId="5C2FB0F7" w14:textId="5CC59291" w:rsidR="00F33F17" w:rsidRDefault="00F33F17" w:rsidP="00F33F17">
            <w:pPr>
              <w:spacing w:after="160" w:line="259" w:lineRule="auto"/>
            </w:pPr>
            <w:r>
              <w:t>--</w:t>
            </w:r>
          </w:p>
        </w:tc>
        <w:tc>
          <w:tcPr>
            <w:tcW w:w="1294" w:type="dxa"/>
          </w:tcPr>
          <w:p w14:paraId="2CA4EB2B" w14:textId="1DCDDC80" w:rsidR="00F33F17" w:rsidRDefault="00F33F17" w:rsidP="00F33F17">
            <w:pPr>
              <w:spacing w:after="160" w:line="259" w:lineRule="auto"/>
            </w:pPr>
            <w:r w:rsidRPr="0065385D">
              <w:t>--</w:t>
            </w:r>
          </w:p>
        </w:tc>
      </w:tr>
      <w:tr w:rsidR="00F33F17" w14:paraId="74B77C39" w14:textId="77777777" w:rsidTr="00F33F17">
        <w:tc>
          <w:tcPr>
            <w:tcW w:w="1292" w:type="dxa"/>
          </w:tcPr>
          <w:p w14:paraId="2DD781C7" w14:textId="45514F43" w:rsidR="00F33F17" w:rsidRDefault="00F33F17" w:rsidP="00F33F17">
            <w:pPr>
              <w:spacing w:after="160" w:line="259" w:lineRule="auto"/>
            </w:pPr>
            <w:r>
              <w:t>Konečný</w:t>
            </w:r>
          </w:p>
        </w:tc>
        <w:tc>
          <w:tcPr>
            <w:tcW w:w="1293" w:type="dxa"/>
          </w:tcPr>
          <w:p w14:paraId="3F9A6CE2" w14:textId="09E81460" w:rsidR="00F33F17" w:rsidRDefault="00F33F17" w:rsidP="00F33F17">
            <w:pPr>
              <w:spacing w:after="160" w:line="259" w:lineRule="auto"/>
            </w:pPr>
            <w:r>
              <w:t>Jiří</w:t>
            </w:r>
          </w:p>
        </w:tc>
        <w:tc>
          <w:tcPr>
            <w:tcW w:w="1292" w:type="dxa"/>
          </w:tcPr>
          <w:p w14:paraId="224FFFC8" w14:textId="0D3FF603" w:rsidR="00F33F17" w:rsidRDefault="00F33F17" w:rsidP="00F33F17">
            <w:pPr>
              <w:spacing w:after="160" w:line="259" w:lineRule="auto"/>
            </w:pPr>
            <w:r>
              <w:t>Ing. et Ing., Ph.D.</w:t>
            </w:r>
          </w:p>
        </w:tc>
        <w:tc>
          <w:tcPr>
            <w:tcW w:w="1292" w:type="dxa"/>
          </w:tcPr>
          <w:p w14:paraId="721461C9" w14:textId="22383731" w:rsidR="00F33F17" w:rsidRDefault="00F33F17" w:rsidP="00F33F17">
            <w:pPr>
              <w:spacing w:after="160" w:line="259" w:lineRule="auto"/>
            </w:pPr>
            <w:r>
              <w:t>PP 1,0 N</w:t>
            </w:r>
          </w:p>
        </w:tc>
        <w:tc>
          <w:tcPr>
            <w:tcW w:w="1294" w:type="dxa"/>
          </w:tcPr>
          <w:p w14:paraId="12F85CD3" w14:textId="61AA04B4" w:rsidR="00F33F17" w:rsidRDefault="00F33F17" w:rsidP="00F33F17">
            <w:pPr>
              <w:spacing w:after="160" w:line="259" w:lineRule="auto"/>
            </w:pPr>
            <w:r>
              <w:t>PP 1,0 N</w:t>
            </w:r>
          </w:p>
        </w:tc>
        <w:tc>
          <w:tcPr>
            <w:tcW w:w="1305" w:type="dxa"/>
          </w:tcPr>
          <w:p w14:paraId="5D0DC76B" w14:textId="63A6835F" w:rsidR="00F33F17" w:rsidRDefault="00F33F17" w:rsidP="00F33F17">
            <w:pPr>
              <w:spacing w:after="160" w:line="259" w:lineRule="auto"/>
            </w:pPr>
            <w:r>
              <w:t>--</w:t>
            </w:r>
          </w:p>
        </w:tc>
        <w:tc>
          <w:tcPr>
            <w:tcW w:w="1294" w:type="dxa"/>
          </w:tcPr>
          <w:p w14:paraId="74A8399F" w14:textId="7D90D9BC" w:rsidR="00F33F17" w:rsidRDefault="00F33F17" w:rsidP="00F33F17">
            <w:pPr>
              <w:spacing w:after="160" w:line="259" w:lineRule="auto"/>
            </w:pPr>
            <w:r w:rsidRPr="0065385D">
              <w:t>--</w:t>
            </w:r>
          </w:p>
        </w:tc>
      </w:tr>
      <w:tr w:rsidR="00F33F17" w14:paraId="19763A67" w14:textId="77777777" w:rsidTr="00F33F17">
        <w:tc>
          <w:tcPr>
            <w:tcW w:w="1292" w:type="dxa"/>
          </w:tcPr>
          <w:p w14:paraId="4E713B1A" w14:textId="0BB2966D" w:rsidR="00F33F17" w:rsidRDefault="00F33F17" w:rsidP="00F33F17">
            <w:pPr>
              <w:spacing w:after="160" w:line="259" w:lineRule="auto"/>
            </w:pPr>
            <w:r>
              <w:t>Lehejček</w:t>
            </w:r>
          </w:p>
        </w:tc>
        <w:tc>
          <w:tcPr>
            <w:tcW w:w="1293" w:type="dxa"/>
          </w:tcPr>
          <w:p w14:paraId="68F53134" w14:textId="770F3456" w:rsidR="00F33F17" w:rsidRDefault="00F33F17" w:rsidP="00F33F17">
            <w:pPr>
              <w:spacing w:after="160" w:line="259" w:lineRule="auto"/>
            </w:pPr>
            <w:r>
              <w:t>Jiří</w:t>
            </w:r>
          </w:p>
        </w:tc>
        <w:tc>
          <w:tcPr>
            <w:tcW w:w="1292" w:type="dxa"/>
          </w:tcPr>
          <w:p w14:paraId="216D9326" w14:textId="319C0232" w:rsidR="00F33F17" w:rsidRDefault="00F33F17" w:rsidP="00F33F17">
            <w:pPr>
              <w:spacing w:after="160" w:line="259" w:lineRule="auto"/>
            </w:pPr>
            <w:r>
              <w:t>Mgr. Ing., Ph.D.</w:t>
            </w:r>
          </w:p>
        </w:tc>
        <w:tc>
          <w:tcPr>
            <w:tcW w:w="1292" w:type="dxa"/>
          </w:tcPr>
          <w:p w14:paraId="03B2EAEE" w14:textId="10573410" w:rsidR="00F33F17" w:rsidRDefault="002A42B4" w:rsidP="00F33F17">
            <w:pPr>
              <w:spacing w:after="160" w:line="259" w:lineRule="auto"/>
            </w:pPr>
            <w:r>
              <w:t>PP 1,0 do</w:t>
            </w:r>
            <w:r w:rsidR="006456BA">
              <w:t xml:space="preserve"> 08/24</w:t>
            </w:r>
          </w:p>
        </w:tc>
        <w:tc>
          <w:tcPr>
            <w:tcW w:w="1294" w:type="dxa"/>
          </w:tcPr>
          <w:p w14:paraId="01EB62F0" w14:textId="12F01BF3" w:rsidR="00F33F17" w:rsidRDefault="006456BA" w:rsidP="00F33F17">
            <w:pPr>
              <w:spacing w:after="160" w:line="259" w:lineRule="auto"/>
            </w:pPr>
            <w:r>
              <w:t>PP 1,0 do 08/24</w:t>
            </w:r>
          </w:p>
        </w:tc>
        <w:tc>
          <w:tcPr>
            <w:tcW w:w="1305" w:type="dxa"/>
          </w:tcPr>
          <w:p w14:paraId="3E3F46B0" w14:textId="19F6416B" w:rsidR="00F33F17" w:rsidRDefault="00F33F17" w:rsidP="00F33F17">
            <w:pPr>
              <w:spacing w:after="160" w:line="259" w:lineRule="auto"/>
            </w:pPr>
            <w:r>
              <w:t>--</w:t>
            </w:r>
          </w:p>
        </w:tc>
        <w:tc>
          <w:tcPr>
            <w:tcW w:w="1294" w:type="dxa"/>
          </w:tcPr>
          <w:p w14:paraId="1C879BF1" w14:textId="38FE0D30" w:rsidR="00F33F17" w:rsidRDefault="00F33F17" w:rsidP="00F33F17">
            <w:pPr>
              <w:spacing w:after="160" w:line="259" w:lineRule="auto"/>
            </w:pPr>
            <w:r w:rsidRPr="0065385D">
              <w:t>--</w:t>
            </w:r>
          </w:p>
        </w:tc>
      </w:tr>
      <w:tr w:rsidR="00F33F17" w14:paraId="53B3A536" w14:textId="77777777" w:rsidTr="00F33F17">
        <w:tc>
          <w:tcPr>
            <w:tcW w:w="1292" w:type="dxa"/>
          </w:tcPr>
          <w:p w14:paraId="10D995E4" w14:textId="032B09B1" w:rsidR="00F33F17" w:rsidRDefault="00F33F17" w:rsidP="00F33F17">
            <w:pPr>
              <w:spacing w:after="160" w:line="259" w:lineRule="auto"/>
            </w:pPr>
            <w:r>
              <w:t>Lošek</w:t>
            </w:r>
          </w:p>
        </w:tc>
        <w:tc>
          <w:tcPr>
            <w:tcW w:w="1293" w:type="dxa"/>
          </w:tcPr>
          <w:p w14:paraId="0657FE69" w14:textId="7387274C" w:rsidR="00F33F17" w:rsidRDefault="00F33F17" w:rsidP="00F33F17">
            <w:pPr>
              <w:spacing w:after="160" w:line="259" w:lineRule="auto"/>
            </w:pPr>
            <w:r>
              <w:t>Václav</w:t>
            </w:r>
          </w:p>
        </w:tc>
        <w:tc>
          <w:tcPr>
            <w:tcW w:w="1292" w:type="dxa"/>
          </w:tcPr>
          <w:p w14:paraId="78C7A68E" w14:textId="44B540EE" w:rsidR="00F33F17" w:rsidRDefault="00F33F17" w:rsidP="00F33F17">
            <w:pPr>
              <w:spacing w:after="160" w:line="259" w:lineRule="auto"/>
            </w:pPr>
            <w:r>
              <w:t>doc. RSDr, CSc.</w:t>
            </w:r>
          </w:p>
        </w:tc>
        <w:tc>
          <w:tcPr>
            <w:tcW w:w="1292" w:type="dxa"/>
          </w:tcPr>
          <w:p w14:paraId="1E4DA06E" w14:textId="51997365" w:rsidR="00F33F17" w:rsidRDefault="00F33F17" w:rsidP="00F33F17">
            <w:pPr>
              <w:spacing w:after="160" w:line="259" w:lineRule="auto"/>
            </w:pPr>
            <w:r>
              <w:t>PP 1,0 N</w:t>
            </w:r>
          </w:p>
        </w:tc>
        <w:tc>
          <w:tcPr>
            <w:tcW w:w="1294" w:type="dxa"/>
          </w:tcPr>
          <w:p w14:paraId="231065C4" w14:textId="06ECC39C" w:rsidR="00F33F17" w:rsidRDefault="00F33F17" w:rsidP="00F33F17">
            <w:pPr>
              <w:spacing w:after="160" w:line="259" w:lineRule="auto"/>
            </w:pPr>
            <w:r>
              <w:t>PP 1,0 N</w:t>
            </w:r>
          </w:p>
        </w:tc>
        <w:tc>
          <w:tcPr>
            <w:tcW w:w="1305" w:type="dxa"/>
          </w:tcPr>
          <w:p w14:paraId="471CE6D2" w14:textId="65C69DDF" w:rsidR="00F33F17" w:rsidRDefault="00F33F17" w:rsidP="00F33F17">
            <w:pPr>
              <w:spacing w:after="160" w:line="259" w:lineRule="auto"/>
            </w:pPr>
            <w:r>
              <w:t>--</w:t>
            </w:r>
          </w:p>
        </w:tc>
        <w:tc>
          <w:tcPr>
            <w:tcW w:w="1294" w:type="dxa"/>
          </w:tcPr>
          <w:p w14:paraId="3ACFDF3B" w14:textId="054CC913" w:rsidR="00F33F17" w:rsidRDefault="00F33F17" w:rsidP="00F33F17">
            <w:pPr>
              <w:spacing w:after="160" w:line="259" w:lineRule="auto"/>
            </w:pPr>
            <w:r w:rsidRPr="0065385D">
              <w:t>--</w:t>
            </w:r>
          </w:p>
        </w:tc>
      </w:tr>
      <w:tr w:rsidR="00F33F17" w14:paraId="37A32171" w14:textId="77777777" w:rsidTr="00F33F17">
        <w:tc>
          <w:tcPr>
            <w:tcW w:w="1292" w:type="dxa"/>
          </w:tcPr>
          <w:p w14:paraId="49B1FC79" w14:textId="7A288143" w:rsidR="00F33F17" w:rsidRDefault="00F33F17" w:rsidP="00F33F17">
            <w:pPr>
              <w:spacing w:after="160" w:line="259" w:lineRule="auto"/>
            </w:pPr>
            <w:r>
              <w:t>Lukášková</w:t>
            </w:r>
          </w:p>
        </w:tc>
        <w:tc>
          <w:tcPr>
            <w:tcW w:w="1293" w:type="dxa"/>
          </w:tcPr>
          <w:p w14:paraId="4C2F8DDD" w14:textId="355B03DF" w:rsidR="00F33F17" w:rsidRDefault="00F33F17" w:rsidP="00F33F17">
            <w:pPr>
              <w:spacing w:after="160" w:line="259" w:lineRule="auto"/>
            </w:pPr>
            <w:r>
              <w:t>Eva</w:t>
            </w:r>
          </w:p>
        </w:tc>
        <w:tc>
          <w:tcPr>
            <w:tcW w:w="1292" w:type="dxa"/>
          </w:tcPr>
          <w:p w14:paraId="5762444E" w14:textId="4C36EB36" w:rsidR="00F33F17" w:rsidRDefault="00F33F17" w:rsidP="00F33F17">
            <w:pPr>
              <w:spacing w:after="160" w:line="259" w:lineRule="auto"/>
            </w:pPr>
            <w:r>
              <w:t>Ing. Bc., Ph.D.</w:t>
            </w:r>
          </w:p>
        </w:tc>
        <w:tc>
          <w:tcPr>
            <w:tcW w:w="1292" w:type="dxa"/>
          </w:tcPr>
          <w:p w14:paraId="6FE34930" w14:textId="01794AB0" w:rsidR="00F33F17" w:rsidRDefault="007B6CFB" w:rsidP="00F33F17">
            <w:pPr>
              <w:spacing w:after="160" w:line="259" w:lineRule="auto"/>
            </w:pPr>
            <w:r>
              <w:t>PP 0,5 N</w:t>
            </w:r>
          </w:p>
        </w:tc>
        <w:tc>
          <w:tcPr>
            <w:tcW w:w="1294" w:type="dxa"/>
          </w:tcPr>
          <w:p w14:paraId="7D7BA301" w14:textId="7865391E" w:rsidR="00F33F17" w:rsidRDefault="002A42B4" w:rsidP="00F33F17">
            <w:pPr>
              <w:spacing w:after="160" w:line="259" w:lineRule="auto"/>
            </w:pPr>
            <w:r>
              <w:t>PP 0,5 N</w:t>
            </w:r>
          </w:p>
        </w:tc>
        <w:tc>
          <w:tcPr>
            <w:tcW w:w="1305" w:type="dxa"/>
          </w:tcPr>
          <w:p w14:paraId="0B296536" w14:textId="7C0A8C4D" w:rsidR="00F33F17" w:rsidRDefault="00F33F17" w:rsidP="00F33F17">
            <w:pPr>
              <w:spacing w:after="160" w:line="259" w:lineRule="auto"/>
            </w:pPr>
            <w:r>
              <w:t>--</w:t>
            </w:r>
          </w:p>
        </w:tc>
        <w:tc>
          <w:tcPr>
            <w:tcW w:w="1294" w:type="dxa"/>
          </w:tcPr>
          <w:p w14:paraId="4E1C883B" w14:textId="6DCAA12F" w:rsidR="00F33F17" w:rsidRDefault="00F33F17" w:rsidP="00F33F17">
            <w:pPr>
              <w:spacing w:after="160" w:line="259" w:lineRule="auto"/>
            </w:pPr>
            <w:r w:rsidRPr="0065385D">
              <w:t>--</w:t>
            </w:r>
          </w:p>
        </w:tc>
      </w:tr>
      <w:tr w:rsidR="00F33F17" w14:paraId="4067DBD2" w14:textId="77777777" w:rsidTr="00F33F17">
        <w:tc>
          <w:tcPr>
            <w:tcW w:w="1292" w:type="dxa"/>
          </w:tcPr>
          <w:p w14:paraId="44EECF5E" w14:textId="14D2BDC2" w:rsidR="00F33F17" w:rsidRDefault="00F33F17" w:rsidP="00F33F17">
            <w:pPr>
              <w:spacing w:after="160" w:line="259" w:lineRule="auto"/>
            </w:pPr>
            <w:r>
              <w:t>Molnár</w:t>
            </w:r>
          </w:p>
        </w:tc>
        <w:tc>
          <w:tcPr>
            <w:tcW w:w="1293" w:type="dxa"/>
          </w:tcPr>
          <w:p w14:paraId="18962F0E" w14:textId="458800FB" w:rsidR="00F33F17" w:rsidRDefault="00F33F17" w:rsidP="00F33F17">
            <w:pPr>
              <w:spacing w:after="160" w:line="259" w:lineRule="auto"/>
            </w:pPr>
            <w:r>
              <w:t>Vieroslav</w:t>
            </w:r>
          </w:p>
        </w:tc>
        <w:tc>
          <w:tcPr>
            <w:tcW w:w="1292" w:type="dxa"/>
          </w:tcPr>
          <w:p w14:paraId="5497E0C2" w14:textId="37AFD558" w:rsidR="00F33F17" w:rsidRDefault="00F33F17" w:rsidP="00F33F17">
            <w:pPr>
              <w:spacing w:after="160" w:line="259" w:lineRule="auto"/>
            </w:pPr>
            <w:r>
              <w:t>prof. Ing., PhD.</w:t>
            </w:r>
          </w:p>
        </w:tc>
        <w:tc>
          <w:tcPr>
            <w:tcW w:w="1292" w:type="dxa"/>
          </w:tcPr>
          <w:p w14:paraId="619666EA" w14:textId="7CEDF2F5" w:rsidR="00F33F17" w:rsidRDefault="006456BA" w:rsidP="002A41AA">
            <w:pPr>
              <w:spacing w:after="160" w:line="259" w:lineRule="auto"/>
            </w:pPr>
            <w:r>
              <w:t>PP 0,</w:t>
            </w:r>
            <w:r w:rsidR="002A41AA">
              <w:t>5</w:t>
            </w:r>
            <w:r>
              <w:t xml:space="preserve"> do 08/24</w:t>
            </w:r>
          </w:p>
        </w:tc>
        <w:tc>
          <w:tcPr>
            <w:tcW w:w="1294" w:type="dxa"/>
          </w:tcPr>
          <w:p w14:paraId="61F7032F" w14:textId="22F9E042" w:rsidR="00F33F17" w:rsidRDefault="006456BA" w:rsidP="002A41AA">
            <w:pPr>
              <w:spacing w:after="160" w:line="259" w:lineRule="auto"/>
            </w:pPr>
            <w:r>
              <w:t>PP 0,</w:t>
            </w:r>
            <w:r w:rsidR="002A41AA">
              <w:t>5</w:t>
            </w:r>
            <w:r>
              <w:t xml:space="preserve"> do 08/24</w:t>
            </w:r>
          </w:p>
        </w:tc>
        <w:tc>
          <w:tcPr>
            <w:tcW w:w="1305" w:type="dxa"/>
          </w:tcPr>
          <w:p w14:paraId="5C421CA8" w14:textId="73F487F5" w:rsidR="00F33F17" w:rsidRDefault="00F33F17" w:rsidP="00F33F17">
            <w:pPr>
              <w:spacing w:after="160" w:line="259" w:lineRule="auto"/>
            </w:pPr>
            <w:r>
              <w:t>PZ</w:t>
            </w:r>
          </w:p>
        </w:tc>
        <w:tc>
          <w:tcPr>
            <w:tcW w:w="1294" w:type="dxa"/>
          </w:tcPr>
          <w:p w14:paraId="6F523929" w14:textId="11968CA0" w:rsidR="00F33F17" w:rsidRDefault="00F33F17" w:rsidP="00F33F17">
            <w:pPr>
              <w:spacing w:after="160" w:line="259" w:lineRule="auto"/>
            </w:pPr>
            <w:r w:rsidRPr="0065385D">
              <w:t>--</w:t>
            </w:r>
          </w:p>
        </w:tc>
      </w:tr>
      <w:tr w:rsidR="00F33F17" w14:paraId="2D9741AD" w14:textId="77777777" w:rsidTr="00F33F17">
        <w:tc>
          <w:tcPr>
            <w:tcW w:w="1292" w:type="dxa"/>
          </w:tcPr>
          <w:p w14:paraId="4C90F590" w14:textId="36F6D133" w:rsidR="00F33F17" w:rsidRDefault="00F33F17" w:rsidP="00F33F17">
            <w:pPr>
              <w:spacing w:after="160" w:line="259" w:lineRule="auto"/>
            </w:pPr>
            <w:r>
              <w:t>Pavlík</w:t>
            </w:r>
          </w:p>
        </w:tc>
        <w:tc>
          <w:tcPr>
            <w:tcW w:w="1293" w:type="dxa"/>
          </w:tcPr>
          <w:p w14:paraId="7029675B" w14:textId="252399E2" w:rsidR="00F33F17" w:rsidRDefault="00F33F17" w:rsidP="00F33F17">
            <w:pPr>
              <w:spacing w:after="160" w:line="259" w:lineRule="auto"/>
            </w:pPr>
            <w:r>
              <w:t>Lukáš</w:t>
            </w:r>
          </w:p>
        </w:tc>
        <w:tc>
          <w:tcPr>
            <w:tcW w:w="1292" w:type="dxa"/>
          </w:tcPr>
          <w:p w14:paraId="7F6F0A49" w14:textId="563D0A64" w:rsidR="00F33F17" w:rsidRDefault="00F33F17" w:rsidP="00F33F17">
            <w:pPr>
              <w:spacing w:after="160" w:line="259" w:lineRule="auto"/>
            </w:pPr>
            <w:r>
              <w:t>Ing., Ph.D.</w:t>
            </w:r>
          </w:p>
        </w:tc>
        <w:tc>
          <w:tcPr>
            <w:tcW w:w="1292" w:type="dxa"/>
          </w:tcPr>
          <w:p w14:paraId="61EA9904" w14:textId="178E3444" w:rsidR="00F33F17" w:rsidRDefault="006456BA" w:rsidP="00F33F17">
            <w:pPr>
              <w:spacing w:after="160" w:line="259" w:lineRule="auto"/>
            </w:pPr>
            <w:r>
              <w:t>PP 1,0 do 02/26</w:t>
            </w:r>
          </w:p>
        </w:tc>
        <w:tc>
          <w:tcPr>
            <w:tcW w:w="1294" w:type="dxa"/>
          </w:tcPr>
          <w:p w14:paraId="7FFD0A16" w14:textId="60E81847" w:rsidR="00F33F17" w:rsidRDefault="006456BA" w:rsidP="00F33F17">
            <w:pPr>
              <w:spacing w:after="160" w:line="259" w:lineRule="auto"/>
            </w:pPr>
            <w:r>
              <w:t>PP 1,0 do 02/26</w:t>
            </w:r>
          </w:p>
        </w:tc>
        <w:tc>
          <w:tcPr>
            <w:tcW w:w="1305" w:type="dxa"/>
          </w:tcPr>
          <w:p w14:paraId="2978F3D1" w14:textId="7A3C60E5" w:rsidR="00F33F17" w:rsidRDefault="00F33F17" w:rsidP="00F33F17">
            <w:pPr>
              <w:spacing w:after="160" w:line="259" w:lineRule="auto"/>
            </w:pPr>
            <w:r>
              <w:t>--</w:t>
            </w:r>
          </w:p>
        </w:tc>
        <w:tc>
          <w:tcPr>
            <w:tcW w:w="1294" w:type="dxa"/>
          </w:tcPr>
          <w:p w14:paraId="202E5C4A" w14:textId="579D960A" w:rsidR="00F33F17" w:rsidRDefault="00F33F17" w:rsidP="00F33F17">
            <w:pPr>
              <w:spacing w:after="160" w:line="259" w:lineRule="auto"/>
            </w:pPr>
            <w:r w:rsidRPr="0065385D">
              <w:t>--</w:t>
            </w:r>
          </w:p>
        </w:tc>
      </w:tr>
      <w:tr w:rsidR="00F33F17" w14:paraId="66704456" w14:textId="77777777" w:rsidTr="00F33F17">
        <w:tc>
          <w:tcPr>
            <w:tcW w:w="1292" w:type="dxa"/>
          </w:tcPr>
          <w:p w14:paraId="1CCEB1C1" w14:textId="4239EBED" w:rsidR="00F33F17" w:rsidRDefault="00F33F17" w:rsidP="00F33F17">
            <w:pPr>
              <w:spacing w:after="160" w:line="259" w:lineRule="auto"/>
            </w:pPr>
            <w:r>
              <w:t>Peterek</w:t>
            </w:r>
          </w:p>
        </w:tc>
        <w:tc>
          <w:tcPr>
            <w:tcW w:w="1293" w:type="dxa"/>
          </w:tcPr>
          <w:p w14:paraId="4086047E" w14:textId="5ADBE9AD" w:rsidR="00F33F17" w:rsidRDefault="00F33F17" w:rsidP="00F33F17">
            <w:pPr>
              <w:spacing w:after="160" w:line="259" w:lineRule="auto"/>
            </w:pPr>
            <w:r>
              <w:t>Kamil</w:t>
            </w:r>
          </w:p>
        </w:tc>
        <w:tc>
          <w:tcPr>
            <w:tcW w:w="1292" w:type="dxa"/>
          </w:tcPr>
          <w:p w14:paraId="70672545" w14:textId="6A71C614" w:rsidR="00F33F17" w:rsidRDefault="00F33F17" w:rsidP="00F33F17">
            <w:pPr>
              <w:spacing w:after="160" w:line="259" w:lineRule="auto"/>
            </w:pPr>
            <w:r>
              <w:t>Mgr., Ph.D.</w:t>
            </w:r>
          </w:p>
        </w:tc>
        <w:tc>
          <w:tcPr>
            <w:tcW w:w="1292" w:type="dxa"/>
          </w:tcPr>
          <w:p w14:paraId="400DBD8E" w14:textId="0F316E0D" w:rsidR="00F33F17" w:rsidRDefault="006456BA" w:rsidP="00F33F17">
            <w:pPr>
              <w:spacing w:after="160" w:line="259" w:lineRule="auto"/>
            </w:pPr>
            <w:r>
              <w:t>PP 1,0 do 10/26</w:t>
            </w:r>
          </w:p>
        </w:tc>
        <w:tc>
          <w:tcPr>
            <w:tcW w:w="1294" w:type="dxa"/>
          </w:tcPr>
          <w:p w14:paraId="6A2DC33B" w14:textId="5C11977D" w:rsidR="00F33F17" w:rsidRDefault="006456BA" w:rsidP="00F33F17">
            <w:pPr>
              <w:spacing w:after="160" w:line="259" w:lineRule="auto"/>
            </w:pPr>
            <w:r>
              <w:t>PP 1,0 do 10/26</w:t>
            </w:r>
          </w:p>
        </w:tc>
        <w:tc>
          <w:tcPr>
            <w:tcW w:w="1305" w:type="dxa"/>
          </w:tcPr>
          <w:p w14:paraId="78A795AF" w14:textId="7464B3D5" w:rsidR="00F33F17" w:rsidRDefault="00F33F17" w:rsidP="00F33F17">
            <w:pPr>
              <w:spacing w:after="160" w:line="259" w:lineRule="auto"/>
            </w:pPr>
            <w:r>
              <w:t>PZ</w:t>
            </w:r>
          </w:p>
        </w:tc>
        <w:tc>
          <w:tcPr>
            <w:tcW w:w="1294" w:type="dxa"/>
          </w:tcPr>
          <w:p w14:paraId="50263FF4" w14:textId="5391D526" w:rsidR="00F33F17" w:rsidRDefault="00F33F17" w:rsidP="00F33F17">
            <w:pPr>
              <w:spacing w:after="160" w:line="259" w:lineRule="auto"/>
            </w:pPr>
            <w:r w:rsidRPr="0065385D">
              <w:t>--</w:t>
            </w:r>
          </w:p>
        </w:tc>
      </w:tr>
      <w:tr w:rsidR="00F33F17" w14:paraId="5D272F09" w14:textId="77777777" w:rsidTr="00F33F17">
        <w:tc>
          <w:tcPr>
            <w:tcW w:w="1292" w:type="dxa"/>
          </w:tcPr>
          <w:p w14:paraId="1912F53C" w14:textId="371614F1" w:rsidR="00F33F17" w:rsidRDefault="00F33F17" w:rsidP="00F33F17">
            <w:pPr>
              <w:spacing w:after="160" w:line="259" w:lineRule="auto"/>
            </w:pPr>
            <w:r>
              <w:t>Pitrová</w:t>
            </w:r>
          </w:p>
        </w:tc>
        <w:tc>
          <w:tcPr>
            <w:tcW w:w="1293" w:type="dxa"/>
          </w:tcPr>
          <w:p w14:paraId="0756B5A6" w14:textId="3E3F422A" w:rsidR="00F33F17" w:rsidRDefault="00F33F17" w:rsidP="00F33F17">
            <w:pPr>
              <w:spacing w:after="160" w:line="259" w:lineRule="auto"/>
            </w:pPr>
            <w:r>
              <w:t>Kateřina</w:t>
            </w:r>
          </w:p>
        </w:tc>
        <w:tc>
          <w:tcPr>
            <w:tcW w:w="1292" w:type="dxa"/>
          </w:tcPr>
          <w:p w14:paraId="24835349" w14:textId="01486E74" w:rsidR="00F33F17" w:rsidRDefault="00F33F17" w:rsidP="00F33F17">
            <w:pPr>
              <w:spacing w:after="160" w:line="259" w:lineRule="auto"/>
            </w:pPr>
            <w:r>
              <w:t>Mgr. et Mgr., BBA, Ph.D.</w:t>
            </w:r>
          </w:p>
        </w:tc>
        <w:tc>
          <w:tcPr>
            <w:tcW w:w="1292" w:type="dxa"/>
          </w:tcPr>
          <w:p w14:paraId="5D1ED0EA" w14:textId="023B3AF1" w:rsidR="00F33F17" w:rsidRDefault="00F33F17" w:rsidP="00F33F17">
            <w:pPr>
              <w:spacing w:after="160" w:line="259" w:lineRule="auto"/>
            </w:pPr>
            <w:r>
              <w:t>PP 1,0 N</w:t>
            </w:r>
          </w:p>
        </w:tc>
        <w:tc>
          <w:tcPr>
            <w:tcW w:w="1294" w:type="dxa"/>
          </w:tcPr>
          <w:p w14:paraId="02418019" w14:textId="3550DBFC" w:rsidR="00F33F17" w:rsidRDefault="00F33F17" w:rsidP="00F33F17">
            <w:pPr>
              <w:spacing w:after="160" w:line="259" w:lineRule="auto"/>
            </w:pPr>
            <w:r>
              <w:t>PP 1,0 N</w:t>
            </w:r>
          </w:p>
        </w:tc>
        <w:tc>
          <w:tcPr>
            <w:tcW w:w="1305" w:type="dxa"/>
          </w:tcPr>
          <w:p w14:paraId="25DBDF74" w14:textId="5A19B04A" w:rsidR="00F33F17" w:rsidRDefault="00F33F17" w:rsidP="00F33F17">
            <w:pPr>
              <w:spacing w:after="160" w:line="259" w:lineRule="auto"/>
            </w:pPr>
            <w:r>
              <w:t>--</w:t>
            </w:r>
          </w:p>
        </w:tc>
        <w:tc>
          <w:tcPr>
            <w:tcW w:w="1294" w:type="dxa"/>
          </w:tcPr>
          <w:p w14:paraId="7F182A99" w14:textId="1CAAF2A4" w:rsidR="00F33F17" w:rsidRDefault="00F33F17" w:rsidP="00F33F17">
            <w:pPr>
              <w:spacing w:after="160" w:line="259" w:lineRule="auto"/>
            </w:pPr>
            <w:r w:rsidRPr="0065385D">
              <w:t>--</w:t>
            </w:r>
          </w:p>
        </w:tc>
      </w:tr>
      <w:tr w:rsidR="002A42B4" w14:paraId="358CFF08" w14:textId="77777777" w:rsidTr="00F33F17">
        <w:tc>
          <w:tcPr>
            <w:tcW w:w="1292" w:type="dxa"/>
          </w:tcPr>
          <w:p w14:paraId="48A8B42B" w14:textId="62C80E06" w:rsidR="002A42B4" w:rsidRDefault="002A42B4" w:rsidP="002A42B4">
            <w:pPr>
              <w:spacing w:after="160" w:line="259" w:lineRule="auto"/>
            </w:pPr>
            <w:r>
              <w:t>Prokop</w:t>
            </w:r>
          </w:p>
        </w:tc>
        <w:tc>
          <w:tcPr>
            <w:tcW w:w="1293" w:type="dxa"/>
          </w:tcPr>
          <w:p w14:paraId="0B14A9C5" w14:textId="045CF097" w:rsidR="002A42B4" w:rsidRDefault="002A42B4" w:rsidP="002A42B4">
            <w:pPr>
              <w:spacing w:after="160" w:line="259" w:lineRule="auto"/>
            </w:pPr>
            <w:r>
              <w:t>Roman</w:t>
            </w:r>
          </w:p>
        </w:tc>
        <w:tc>
          <w:tcPr>
            <w:tcW w:w="1292" w:type="dxa"/>
          </w:tcPr>
          <w:p w14:paraId="32C19D5E" w14:textId="6C842233" w:rsidR="002A42B4" w:rsidRDefault="002A42B4" w:rsidP="002A42B4">
            <w:pPr>
              <w:spacing w:after="160" w:line="259" w:lineRule="auto"/>
            </w:pPr>
            <w:r>
              <w:t>prof. Ing., CSc.</w:t>
            </w:r>
          </w:p>
        </w:tc>
        <w:tc>
          <w:tcPr>
            <w:tcW w:w="1292" w:type="dxa"/>
          </w:tcPr>
          <w:p w14:paraId="48BEFED5" w14:textId="7524B62F" w:rsidR="002A42B4" w:rsidRDefault="002A42B4" w:rsidP="002A42B4">
            <w:pPr>
              <w:spacing w:after="160" w:line="259" w:lineRule="auto"/>
            </w:pPr>
            <w:r>
              <w:t>PP 1,0 N</w:t>
            </w:r>
          </w:p>
        </w:tc>
        <w:tc>
          <w:tcPr>
            <w:tcW w:w="1294" w:type="dxa"/>
          </w:tcPr>
          <w:p w14:paraId="6243097E" w14:textId="1C6E1725" w:rsidR="002A42B4" w:rsidRDefault="002A42B4" w:rsidP="002A42B4">
            <w:pPr>
              <w:spacing w:after="160" w:line="259" w:lineRule="auto"/>
            </w:pPr>
            <w:r>
              <w:t>--</w:t>
            </w:r>
          </w:p>
        </w:tc>
        <w:tc>
          <w:tcPr>
            <w:tcW w:w="1305" w:type="dxa"/>
          </w:tcPr>
          <w:p w14:paraId="40D017FE" w14:textId="38B38F0A" w:rsidR="002A42B4" w:rsidRDefault="002A42B4" w:rsidP="002A42B4">
            <w:pPr>
              <w:spacing w:after="160" w:line="259" w:lineRule="auto"/>
            </w:pPr>
            <w:r>
              <w:t>--</w:t>
            </w:r>
          </w:p>
        </w:tc>
        <w:tc>
          <w:tcPr>
            <w:tcW w:w="1294" w:type="dxa"/>
          </w:tcPr>
          <w:p w14:paraId="0A35305C" w14:textId="652B3D44" w:rsidR="002A42B4" w:rsidRDefault="002A42B4" w:rsidP="002A42B4">
            <w:pPr>
              <w:spacing w:after="160" w:line="259" w:lineRule="auto"/>
            </w:pPr>
            <w:r w:rsidRPr="0065385D">
              <w:t>--</w:t>
            </w:r>
          </w:p>
        </w:tc>
      </w:tr>
      <w:tr w:rsidR="002A42B4" w14:paraId="34B64360" w14:textId="77777777" w:rsidTr="00F33F17">
        <w:tc>
          <w:tcPr>
            <w:tcW w:w="1292" w:type="dxa"/>
          </w:tcPr>
          <w:p w14:paraId="6D04E68F" w14:textId="7E69C79C" w:rsidR="002A42B4" w:rsidRDefault="002A42B4" w:rsidP="002A42B4">
            <w:pPr>
              <w:spacing w:after="160" w:line="259" w:lineRule="auto"/>
            </w:pPr>
            <w:r>
              <w:t>Rak</w:t>
            </w:r>
          </w:p>
        </w:tc>
        <w:tc>
          <w:tcPr>
            <w:tcW w:w="1293" w:type="dxa"/>
          </w:tcPr>
          <w:p w14:paraId="700DE55F" w14:textId="4894518C" w:rsidR="002A42B4" w:rsidRDefault="002A42B4" w:rsidP="002A42B4">
            <w:pPr>
              <w:spacing w:after="160" w:line="259" w:lineRule="auto"/>
            </w:pPr>
            <w:r>
              <w:t>Jakub</w:t>
            </w:r>
          </w:p>
        </w:tc>
        <w:tc>
          <w:tcPr>
            <w:tcW w:w="1292" w:type="dxa"/>
          </w:tcPr>
          <w:p w14:paraId="60255D3A" w14:textId="1E9027C9" w:rsidR="002A42B4" w:rsidRDefault="002A42B4" w:rsidP="002A42B4">
            <w:pPr>
              <w:spacing w:after="160" w:line="259" w:lineRule="auto"/>
            </w:pPr>
            <w:r>
              <w:t>Ing., Ph.D.</w:t>
            </w:r>
          </w:p>
        </w:tc>
        <w:tc>
          <w:tcPr>
            <w:tcW w:w="1292" w:type="dxa"/>
          </w:tcPr>
          <w:p w14:paraId="147673AF" w14:textId="0AAE4621" w:rsidR="002A42B4" w:rsidRDefault="006456BA" w:rsidP="002A42B4">
            <w:pPr>
              <w:spacing w:after="160" w:line="259" w:lineRule="auto"/>
            </w:pPr>
            <w:r>
              <w:t>PP 1,0 N</w:t>
            </w:r>
          </w:p>
        </w:tc>
        <w:tc>
          <w:tcPr>
            <w:tcW w:w="1294" w:type="dxa"/>
          </w:tcPr>
          <w:p w14:paraId="1F40AC7C" w14:textId="32176125" w:rsidR="002A42B4" w:rsidRDefault="006456BA" w:rsidP="002A42B4">
            <w:pPr>
              <w:spacing w:after="160" w:line="259" w:lineRule="auto"/>
            </w:pPr>
            <w:r>
              <w:t>PP 1,0 N</w:t>
            </w:r>
          </w:p>
        </w:tc>
        <w:tc>
          <w:tcPr>
            <w:tcW w:w="1305" w:type="dxa"/>
          </w:tcPr>
          <w:p w14:paraId="0F25D576" w14:textId="3B7C0496" w:rsidR="002A42B4" w:rsidRDefault="002A42B4" w:rsidP="002A42B4">
            <w:pPr>
              <w:spacing w:after="160" w:line="259" w:lineRule="auto"/>
            </w:pPr>
            <w:r>
              <w:t>PZ</w:t>
            </w:r>
          </w:p>
        </w:tc>
        <w:tc>
          <w:tcPr>
            <w:tcW w:w="1294" w:type="dxa"/>
          </w:tcPr>
          <w:p w14:paraId="397ABD20" w14:textId="46DA42AD" w:rsidR="002A42B4" w:rsidRDefault="002A42B4" w:rsidP="002A42B4">
            <w:pPr>
              <w:spacing w:after="160" w:line="259" w:lineRule="auto"/>
            </w:pPr>
            <w:r w:rsidRPr="0065385D">
              <w:t>--</w:t>
            </w:r>
          </w:p>
        </w:tc>
      </w:tr>
      <w:tr w:rsidR="002A42B4" w14:paraId="01B0ADBE" w14:textId="77777777" w:rsidTr="00F33F17">
        <w:tc>
          <w:tcPr>
            <w:tcW w:w="1292" w:type="dxa"/>
          </w:tcPr>
          <w:p w14:paraId="69DF3FED" w14:textId="5E637C91" w:rsidR="002A42B4" w:rsidRDefault="002A42B4" w:rsidP="002A42B4">
            <w:pPr>
              <w:spacing w:after="160" w:line="259" w:lineRule="auto"/>
            </w:pPr>
            <w:r>
              <w:t>Sedlařík</w:t>
            </w:r>
          </w:p>
        </w:tc>
        <w:tc>
          <w:tcPr>
            <w:tcW w:w="1293" w:type="dxa"/>
          </w:tcPr>
          <w:p w14:paraId="34A447C2" w14:textId="5C655F37" w:rsidR="002A42B4" w:rsidRDefault="002A42B4" w:rsidP="002A42B4">
            <w:pPr>
              <w:spacing w:after="160" w:line="259" w:lineRule="auto"/>
            </w:pPr>
            <w:r>
              <w:t>Vladimír</w:t>
            </w:r>
          </w:p>
        </w:tc>
        <w:tc>
          <w:tcPr>
            <w:tcW w:w="1292" w:type="dxa"/>
          </w:tcPr>
          <w:p w14:paraId="1D619D18" w14:textId="12B79085" w:rsidR="002A42B4" w:rsidRDefault="002A42B4" w:rsidP="002A42B4">
            <w:pPr>
              <w:spacing w:after="160" w:line="259" w:lineRule="auto"/>
            </w:pPr>
            <w:r>
              <w:t>prof., Ing., Ph.D.</w:t>
            </w:r>
          </w:p>
        </w:tc>
        <w:tc>
          <w:tcPr>
            <w:tcW w:w="1292" w:type="dxa"/>
          </w:tcPr>
          <w:p w14:paraId="44D45D5D" w14:textId="7176D9D1" w:rsidR="002A42B4" w:rsidRDefault="002A42B4" w:rsidP="002A42B4">
            <w:pPr>
              <w:spacing w:after="160" w:line="259" w:lineRule="auto"/>
            </w:pPr>
            <w:r>
              <w:t>PP 1,0 N</w:t>
            </w:r>
          </w:p>
        </w:tc>
        <w:tc>
          <w:tcPr>
            <w:tcW w:w="1294" w:type="dxa"/>
          </w:tcPr>
          <w:p w14:paraId="220E82BE" w14:textId="778F184A" w:rsidR="002A42B4" w:rsidRDefault="002A42B4" w:rsidP="002A42B4">
            <w:pPr>
              <w:spacing w:after="160" w:line="259" w:lineRule="auto"/>
            </w:pPr>
            <w:r>
              <w:t>--</w:t>
            </w:r>
          </w:p>
        </w:tc>
        <w:tc>
          <w:tcPr>
            <w:tcW w:w="1305" w:type="dxa"/>
          </w:tcPr>
          <w:p w14:paraId="21BA7137" w14:textId="3DE327E1" w:rsidR="002A42B4" w:rsidRDefault="002A42B4" w:rsidP="002A42B4">
            <w:pPr>
              <w:spacing w:after="160" w:line="259" w:lineRule="auto"/>
            </w:pPr>
            <w:r>
              <w:t>PZ</w:t>
            </w:r>
          </w:p>
        </w:tc>
        <w:tc>
          <w:tcPr>
            <w:tcW w:w="1294" w:type="dxa"/>
          </w:tcPr>
          <w:p w14:paraId="08961BAF" w14:textId="3E3CD30B" w:rsidR="002A42B4" w:rsidRDefault="002A42B4" w:rsidP="002A42B4">
            <w:pPr>
              <w:spacing w:after="160" w:line="259" w:lineRule="auto"/>
            </w:pPr>
            <w:r w:rsidRPr="0065385D">
              <w:t>--</w:t>
            </w:r>
          </w:p>
        </w:tc>
      </w:tr>
      <w:tr w:rsidR="006456BA" w14:paraId="0E71198E" w14:textId="77777777" w:rsidTr="00F33F17">
        <w:tc>
          <w:tcPr>
            <w:tcW w:w="1292" w:type="dxa"/>
          </w:tcPr>
          <w:p w14:paraId="3306C7BF" w14:textId="1394DE6C" w:rsidR="006456BA" w:rsidRDefault="006456BA" w:rsidP="006456BA">
            <w:pPr>
              <w:spacing w:after="160" w:line="259" w:lineRule="auto"/>
            </w:pPr>
            <w:r>
              <w:t>Snopek</w:t>
            </w:r>
          </w:p>
        </w:tc>
        <w:tc>
          <w:tcPr>
            <w:tcW w:w="1293" w:type="dxa"/>
          </w:tcPr>
          <w:p w14:paraId="2629C7E6" w14:textId="0EB9B2E0" w:rsidR="006456BA" w:rsidRDefault="006456BA" w:rsidP="006456BA">
            <w:pPr>
              <w:spacing w:after="160" w:line="259" w:lineRule="auto"/>
            </w:pPr>
            <w:r>
              <w:t>Lukáš</w:t>
            </w:r>
          </w:p>
        </w:tc>
        <w:tc>
          <w:tcPr>
            <w:tcW w:w="1292" w:type="dxa"/>
          </w:tcPr>
          <w:p w14:paraId="2BE69068" w14:textId="1061239E" w:rsidR="006456BA" w:rsidRDefault="006456BA" w:rsidP="006456BA">
            <w:pPr>
              <w:spacing w:after="160" w:line="259" w:lineRule="auto"/>
            </w:pPr>
            <w:r>
              <w:t>Ing. Bc et Bc., Ph.D.</w:t>
            </w:r>
          </w:p>
        </w:tc>
        <w:tc>
          <w:tcPr>
            <w:tcW w:w="1292" w:type="dxa"/>
          </w:tcPr>
          <w:p w14:paraId="473EB50E" w14:textId="12E634F7" w:rsidR="006456BA" w:rsidRDefault="006456BA" w:rsidP="006456BA">
            <w:pPr>
              <w:spacing w:after="160" w:line="259" w:lineRule="auto"/>
            </w:pPr>
            <w:r>
              <w:t>PP 1,0 do 09/26</w:t>
            </w:r>
          </w:p>
        </w:tc>
        <w:tc>
          <w:tcPr>
            <w:tcW w:w="1294" w:type="dxa"/>
          </w:tcPr>
          <w:p w14:paraId="4BB4BAAB" w14:textId="2B4AA5C1" w:rsidR="006456BA" w:rsidRDefault="006456BA" w:rsidP="006456BA">
            <w:pPr>
              <w:spacing w:after="160" w:line="259" w:lineRule="auto"/>
            </w:pPr>
            <w:r>
              <w:t>PP 1,0 do 09/26</w:t>
            </w:r>
          </w:p>
        </w:tc>
        <w:tc>
          <w:tcPr>
            <w:tcW w:w="1305" w:type="dxa"/>
          </w:tcPr>
          <w:p w14:paraId="6F6A1121" w14:textId="7AA11FBC" w:rsidR="006456BA" w:rsidRDefault="006456BA" w:rsidP="006456BA">
            <w:pPr>
              <w:spacing w:after="160" w:line="259" w:lineRule="auto"/>
            </w:pPr>
            <w:r>
              <w:t>PZ</w:t>
            </w:r>
          </w:p>
        </w:tc>
        <w:tc>
          <w:tcPr>
            <w:tcW w:w="1294" w:type="dxa"/>
          </w:tcPr>
          <w:p w14:paraId="5320051D" w14:textId="3E7931ED" w:rsidR="006456BA" w:rsidRDefault="006456BA" w:rsidP="006456BA">
            <w:pPr>
              <w:spacing w:after="160" w:line="259" w:lineRule="auto"/>
            </w:pPr>
            <w:r w:rsidRPr="0065385D">
              <w:t>--</w:t>
            </w:r>
          </w:p>
        </w:tc>
      </w:tr>
      <w:tr w:rsidR="006456BA" w14:paraId="3B37A352" w14:textId="77777777" w:rsidTr="00F33F17">
        <w:tc>
          <w:tcPr>
            <w:tcW w:w="1292" w:type="dxa"/>
          </w:tcPr>
          <w:p w14:paraId="236C0ED2" w14:textId="16F562E6" w:rsidR="006456BA" w:rsidRDefault="006456BA" w:rsidP="006456BA">
            <w:pPr>
              <w:spacing w:after="160" w:line="259" w:lineRule="auto"/>
            </w:pPr>
            <w:r>
              <w:t>Strohmandl</w:t>
            </w:r>
          </w:p>
        </w:tc>
        <w:tc>
          <w:tcPr>
            <w:tcW w:w="1293" w:type="dxa"/>
          </w:tcPr>
          <w:p w14:paraId="03816343" w14:textId="201E3165" w:rsidR="006456BA" w:rsidRDefault="006456BA" w:rsidP="006456BA">
            <w:pPr>
              <w:spacing w:after="160" w:line="259" w:lineRule="auto"/>
            </w:pPr>
            <w:r>
              <w:t>Jan</w:t>
            </w:r>
          </w:p>
        </w:tc>
        <w:tc>
          <w:tcPr>
            <w:tcW w:w="1292" w:type="dxa"/>
          </w:tcPr>
          <w:p w14:paraId="15C9B412" w14:textId="60996142" w:rsidR="006456BA" w:rsidRDefault="006456BA" w:rsidP="006456BA">
            <w:pPr>
              <w:spacing w:after="160" w:line="259" w:lineRule="auto"/>
            </w:pPr>
            <w:r>
              <w:t>Ing., Ph.D.</w:t>
            </w:r>
          </w:p>
        </w:tc>
        <w:tc>
          <w:tcPr>
            <w:tcW w:w="1292" w:type="dxa"/>
          </w:tcPr>
          <w:p w14:paraId="760DC8E3" w14:textId="6800B70E" w:rsidR="006456BA" w:rsidRDefault="006456BA" w:rsidP="006456BA">
            <w:pPr>
              <w:spacing w:after="160" w:line="259" w:lineRule="auto"/>
            </w:pPr>
            <w:r>
              <w:t>PP 1,0 N</w:t>
            </w:r>
          </w:p>
        </w:tc>
        <w:tc>
          <w:tcPr>
            <w:tcW w:w="1294" w:type="dxa"/>
          </w:tcPr>
          <w:p w14:paraId="09E0AF12" w14:textId="7E7B8214" w:rsidR="006456BA" w:rsidRDefault="006456BA" w:rsidP="006456BA">
            <w:pPr>
              <w:spacing w:after="160" w:line="259" w:lineRule="auto"/>
            </w:pPr>
            <w:r>
              <w:t>PP 1,0 N</w:t>
            </w:r>
          </w:p>
        </w:tc>
        <w:tc>
          <w:tcPr>
            <w:tcW w:w="1305" w:type="dxa"/>
          </w:tcPr>
          <w:p w14:paraId="0BA8E9BC" w14:textId="08AC744F" w:rsidR="006456BA" w:rsidRDefault="006456BA" w:rsidP="006456BA">
            <w:pPr>
              <w:spacing w:after="160" w:line="259" w:lineRule="auto"/>
            </w:pPr>
            <w:r>
              <w:t>PZ</w:t>
            </w:r>
          </w:p>
        </w:tc>
        <w:tc>
          <w:tcPr>
            <w:tcW w:w="1294" w:type="dxa"/>
          </w:tcPr>
          <w:p w14:paraId="6A1B7A81" w14:textId="4A7D1E46" w:rsidR="006456BA" w:rsidRDefault="006456BA" w:rsidP="006456BA">
            <w:pPr>
              <w:spacing w:after="160" w:line="259" w:lineRule="auto"/>
            </w:pPr>
            <w:r w:rsidRPr="0065385D">
              <w:t>--</w:t>
            </w:r>
          </w:p>
        </w:tc>
      </w:tr>
      <w:tr w:rsidR="006456BA" w14:paraId="7F47F2D2" w14:textId="77777777" w:rsidTr="00F33F17">
        <w:tc>
          <w:tcPr>
            <w:tcW w:w="1292" w:type="dxa"/>
          </w:tcPr>
          <w:p w14:paraId="67DC1CAB" w14:textId="2FEA1EF0" w:rsidR="006456BA" w:rsidRDefault="006456BA" w:rsidP="006456BA">
            <w:pPr>
              <w:spacing w:after="160" w:line="259" w:lineRule="auto"/>
            </w:pPr>
            <w:r>
              <w:lastRenderedPageBreak/>
              <w:t>Svoboda</w:t>
            </w:r>
          </w:p>
        </w:tc>
        <w:tc>
          <w:tcPr>
            <w:tcW w:w="1293" w:type="dxa"/>
          </w:tcPr>
          <w:p w14:paraId="0244B8FF" w14:textId="78D37437" w:rsidR="006456BA" w:rsidRDefault="006456BA" w:rsidP="006456BA">
            <w:pPr>
              <w:spacing w:after="160" w:line="259" w:lineRule="auto"/>
            </w:pPr>
            <w:r>
              <w:t>Petr</w:t>
            </w:r>
          </w:p>
        </w:tc>
        <w:tc>
          <w:tcPr>
            <w:tcW w:w="1292" w:type="dxa"/>
          </w:tcPr>
          <w:p w14:paraId="2179BF31" w14:textId="4CC86F2A" w:rsidR="006456BA" w:rsidRDefault="006456BA" w:rsidP="006456BA">
            <w:pPr>
              <w:spacing w:after="160" w:line="259" w:lineRule="auto"/>
            </w:pPr>
            <w:r>
              <w:t>Ing., Ph.D.</w:t>
            </w:r>
          </w:p>
        </w:tc>
        <w:tc>
          <w:tcPr>
            <w:tcW w:w="1292" w:type="dxa"/>
          </w:tcPr>
          <w:p w14:paraId="56A88941" w14:textId="2C0F6E8E" w:rsidR="006456BA" w:rsidRDefault="006456BA" w:rsidP="002C7C9F">
            <w:pPr>
              <w:spacing w:after="160" w:line="259" w:lineRule="auto"/>
            </w:pPr>
            <w:r>
              <w:t>PP</w:t>
            </w:r>
            <w:r w:rsidR="002C7C9F">
              <w:t xml:space="preserve"> 1,0 do 08/24</w:t>
            </w:r>
          </w:p>
        </w:tc>
        <w:tc>
          <w:tcPr>
            <w:tcW w:w="1294" w:type="dxa"/>
          </w:tcPr>
          <w:p w14:paraId="1AA653EA" w14:textId="369AA609" w:rsidR="006456BA" w:rsidRDefault="002C7C9F" w:rsidP="006456BA">
            <w:pPr>
              <w:spacing w:after="160" w:line="259" w:lineRule="auto"/>
            </w:pPr>
            <w:r>
              <w:t>PP 1,0 do 08/24</w:t>
            </w:r>
          </w:p>
        </w:tc>
        <w:tc>
          <w:tcPr>
            <w:tcW w:w="1305" w:type="dxa"/>
          </w:tcPr>
          <w:p w14:paraId="79EDEE8D" w14:textId="0B7B964B" w:rsidR="006456BA" w:rsidRDefault="006456BA" w:rsidP="006456BA">
            <w:pPr>
              <w:spacing w:after="160" w:line="259" w:lineRule="auto"/>
            </w:pPr>
            <w:r>
              <w:t>--</w:t>
            </w:r>
          </w:p>
        </w:tc>
        <w:tc>
          <w:tcPr>
            <w:tcW w:w="1294" w:type="dxa"/>
          </w:tcPr>
          <w:p w14:paraId="37E5A06B" w14:textId="3CFF40B7" w:rsidR="006456BA" w:rsidRDefault="006456BA" w:rsidP="006456BA">
            <w:pPr>
              <w:spacing w:after="160" w:line="259" w:lineRule="auto"/>
            </w:pPr>
            <w:r w:rsidRPr="0065385D">
              <w:t>--</w:t>
            </w:r>
          </w:p>
        </w:tc>
      </w:tr>
      <w:tr w:rsidR="006456BA" w14:paraId="4BC79A63" w14:textId="77777777" w:rsidTr="00F33F17">
        <w:tc>
          <w:tcPr>
            <w:tcW w:w="1292" w:type="dxa"/>
          </w:tcPr>
          <w:p w14:paraId="48AC1E8E" w14:textId="05782218" w:rsidR="006456BA" w:rsidRDefault="006456BA" w:rsidP="006456BA">
            <w:pPr>
              <w:spacing w:after="160" w:line="259" w:lineRule="auto"/>
            </w:pPr>
            <w:r>
              <w:t>Taraba</w:t>
            </w:r>
          </w:p>
        </w:tc>
        <w:tc>
          <w:tcPr>
            <w:tcW w:w="1293" w:type="dxa"/>
          </w:tcPr>
          <w:p w14:paraId="0E1D0B8D" w14:textId="28A4A0A7" w:rsidR="006456BA" w:rsidRDefault="006456BA" w:rsidP="006456BA">
            <w:pPr>
              <w:spacing w:after="160" w:line="259" w:lineRule="auto"/>
            </w:pPr>
            <w:r>
              <w:t>Pavel</w:t>
            </w:r>
          </w:p>
        </w:tc>
        <w:tc>
          <w:tcPr>
            <w:tcW w:w="1292" w:type="dxa"/>
          </w:tcPr>
          <w:p w14:paraId="0B50CB29" w14:textId="6D5EBD28" w:rsidR="006456BA" w:rsidRDefault="006456BA" w:rsidP="006456BA">
            <w:pPr>
              <w:spacing w:after="160" w:line="259" w:lineRule="auto"/>
            </w:pPr>
            <w:r>
              <w:t>Ing., Ph.D.</w:t>
            </w:r>
          </w:p>
        </w:tc>
        <w:tc>
          <w:tcPr>
            <w:tcW w:w="1292" w:type="dxa"/>
          </w:tcPr>
          <w:p w14:paraId="358E9A71" w14:textId="17985AEE" w:rsidR="006456BA" w:rsidRDefault="002C7C9F" w:rsidP="006456BA">
            <w:pPr>
              <w:spacing w:after="160" w:line="259" w:lineRule="auto"/>
            </w:pPr>
            <w:r>
              <w:t>PP 1,0 N</w:t>
            </w:r>
          </w:p>
        </w:tc>
        <w:tc>
          <w:tcPr>
            <w:tcW w:w="1294" w:type="dxa"/>
          </w:tcPr>
          <w:p w14:paraId="3AC7C3E2" w14:textId="6E3A4DE5" w:rsidR="006456BA" w:rsidRDefault="002C7C9F" w:rsidP="006456BA">
            <w:pPr>
              <w:spacing w:after="160" w:line="259" w:lineRule="auto"/>
            </w:pPr>
            <w:r>
              <w:t>PP 1,0 N</w:t>
            </w:r>
          </w:p>
        </w:tc>
        <w:tc>
          <w:tcPr>
            <w:tcW w:w="1305" w:type="dxa"/>
          </w:tcPr>
          <w:p w14:paraId="1CB27EFC" w14:textId="7ED37305" w:rsidR="006456BA" w:rsidRDefault="006456BA" w:rsidP="006456BA">
            <w:pPr>
              <w:spacing w:after="160" w:line="259" w:lineRule="auto"/>
            </w:pPr>
            <w:r>
              <w:t>--</w:t>
            </w:r>
          </w:p>
        </w:tc>
        <w:tc>
          <w:tcPr>
            <w:tcW w:w="1294" w:type="dxa"/>
          </w:tcPr>
          <w:p w14:paraId="06BE40C6" w14:textId="27628BCB" w:rsidR="006456BA" w:rsidRDefault="006456BA" w:rsidP="006456BA">
            <w:pPr>
              <w:spacing w:after="160" w:line="259" w:lineRule="auto"/>
            </w:pPr>
            <w:r w:rsidRPr="0065385D">
              <w:t>--</w:t>
            </w:r>
          </w:p>
        </w:tc>
      </w:tr>
      <w:tr w:rsidR="006456BA" w14:paraId="3EBFC4D2" w14:textId="77777777" w:rsidTr="00F33F17">
        <w:tc>
          <w:tcPr>
            <w:tcW w:w="1292" w:type="dxa"/>
          </w:tcPr>
          <w:p w14:paraId="2D7912D6" w14:textId="153E7800" w:rsidR="006456BA" w:rsidRDefault="006456BA" w:rsidP="006456BA">
            <w:pPr>
              <w:spacing w:after="160" w:line="259" w:lineRule="auto"/>
            </w:pPr>
            <w:r>
              <w:t>Tomášek</w:t>
            </w:r>
          </w:p>
        </w:tc>
        <w:tc>
          <w:tcPr>
            <w:tcW w:w="1293" w:type="dxa"/>
          </w:tcPr>
          <w:p w14:paraId="18D464A6" w14:textId="6B5E2334" w:rsidR="006456BA" w:rsidRDefault="006456BA" w:rsidP="006456BA">
            <w:pPr>
              <w:spacing w:after="160" w:line="259" w:lineRule="auto"/>
            </w:pPr>
            <w:r>
              <w:t>Pavel</w:t>
            </w:r>
          </w:p>
        </w:tc>
        <w:tc>
          <w:tcPr>
            <w:tcW w:w="1292" w:type="dxa"/>
          </w:tcPr>
          <w:p w14:paraId="27260408" w14:textId="342B0742" w:rsidR="006456BA" w:rsidRDefault="006456BA" w:rsidP="006456BA">
            <w:pPr>
              <w:spacing w:after="160" w:line="259" w:lineRule="auto"/>
            </w:pPr>
            <w:r>
              <w:t>Ing., Ph.D.</w:t>
            </w:r>
          </w:p>
        </w:tc>
        <w:tc>
          <w:tcPr>
            <w:tcW w:w="1292" w:type="dxa"/>
          </w:tcPr>
          <w:p w14:paraId="78756492" w14:textId="502A74EA" w:rsidR="006456BA" w:rsidRDefault="002C7C9F" w:rsidP="006456BA">
            <w:pPr>
              <w:spacing w:after="160" w:line="259" w:lineRule="auto"/>
            </w:pPr>
            <w:r>
              <w:t>PP 1,0 do 09/25</w:t>
            </w:r>
          </w:p>
        </w:tc>
        <w:tc>
          <w:tcPr>
            <w:tcW w:w="1294" w:type="dxa"/>
          </w:tcPr>
          <w:p w14:paraId="4AA021AF" w14:textId="535530AB" w:rsidR="006456BA" w:rsidRDefault="002C7C9F" w:rsidP="006456BA">
            <w:pPr>
              <w:spacing w:after="160" w:line="259" w:lineRule="auto"/>
            </w:pPr>
            <w:r>
              <w:t>PP 1,0 do 09/25</w:t>
            </w:r>
          </w:p>
        </w:tc>
        <w:tc>
          <w:tcPr>
            <w:tcW w:w="1305" w:type="dxa"/>
          </w:tcPr>
          <w:p w14:paraId="7C391F19" w14:textId="13448DA6" w:rsidR="006456BA" w:rsidRDefault="006456BA" w:rsidP="006456BA">
            <w:pPr>
              <w:spacing w:after="160" w:line="259" w:lineRule="auto"/>
            </w:pPr>
            <w:r>
              <w:t>PZ</w:t>
            </w:r>
          </w:p>
        </w:tc>
        <w:tc>
          <w:tcPr>
            <w:tcW w:w="1294" w:type="dxa"/>
          </w:tcPr>
          <w:p w14:paraId="366AEAD5" w14:textId="0A99A006" w:rsidR="006456BA" w:rsidRDefault="006456BA" w:rsidP="006456BA">
            <w:pPr>
              <w:spacing w:after="160" w:line="259" w:lineRule="auto"/>
            </w:pPr>
            <w:r w:rsidRPr="0065385D">
              <w:t>--</w:t>
            </w:r>
          </w:p>
        </w:tc>
      </w:tr>
      <w:tr w:rsidR="006456BA" w14:paraId="08824280" w14:textId="77777777" w:rsidTr="00F33F17">
        <w:tc>
          <w:tcPr>
            <w:tcW w:w="1292" w:type="dxa"/>
          </w:tcPr>
          <w:p w14:paraId="06F70AEE" w14:textId="096773C6" w:rsidR="006456BA" w:rsidRDefault="006456BA" w:rsidP="006456BA">
            <w:pPr>
              <w:spacing w:after="160" w:line="259" w:lineRule="auto"/>
            </w:pPr>
            <w:r>
              <w:t>Tomaštík</w:t>
            </w:r>
          </w:p>
        </w:tc>
        <w:tc>
          <w:tcPr>
            <w:tcW w:w="1293" w:type="dxa"/>
          </w:tcPr>
          <w:p w14:paraId="4E6AF60C" w14:textId="0871C8D6" w:rsidR="006456BA" w:rsidRDefault="006456BA" w:rsidP="006456BA">
            <w:pPr>
              <w:spacing w:after="160" w:line="259" w:lineRule="auto"/>
            </w:pPr>
            <w:r>
              <w:t>Marek</w:t>
            </w:r>
          </w:p>
        </w:tc>
        <w:tc>
          <w:tcPr>
            <w:tcW w:w="1292" w:type="dxa"/>
          </w:tcPr>
          <w:p w14:paraId="786DFCED" w14:textId="4F5848CB" w:rsidR="006456BA" w:rsidRDefault="006456BA" w:rsidP="006456BA">
            <w:pPr>
              <w:spacing w:after="160" w:line="259" w:lineRule="auto"/>
            </w:pPr>
            <w:r>
              <w:t>Mgr., Ph.D.</w:t>
            </w:r>
          </w:p>
        </w:tc>
        <w:tc>
          <w:tcPr>
            <w:tcW w:w="1292" w:type="dxa"/>
          </w:tcPr>
          <w:p w14:paraId="2E8D16BF" w14:textId="118E7E40" w:rsidR="006456BA" w:rsidRDefault="006456BA" w:rsidP="006456BA">
            <w:pPr>
              <w:spacing w:after="160" w:line="259" w:lineRule="auto"/>
            </w:pPr>
            <w:r>
              <w:t>PP 1,0 N</w:t>
            </w:r>
          </w:p>
        </w:tc>
        <w:tc>
          <w:tcPr>
            <w:tcW w:w="1294" w:type="dxa"/>
          </w:tcPr>
          <w:p w14:paraId="75AE6098" w14:textId="228E1227" w:rsidR="006456BA" w:rsidRDefault="006456BA" w:rsidP="006456BA">
            <w:pPr>
              <w:spacing w:after="160" w:line="259" w:lineRule="auto"/>
            </w:pPr>
            <w:r>
              <w:t>PP 1,0 N</w:t>
            </w:r>
          </w:p>
        </w:tc>
        <w:tc>
          <w:tcPr>
            <w:tcW w:w="1305" w:type="dxa"/>
          </w:tcPr>
          <w:p w14:paraId="3DBCA4CD" w14:textId="2C1A7C90" w:rsidR="006456BA" w:rsidRDefault="006456BA" w:rsidP="006456BA">
            <w:pPr>
              <w:spacing w:after="160" w:line="259" w:lineRule="auto"/>
            </w:pPr>
            <w:r>
              <w:t>--</w:t>
            </w:r>
          </w:p>
        </w:tc>
        <w:tc>
          <w:tcPr>
            <w:tcW w:w="1294" w:type="dxa"/>
          </w:tcPr>
          <w:p w14:paraId="090B1070" w14:textId="429CBF46" w:rsidR="006456BA" w:rsidRDefault="006456BA" w:rsidP="006456BA">
            <w:pPr>
              <w:spacing w:after="160" w:line="259" w:lineRule="auto"/>
            </w:pPr>
            <w:r w:rsidRPr="0065385D">
              <w:t>--</w:t>
            </w:r>
          </w:p>
        </w:tc>
      </w:tr>
      <w:tr w:rsidR="006456BA" w14:paraId="4F20C0D9" w14:textId="77777777" w:rsidTr="00F33F17">
        <w:tc>
          <w:tcPr>
            <w:tcW w:w="1292" w:type="dxa"/>
          </w:tcPr>
          <w:p w14:paraId="4FDD49C9" w14:textId="61068B5F" w:rsidR="006456BA" w:rsidRDefault="006456BA" w:rsidP="006456BA">
            <w:pPr>
              <w:spacing w:after="160" w:line="259" w:lineRule="auto"/>
            </w:pPr>
            <w:r>
              <w:t>Tomek</w:t>
            </w:r>
          </w:p>
        </w:tc>
        <w:tc>
          <w:tcPr>
            <w:tcW w:w="1293" w:type="dxa"/>
          </w:tcPr>
          <w:p w14:paraId="77647D8E" w14:textId="3CE9E3EB" w:rsidR="006456BA" w:rsidRDefault="006456BA" w:rsidP="006456BA">
            <w:pPr>
              <w:spacing w:after="160" w:line="259" w:lineRule="auto"/>
            </w:pPr>
            <w:r>
              <w:t>Miroslav</w:t>
            </w:r>
          </w:p>
        </w:tc>
        <w:tc>
          <w:tcPr>
            <w:tcW w:w="1292" w:type="dxa"/>
          </w:tcPr>
          <w:p w14:paraId="6531B31C" w14:textId="02CA7BCF" w:rsidR="006456BA" w:rsidRDefault="006456BA" w:rsidP="006456BA">
            <w:pPr>
              <w:spacing w:after="160" w:line="259" w:lineRule="auto"/>
            </w:pPr>
            <w:r>
              <w:t>doc. Ing., PhD.</w:t>
            </w:r>
          </w:p>
        </w:tc>
        <w:tc>
          <w:tcPr>
            <w:tcW w:w="1292" w:type="dxa"/>
          </w:tcPr>
          <w:p w14:paraId="3EB12332" w14:textId="6F1D2434" w:rsidR="006456BA" w:rsidRDefault="006456BA" w:rsidP="006456BA">
            <w:pPr>
              <w:spacing w:after="160" w:line="259" w:lineRule="auto"/>
            </w:pPr>
            <w:r>
              <w:t>PP 1,0 N</w:t>
            </w:r>
          </w:p>
        </w:tc>
        <w:tc>
          <w:tcPr>
            <w:tcW w:w="1294" w:type="dxa"/>
          </w:tcPr>
          <w:p w14:paraId="2CA00FD4" w14:textId="4C02E430" w:rsidR="006456BA" w:rsidRDefault="006456BA" w:rsidP="006456BA">
            <w:pPr>
              <w:spacing w:after="160" w:line="259" w:lineRule="auto"/>
            </w:pPr>
            <w:r>
              <w:t>PP 1,0 N</w:t>
            </w:r>
          </w:p>
        </w:tc>
        <w:tc>
          <w:tcPr>
            <w:tcW w:w="1305" w:type="dxa"/>
          </w:tcPr>
          <w:p w14:paraId="138C099E" w14:textId="30C86507" w:rsidR="006456BA" w:rsidRDefault="006456BA" w:rsidP="006456BA">
            <w:pPr>
              <w:spacing w:after="160" w:line="259" w:lineRule="auto"/>
            </w:pPr>
            <w:r>
              <w:t>PZ</w:t>
            </w:r>
          </w:p>
        </w:tc>
        <w:tc>
          <w:tcPr>
            <w:tcW w:w="1294" w:type="dxa"/>
          </w:tcPr>
          <w:p w14:paraId="7E599E74" w14:textId="1262CA02" w:rsidR="006456BA" w:rsidRDefault="006456BA" w:rsidP="006456BA">
            <w:pPr>
              <w:spacing w:after="160" w:line="259" w:lineRule="auto"/>
            </w:pPr>
            <w:r w:rsidRPr="0065385D">
              <w:t>--</w:t>
            </w:r>
          </w:p>
        </w:tc>
      </w:tr>
      <w:tr w:rsidR="006456BA" w14:paraId="16197913" w14:textId="77777777" w:rsidTr="00F33F17">
        <w:tc>
          <w:tcPr>
            <w:tcW w:w="1292" w:type="dxa"/>
          </w:tcPr>
          <w:p w14:paraId="0EA2BB68" w14:textId="75C44041" w:rsidR="006456BA" w:rsidRDefault="006456BA" w:rsidP="006456BA">
            <w:pPr>
              <w:spacing w:after="160" w:line="259" w:lineRule="auto"/>
            </w:pPr>
            <w:r>
              <w:t>Trojan</w:t>
            </w:r>
          </w:p>
        </w:tc>
        <w:tc>
          <w:tcPr>
            <w:tcW w:w="1293" w:type="dxa"/>
          </w:tcPr>
          <w:p w14:paraId="13FC412D" w14:textId="0D0856A1" w:rsidR="006456BA" w:rsidRDefault="006456BA" w:rsidP="006456BA">
            <w:pPr>
              <w:spacing w:after="160" w:line="259" w:lineRule="auto"/>
            </w:pPr>
            <w:r>
              <w:t>Jakub</w:t>
            </w:r>
          </w:p>
        </w:tc>
        <w:tc>
          <w:tcPr>
            <w:tcW w:w="1292" w:type="dxa"/>
          </w:tcPr>
          <w:p w14:paraId="4F5D1E42" w14:textId="29F0AE4A" w:rsidR="006456BA" w:rsidRDefault="006456BA" w:rsidP="006456BA">
            <w:pPr>
              <w:spacing w:after="160" w:line="259" w:lineRule="auto"/>
            </w:pPr>
            <w:r>
              <w:t>RNDr., Ph.D., MSc</w:t>
            </w:r>
          </w:p>
        </w:tc>
        <w:tc>
          <w:tcPr>
            <w:tcW w:w="1292" w:type="dxa"/>
          </w:tcPr>
          <w:p w14:paraId="425EABAF" w14:textId="675EDA3F" w:rsidR="006456BA" w:rsidRDefault="006456BA" w:rsidP="006456BA">
            <w:pPr>
              <w:spacing w:after="160" w:line="259" w:lineRule="auto"/>
            </w:pPr>
            <w:r>
              <w:t>PP 1,0 N</w:t>
            </w:r>
          </w:p>
        </w:tc>
        <w:tc>
          <w:tcPr>
            <w:tcW w:w="1294" w:type="dxa"/>
          </w:tcPr>
          <w:p w14:paraId="44ED2D05" w14:textId="3CE79D52" w:rsidR="006456BA" w:rsidRDefault="006456BA" w:rsidP="006456BA">
            <w:pPr>
              <w:spacing w:after="160" w:line="259" w:lineRule="auto"/>
            </w:pPr>
            <w:r>
              <w:t>PP 1,0 N</w:t>
            </w:r>
          </w:p>
        </w:tc>
        <w:tc>
          <w:tcPr>
            <w:tcW w:w="1305" w:type="dxa"/>
          </w:tcPr>
          <w:p w14:paraId="59E4E77D" w14:textId="572B58E9" w:rsidR="006456BA" w:rsidRDefault="006456BA" w:rsidP="006456BA">
            <w:pPr>
              <w:spacing w:after="160" w:line="259" w:lineRule="auto"/>
            </w:pPr>
            <w:r>
              <w:t>PZ</w:t>
            </w:r>
          </w:p>
        </w:tc>
        <w:tc>
          <w:tcPr>
            <w:tcW w:w="1294" w:type="dxa"/>
          </w:tcPr>
          <w:p w14:paraId="3D919BF9" w14:textId="72EC5F94" w:rsidR="006456BA" w:rsidRDefault="006456BA" w:rsidP="006456BA">
            <w:pPr>
              <w:spacing w:after="160" w:line="259" w:lineRule="auto"/>
            </w:pPr>
            <w:r w:rsidRPr="0065385D">
              <w:t>--</w:t>
            </w:r>
          </w:p>
        </w:tc>
      </w:tr>
      <w:tr w:rsidR="006456BA" w14:paraId="64B99ED6" w14:textId="77777777" w:rsidTr="00F33F17">
        <w:tc>
          <w:tcPr>
            <w:tcW w:w="1292" w:type="dxa"/>
          </w:tcPr>
          <w:p w14:paraId="090929BB" w14:textId="059457FB" w:rsidR="006456BA" w:rsidRDefault="006456BA" w:rsidP="006456BA">
            <w:pPr>
              <w:spacing w:after="160" w:line="259" w:lineRule="auto"/>
            </w:pPr>
            <w:r>
              <w:t>Tuček</w:t>
            </w:r>
          </w:p>
        </w:tc>
        <w:tc>
          <w:tcPr>
            <w:tcW w:w="1293" w:type="dxa"/>
          </w:tcPr>
          <w:p w14:paraId="3F92B005" w14:textId="05D55A2B" w:rsidR="006456BA" w:rsidRDefault="006456BA" w:rsidP="006456BA">
            <w:pPr>
              <w:spacing w:after="160" w:line="259" w:lineRule="auto"/>
            </w:pPr>
            <w:r>
              <w:t>David</w:t>
            </w:r>
          </w:p>
        </w:tc>
        <w:tc>
          <w:tcPr>
            <w:tcW w:w="1292" w:type="dxa"/>
          </w:tcPr>
          <w:p w14:paraId="7977756C" w14:textId="4B8524A8" w:rsidR="006456BA" w:rsidRDefault="006456BA" w:rsidP="006456BA">
            <w:pPr>
              <w:spacing w:after="160" w:line="259" w:lineRule="auto"/>
            </w:pPr>
            <w:r>
              <w:t>prof. Ing., Ph.D.</w:t>
            </w:r>
          </w:p>
        </w:tc>
        <w:tc>
          <w:tcPr>
            <w:tcW w:w="1292" w:type="dxa"/>
          </w:tcPr>
          <w:p w14:paraId="76E0A69E" w14:textId="7942946F" w:rsidR="006456BA" w:rsidRDefault="006456BA" w:rsidP="006456BA">
            <w:pPr>
              <w:spacing w:after="160" w:line="259" w:lineRule="auto"/>
            </w:pPr>
            <w:r>
              <w:t>PP 1,0 N</w:t>
            </w:r>
          </w:p>
        </w:tc>
        <w:tc>
          <w:tcPr>
            <w:tcW w:w="1294" w:type="dxa"/>
          </w:tcPr>
          <w:p w14:paraId="2364FB4E" w14:textId="0A454D48" w:rsidR="006456BA" w:rsidRDefault="006456BA" w:rsidP="006456BA">
            <w:pPr>
              <w:spacing w:after="160" w:line="259" w:lineRule="auto"/>
            </w:pPr>
            <w:r>
              <w:t>--</w:t>
            </w:r>
          </w:p>
        </w:tc>
        <w:tc>
          <w:tcPr>
            <w:tcW w:w="1305" w:type="dxa"/>
          </w:tcPr>
          <w:p w14:paraId="74099535" w14:textId="7CE9CF14" w:rsidR="006456BA" w:rsidRDefault="006456BA" w:rsidP="006456BA">
            <w:pPr>
              <w:spacing w:after="160" w:line="259" w:lineRule="auto"/>
            </w:pPr>
            <w:r>
              <w:t>PZ</w:t>
            </w:r>
          </w:p>
        </w:tc>
        <w:tc>
          <w:tcPr>
            <w:tcW w:w="1294" w:type="dxa"/>
          </w:tcPr>
          <w:p w14:paraId="2EAE0319" w14:textId="711B9B16" w:rsidR="006456BA" w:rsidRDefault="006456BA" w:rsidP="006456BA">
            <w:pPr>
              <w:spacing w:after="160" w:line="259" w:lineRule="auto"/>
            </w:pPr>
            <w:r w:rsidRPr="0065385D">
              <w:t>--</w:t>
            </w:r>
          </w:p>
        </w:tc>
      </w:tr>
      <w:tr w:rsidR="006456BA" w14:paraId="515A8F31" w14:textId="77777777" w:rsidTr="00F33F17">
        <w:tc>
          <w:tcPr>
            <w:tcW w:w="1292" w:type="dxa"/>
          </w:tcPr>
          <w:p w14:paraId="38AE7BC5" w14:textId="001160B9" w:rsidR="006456BA" w:rsidRDefault="006456BA" w:rsidP="006456BA">
            <w:pPr>
              <w:spacing w:after="160" w:line="259" w:lineRule="auto"/>
            </w:pPr>
            <w:r>
              <w:t>Tučková</w:t>
            </w:r>
          </w:p>
        </w:tc>
        <w:tc>
          <w:tcPr>
            <w:tcW w:w="1293" w:type="dxa"/>
          </w:tcPr>
          <w:p w14:paraId="18CEFE4C" w14:textId="60AB1C19" w:rsidR="006456BA" w:rsidRDefault="006456BA" w:rsidP="006456BA">
            <w:pPr>
              <w:spacing w:after="160" w:line="259" w:lineRule="auto"/>
            </w:pPr>
            <w:r>
              <w:t>Zuzana</w:t>
            </w:r>
          </w:p>
        </w:tc>
        <w:tc>
          <w:tcPr>
            <w:tcW w:w="1292" w:type="dxa"/>
          </w:tcPr>
          <w:p w14:paraId="57FE7942" w14:textId="7AC32483" w:rsidR="006456BA" w:rsidRDefault="006456BA" w:rsidP="006456BA">
            <w:pPr>
              <w:spacing w:after="160" w:line="259" w:lineRule="auto"/>
            </w:pPr>
            <w:r>
              <w:t>doc. Ing., Ph.D.</w:t>
            </w:r>
          </w:p>
        </w:tc>
        <w:tc>
          <w:tcPr>
            <w:tcW w:w="1292" w:type="dxa"/>
          </w:tcPr>
          <w:p w14:paraId="587EB609" w14:textId="465CA9A6" w:rsidR="006456BA" w:rsidRDefault="006456BA" w:rsidP="006456BA">
            <w:pPr>
              <w:spacing w:after="160" w:line="259" w:lineRule="auto"/>
            </w:pPr>
            <w:r>
              <w:t>PP 1,0 N</w:t>
            </w:r>
          </w:p>
        </w:tc>
        <w:tc>
          <w:tcPr>
            <w:tcW w:w="1294" w:type="dxa"/>
          </w:tcPr>
          <w:p w14:paraId="101A680A" w14:textId="0A5DDE06" w:rsidR="006456BA" w:rsidRDefault="006456BA" w:rsidP="006456BA">
            <w:pPr>
              <w:spacing w:after="160" w:line="259" w:lineRule="auto"/>
            </w:pPr>
            <w:r>
              <w:t>PP 0,5 N</w:t>
            </w:r>
          </w:p>
        </w:tc>
        <w:tc>
          <w:tcPr>
            <w:tcW w:w="1305" w:type="dxa"/>
          </w:tcPr>
          <w:p w14:paraId="60160945" w14:textId="718EFD64" w:rsidR="006456BA" w:rsidRDefault="006456BA" w:rsidP="006456BA">
            <w:pPr>
              <w:spacing w:after="160" w:line="259" w:lineRule="auto"/>
            </w:pPr>
            <w:r>
              <w:t>PZ</w:t>
            </w:r>
          </w:p>
        </w:tc>
        <w:tc>
          <w:tcPr>
            <w:tcW w:w="1294" w:type="dxa"/>
          </w:tcPr>
          <w:p w14:paraId="486E7A67" w14:textId="4B19919A" w:rsidR="006456BA" w:rsidRDefault="006456BA" w:rsidP="006456BA">
            <w:pPr>
              <w:spacing w:after="160" w:line="259" w:lineRule="auto"/>
            </w:pPr>
            <w:r w:rsidRPr="0065385D">
              <w:t>--</w:t>
            </w:r>
          </w:p>
        </w:tc>
      </w:tr>
      <w:tr w:rsidR="006456BA" w14:paraId="45AE9E6C" w14:textId="77777777" w:rsidTr="00F33F17">
        <w:tc>
          <w:tcPr>
            <w:tcW w:w="1292" w:type="dxa"/>
          </w:tcPr>
          <w:p w14:paraId="7C86507B" w14:textId="554AB757" w:rsidR="006456BA" w:rsidRDefault="006456BA" w:rsidP="006456BA">
            <w:pPr>
              <w:spacing w:after="160" w:line="259" w:lineRule="auto"/>
            </w:pPr>
            <w:r>
              <w:t>Valášek</w:t>
            </w:r>
          </w:p>
        </w:tc>
        <w:tc>
          <w:tcPr>
            <w:tcW w:w="1293" w:type="dxa"/>
          </w:tcPr>
          <w:p w14:paraId="47CA7FDC" w14:textId="26DD8D31" w:rsidR="006456BA" w:rsidRDefault="006456BA" w:rsidP="006456BA">
            <w:pPr>
              <w:spacing w:after="160" w:line="259" w:lineRule="auto"/>
            </w:pPr>
            <w:r>
              <w:t>Pavel</w:t>
            </w:r>
          </w:p>
        </w:tc>
        <w:tc>
          <w:tcPr>
            <w:tcW w:w="1292" w:type="dxa"/>
          </w:tcPr>
          <w:p w14:paraId="3E97FA75" w14:textId="4438E996" w:rsidR="006456BA" w:rsidRDefault="006456BA" w:rsidP="006456BA">
            <w:pPr>
              <w:spacing w:after="160" w:line="259" w:lineRule="auto"/>
            </w:pPr>
            <w:r>
              <w:t>doc. Ing., CSc., LLM</w:t>
            </w:r>
          </w:p>
        </w:tc>
        <w:tc>
          <w:tcPr>
            <w:tcW w:w="1292" w:type="dxa"/>
          </w:tcPr>
          <w:p w14:paraId="677024AE" w14:textId="76AED708" w:rsidR="006456BA" w:rsidRDefault="006456BA" w:rsidP="006456BA">
            <w:pPr>
              <w:spacing w:after="160" w:line="259" w:lineRule="auto"/>
            </w:pPr>
            <w:r>
              <w:t>PP 1,0 N</w:t>
            </w:r>
          </w:p>
        </w:tc>
        <w:tc>
          <w:tcPr>
            <w:tcW w:w="1294" w:type="dxa"/>
          </w:tcPr>
          <w:p w14:paraId="543C20AB" w14:textId="2C7C4E69" w:rsidR="006456BA" w:rsidRDefault="006456BA" w:rsidP="006456BA">
            <w:pPr>
              <w:spacing w:after="160" w:line="259" w:lineRule="auto"/>
            </w:pPr>
            <w:r>
              <w:t>PP 1,0 N</w:t>
            </w:r>
          </w:p>
        </w:tc>
        <w:tc>
          <w:tcPr>
            <w:tcW w:w="1305" w:type="dxa"/>
          </w:tcPr>
          <w:p w14:paraId="21BE2AD2" w14:textId="149DBA82" w:rsidR="006456BA" w:rsidRDefault="006456BA" w:rsidP="006456BA">
            <w:pPr>
              <w:spacing w:after="160" w:line="259" w:lineRule="auto"/>
            </w:pPr>
            <w:r>
              <w:t>PZ</w:t>
            </w:r>
          </w:p>
        </w:tc>
        <w:tc>
          <w:tcPr>
            <w:tcW w:w="1294" w:type="dxa"/>
          </w:tcPr>
          <w:p w14:paraId="177D86F2" w14:textId="2EF3AF77" w:rsidR="006456BA" w:rsidRDefault="006456BA" w:rsidP="006456BA">
            <w:pPr>
              <w:spacing w:after="160" w:line="259" w:lineRule="auto"/>
            </w:pPr>
            <w:r w:rsidRPr="0065385D">
              <w:t>--</w:t>
            </w:r>
          </w:p>
        </w:tc>
      </w:tr>
      <w:tr w:rsidR="006456BA" w14:paraId="3B468D9D" w14:textId="77777777" w:rsidTr="00F33F17">
        <w:tc>
          <w:tcPr>
            <w:tcW w:w="1292" w:type="dxa"/>
          </w:tcPr>
          <w:p w14:paraId="29CBDCFD" w14:textId="3511751E" w:rsidR="006456BA" w:rsidRDefault="006456BA" w:rsidP="006456BA">
            <w:pPr>
              <w:spacing w:after="160" w:line="259" w:lineRule="auto"/>
            </w:pPr>
            <w:r>
              <w:t>Veselá</w:t>
            </w:r>
          </w:p>
        </w:tc>
        <w:tc>
          <w:tcPr>
            <w:tcW w:w="1293" w:type="dxa"/>
          </w:tcPr>
          <w:p w14:paraId="0CE9AD6E" w14:textId="30218FA4" w:rsidR="006456BA" w:rsidRDefault="006456BA" w:rsidP="006456BA">
            <w:pPr>
              <w:spacing w:after="160" w:line="259" w:lineRule="auto"/>
            </w:pPr>
            <w:r>
              <w:t>Radomíra</w:t>
            </w:r>
          </w:p>
        </w:tc>
        <w:tc>
          <w:tcPr>
            <w:tcW w:w="1292" w:type="dxa"/>
          </w:tcPr>
          <w:p w14:paraId="7BAF0E6D" w14:textId="1B625FFB" w:rsidR="006456BA" w:rsidRDefault="006456BA" w:rsidP="006456BA">
            <w:pPr>
              <w:spacing w:after="160" w:line="259" w:lineRule="auto"/>
            </w:pPr>
            <w:r>
              <w:t>JUDr., Ph.D., LLM</w:t>
            </w:r>
          </w:p>
        </w:tc>
        <w:tc>
          <w:tcPr>
            <w:tcW w:w="1292" w:type="dxa"/>
          </w:tcPr>
          <w:p w14:paraId="05C97804" w14:textId="43ED786D" w:rsidR="006456BA" w:rsidRDefault="002C7C9F" w:rsidP="002A41AA">
            <w:pPr>
              <w:spacing w:after="160" w:line="259" w:lineRule="auto"/>
            </w:pPr>
            <w:r>
              <w:t xml:space="preserve">PP 0,9 do </w:t>
            </w:r>
            <w:r w:rsidR="002A41AA">
              <w:t>07</w:t>
            </w:r>
            <w:r>
              <w:t>/25</w:t>
            </w:r>
          </w:p>
        </w:tc>
        <w:tc>
          <w:tcPr>
            <w:tcW w:w="1294" w:type="dxa"/>
          </w:tcPr>
          <w:p w14:paraId="1D0DF437" w14:textId="6D876B9E" w:rsidR="006456BA" w:rsidRDefault="002C7C9F" w:rsidP="002A41AA">
            <w:pPr>
              <w:spacing w:after="160" w:line="259" w:lineRule="auto"/>
            </w:pPr>
            <w:r>
              <w:t xml:space="preserve">PP 0,9 do </w:t>
            </w:r>
            <w:r w:rsidR="002A41AA">
              <w:t>07</w:t>
            </w:r>
            <w:r>
              <w:t>/25</w:t>
            </w:r>
          </w:p>
        </w:tc>
        <w:tc>
          <w:tcPr>
            <w:tcW w:w="1305" w:type="dxa"/>
          </w:tcPr>
          <w:p w14:paraId="3B5EB5C0" w14:textId="2F78A0F3" w:rsidR="006456BA" w:rsidRDefault="006456BA" w:rsidP="006456BA">
            <w:pPr>
              <w:spacing w:after="160" w:line="259" w:lineRule="auto"/>
            </w:pPr>
            <w:r>
              <w:t>--</w:t>
            </w:r>
          </w:p>
        </w:tc>
        <w:tc>
          <w:tcPr>
            <w:tcW w:w="1294" w:type="dxa"/>
          </w:tcPr>
          <w:p w14:paraId="3B6F6370" w14:textId="559F3EFF" w:rsidR="006456BA" w:rsidRDefault="006456BA" w:rsidP="006456BA">
            <w:pPr>
              <w:spacing w:after="160" w:line="259" w:lineRule="auto"/>
            </w:pPr>
            <w:r w:rsidRPr="0065385D">
              <w:t>--</w:t>
            </w:r>
          </w:p>
        </w:tc>
      </w:tr>
      <w:tr w:rsidR="006456BA" w14:paraId="451E9392" w14:textId="77777777" w:rsidTr="00F33F17">
        <w:tc>
          <w:tcPr>
            <w:tcW w:w="1292" w:type="dxa"/>
          </w:tcPr>
          <w:p w14:paraId="23E80292" w14:textId="0EEAE67A" w:rsidR="006456BA" w:rsidRDefault="006456BA" w:rsidP="006456BA">
            <w:pPr>
              <w:spacing w:after="160" w:line="259" w:lineRule="auto"/>
            </w:pPr>
            <w:r>
              <w:t>Veselík</w:t>
            </w:r>
          </w:p>
        </w:tc>
        <w:tc>
          <w:tcPr>
            <w:tcW w:w="1293" w:type="dxa"/>
          </w:tcPr>
          <w:p w14:paraId="16B75E41" w14:textId="11805B03" w:rsidR="006456BA" w:rsidRDefault="006456BA" w:rsidP="006456BA">
            <w:pPr>
              <w:spacing w:after="160" w:line="259" w:lineRule="auto"/>
            </w:pPr>
            <w:r>
              <w:t>Petr</w:t>
            </w:r>
          </w:p>
        </w:tc>
        <w:tc>
          <w:tcPr>
            <w:tcW w:w="1292" w:type="dxa"/>
          </w:tcPr>
          <w:p w14:paraId="13A79478" w14:textId="21CF98E0" w:rsidR="006456BA" w:rsidRDefault="006456BA" w:rsidP="006456BA">
            <w:pPr>
              <w:spacing w:after="160" w:line="259" w:lineRule="auto"/>
            </w:pPr>
            <w:r>
              <w:t>Ing., Ph.D.</w:t>
            </w:r>
          </w:p>
        </w:tc>
        <w:tc>
          <w:tcPr>
            <w:tcW w:w="1292" w:type="dxa"/>
          </w:tcPr>
          <w:p w14:paraId="1EF7838E" w14:textId="66B0F15F" w:rsidR="006456BA" w:rsidRDefault="002C7C9F" w:rsidP="002A41AA">
            <w:pPr>
              <w:spacing w:after="160" w:line="259" w:lineRule="auto"/>
            </w:pPr>
            <w:r>
              <w:t xml:space="preserve">PP 1,0 do </w:t>
            </w:r>
            <w:r w:rsidR="002A41AA">
              <w:t>01</w:t>
            </w:r>
            <w:r>
              <w:t>/25</w:t>
            </w:r>
          </w:p>
        </w:tc>
        <w:tc>
          <w:tcPr>
            <w:tcW w:w="1294" w:type="dxa"/>
          </w:tcPr>
          <w:p w14:paraId="187EAEC3" w14:textId="610CABC2" w:rsidR="006456BA" w:rsidRDefault="002C7C9F" w:rsidP="002A41AA">
            <w:pPr>
              <w:spacing w:after="160" w:line="259" w:lineRule="auto"/>
            </w:pPr>
            <w:r>
              <w:t xml:space="preserve">PP 1,0 do </w:t>
            </w:r>
            <w:r w:rsidR="002A41AA">
              <w:t>01</w:t>
            </w:r>
            <w:r>
              <w:t>/25</w:t>
            </w:r>
          </w:p>
        </w:tc>
        <w:tc>
          <w:tcPr>
            <w:tcW w:w="1305" w:type="dxa"/>
          </w:tcPr>
          <w:p w14:paraId="4F032FF4" w14:textId="09243C3E" w:rsidR="006456BA" w:rsidRDefault="006456BA" w:rsidP="006456BA">
            <w:pPr>
              <w:spacing w:after="160" w:line="259" w:lineRule="auto"/>
            </w:pPr>
            <w:r>
              <w:t>PZ</w:t>
            </w:r>
          </w:p>
        </w:tc>
        <w:tc>
          <w:tcPr>
            <w:tcW w:w="1294" w:type="dxa"/>
          </w:tcPr>
          <w:p w14:paraId="4853778F" w14:textId="5940A383" w:rsidR="006456BA" w:rsidRDefault="006456BA" w:rsidP="006456BA">
            <w:pPr>
              <w:spacing w:after="160" w:line="259" w:lineRule="auto"/>
            </w:pPr>
            <w:r w:rsidRPr="0065385D">
              <w:t>--</w:t>
            </w:r>
          </w:p>
        </w:tc>
      </w:tr>
      <w:tr w:rsidR="006456BA" w14:paraId="62D0F248" w14:textId="77777777" w:rsidTr="00F33F17">
        <w:tc>
          <w:tcPr>
            <w:tcW w:w="1292" w:type="dxa"/>
          </w:tcPr>
          <w:p w14:paraId="3B41056F" w14:textId="04178B7B" w:rsidR="006456BA" w:rsidRDefault="006456BA" w:rsidP="006456BA">
            <w:pPr>
              <w:spacing w:after="160" w:line="259" w:lineRule="auto"/>
            </w:pPr>
            <w:r>
              <w:t>Vičar</w:t>
            </w:r>
          </w:p>
        </w:tc>
        <w:tc>
          <w:tcPr>
            <w:tcW w:w="1293" w:type="dxa"/>
          </w:tcPr>
          <w:p w14:paraId="487A539B" w14:textId="37DC50DF" w:rsidR="006456BA" w:rsidRDefault="006456BA" w:rsidP="006456BA">
            <w:pPr>
              <w:spacing w:after="160" w:line="259" w:lineRule="auto"/>
            </w:pPr>
            <w:r>
              <w:t>Dušan</w:t>
            </w:r>
          </w:p>
        </w:tc>
        <w:tc>
          <w:tcPr>
            <w:tcW w:w="1292" w:type="dxa"/>
          </w:tcPr>
          <w:p w14:paraId="17E64ACF" w14:textId="53833C23" w:rsidR="006456BA" w:rsidRDefault="006456BA" w:rsidP="006456BA">
            <w:pPr>
              <w:spacing w:after="160" w:line="259" w:lineRule="auto"/>
            </w:pPr>
            <w:r>
              <w:t>prof. Ing., CSc.</w:t>
            </w:r>
          </w:p>
        </w:tc>
        <w:tc>
          <w:tcPr>
            <w:tcW w:w="1292" w:type="dxa"/>
          </w:tcPr>
          <w:p w14:paraId="78D0B772" w14:textId="25FB9A66" w:rsidR="006456BA" w:rsidRDefault="006456BA" w:rsidP="006456BA">
            <w:pPr>
              <w:spacing w:after="160" w:line="259" w:lineRule="auto"/>
            </w:pPr>
            <w:r>
              <w:t>PP 1,0 N</w:t>
            </w:r>
          </w:p>
        </w:tc>
        <w:tc>
          <w:tcPr>
            <w:tcW w:w="1294" w:type="dxa"/>
          </w:tcPr>
          <w:p w14:paraId="7A1A7EDB" w14:textId="405EFC9E" w:rsidR="006456BA" w:rsidRDefault="006456BA" w:rsidP="006456BA">
            <w:pPr>
              <w:spacing w:after="160" w:line="259" w:lineRule="auto"/>
            </w:pPr>
            <w:r>
              <w:t>PP 1,0 N</w:t>
            </w:r>
          </w:p>
        </w:tc>
        <w:tc>
          <w:tcPr>
            <w:tcW w:w="1305" w:type="dxa"/>
          </w:tcPr>
          <w:p w14:paraId="65818DDE" w14:textId="43536382" w:rsidR="006456BA" w:rsidRDefault="006456BA" w:rsidP="006456BA">
            <w:pPr>
              <w:spacing w:after="160" w:line="259" w:lineRule="auto"/>
            </w:pPr>
            <w:r>
              <w:t>PZ</w:t>
            </w:r>
          </w:p>
        </w:tc>
        <w:tc>
          <w:tcPr>
            <w:tcW w:w="1294" w:type="dxa"/>
          </w:tcPr>
          <w:p w14:paraId="362C76A9" w14:textId="1FCDC17E" w:rsidR="006456BA" w:rsidRDefault="006456BA" w:rsidP="006456BA">
            <w:pPr>
              <w:spacing w:after="160" w:line="259" w:lineRule="auto"/>
            </w:pPr>
            <w:r w:rsidRPr="0065385D">
              <w:t>--</w:t>
            </w:r>
          </w:p>
        </w:tc>
      </w:tr>
      <w:tr w:rsidR="006456BA" w14:paraId="289AD9FF" w14:textId="77777777" w:rsidTr="00F33F17">
        <w:tc>
          <w:tcPr>
            <w:tcW w:w="1292" w:type="dxa"/>
          </w:tcPr>
          <w:p w14:paraId="5ACF032D" w14:textId="4409BF18" w:rsidR="006456BA" w:rsidRDefault="006456BA" w:rsidP="006456BA">
            <w:pPr>
              <w:spacing w:after="160" w:line="259" w:lineRule="auto"/>
            </w:pPr>
            <w:r>
              <w:t>Víchová</w:t>
            </w:r>
          </w:p>
        </w:tc>
        <w:tc>
          <w:tcPr>
            <w:tcW w:w="1293" w:type="dxa"/>
          </w:tcPr>
          <w:p w14:paraId="52B9C969" w14:textId="179B3D3F" w:rsidR="006456BA" w:rsidRDefault="006456BA" w:rsidP="006456BA">
            <w:pPr>
              <w:spacing w:after="160" w:line="259" w:lineRule="auto"/>
            </w:pPr>
            <w:r>
              <w:t>Kateřina</w:t>
            </w:r>
          </w:p>
        </w:tc>
        <w:tc>
          <w:tcPr>
            <w:tcW w:w="1292" w:type="dxa"/>
          </w:tcPr>
          <w:p w14:paraId="3C70A8D9" w14:textId="72660B1E" w:rsidR="006456BA" w:rsidRDefault="006456BA" w:rsidP="006456BA">
            <w:pPr>
              <w:spacing w:after="160" w:line="259" w:lineRule="auto"/>
            </w:pPr>
            <w:r>
              <w:t>Ing., Ph.D.</w:t>
            </w:r>
          </w:p>
        </w:tc>
        <w:tc>
          <w:tcPr>
            <w:tcW w:w="1292" w:type="dxa"/>
          </w:tcPr>
          <w:p w14:paraId="490A4F4B" w14:textId="1B5576EB" w:rsidR="006456BA" w:rsidRDefault="002C7C9F" w:rsidP="006456BA">
            <w:pPr>
              <w:spacing w:after="160" w:line="259" w:lineRule="auto"/>
            </w:pPr>
            <w:r>
              <w:t>PP 1,0 do 09/26</w:t>
            </w:r>
          </w:p>
        </w:tc>
        <w:tc>
          <w:tcPr>
            <w:tcW w:w="1294" w:type="dxa"/>
          </w:tcPr>
          <w:p w14:paraId="2B90CE82" w14:textId="339A8AA8" w:rsidR="006456BA" w:rsidRDefault="002C7C9F" w:rsidP="006456BA">
            <w:pPr>
              <w:spacing w:after="160" w:line="259" w:lineRule="auto"/>
            </w:pPr>
            <w:r>
              <w:t>PP 1,0 do 09/26</w:t>
            </w:r>
          </w:p>
        </w:tc>
        <w:tc>
          <w:tcPr>
            <w:tcW w:w="1305" w:type="dxa"/>
          </w:tcPr>
          <w:p w14:paraId="6D4F1808" w14:textId="4F13AEB4" w:rsidR="006456BA" w:rsidRDefault="006456BA" w:rsidP="006456BA">
            <w:pPr>
              <w:spacing w:after="160" w:line="259" w:lineRule="auto"/>
            </w:pPr>
            <w:r>
              <w:t>PZ</w:t>
            </w:r>
          </w:p>
        </w:tc>
        <w:tc>
          <w:tcPr>
            <w:tcW w:w="1294" w:type="dxa"/>
          </w:tcPr>
          <w:p w14:paraId="0E59DDB3" w14:textId="3384BDA4" w:rsidR="006456BA" w:rsidRDefault="006456BA" w:rsidP="006456BA">
            <w:pPr>
              <w:spacing w:after="160" w:line="259" w:lineRule="auto"/>
            </w:pPr>
            <w:r w:rsidRPr="0065385D">
              <w:t>--</w:t>
            </w:r>
          </w:p>
        </w:tc>
      </w:tr>
      <w:tr w:rsidR="006456BA" w14:paraId="568D4519" w14:textId="77777777" w:rsidTr="00F33F17">
        <w:tc>
          <w:tcPr>
            <w:tcW w:w="1292" w:type="dxa"/>
          </w:tcPr>
          <w:p w14:paraId="32C1F414" w14:textId="46D0DE16" w:rsidR="006456BA" w:rsidRDefault="006456BA" w:rsidP="006456BA">
            <w:pPr>
              <w:spacing w:after="160" w:line="259" w:lineRule="auto"/>
            </w:pPr>
            <w:r>
              <w:t>Zeman</w:t>
            </w:r>
          </w:p>
        </w:tc>
        <w:tc>
          <w:tcPr>
            <w:tcW w:w="1293" w:type="dxa"/>
          </w:tcPr>
          <w:p w14:paraId="55BD6859" w14:textId="39DCD9D7" w:rsidR="006456BA" w:rsidRDefault="006456BA" w:rsidP="006456BA">
            <w:pPr>
              <w:spacing w:after="160" w:line="259" w:lineRule="auto"/>
            </w:pPr>
            <w:r>
              <w:t>Tomáš</w:t>
            </w:r>
          </w:p>
        </w:tc>
        <w:tc>
          <w:tcPr>
            <w:tcW w:w="1292" w:type="dxa"/>
          </w:tcPr>
          <w:p w14:paraId="5E590A4D" w14:textId="68C32FCB" w:rsidR="006456BA" w:rsidRDefault="006456BA" w:rsidP="006456BA">
            <w:pPr>
              <w:spacing w:after="160" w:line="259" w:lineRule="auto"/>
            </w:pPr>
            <w:r>
              <w:t>doc. Mgr., Ph.D. et Ph.D.</w:t>
            </w:r>
          </w:p>
        </w:tc>
        <w:tc>
          <w:tcPr>
            <w:tcW w:w="1292" w:type="dxa"/>
          </w:tcPr>
          <w:p w14:paraId="18ED225D" w14:textId="1D5CFDEE" w:rsidR="006456BA" w:rsidRDefault="006456BA" w:rsidP="006456BA">
            <w:pPr>
              <w:spacing w:after="160" w:line="259" w:lineRule="auto"/>
            </w:pPr>
            <w:r>
              <w:t>PP 1,0 N</w:t>
            </w:r>
          </w:p>
        </w:tc>
        <w:tc>
          <w:tcPr>
            <w:tcW w:w="1294" w:type="dxa"/>
          </w:tcPr>
          <w:p w14:paraId="5C4BFCF6" w14:textId="13865A6C" w:rsidR="006456BA" w:rsidRDefault="006456BA" w:rsidP="006456BA">
            <w:pPr>
              <w:spacing w:after="160" w:line="259" w:lineRule="auto"/>
            </w:pPr>
            <w:r>
              <w:t>PP 1,0 N</w:t>
            </w:r>
          </w:p>
        </w:tc>
        <w:tc>
          <w:tcPr>
            <w:tcW w:w="1305" w:type="dxa"/>
          </w:tcPr>
          <w:p w14:paraId="6A344587" w14:textId="64ED7903" w:rsidR="006456BA" w:rsidRDefault="006456BA" w:rsidP="006456BA">
            <w:pPr>
              <w:spacing w:after="160" w:line="259" w:lineRule="auto"/>
            </w:pPr>
            <w:r>
              <w:t>ZT</w:t>
            </w:r>
          </w:p>
        </w:tc>
        <w:tc>
          <w:tcPr>
            <w:tcW w:w="1294" w:type="dxa"/>
          </w:tcPr>
          <w:p w14:paraId="725C35EA" w14:textId="066BFF45" w:rsidR="006456BA" w:rsidRDefault="006456BA" w:rsidP="006456BA">
            <w:pPr>
              <w:spacing w:after="160" w:line="259" w:lineRule="auto"/>
            </w:pPr>
            <w:r w:rsidRPr="0065385D">
              <w:t>--</w:t>
            </w:r>
          </w:p>
        </w:tc>
      </w:tr>
    </w:tbl>
    <w:p w14:paraId="57A0797A" w14:textId="35E305CE" w:rsidR="0009351B" w:rsidRDefault="0009351B" w:rsidP="00E45D3E">
      <w:pPr>
        <w:spacing w:after="160" w:line="259" w:lineRule="auto"/>
      </w:pPr>
    </w:p>
    <w:p w14:paraId="6162839B" w14:textId="77777777" w:rsidR="0009351B" w:rsidRDefault="0009351B">
      <w:pPr>
        <w:spacing w:after="160" w:line="259" w:lineRule="auto"/>
      </w:pPr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D54186" w14:paraId="3611F623" w14:textId="77777777" w:rsidTr="00BB6320">
        <w:tc>
          <w:tcPr>
            <w:tcW w:w="9859" w:type="dxa"/>
            <w:gridSpan w:val="15"/>
            <w:tcBorders>
              <w:bottom w:val="double" w:sz="4" w:space="0" w:color="auto"/>
            </w:tcBorders>
            <w:shd w:val="clear" w:color="auto" w:fill="BDD6EE"/>
          </w:tcPr>
          <w:p w14:paraId="49BEC17F" w14:textId="77777777" w:rsidR="00D54186" w:rsidRDefault="00D54186" w:rsidP="00BB6320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54186" w14:paraId="4E9B8E8E" w14:textId="77777777" w:rsidTr="00BB6320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6A1C5DC0" w14:textId="77777777" w:rsidR="00D54186" w:rsidRDefault="00D54186" w:rsidP="00BB6320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</w:tcPr>
          <w:p w14:paraId="5D458210" w14:textId="77777777" w:rsidR="00D54186" w:rsidRDefault="00D54186" w:rsidP="00BB6320">
            <w:pPr>
              <w:jc w:val="both"/>
            </w:pPr>
            <w:r w:rsidRPr="001B2AE1">
              <w:t>Univerzita Tomáše Bati ve Zlíně</w:t>
            </w:r>
          </w:p>
        </w:tc>
      </w:tr>
      <w:tr w:rsidR="00D54186" w14:paraId="07117C70" w14:textId="77777777" w:rsidTr="00BB6320">
        <w:tc>
          <w:tcPr>
            <w:tcW w:w="2518" w:type="dxa"/>
            <w:shd w:val="clear" w:color="auto" w:fill="F7CAAC"/>
          </w:tcPr>
          <w:p w14:paraId="40B8C942" w14:textId="77777777" w:rsidR="00D54186" w:rsidRDefault="00D54186" w:rsidP="00BB6320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</w:tcPr>
          <w:p w14:paraId="0C0DC37E" w14:textId="77777777" w:rsidR="00D54186" w:rsidRDefault="00D54186" w:rsidP="00BB6320">
            <w:pPr>
              <w:jc w:val="both"/>
            </w:pPr>
            <w:r w:rsidRPr="00CF7506">
              <w:t>Fakulta logistiky a krizového řízení</w:t>
            </w:r>
          </w:p>
        </w:tc>
      </w:tr>
      <w:tr w:rsidR="00D54186" w14:paraId="173A04A7" w14:textId="77777777" w:rsidTr="00BB6320">
        <w:tc>
          <w:tcPr>
            <w:tcW w:w="2518" w:type="dxa"/>
            <w:shd w:val="clear" w:color="auto" w:fill="F7CAAC"/>
          </w:tcPr>
          <w:p w14:paraId="44DF88FD" w14:textId="77777777" w:rsidR="00D54186" w:rsidRDefault="00D54186" w:rsidP="00BB6320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</w:tcPr>
          <w:p w14:paraId="4E972382" w14:textId="77777777" w:rsidR="00D54186" w:rsidRDefault="00D54186" w:rsidP="00BB6320">
            <w:pPr>
              <w:jc w:val="both"/>
            </w:pPr>
            <w:r>
              <w:t>Bezpečnost společnosti</w:t>
            </w:r>
          </w:p>
        </w:tc>
      </w:tr>
      <w:tr w:rsidR="00D54186" w14:paraId="521AB69D" w14:textId="77777777" w:rsidTr="00BB6320">
        <w:tc>
          <w:tcPr>
            <w:tcW w:w="2518" w:type="dxa"/>
            <w:shd w:val="clear" w:color="auto" w:fill="F7CAAC"/>
          </w:tcPr>
          <w:p w14:paraId="27D126A7" w14:textId="77777777" w:rsidR="00D54186" w:rsidRDefault="00D54186" w:rsidP="00BB6320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</w:tcPr>
          <w:p w14:paraId="1DC4A00C" w14:textId="77777777" w:rsidR="00D54186" w:rsidRPr="0022275B" w:rsidRDefault="00D54186" w:rsidP="00BB6320">
            <w:pPr>
              <w:jc w:val="both"/>
              <w:rPr>
                <w:b/>
              </w:rPr>
            </w:pPr>
            <w:r w:rsidRPr="0022275B">
              <w:rPr>
                <w:b/>
              </w:rPr>
              <w:t>Tomáš Zeman</w:t>
            </w:r>
          </w:p>
        </w:tc>
        <w:tc>
          <w:tcPr>
            <w:tcW w:w="709" w:type="dxa"/>
            <w:shd w:val="clear" w:color="auto" w:fill="F7CAAC"/>
          </w:tcPr>
          <w:p w14:paraId="1B3CBBDC" w14:textId="77777777" w:rsidR="00D54186" w:rsidRDefault="00D54186" w:rsidP="00BB6320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5"/>
          </w:tcPr>
          <w:p w14:paraId="03FFB60D" w14:textId="77777777" w:rsidR="00D54186" w:rsidRDefault="00D54186" w:rsidP="00BB6320">
            <w:r>
              <w:t>doc. Mgr.</w:t>
            </w:r>
          </w:p>
          <w:p w14:paraId="03F7BD02" w14:textId="77777777" w:rsidR="00D54186" w:rsidRDefault="00D54186" w:rsidP="00BB6320">
            <w:r>
              <w:t>Ph.D. et Ph.D.</w:t>
            </w:r>
          </w:p>
        </w:tc>
      </w:tr>
      <w:tr w:rsidR="00D54186" w14:paraId="79C77AE6" w14:textId="77777777" w:rsidTr="00F2529A">
        <w:tc>
          <w:tcPr>
            <w:tcW w:w="2518" w:type="dxa"/>
            <w:shd w:val="clear" w:color="auto" w:fill="F7CAAC"/>
          </w:tcPr>
          <w:p w14:paraId="65DC8A69" w14:textId="77777777" w:rsidR="00D54186" w:rsidRDefault="00D54186" w:rsidP="00BB6320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</w:tcPr>
          <w:p w14:paraId="58B6D521" w14:textId="77777777" w:rsidR="00D54186" w:rsidRDefault="00D54186" w:rsidP="00BB6320">
            <w:pPr>
              <w:jc w:val="both"/>
            </w:pPr>
            <w:r>
              <w:t>1986</w:t>
            </w:r>
          </w:p>
        </w:tc>
        <w:tc>
          <w:tcPr>
            <w:tcW w:w="1721" w:type="dxa"/>
            <w:shd w:val="clear" w:color="auto" w:fill="F7CAAC"/>
          </w:tcPr>
          <w:p w14:paraId="791B3DE8" w14:textId="77777777" w:rsidR="00D54186" w:rsidRDefault="00D54186" w:rsidP="00BB6320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</w:tcPr>
          <w:p w14:paraId="2522F534" w14:textId="30F4C98A" w:rsidR="00D54186" w:rsidRPr="00F2529A" w:rsidRDefault="00D54186" w:rsidP="00BB6320">
            <w:pPr>
              <w:jc w:val="both"/>
              <w:rPr>
                <w:i/>
              </w:rPr>
            </w:pPr>
            <w:r w:rsidRPr="00F2529A">
              <w:rPr>
                <w:i/>
              </w:rPr>
              <w:t>pp</w:t>
            </w:r>
            <w:r w:rsidR="00F2529A">
              <w:rPr>
                <w:i/>
              </w:rPr>
              <w:t>.</w:t>
            </w:r>
          </w:p>
        </w:tc>
        <w:tc>
          <w:tcPr>
            <w:tcW w:w="994" w:type="dxa"/>
            <w:shd w:val="clear" w:color="auto" w:fill="F7CAAC"/>
          </w:tcPr>
          <w:p w14:paraId="4925928C" w14:textId="77777777" w:rsidR="00D54186" w:rsidRDefault="00D54186" w:rsidP="00BB6320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4173E9B7" w14:textId="77777777" w:rsidR="00D54186" w:rsidRDefault="00D54186" w:rsidP="00BB6320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shd w:val="clear" w:color="auto" w:fill="F7CAAC"/>
          </w:tcPr>
          <w:p w14:paraId="16D9D7B1" w14:textId="77777777" w:rsidR="00D54186" w:rsidRDefault="00D54186" w:rsidP="00BB6320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shd w:val="clear" w:color="auto" w:fill="auto"/>
          </w:tcPr>
          <w:p w14:paraId="3E345C58" w14:textId="1642A026" w:rsidR="00D54186" w:rsidRPr="00F2529A" w:rsidRDefault="00F2529A" w:rsidP="00BB6320">
            <w:pPr>
              <w:jc w:val="both"/>
            </w:pPr>
            <w:r w:rsidRPr="00F2529A">
              <w:t>N</w:t>
            </w:r>
          </w:p>
        </w:tc>
      </w:tr>
      <w:tr w:rsidR="00D54186" w14:paraId="7E111448" w14:textId="77777777" w:rsidTr="00F2529A">
        <w:tc>
          <w:tcPr>
            <w:tcW w:w="5068" w:type="dxa"/>
            <w:gridSpan w:val="4"/>
            <w:shd w:val="clear" w:color="auto" w:fill="F7CAAC"/>
          </w:tcPr>
          <w:p w14:paraId="74C2CF13" w14:textId="77777777" w:rsidR="00D54186" w:rsidRDefault="00D54186" w:rsidP="00BB6320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</w:tcPr>
          <w:p w14:paraId="708F001D" w14:textId="41FD2BBB" w:rsidR="00D54186" w:rsidRPr="00F2529A" w:rsidRDefault="00D54186" w:rsidP="00BB6320">
            <w:pPr>
              <w:jc w:val="both"/>
              <w:rPr>
                <w:i/>
              </w:rPr>
            </w:pPr>
            <w:r w:rsidRPr="00F2529A">
              <w:rPr>
                <w:i/>
              </w:rPr>
              <w:t>pp</w:t>
            </w:r>
            <w:r w:rsidR="00F2529A">
              <w:rPr>
                <w:i/>
              </w:rPr>
              <w:t>.</w:t>
            </w:r>
          </w:p>
        </w:tc>
        <w:tc>
          <w:tcPr>
            <w:tcW w:w="994" w:type="dxa"/>
            <w:shd w:val="clear" w:color="auto" w:fill="F7CAAC"/>
          </w:tcPr>
          <w:p w14:paraId="39044E40" w14:textId="77777777" w:rsidR="00D54186" w:rsidRDefault="00D54186" w:rsidP="00BB6320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753AAE82" w14:textId="77777777" w:rsidR="00D54186" w:rsidRDefault="00D54186" w:rsidP="00BB6320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shd w:val="clear" w:color="auto" w:fill="F7CAAC"/>
          </w:tcPr>
          <w:p w14:paraId="6745B972" w14:textId="77777777" w:rsidR="00D54186" w:rsidRDefault="00D54186" w:rsidP="00BB6320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shd w:val="clear" w:color="auto" w:fill="auto"/>
          </w:tcPr>
          <w:p w14:paraId="78E82CF1" w14:textId="323EFD2E" w:rsidR="00D54186" w:rsidRPr="00F2529A" w:rsidRDefault="00F2529A" w:rsidP="00BB6320">
            <w:pPr>
              <w:jc w:val="both"/>
            </w:pPr>
            <w:r w:rsidRPr="00F2529A">
              <w:t>N</w:t>
            </w:r>
          </w:p>
        </w:tc>
      </w:tr>
      <w:tr w:rsidR="00D54186" w14:paraId="2F4B7C92" w14:textId="77777777" w:rsidTr="00BB6320">
        <w:tc>
          <w:tcPr>
            <w:tcW w:w="6060" w:type="dxa"/>
            <w:gridSpan w:val="8"/>
            <w:shd w:val="clear" w:color="auto" w:fill="F7CAAC"/>
          </w:tcPr>
          <w:p w14:paraId="7043FC60" w14:textId="77777777" w:rsidR="00D54186" w:rsidRDefault="00D54186" w:rsidP="00BB6320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7B35D034" w14:textId="77777777" w:rsidR="00D54186" w:rsidRDefault="00D54186" w:rsidP="00BB6320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096" w:type="dxa"/>
            <w:gridSpan w:val="5"/>
            <w:shd w:val="clear" w:color="auto" w:fill="F7CAAC"/>
          </w:tcPr>
          <w:p w14:paraId="5A81594B" w14:textId="77777777" w:rsidR="00D54186" w:rsidRDefault="00D54186" w:rsidP="00BB6320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54186" w14:paraId="65605BC8" w14:textId="77777777" w:rsidTr="00BB6320">
        <w:tc>
          <w:tcPr>
            <w:tcW w:w="6060" w:type="dxa"/>
            <w:gridSpan w:val="8"/>
          </w:tcPr>
          <w:p w14:paraId="7DF6BD35" w14:textId="77777777" w:rsidR="00D54186" w:rsidRDefault="00D54186" w:rsidP="00BB6320">
            <w:pPr>
              <w:jc w:val="both"/>
            </w:pPr>
            <w:r>
              <w:t>Univerzita obrany</w:t>
            </w:r>
          </w:p>
        </w:tc>
        <w:tc>
          <w:tcPr>
            <w:tcW w:w="1703" w:type="dxa"/>
            <w:gridSpan w:val="2"/>
          </w:tcPr>
          <w:p w14:paraId="7DC5A817" w14:textId="324D6A15" w:rsidR="00D54186" w:rsidRPr="00F2529A" w:rsidRDefault="00D54186" w:rsidP="00BB6320">
            <w:pPr>
              <w:jc w:val="both"/>
              <w:rPr>
                <w:i/>
              </w:rPr>
            </w:pPr>
            <w:r w:rsidRPr="00F2529A">
              <w:rPr>
                <w:i/>
              </w:rPr>
              <w:t>pp</w:t>
            </w:r>
            <w:r w:rsidR="00F2529A">
              <w:rPr>
                <w:i/>
              </w:rPr>
              <w:t>.</w:t>
            </w:r>
          </w:p>
        </w:tc>
        <w:tc>
          <w:tcPr>
            <w:tcW w:w="2096" w:type="dxa"/>
            <w:gridSpan w:val="5"/>
          </w:tcPr>
          <w:p w14:paraId="22CE74B7" w14:textId="77777777" w:rsidR="00D54186" w:rsidRDefault="00D54186" w:rsidP="00BB6320">
            <w:pPr>
              <w:jc w:val="both"/>
            </w:pPr>
            <w:r>
              <w:t>20</w:t>
            </w:r>
          </w:p>
        </w:tc>
      </w:tr>
      <w:tr w:rsidR="00D54186" w14:paraId="4C2EE435" w14:textId="77777777" w:rsidTr="00BB6320">
        <w:tc>
          <w:tcPr>
            <w:tcW w:w="6060" w:type="dxa"/>
            <w:gridSpan w:val="8"/>
          </w:tcPr>
          <w:p w14:paraId="3CADF68D" w14:textId="77777777" w:rsidR="00D54186" w:rsidRDefault="00D54186" w:rsidP="00BB6320">
            <w:pPr>
              <w:jc w:val="both"/>
            </w:pPr>
          </w:p>
        </w:tc>
        <w:tc>
          <w:tcPr>
            <w:tcW w:w="1703" w:type="dxa"/>
            <w:gridSpan w:val="2"/>
          </w:tcPr>
          <w:p w14:paraId="78D85277" w14:textId="77777777" w:rsidR="00D54186" w:rsidRDefault="00D54186" w:rsidP="00BB6320">
            <w:pPr>
              <w:jc w:val="both"/>
            </w:pPr>
          </w:p>
        </w:tc>
        <w:tc>
          <w:tcPr>
            <w:tcW w:w="2096" w:type="dxa"/>
            <w:gridSpan w:val="5"/>
          </w:tcPr>
          <w:p w14:paraId="1DE097DE" w14:textId="77777777" w:rsidR="00D54186" w:rsidRDefault="00D54186" w:rsidP="00BB6320">
            <w:pPr>
              <w:jc w:val="both"/>
            </w:pPr>
          </w:p>
        </w:tc>
      </w:tr>
      <w:tr w:rsidR="00D54186" w14:paraId="04C05BF5" w14:textId="77777777" w:rsidTr="00BB6320">
        <w:tc>
          <w:tcPr>
            <w:tcW w:w="6060" w:type="dxa"/>
            <w:gridSpan w:val="8"/>
          </w:tcPr>
          <w:p w14:paraId="3DF5A6D0" w14:textId="77777777" w:rsidR="00D54186" w:rsidRDefault="00D54186" w:rsidP="00BB6320">
            <w:pPr>
              <w:jc w:val="both"/>
            </w:pPr>
          </w:p>
        </w:tc>
        <w:tc>
          <w:tcPr>
            <w:tcW w:w="1703" w:type="dxa"/>
            <w:gridSpan w:val="2"/>
          </w:tcPr>
          <w:p w14:paraId="140D4013" w14:textId="77777777" w:rsidR="00D54186" w:rsidRDefault="00D54186" w:rsidP="00BB6320">
            <w:pPr>
              <w:jc w:val="both"/>
            </w:pPr>
          </w:p>
        </w:tc>
        <w:tc>
          <w:tcPr>
            <w:tcW w:w="2096" w:type="dxa"/>
            <w:gridSpan w:val="5"/>
          </w:tcPr>
          <w:p w14:paraId="5B5FC974" w14:textId="77777777" w:rsidR="00D54186" w:rsidRDefault="00D54186" w:rsidP="00BB6320">
            <w:pPr>
              <w:jc w:val="both"/>
            </w:pPr>
          </w:p>
        </w:tc>
      </w:tr>
      <w:tr w:rsidR="00D54186" w14:paraId="527D3574" w14:textId="77777777" w:rsidTr="00BB6320">
        <w:tc>
          <w:tcPr>
            <w:tcW w:w="6060" w:type="dxa"/>
            <w:gridSpan w:val="8"/>
          </w:tcPr>
          <w:p w14:paraId="6294804C" w14:textId="77777777" w:rsidR="00D54186" w:rsidRDefault="00D54186" w:rsidP="00BB6320">
            <w:pPr>
              <w:jc w:val="both"/>
            </w:pPr>
          </w:p>
        </w:tc>
        <w:tc>
          <w:tcPr>
            <w:tcW w:w="1703" w:type="dxa"/>
            <w:gridSpan w:val="2"/>
          </w:tcPr>
          <w:p w14:paraId="760AC995" w14:textId="77777777" w:rsidR="00D54186" w:rsidRDefault="00D54186" w:rsidP="00BB6320">
            <w:pPr>
              <w:jc w:val="both"/>
            </w:pPr>
          </w:p>
        </w:tc>
        <w:tc>
          <w:tcPr>
            <w:tcW w:w="2096" w:type="dxa"/>
            <w:gridSpan w:val="5"/>
          </w:tcPr>
          <w:p w14:paraId="16E46180" w14:textId="77777777" w:rsidR="00D54186" w:rsidRDefault="00D54186" w:rsidP="00BB6320">
            <w:pPr>
              <w:jc w:val="both"/>
            </w:pPr>
          </w:p>
        </w:tc>
      </w:tr>
      <w:tr w:rsidR="00D54186" w14:paraId="32FA885D" w14:textId="77777777" w:rsidTr="00BB6320">
        <w:tc>
          <w:tcPr>
            <w:tcW w:w="9859" w:type="dxa"/>
            <w:gridSpan w:val="15"/>
            <w:shd w:val="clear" w:color="auto" w:fill="F7CAAC"/>
          </w:tcPr>
          <w:p w14:paraId="287887B2" w14:textId="77777777" w:rsidR="00D54186" w:rsidRDefault="00D54186" w:rsidP="00BB6320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54186" w14:paraId="6DB5CD21" w14:textId="77777777" w:rsidTr="00BB6320">
        <w:trPr>
          <w:trHeight w:val="1417"/>
        </w:trPr>
        <w:tc>
          <w:tcPr>
            <w:tcW w:w="9859" w:type="dxa"/>
            <w:gridSpan w:val="15"/>
            <w:tcBorders>
              <w:top w:val="nil"/>
            </w:tcBorders>
          </w:tcPr>
          <w:p w14:paraId="504E2350" w14:textId="3A59F80A" w:rsidR="00D54186" w:rsidRDefault="00D54186" w:rsidP="00BB6320">
            <w:pPr>
              <w:jc w:val="both"/>
            </w:pPr>
            <w:r>
              <w:t>Systémy řízení bezpečnosti státu a společnosti (ZT) – garant, přednášky (</w:t>
            </w:r>
            <w:del w:id="184" w:author="Eva Skýbová" w:date="2023-06-06T10:55:00Z">
              <w:r w:rsidDel="00D2129F">
                <w:delText xml:space="preserve">85 </w:delText>
              </w:r>
            </w:del>
            <w:ins w:id="185" w:author="Eva Skýbová" w:date="2023-06-06T10:55:00Z">
              <w:r w:rsidR="00D2129F">
                <w:t xml:space="preserve">77 </w:t>
              </w:r>
            </w:ins>
            <w:r>
              <w:t>%)</w:t>
            </w:r>
          </w:p>
          <w:p w14:paraId="60AD917F" w14:textId="77777777" w:rsidR="00D54186" w:rsidRDefault="00D54186" w:rsidP="00BB6320">
            <w:pPr>
              <w:jc w:val="both"/>
            </w:pPr>
            <w:r>
              <w:t>Řízení rizik (ZT) – garant, přednášky (54 %)</w:t>
            </w:r>
          </w:p>
          <w:p w14:paraId="7DB3A261" w14:textId="273EFF1F" w:rsidR="00D54186" w:rsidRDefault="00D54186" w:rsidP="00BB6320">
            <w:pPr>
              <w:jc w:val="both"/>
            </w:pPr>
            <w:r>
              <w:t>Kvantitativní analýza rizik (PZ) – přednášky (31 %)</w:t>
            </w:r>
            <w:r w:rsidR="007668FC">
              <w:t>, cvičení (31 %)</w:t>
            </w:r>
          </w:p>
          <w:p w14:paraId="6F695CFF" w14:textId="342529FB" w:rsidR="00D54186" w:rsidRDefault="00D54186" w:rsidP="00BB6320">
            <w:pPr>
              <w:jc w:val="both"/>
            </w:pPr>
            <w:r>
              <w:t xml:space="preserve">Metody </w:t>
            </w:r>
            <w:r w:rsidR="000E3C4E">
              <w:t>posuzování</w:t>
            </w:r>
            <w:r>
              <w:t xml:space="preserve"> rizik – garant, přednášky (69 %)</w:t>
            </w:r>
          </w:p>
          <w:p w14:paraId="382182EC" w14:textId="77777777" w:rsidR="00D54186" w:rsidRDefault="00D54186" w:rsidP="00BB6320">
            <w:pPr>
              <w:jc w:val="both"/>
            </w:pPr>
            <w:r>
              <w:t>Diplomový seminář – garant, semináře (100 %)</w:t>
            </w:r>
          </w:p>
          <w:p w14:paraId="78A85AF1" w14:textId="77777777" w:rsidR="00D54186" w:rsidRPr="002827C6" w:rsidRDefault="00D54186" w:rsidP="00BB6320">
            <w:pPr>
              <w:jc w:val="both"/>
            </w:pPr>
            <w:r>
              <w:t xml:space="preserve">Diplomová práce – garant </w:t>
            </w:r>
          </w:p>
        </w:tc>
      </w:tr>
      <w:tr w:rsidR="00D54186" w14:paraId="6654AE4F" w14:textId="77777777" w:rsidTr="00BB6320">
        <w:trPr>
          <w:trHeight w:val="340"/>
        </w:trPr>
        <w:tc>
          <w:tcPr>
            <w:tcW w:w="9859" w:type="dxa"/>
            <w:gridSpan w:val="15"/>
            <w:tcBorders>
              <w:top w:val="nil"/>
            </w:tcBorders>
            <w:shd w:val="clear" w:color="auto" w:fill="FBD4B4"/>
          </w:tcPr>
          <w:p w14:paraId="728B554F" w14:textId="77777777" w:rsidR="00D54186" w:rsidRPr="002827C6" w:rsidRDefault="00D54186" w:rsidP="00BB6320">
            <w:pPr>
              <w:jc w:val="both"/>
              <w:rPr>
                <w:b/>
              </w:rPr>
            </w:pPr>
            <w:r w:rsidRPr="002827C6"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D54186" w14:paraId="5C8DDCF0" w14:textId="77777777" w:rsidTr="00BB6320">
        <w:trPr>
          <w:trHeight w:val="340"/>
        </w:trPr>
        <w:tc>
          <w:tcPr>
            <w:tcW w:w="2802" w:type="dxa"/>
            <w:gridSpan w:val="2"/>
            <w:tcBorders>
              <w:top w:val="nil"/>
            </w:tcBorders>
          </w:tcPr>
          <w:p w14:paraId="59AFFB38" w14:textId="77777777" w:rsidR="00D54186" w:rsidRPr="002827C6" w:rsidRDefault="00D54186" w:rsidP="00BB6320">
            <w:pPr>
              <w:jc w:val="both"/>
              <w:rPr>
                <w:b/>
              </w:rPr>
            </w:pPr>
            <w:r w:rsidRPr="002827C6"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4F456A1C" w14:textId="77777777" w:rsidR="00D54186" w:rsidRPr="002827C6" w:rsidRDefault="00D54186" w:rsidP="00BB6320">
            <w:pPr>
              <w:jc w:val="both"/>
              <w:rPr>
                <w:b/>
              </w:rPr>
            </w:pPr>
            <w:r w:rsidRPr="002827C6"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35049B0D" w14:textId="77777777" w:rsidR="00D54186" w:rsidRPr="002827C6" w:rsidRDefault="00D54186" w:rsidP="00BB6320">
            <w:pPr>
              <w:jc w:val="both"/>
              <w:rPr>
                <w:b/>
              </w:rPr>
            </w:pPr>
            <w:r w:rsidRPr="002827C6"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0CBD0443" w14:textId="77777777" w:rsidR="00D54186" w:rsidRPr="002827C6" w:rsidRDefault="00D54186" w:rsidP="00BB6320">
            <w:pPr>
              <w:jc w:val="both"/>
              <w:rPr>
                <w:b/>
              </w:rPr>
            </w:pPr>
            <w:r w:rsidRPr="002827C6"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4A593D34" w14:textId="77777777" w:rsidR="00D54186" w:rsidRPr="002827C6" w:rsidRDefault="00D54186" w:rsidP="00BB6320">
            <w:pPr>
              <w:jc w:val="both"/>
              <w:rPr>
                <w:b/>
              </w:rPr>
            </w:pPr>
            <w:r>
              <w:rPr>
                <w:b/>
              </w:rPr>
              <w:t>(</w:t>
            </w:r>
            <w:r w:rsidRPr="00F20AEF">
              <w:rPr>
                <w:b/>
                <w:i/>
                <w:iCs/>
              </w:rPr>
              <w:t>nepovinný údaj</w:t>
            </w:r>
            <w:r w:rsidRPr="00F20AEF">
              <w:rPr>
                <w:b/>
              </w:rPr>
              <w:t>)</w:t>
            </w:r>
            <w:r>
              <w:rPr>
                <w:b/>
              </w:rPr>
              <w:t xml:space="preserve"> </w:t>
            </w:r>
            <w:r w:rsidRPr="002827C6">
              <w:rPr>
                <w:b/>
              </w:rPr>
              <w:t>Počet hodin za semestr</w:t>
            </w:r>
          </w:p>
        </w:tc>
      </w:tr>
      <w:tr w:rsidR="00D54186" w14:paraId="6C6F6EDC" w14:textId="77777777" w:rsidTr="00BB6320">
        <w:trPr>
          <w:trHeight w:val="285"/>
        </w:trPr>
        <w:tc>
          <w:tcPr>
            <w:tcW w:w="2802" w:type="dxa"/>
            <w:gridSpan w:val="2"/>
            <w:tcBorders>
              <w:top w:val="nil"/>
            </w:tcBorders>
          </w:tcPr>
          <w:p w14:paraId="4961D65A" w14:textId="77777777" w:rsidR="00D54186" w:rsidRPr="009B6531" w:rsidRDefault="00D54186" w:rsidP="00BB6320">
            <w:pPr>
              <w:jc w:val="both"/>
            </w:pPr>
            <w:r>
              <w:t>Ochrana obyvatelstva a IZS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49691B81" w14:textId="77777777" w:rsidR="00D54186" w:rsidRPr="009B6531" w:rsidRDefault="00D54186" w:rsidP="00BB6320">
            <w:pPr>
              <w:jc w:val="both"/>
            </w:pPr>
            <w:r>
              <w:t>Management rizik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6050F16A" w14:textId="77777777" w:rsidR="00D54186" w:rsidRPr="009B6531" w:rsidRDefault="00D54186" w:rsidP="00BB6320">
            <w:pPr>
              <w:jc w:val="both"/>
            </w:pPr>
            <w:r>
              <w:t>LS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1C4A4946" w14:textId="77777777" w:rsidR="00D54186" w:rsidRPr="009B6531" w:rsidRDefault="00D54186" w:rsidP="00BB6320">
            <w:pPr>
              <w:jc w:val="both"/>
            </w:pPr>
            <w:r>
              <w:t>garant, přednášející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68E9CD22" w14:textId="633E9868" w:rsidR="00D54186" w:rsidRPr="009B6531" w:rsidRDefault="00D54186" w:rsidP="00BB6320">
            <w:pPr>
              <w:jc w:val="both"/>
            </w:pPr>
          </w:p>
        </w:tc>
      </w:tr>
      <w:tr w:rsidR="00D54186" w14:paraId="1BDAEEF8" w14:textId="77777777" w:rsidTr="00BB6320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09FCE224" w14:textId="77777777" w:rsidR="00D54186" w:rsidRPr="009B6531" w:rsidRDefault="00D54186" w:rsidP="00BB6320">
            <w:pPr>
              <w:jc w:val="both"/>
            </w:pP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457C2810" w14:textId="77777777" w:rsidR="00D54186" w:rsidRPr="009B6531" w:rsidRDefault="00D54186" w:rsidP="00BB6320">
            <w:pPr>
              <w:jc w:val="both"/>
            </w:pP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4719D55D" w14:textId="77777777" w:rsidR="00D54186" w:rsidRPr="009B6531" w:rsidRDefault="00D54186" w:rsidP="00BB6320">
            <w:pPr>
              <w:jc w:val="both"/>
            </w:pP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451B2BAC" w14:textId="77777777" w:rsidR="00D54186" w:rsidRPr="009B6531" w:rsidRDefault="00D54186" w:rsidP="00BB6320">
            <w:pPr>
              <w:jc w:val="both"/>
            </w:pP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3E674BFD" w14:textId="77777777" w:rsidR="00D54186" w:rsidRPr="009B6531" w:rsidRDefault="00D54186" w:rsidP="00BB6320">
            <w:pPr>
              <w:jc w:val="both"/>
            </w:pPr>
          </w:p>
        </w:tc>
      </w:tr>
      <w:tr w:rsidR="00D54186" w14:paraId="56CC2438" w14:textId="77777777" w:rsidTr="00BB6320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390E7391" w14:textId="77777777" w:rsidR="00D54186" w:rsidRPr="009B6531" w:rsidRDefault="00D54186" w:rsidP="00BB6320">
            <w:pPr>
              <w:jc w:val="both"/>
            </w:pP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7A74427C" w14:textId="77777777" w:rsidR="00D54186" w:rsidRPr="009B6531" w:rsidRDefault="00D54186" w:rsidP="00BB6320">
            <w:pPr>
              <w:jc w:val="both"/>
            </w:pP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592793D2" w14:textId="77777777" w:rsidR="00D54186" w:rsidRPr="009B6531" w:rsidRDefault="00D54186" w:rsidP="00BB6320">
            <w:pPr>
              <w:jc w:val="both"/>
            </w:pP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5E5EB408" w14:textId="77777777" w:rsidR="00D54186" w:rsidRPr="009B6531" w:rsidRDefault="00D54186" w:rsidP="00BB6320">
            <w:pPr>
              <w:jc w:val="both"/>
            </w:pP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722D8174" w14:textId="77777777" w:rsidR="00D54186" w:rsidRPr="009B6531" w:rsidRDefault="00D54186" w:rsidP="00BB6320">
            <w:pPr>
              <w:jc w:val="both"/>
            </w:pPr>
          </w:p>
        </w:tc>
      </w:tr>
      <w:tr w:rsidR="00D54186" w14:paraId="5F0342D5" w14:textId="77777777" w:rsidTr="00BB6320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70965387" w14:textId="77777777" w:rsidR="00D54186" w:rsidRPr="009B6531" w:rsidRDefault="00D54186" w:rsidP="00BB6320">
            <w:pPr>
              <w:jc w:val="both"/>
            </w:pP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520F646B" w14:textId="77777777" w:rsidR="00D54186" w:rsidRPr="009B6531" w:rsidRDefault="00D54186" w:rsidP="00BB6320">
            <w:pPr>
              <w:jc w:val="both"/>
            </w:pP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338C38CF" w14:textId="77777777" w:rsidR="00D54186" w:rsidRPr="009B6531" w:rsidRDefault="00D54186" w:rsidP="00BB6320">
            <w:pPr>
              <w:jc w:val="both"/>
            </w:pP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256C322B" w14:textId="77777777" w:rsidR="00D54186" w:rsidRPr="009B6531" w:rsidRDefault="00D54186" w:rsidP="00BB6320">
            <w:pPr>
              <w:jc w:val="both"/>
            </w:pP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42CD74B6" w14:textId="77777777" w:rsidR="00D54186" w:rsidRPr="009B6531" w:rsidRDefault="00D54186" w:rsidP="00BB6320">
            <w:pPr>
              <w:jc w:val="both"/>
            </w:pPr>
          </w:p>
        </w:tc>
      </w:tr>
      <w:tr w:rsidR="00D54186" w14:paraId="5F3B94E0" w14:textId="77777777" w:rsidTr="00BB6320">
        <w:tc>
          <w:tcPr>
            <w:tcW w:w="9859" w:type="dxa"/>
            <w:gridSpan w:val="15"/>
            <w:shd w:val="clear" w:color="auto" w:fill="F7CAAC"/>
          </w:tcPr>
          <w:p w14:paraId="1B27C19E" w14:textId="77777777" w:rsidR="00D54186" w:rsidRDefault="00D54186" w:rsidP="00BB6320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54186" w14:paraId="60D1DF39" w14:textId="77777777" w:rsidTr="00BB6320">
        <w:trPr>
          <w:trHeight w:val="1417"/>
        </w:trPr>
        <w:tc>
          <w:tcPr>
            <w:tcW w:w="9859" w:type="dxa"/>
            <w:gridSpan w:val="15"/>
          </w:tcPr>
          <w:p w14:paraId="0BCB4459" w14:textId="77777777" w:rsidR="00D54186" w:rsidRPr="006E5EE7" w:rsidRDefault="00D54186" w:rsidP="00BB6320">
            <w:pPr>
              <w:jc w:val="both"/>
              <w:rPr>
                <w:bCs/>
              </w:rPr>
            </w:pPr>
            <w:r w:rsidRPr="006E5EE7">
              <w:rPr>
                <w:bCs/>
              </w:rPr>
              <w:t>2017 - doktor (Ph.D.), studijní program: Všeobecná ekologie a ekologie jedince a populací, obor: Všeobecná ekologie a</w:t>
            </w:r>
            <w:r>
              <w:rPr>
                <w:bCs/>
              </w:rPr>
              <w:t> </w:t>
            </w:r>
            <w:r w:rsidRPr="006E5EE7">
              <w:rPr>
                <w:bCs/>
              </w:rPr>
              <w:t>ekologie jedince a populací, Univerzita Komenského v Bratislave</w:t>
            </w:r>
          </w:p>
          <w:p w14:paraId="1009BE30" w14:textId="77777777" w:rsidR="00D54186" w:rsidRPr="006E5EE7" w:rsidRDefault="00D54186" w:rsidP="00BB6320">
            <w:pPr>
              <w:jc w:val="both"/>
              <w:rPr>
                <w:bCs/>
              </w:rPr>
            </w:pPr>
            <w:r w:rsidRPr="006E5EE7">
              <w:rPr>
                <w:bCs/>
              </w:rPr>
              <w:t>2015 - doktor (Ph.D.), studijní program: Ochrana vojsk a obyvatelstva, obor: Ochrana obyvatelstva, Univerzita obrany</w:t>
            </w:r>
          </w:p>
        </w:tc>
      </w:tr>
      <w:tr w:rsidR="00D54186" w14:paraId="78C239A7" w14:textId="77777777" w:rsidTr="00BB6320">
        <w:tc>
          <w:tcPr>
            <w:tcW w:w="9859" w:type="dxa"/>
            <w:gridSpan w:val="15"/>
            <w:shd w:val="clear" w:color="auto" w:fill="F7CAAC"/>
          </w:tcPr>
          <w:p w14:paraId="6E6D78DA" w14:textId="77777777" w:rsidR="00D54186" w:rsidRDefault="00D54186" w:rsidP="00BB6320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54186" w14:paraId="23B0BB19" w14:textId="77777777" w:rsidTr="00BB6320">
        <w:trPr>
          <w:trHeight w:val="1417"/>
        </w:trPr>
        <w:tc>
          <w:tcPr>
            <w:tcW w:w="9859" w:type="dxa"/>
            <w:gridSpan w:val="15"/>
          </w:tcPr>
          <w:p w14:paraId="4E2AC29D" w14:textId="77777777" w:rsidR="00D54186" w:rsidRDefault="00D54186" w:rsidP="00BB6320">
            <w:pPr>
              <w:jc w:val="both"/>
            </w:pPr>
            <w:r>
              <w:t>2015 - dosud: vědecký pracovník, Laboratoř embryologie živočichů, Ústav živočišné fyziologie a genetiky AV ČR, pp</w:t>
            </w:r>
          </w:p>
          <w:p w14:paraId="5978E01E" w14:textId="77777777" w:rsidR="00D54186" w:rsidRDefault="00D54186" w:rsidP="00BB6320">
            <w:pPr>
              <w:jc w:val="both"/>
            </w:pPr>
            <w:r>
              <w:t>2016 - dosud: akademický pracovník, Univerzita obrany, katedra teorie vojenství, pp</w:t>
            </w:r>
          </w:p>
          <w:p w14:paraId="0D3ACBFF" w14:textId="77777777" w:rsidR="00D54186" w:rsidRPr="00424EE8" w:rsidRDefault="00D54186" w:rsidP="00BB6320">
            <w:pPr>
              <w:jc w:val="both"/>
            </w:pPr>
            <w:r>
              <w:t>2021–2022: akademický pracovník, AMBIS vysoká škola, a.s., katedra bezpečnosti a práva, pp</w:t>
            </w:r>
          </w:p>
        </w:tc>
      </w:tr>
      <w:tr w:rsidR="00D54186" w14:paraId="680A0367" w14:textId="77777777" w:rsidTr="00BB6320">
        <w:trPr>
          <w:trHeight w:val="250"/>
        </w:trPr>
        <w:tc>
          <w:tcPr>
            <w:tcW w:w="9859" w:type="dxa"/>
            <w:gridSpan w:val="15"/>
            <w:shd w:val="clear" w:color="auto" w:fill="F7CAAC"/>
          </w:tcPr>
          <w:p w14:paraId="4E06702B" w14:textId="77777777" w:rsidR="00D54186" w:rsidRDefault="00D54186" w:rsidP="00BB6320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54186" w14:paraId="0D00414D" w14:textId="77777777" w:rsidTr="00BB6320">
        <w:trPr>
          <w:trHeight w:val="1417"/>
        </w:trPr>
        <w:tc>
          <w:tcPr>
            <w:tcW w:w="9859" w:type="dxa"/>
            <w:gridSpan w:val="15"/>
          </w:tcPr>
          <w:p w14:paraId="633161D4" w14:textId="77777777" w:rsidR="00D54186" w:rsidRDefault="00D54186" w:rsidP="00BB6320">
            <w:pPr>
              <w:jc w:val="both"/>
            </w:pPr>
            <w:r>
              <w:t>18x vedoucí bakalářské práce</w:t>
            </w:r>
          </w:p>
          <w:p w14:paraId="7882F2EE" w14:textId="77777777" w:rsidR="00D54186" w:rsidRDefault="00D54186" w:rsidP="00BB6320">
            <w:pPr>
              <w:jc w:val="both"/>
            </w:pPr>
            <w:r>
              <w:t>1x vedoucí diplomové práce</w:t>
            </w:r>
          </w:p>
          <w:p w14:paraId="52AE8A66" w14:textId="77777777" w:rsidR="00D54186" w:rsidRDefault="00D54186" w:rsidP="00BB6320">
            <w:pPr>
              <w:jc w:val="both"/>
            </w:pPr>
            <w:r>
              <w:t>1x školitel specialista disertační práce</w:t>
            </w:r>
          </w:p>
        </w:tc>
      </w:tr>
      <w:tr w:rsidR="00D54186" w14:paraId="7EAD5D7F" w14:textId="77777777" w:rsidTr="00BB6320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5DD5DD12" w14:textId="77777777" w:rsidR="00D54186" w:rsidRDefault="00D54186" w:rsidP="00BB6320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708EDAEC" w14:textId="77777777" w:rsidR="00D54186" w:rsidRDefault="00D54186" w:rsidP="00BB6320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33717257" w14:textId="77777777" w:rsidR="00D54186" w:rsidRDefault="00D54186" w:rsidP="00BB6320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223C4EF2" w14:textId="77777777" w:rsidR="00D54186" w:rsidRDefault="00D54186" w:rsidP="00BB6320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54186" w14:paraId="2FE049E0" w14:textId="77777777" w:rsidTr="00BB6320">
        <w:trPr>
          <w:cantSplit/>
        </w:trPr>
        <w:tc>
          <w:tcPr>
            <w:tcW w:w="3347" w:type="dxa"/>
            <w:gridSpan w:val="3"/>
          </w:tcPr>
          <w:p w14:paraId="5BE8CB32" w14:textId="77777777" w:rsidR="00D54186" w:rsidRDefault="00D54186" w:rsidP="00BB6320">
            <w:pPr>
              <w:jc w:val="both"/>
            </w:pPr>
            <w:r w:rsidRPr="007A4D20">
              <w:t>Ochrana vojsk a obyvatelstva</w:t>
            </w:r>
          </w:p>
        </w:tc>
        <w:tc>
          <w:tcPr>
            <w:tcW w:w="2245" w:type="dxa"/>
            <w:gridSpan w:val="3"/>
          </w:tcPr>
          <w:p w14:paraId="0CC812F6" w14:textId="77777777" w:rsidR="00D54186" w:rsidRDefault="00D54186" w:rsidP="00BB6320">
            <w:pPr>
              <w:jc w:val="both"/>
            </w:pPr>
            <w:r>
              <w:t>2022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728C1A04" w14:textId="77777777" w:rsidR="00D54186" w:rsidRDefault="00D54186" w:rsidP="00BB6320">
            <w:pPr>
              <w:jc w:val="both"/>
            </w:pPr>
            <w:r>
              <w:t>UO, Brno</w:t>
            </w: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  <w:shd w:val="clear" w:color="auto" w:fill="F7CAAC"/>
          </w:tcPr>
          <w:p w14:paraId="03CF0391" w14:textId="77777777" w:rsidR="00D54186" w:rsidRPr="00F20AEF" w:rsidRDefault="00D54186" w:rsidP="00BB6320">
            <w:pPr>
              <w:jc w:val="both"/>
            </w:pPr>
            <w:r w:rsidRPr="00F20AEF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37C88BBF" w14:textId="77777777" w:rsidR="00D54186" w:rsidRPr="00F20AEF" w:rsidRDefault="00D54186" w:rsidP="00BB6320">
            <w:pPr>
              <w:jc w:val="both"/>
              <w:rPr>
                <w:sz w:val="18"/>
              </w:rPr>
            </w:pPr>
            <w:r w:rsidRPr="00F20AEF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23A5EF76" w14:textId="77777777" w:rsidR="00D54186" w:rsidRDefault="00D54186" w:rsidP="00BB6320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54186" w14:paraId="2BD0530F" w14:textId="77777777" w:rsidTr="00BB6320">
        <w:trPr>
          <w:cantSplit/>
          <w:trHeight w:val="70"/>
        </w:trPr>
        <w:tc>
          <w:tcPr>
            <w:tcW w:w="3347" w:type="dxa"/>
            <w:gridSpan w:val="3"/>
            <w:shd w:val="clear" w:color="auto" w:fill="F7CAAC"/>
          </w:tcPr>
          <w:p w14:paraId="4A7EDF34" w14:textId="77777777" w:rsidR="00D54186" w:rsidRDefault="00D54186" w:rsidP="00BB6320">
            <w:pPr>
              <w:jc w:val="both"/>
            </w:pPr>
            <w:r>
              <w:rPr>
                <w:b/>
              </w:rPr>
              <w:lastRenderedPageBreak/>
              <w:t>Obor jmenovacího řízení</w:t>
            </w:r>
          </w:p>
        </w:tc>
        <w:tc>
          <w:tcPr>
            <w:tcW w:w="2245" w:type="dxa"/>
            <w:gridSpan w:val="3"/>
            <w:shd w:val="clear" w:color="auto" w:fill="F7CAAC"/>
          </w:tcPr>
          <w:p w14:paraId="0045BD03" w14:textId="77777777" w:rsidR="00D54186" w:rsidRDefault="00D54186" w:rsidP="00BB6320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  <w:shd w:val="clear" w:color="auto" w:fill="F7CAAC"/>
          </w:tcPr>
          <w:p w14:paraId="0E70DDE1" w14:textId="77777777" w:rsidR="00D54186" w:rsidRDefault="00D54186" w:rsidP="00BB6320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14:paraId="1AFCC6A7" w14:textId="77777777" w:rsidR="00D54186" w:rsidRPr="00F20AEF" w:rsidRDefault="00D54186" w:rsidP="00BB6320">
            <w:pPr>
              <w:jc w:val="both"/>
              <w:rPr>
                <w:b/>
              </w:rPr>
            </w:pPr>
            <w:r>
              <w:rPr>
                <w:b/>
              </w:rPr>
              <w:t>151</w:t>
            </w:r>
          </w:p>
        </w:tc>
        <w:tc>
          <w:tcPr>
            <w:tcW w:w="693" w:type="dxa"/>
          </w:tcPr>
          <w:p w14:paraId="6E5DA234" w14:textId="77777777" w:rsidR="00D54186" w:rsidRPr="00F20AEF" w:rsidRDefault="00D54186" w:rsidP="00BB6320">
            <w:pPr>
              <w:jc w:val="both"/>
              <w:rPr>
                <w:b/>
              </w:rPr>
            </w:pPr>
            <w:r>
              <w:rPr>
                <w:b/>
              </w:rPr>
              <w:t>196</w:t>
            </w:r>
          </w:p>
        </w:tc>
        <w:tc>
          <w:tcPr>
            <w:tcW w:w="694" w:type="dxa"/>
          </w:tcPr>
          <w:p w14:paraId="19249762" w14:textId="77777777" w:rsidR="00D54186" w:rsidRDefault="00D54186" w:rsidP="00BB6320">
            <w:pPr>
              <w:jc w:val="both"/>
              <w:rPr>
                <w:b/>
              </w:rPr>
            </w:pPr>
          </w:p>
        </w:tc>
      </w:tr>
      <w:tr w:rsidR="00D54186" w14:paraId="77FBD3A5" w14:textId="77777777" w:rsidTr="00BB6320">
        <w:trPr>
          <w:trHeight w:val="205"/>
        </w:trPr>
        <w:tc>
          <w:tcPr>
            <w:tcW w:w="3347" w:type="dxa"/>
            <w:gridSpan w:val="3"/>
          </w:tcPr>
          <w:p w14:paraId="720F32B9" w14:textId="77777777" w:rsidR="00D54186" w:rsidRDefault="00D54186" w:rsidP="00BB6320">
            <w:pPr>
              <w:jc w:val="both"/>
            </w:pPr>
          </w:p>
        </w:tc>
        <w:tc>
          <w:tcPr>
            <w:tcW w:w="2245" w:type="dxa"/>
            <w:gridSpan w:val="3"/>
          </w:tcPr>
          <w:p w14:paraId="4C19DFF6" w14:textId="77777777" w:rsidR="00D54186" w:rsidRDefault="00D54186" w:rsidP="00BB6320">
            <w:pPr>
              <w:jc w:val="both"/>
            </w:pP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17B1CAD8" w14:textId="77777777" w:rsidR="00D54186" w:rsidRDefault="00D54186" w:rsidP="00BB6320">
            <w:pPr>
              <w:jc w:val="both"/>
            </w:pPr>
          </w:p>
        </w:tc>
        <w:tc>
          <w:tcPr>
            <w:tcW w:w="1325" w:type="dxa"/>
            <w:gridSpan w:val="3"/>
            <w:tcBorders>
              <w:left w:val="single" w:sz="12" w:space="0" w:color="auto"/>
            </w:tcBorders>
            <w:shd w:val="clear" w:color="auto" w:fill="FBD4B4"/>
            <w:vAlign w:val="center"/>
          </w:tcPr>
          <w:p w14:paraId="1ABF7838" w14:textId="77777777" w:rsidR="00D54186" w:rsidRPr="00F20AEF" w:rsidRDefault="00D54186" w:rsidP="00BB6320">
            <w:pPr>
              <w:jc w:val="both"/>
              <w:rPr>
                <w:b/>
                <w:sz w:val="18"/>
              </w:rPr>
            </w:pPr>
            <w:r w:rsidRPr="00F20AEF"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vAlign w:val="center"/>
          </w:tcPr>
          <w:p w14:paraId="3E73B537" w14:textId="3CA386B1" w:rsidR="00D54186" w:rsidRDefault="00D54186" w:rsidP="0026609B">
            <w:pPr>
              <w:rPr>
                <w:b/>
              </w:rPr>
            </w:pPr>
            <w:r>
              <w:rPr>
                <w:b/>
              </w:rPr>
              <w:t xml:space="preserve">   </w:t>
            </w:r>
            <w:r w:rsidR="0026609B">
              <w:rPr>
                <w:b/>
              </w:rPr>
              <w:t>9</w:t>
            </w:r>
            <w:r>
              <w:rPr>
                <w:b/>
              </w:rPr>
              <w:t>/9</w:t>
            </w:r>
          </w:p>
        </w:tc>
      </w:tr>
      <w:tr w:rsidR="00D54186" w14:paraId="1F584961" w14:textId="77777777" w:rsidTr="00BB6320">
        <w:tc>
          <w:tcPr>
            <w:tcW w:w="9859" w:type="dxa"/>
            <w:gridSpan w:val="15"/>
            <w:shd w:val="clear" w:color="auto" w:fill="F7CAAC"/>
          </w:tcPr>
          <w:p w14:paraId="12F36AE3" w14:textId="77777777" w:rsidR="00D54186" w:rsidRDefault="00D54186" w:rsidP="00BB6320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54186" w14:paraId="1E2B7357" w14:textId="77777777" w:rsidTr="00BB6320">
        <w:trPr>
          <w:trHeight w:val="2347"/>
        </w:trPr>
        <w:tc>
          <w:tcPr>
            <w:tcW w:w="9859" w:type="dxa"/>
            <w:gridSpan w:val="15"/>
          </w:tcPr>
          <w:p w14:paraId="1903C996" w14:textId="287B3B0C" w:rsidR="00D54186" w:rsidRDefault="00D54186" w:rsidP="0065073B">
            <w:pPr>
              <w:jc w:val="both"/>
              <w:rPr>
                <w:bCs/>
              </w:rPr>
            </w:pPr>
            <w:r w:rsidRPr="00F2529A">
              <w:rPr>
                <w:b/>
                <w:bCs/>
              </w:rPr>
              <w:t>ZEMAN, Tomáš</w:t>
            </w:r>
            <w:r w:rsidRPr="00610187">
              <w:rPr>
                <w:bCs/>
              </w:rPr>
              <w:t xml:space="preserve">, Jan BŘEŇ, Pavel FOLTIN a Rudolf URBAN. </w:t>
            </w:r>
            <w:r w:rsidRPr="00610187">
              <w:rPr>
                <w:bCs/>
                <w:lang w:val="en-GB"/>
              </w:rPr>
              <w:t xml:space="preserve">Proposal of a Group-specific Risk Assessment Procedure for Soft Targets: A Data-based Approach. In: </w:t>
            </w:r>
            <w:r w:rsidRPr="005C4C40">
              <w:rPr>
                <w:bCs/>
                <w:i/>
                <w:iCs/>
                <w:lang w:val="en-GB"/>
              </w:rPr>
              <w:t>Trends and Future Directions in Security and Emergency Management</w:t>
            </w:r>
            <w:r w:rsidRPr="00610187">
              <w:rPr>
                <w:bCs/>
                <w:lang w:val="en-GB"/>
              </w:rPr>
              <w:t>. New York: Springer International Publishing AG</w:t>
            </w:r>
            <w:r w:rsidRPr="00610187">
              <w:rPr>
                <w:bCs/>
              </w:rPr>
              <w:t xml:space="preserve">, 2022, s. 159-172. ISBN 978-3-030-88906-7 (C, autorský podíl </w:t>
            </w:r>
            <w:r w:rsidRPr="00F2529A">
              <w:rPr>
                <w:b/>
                <w:bCs/>
              </w:rPr>
              <w:t>30 %</w:t>
            </w:r>
            <w:r w:rsidRPr="00610187">
              <w:rPr>
                <w:bCs/>
              </w:rPr>
              <w:t>)</w:t>
            </w:r>
          </w:p>
          <w:p w14:paraId="1A9503E5" w14:textId="77777777" w:rsidR="0065073B" w:rsidRPr="0065073B" w:rsidRDefault="0065073B" w:rsidP="0065073B">
            <w:pPr>
              <w:jc w:val="both"/>
              <w:rPr>
                <w:bCs/>
                <w:sz w:val="8"/>
                <w:szCs w:val="8"/>
              </w:rPr>
            </w:pPr>
          </w:p>
          <w:p w14:paraId="41592D93" w14:textId="240C2A3F" w:rsidR="00D54186" w:rsidRDefault="00D54186" w:rsidP="0065073B">
            <w:pPr>
              <w:jc w:val="both"/>
              <w:rPr>
                <w:bCs/>
              </w:rPr>
            </w:pPr>
            <w:r w:rsidRPr="00610187">
              <w:rPr>
                <w:bCs/>
              </w:rPr>
              <w:t xml:space="preserve">BŘEŇ, Jan, </w:t>
            </w:r>
            <w:r w:rsidRPr="00F2529A">
              <w:rPr>
                <w:b/>
                <w:bCs/>
              </w:rPr>
              <w:t>Tomáš ZEMAN</w:t>
            </w:r>
            <w:r w:rsidRPr="00610187">
              <w:rPr>
                <w:bCs/>
              </w:rPr>
              <w:t xml:space="preserve">, Aleš KUDLÁK a Rudolf URBAN. </w:t>
            </w:r>
            <w:r w:rsidRPr="003C3D1C">
              <w:rPr>
                <w:bCs/>
                <w:lang w:val="en-GB"/>
              </w:rPr>
              <w:t>Identification of Social, Economic and Security-Political Grounds for Terrorism: Useful Tool or Useless Effort?</w:t>
            </w:r>
            <w:r w:rsidRPr="003C3D1C">
              <w:rPr>
                <w:bCs/>
              </w:rPr>
              <w:t xml:space="preserve"> </w:t>
            </w:r>
            <w:r w:rsidRPr="003C3D1C">
              <w:rPr>
                <w:bCs/>
                <w:i/>
                <w:iCs/>
              </w:rPr>
              <w:t>Obrana a strategie</w:t>
            </w:r>
            <w:r w:rsidRPr="00610187">
              <w:rPr>
                <w:bCs/>
              </w:rPr>
              <w:t xml:space="preserve">. 2021, </w:t>
            </w:r>
            <w:r w:rsidRPr="00AF597D">
              <w:rPr>
                <w:b/>
              </w:rPr>
              <w:t>21</w:t>
            </w:r>
            <w:r w:rsidRPr="00610187">
              <w:rPr>
                <w:bCs/>
              </w:rPr>
              <w:t xml:space="preserve">(2), 21-42. ISSN 1214-6463 (Jimp, </w:t>
            </w:r>
            <w:r>
              <w:rPr>
                <w:bCs/>
              </w:rPr>
              <w:t xml:space="preserve">Q4, </w:t>
            </w:r>
            <w:r w:rsidRPr="00610187">
              <w:rPr>
                <w:bCs/>
              </w:rPr>
              <w:t xml:space="preserve">autorský podíl </w:t>
            </w:r>
            <w:r w:rsidRPr="00F2529A">
              <w:rPr>
                <w:b/>
                <w:bCs/>
              </w:rPr>
              <w:t>20 %</w:t>
            </w:r>
            <w:r w:rsidRPr="00610187">
              <w:rPr>
                <w:bCs/>
              </w:rPr>
              <w:t>)</w:t>
            </w:r>
          </w:p>
          <w:p w14:paraId="01BD73EE" w14:textId="77777777" w:rsidR="0065073B" w:rsidRPr="0065073B" w:rsidRDefault="0065073B" w:rsidP="0065073B">
            <w:pPr>
              <w:jc w:val="both"/>
              <w:rPr>
                <w:bCs/>
                <w:sz w:val="8"/>
                <w:szCs w:val="8"/>
              </w:rPr>
            </w:pPr>
          </w:p>
          <w:p w14:paraId="15362F14" w14:textId="38768CE2" w:rsidR="00D54186" w:rsidRDefault="00D54186" w:rsidP="0065073B">
            <w:pPr>
              <w:jc w:val="both"/>
              <w:rPr>
                <w:bCs/>
              </w:rPr>
            </w:pPr>
            <w:r w:rsidRPr="00F2529A">
              <w:rPr>
                <w:b/>
                <w:bCs/>
              </w:rPr>
              <w:t>ZEMAN, Tomáš</w:t>
            </w:r>
            <w:r w:rsidRPr="00610187">
              <w:rPr>
                <w:bCs/>
              </w:rPr>
              <w:t xml:space="preserve">, Leopold SKORUŠA, František PAULUS, Alena OULEHLOVÁ a Eva DROZDOVÁ. </w:t>
            </w:r>
            <w:r w:rsidRPr="00CB02CF">
              <w:rPr>
                <w:bCs/>
              </w:rPr>
              <w:t xml:space="preserve">Bezodkladné pohřbívání při hromadném úmrtí osob v České republice. </w:t>
            </w:r>
            <w:r w:rsidRPr="00CB02CF">
              <w:rPr>
                <w:bCs/>
                <w:i/>
                <w:iCs/>
              </w:rPr>
              <w:t>Military Medical Science Letters</w:t>
            </w:r>
            <w:r w:rsidRPr="00610187">
              <w:rPr>
                <w:bCs/>
              </w:rPr>
              <w:t xml:space="preserve">, 2021, </w:t>
            </w:r>
            <w:r w:rsidRPr="00AF597D">
              <w:rPr>
                <w:b/>
              </w:rPr>
              <w:t>90</w:t>
            </w:r>
            <w:r w:rsidRPr="00610187">
              <w:rPr>
                <w:bCs/>
              </w:rPr>
              <w:t>(2), 83-92. ISSN 0372-7025 (Jsc,</w:t>
            </w:r>
            <w:r>
              <w:rPr>
                <w:bCs/>
              </w:rPr>
              <w:t xml:space="preserve"> Q3,</w:t>
            </w:r>
            <w:r w:rsidRPr="00610187">
              <w:rPr>
                <w:bCs/>
              </w:rPr>
              <w:t xml:space="preserve"> autorský podíl </w:t>
            </w:r>
            <w:r w:rsidRPr="00F2529A">
              <w:rPr>
                <w:b/>
                <w:bCs/>
              </w:rPr>
              <w:t>20 %</w:t>
            </w:r>
            <w:r>
              <w:rPr>
                <w:bCs/>
              </w:rPr>
              <w:t>)</w:t>
            </w:r>
          </w:p>
          <w:p w14:paraId="370783D5" w14:textId="77777777" w:rsidR="0065073B" w:rsidRPr="0065073B" w:rsidRDefault="0065073B" w:rsidP="0065073B">
            <w:pPr>
              <w:jc w:val="both"/>
              <w:rPr>
                <w:bCs/>
                <w:sz w:val="8"/>
                <w:szCs w:val="8"/>
              </w:rPr>
            </w:pPr>
          </w:p>
          <w:p w14:paraId="5AB8E177" w14:textId="1BB8E1AF" w:rsidR="00D54186" w:rsidRDefault="00D54186" w:rsidP="0065073B">
            <w:pPr>
              <w:jc w:val="both"/>
              <w:rPr>
                <w:bCs/>
              </w:rPr>
            </w:pPr>
            <w:r w:rsidRPr="00F2529A">
              <w:rPr>
                <w:b/>
                <w:bCs/>
              </w:rPr>
              <w:t>ZEMAN, Tomáš</w:t>
            </w:r>
            <w:r w:rsidRPr="00610187">
              <w:rPr>
                <w:bCs/>
              </w:rPr>
              <w:t xml:space="preserve"> a Rudolf URBAN. </w:t>
            </w:r>
            <w:r w:rsidRPr="00CB02CF">
              <w:rPr>
                <w:bCs/>
                <w:lang w:val="en-GB"/>
              </w:rPr>
              <w:t>The Negative Impact of Terrorism on Tourism: Not Just a Problem for Developing Countries?</w:t>
            </w:r>
            <w:r w:rsidRPr="00CB02CF">
              <w:rPr>
                <w:bCs/>
              </w:rPr>
              <w:t xml:space="preserve"> </w:t>
            </w:r>
            <w:r w:rsidRPr="00CB02CF">
              <w:rPr>
                <w:bCs/>
                <w:i/>
                <w:iCs/>
              </w:rPr>
              <w:t>Deturope</w:t>
            </w:r>
            <w:r w:rsidRPr="00610187">
              <w:rPr>
                <w:bCs/>
              </w:rPr>
              <w:t xml:space="preserve">, 2019, </w:t>
            </w:r>
            <w:r w:rsidRPr="00AF597D">
              <w:rPr>
                <w:b/>
              </w:rPr>
              <w:t>11</w:t>
            </w:r>
            <w:r w:rsidRPr="00610187">
              <w:rPr>
                <w:bCs/>
              </w:rPr>
              <w:t xml:space="preserve">(2), 75-91. ISSN 1821-2506 (Jimp, </w:t>
            </w:r>
            <w:r>
              <w:rPr>
                <w:bCs/>
              </w:rPr>
              <w:t xml:space="preserve">Q3, </w:t>
            </w:r>
            <w:r w:rsidRPr="00610187">
              <w:rPr>
                <w:bCs/>
              </w:rPr>
              <w:t xml:space="preserve">autorský podíl </w:t>
            </w:r>
            <w:r w:rsidRPr="00F2529A">
              <w:rPr>
                <w:b/>
                <w:bCs/>
              </w:rPr>
              <w:t>80 %</w:t>
            </w:r>
            <w:r w:rsidRPr="00610187">
              <w:rPr>
                <w:bCs/>
              </w:rPr>
              <w:t>)</w:t>
            </w:r>
          </w:p>
          <w:p w14:paraId="1EB6B298" w14:textId="77777777" w:rsidR="0065073B" w:rsidRPr="0065073B" w:rsidRDefault="0065073B" w:rsidP="0065073B">
            <w:pPr>
              <w:jc w:val="both"/>
              <w:rPr>
                <w:bCs/>
                <w:sz w:val="8"/>
                <w:szCs w:val="8"/>
              </w:rPr>
            </w:pPr>
          </w:p>
          <w:p w14:paraId="01AE6BD9" w14:textId="233B13B0" w:rsidR="00D54186" w:rsidRDefault="00D54186" w:rsidP="0065073B">
            <w:pPr>
              <w:spacing w:after="60"/>
              <w:jc w:val="both"/>
              <w:rPr>
                <w:bCs/>
              </w:rPr>
            </w:pPr>
            <w:r w:rsidRPr="00F2529A">
              <w:rPr>
                <w:b/>
                <w:bCs/>
              </w:rPr>
              <w:t>ZEMAN, Tomáš</w:t>
            </w:r>
            <w:r w:rsidRPr="00610187">
              <w:rPr>
                <w:bCs/>
              </w:rPr>
              <w:t xml:space="preserve">, Jan BŘEŇ a Rudolf URBAN. </w:t>
            </w:r>
            <w:r w:rsidRPr="0003196E">
              <w:rPr>
                <w:bCs/>
                <w:lang w:val="en-GB"/>
              </w:rPr>
              <w:t>Profile of a lone wolf terrorist: a crisis management perspective</w:t>
            </w:r>
            <w:r w:rsidRPr="0003196E">
              <w:rPr>
                <w:bCs/>
              </w:rPr>
              <w:t xml:space="preserve">. </w:t>
            </w:r>
            <w:r w:rsidRPr="0003196E">
              <w:rPr>
                <w:bCs/>
                <w:i/>
                <w:iCs/>
                <w:lang w:val="en-GB"/>
              </w:rPr>
              <w:t>Journal of Security and Sustainability Issues</w:t>
            </w:r>
            <w:r w:rsidRPr="00610187">
              <w:rPr>
                <w:bCs/>
              </w:rPr>
              <w:t xml:space="preserve">, 2018, </w:t>
            </w:r>
            <w:r w:rsidRPr="00AF597D">
              <w:rPr>
                <w:b/>
              </w:rPr>
              <w:t>8</w:t>
            </w:r>
            <w:r w:rsidRPr="00610187">
              <w:rPr>
                <w:bCs/>
              </w:rPr>
              <w:t xml:space="preserve">(1), 5-18. ISSN 2029-7017 (Jsc, </w:t>
            </w:r>
            <w:r>
              <w:rPr>
                <w:bCs/>
              </w:rPr>
              <w:t>Q</w:t>
            </w:r>
            <w:r w:rsidR="0026609B">
              <w:rPr>
                <w:bCs/>
              </w:rPr>
              <w:t>2</w:t>
            </w:r>
            <w:r>
              <w:rPr>
                <w:bCs/>
              </w:rPr>
              <w:t xml:space="preserve">, </w:t>
            </w:r>
            <w:r w:rsidRPr="00610187">
              <w:rPr>
                <w:bCs/>
              </w:rPr>
              <w:t xml:space="preserve">autorský podíl </w:t>
            </w:r>
            <w:r w:rsidRPr="00F2529A">
              <w:rPr>
                <w:b/>
                <w:bCs/>
              </w:rPr>
              <w:t>60 %</w:t>
            </w:r>
            <w:r w:rsidRPr="00610187">
              <w:rPr>
                <w:bCs/>
              </w:rPr>
              <w:t>)</w:t>
            </w:r>
          </w:p>
          <w:p w14:paraId="1B6C209A" w14:textId="77777777" w:rsidR="00D54186" w:rsidRDefault="00D54186" w:rsidP="00BB6320">
            <w:pPr>
              <w:jc w:val="both"/>
              <w:rPr>
                <w:b/>
              </w:rPr>
            </w:pPr>
          </w:p>
        </w:tc>
      </w:tr>
      <w:tr w:rsidR="00D54186" w14:paraId="5805B995" w14:textId="77777777" w:rsidTr="00BB6320">
        <w:trPr>
          <w:trHeight w:val="218"/>
        </w:trPr>
        <w:tc>
          <w:tcPr>
            <w:tcW w:w="9859" w:type="dxa"/>
            <w:gridSpan w:val="15"/>
            <w:shd w:val="clear" w:color="auto" w:fill="F7CAAC"/>
          </w:tcPr>
          <w:p w14:paraId="03F48E5A" w14:textId="77777777" w:rsidR="00D54186" w:rsidRDefault="00D54186" w:rsidP="00BB6320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54186" w14:paraId="0E4A23CB" w14:textId="77777777" w:rsidTr="00BB6320">
        <w:trPr>
          <w:trHeight w:val="328"/>
        </w:trPr>
        <w:tc>
          <w:tcPr>
            <w:tcW w:w="9859" w:type="dxa"/>
            <w:gridSpan w:val="15"/>
          </w:tcPr>
          <w:p w14:paraId="6EAD6D61" w14:textId="77777777" w:rsidR="00D54186" w:rsidRDefault="00D54186" w:rsidP="00BB6320">
            <w:pPr>
              <w:rPr>
                <w:b/>
              </w:rPr>
            </w:pPr>
          </w:p>
        </w:tc>
      </w:tr>
      <w:tr w:rsidR="00D54186" w14:paraId="40EB3F2C" w14:textId="77777777" w:rsidTr="00BB6320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4D4BD878" w14:textId="77777777" w:rsidR="00D54186" w:rsidRDefault="00D54186" w:rsidP="00BB6320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</w:tcPr>
          <w:p w14:paraId="71BC567F" w14:textId="77777777" w:rsidR="00D54186" w:rsidRDefault="00D54186" w:rsidP="00BB6320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614F3D59" w14:textId="77777777" w:rsidR="00D54186" w:rsidRDefault="00D54186" w:rsidP="00BB6320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4"/>
          </w:tcPr>
          <w:p w14:paraId="37F158DF" w14:textId="0E0CD382" w:rsidR="00D54186" w:rsidRDefault="006B1D4E" w:rsidP="00BB6320">
            <w:pPr>
              <w:jc w:val="both"/>
            </w:pPr>
            <w:r>
              <w:t>02. 03. 2023</w:t>
            </w:r>
          </w:p>
        </w:tc>
      </w:tr>
    </w:tbl>
    <w:p w14:paraId="1BE364DC" w14:textId="77777777" w:rsidR="00D54186" w:rsidRDefault="00D54186" w:rsidP="00D54186"/>
    <w:p w14:paraId="2499A887" w14:textId="51C70EE9" w:rsidR="0056616E" w:rsidRDefault="0056616E" w:rsidP="00E45D3E">
      <w:pPr>
        <w:spacing w:after="160" w:line="259" w:lineRule="auto"/>
      </w:pPr>
    </w:p>
    <w:p w14:paraId="5C93D550" w14:textId="77777777" w:rsidR="0056616E" w:rsidRDefault="0056616E">
      <w:pPr>
        <w:spacing w:after="160" w:line="259" w:lineRule="auto"/>
      </w:pPr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6B7843" w14:paraId="32D79415" w14:textId="77777777" w:rsidTr="0022275B">
        <w:tc>
          <w:tcPr>
            <w:tcW w:w="9859" w:type="dxa"/>
            <w:gridSpan w:val="15"/>
            <w:tcBorders>
              <w:bottom w:val="double" w:sz="4" w:space="0" w:color="auto"/>
            </w:tcBorders>
            <w:shd w:val="clear" w:color="auto" w:fill="BDD6EE"/>
          </w:tcPr>
          <w:p w14:paraId="4AE0F303" w14:textId="77777777" w:rsidR="006B7843" w:rsidRDefault="006B7843" w:rsidP="0022275B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6B7843" w14:paraId="1A28AC17" w14:textId="77777777" w:rsidTr="0022275B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1358B9E1" w14:textId="77777777" w:rsidR="006B7843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</w:tcPr>
          <w:p w14:paraId="4DDFB4D2" w14:textId="77777777" w:rsidR="006B7843" w:rsidRDefault="006B7843" w:rsidP="0022275B">
            <w:pPr>
              <w:jc w:val="both"/>
            </w:pPr>
            <w:r w:rsidRPr="001B2AE1">
              <w:t>Univerzita Tomáše Bati ve Zlíně</w:t>
            </w:r>
          </w:p>
        </w:tc>
      </w:tr>
      <w:tr w:rsidR="006B7843" w14:paraId="16839714" w14:textId="77777777" w:rsidTr="0022275B">
        <w:tc>
          <w:tcPr>
            <w:tcW w:w="2518" w:type="dxa"/>
            <w:shd w:val="clear" w:color="auto" w:fill="F7CAAC"/>
          </w:tcPr>
          <w:p w14:paraId="255EB2FE" w14:textId="77777777" w:rsidR="006B7843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</w:tcPr>
          <w:p w14:paraId="3D057C70" w14:textId="77777777" w:rsidR="006B7843" w:rsidRDefault="006B7843" w:rsidP="0022275B">
            <w:pPr>
              <w:jc w:val="both"/>
            </w:pPr>
            <w:r w:rsidRPr="00CF7506">
              <w:t>Fakulta logistiky a krizového řízení</w:t>
            </w:r>
          </w:p>
        </w:tc>
      </w:tr>
      <w:tr w:rsidR="006B7843" w14:paraId="4C100CC5" w14:textId="77777777" w:rsidTr="0022275B">
        <w:tc>
          <w:tcPr>
            <w:tcW w:w="2518" w:type="dxa"/>
            <w:shd w:val="clear" w:color="auto" w:fill="F7CAAC"/>
          </w:tcPr>
          <w:p w14:paraId="51478B31" w14:textId="77777777" w:rsidR="006B7843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</w:tcPr>
          <w:p w14:paraId="40B3C818" w14:textId="77777777" w:rsidR="006B7843" w:rsidRDefault="006B7843" w:rsidP="0022275B">
            <w:pPr>
              <w:jc w:val="both"/>
            </w:pPr>
            <w:r>
              <w:t>Bezpečnost společnosti</w:t>
            </w:r>
          </w:p>
        </w:tc>
      </w:tr>
      <w:tr w:rsidR="006B7843" w14:paraId="6E77789B" w14:textId="77777777" w:rsidTr="0022275B">
        <w:tc>
          <w:tcPr>
            <w:tcW w:w="2518" w:type="dxa"/>
            <w:shd w:val="clear" w:color="auto" w:fill="F7CAAC"/>
          </w:tcPr>
          <w:p w14:paraId="1EC6C96B" w14:textId="77777777" w:rsidR="006B7843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</w:tcPr>
          <w:p w14:paraId="4B29DE45" w14:textId="77777777" w:rsidR="006B7843" w:rsidRPr="0022275B" w:rsidRDefault="006B7843" w:rsidP="0022275B">
            <w:pPr>
              <w:jc w:val="both"/>
              <w:rPr>
                <w:b/>
              </w:rPr>
            </w:pPr>
            <w:r w:rsidRPr="0022275B">
              <w:rPr>
                <w:b/>
              </w:rPr>
              <w:t>Matyáš Adam</w:t>
            </w:r>
          </w:p>
        </w:tc>
        <w:tc>
          <w:tcPr>
            <w:tcW w:w="709" w:type="dxa"/>
            <w:shd w:val="clear" w:color="auto" w:fill="F7CAAC"/>
          </w:tcPr>
          <w:p w14:paraId="2040D316" w14:textId="77777777" w:rsidR="006B7843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5"/>
          </w:tcPr>
          <w:p w14:paraId="71EEBA8C" w14:textId="77777777" w:rsidR="006B7843" w:rsidRDefault="006B7843" w:rsidP="0022275B">
            <w:r>
              <w:t>Mgr. Ph.D.</w:t>
            </w:r>
          </w:p>
        </w:tc>
      </w:tr>
      <w:tr w:rsidR="006B7843" w14:paraId="42B53094" w14:textId="77777777" w:rsidTr="008E128D">
        <w:tc>
          <w:tcPr>
            <w:tcW w:w="2518" w:type="dxa"/>
            <w:shd w:val="clear" w:color="auto" w:fill="F7CAAC"/>
          </w:tcPr>
          <w:p w14:paraId="785AB3F0" w14:textId="77777777" w:rsidR="006B7843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</w:tcPr>
          <w:p w14:paraId="4AB5F21A" w14:textId="77777777" w:rsidR="006B7843" w:rsidRDefault="006B7843" w:rsidP="0022275B">
            <w:pPr>
              <w:jc w:val="both"/>
            </w:pPr>
            <w:r>
              <w:t>1985</w:t>
            </w:r>
          </w:p>
        </w:tc>
        <w:tc>
          <w:tcPr>
            <w:tcW w:w="1721" w:type="dxa"/>
            <w:shd w:val="clear" w:color="auto" w:fill="F7CAAC"/>
          </w:tcPr>
          <w:p w14:paraId="4115A949" w14:textId="77777777" w:rsidR="006B7843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</w:tcPr>
          <w:p w14:paraId="770C2730" w14:textId="00573E43" w:rsidR="006B7843" w:rsidRPr="00F2529A" w:rsidRDefault="006B7843" w:rsidP="0022275B">
            <w:pPr>
              <w:jc w:val="both"/>
              <w:rPr>
                <w:i/>
              </w:rPr>
            </w:pPr>
            <w:r w:rsidRPr="00F2529A">
              <w:rPr>
                <w:i/>
              </w:rPr>
              <w:t>pp</w:t>
            </w:r>
            <w:r w:rsidR="00F2529A">
              <w:rPr>
                <w:i/>
              </w:rPr>
              <w:t>.</w:t>
            </w:r>
          </w:p>
        </w:tc>
        <w:tc>
          <w:tcPr>
            <w:tcW w:w="994" w:type="dxa"/>
            <w:shd w:val="clear" w:color="auto" w:fill="F7CAAC"/>
          </w:tcPr>
          <w:p w14:paraId="28485C31" w14:textId="77777777" w:rsidR="006B7843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7B059219" w14:textId="77777777" w:rsidR="006B7843" w:rsidRDefault="006B7843" w:rsidP="0022275B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shd w:val="clear" w:color="auto" w:fill="F7CAAC"/>
          </w:tcPr>
          <w:p w14:paraId="1FC2C22B" w14:textId="77777777" w:rsidR="006B7843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shd w:val="clear" w:color="auto" w:fill="auto"/>
          </w:tcPr>
          <w:p w14:paraId="0D9FB37B" w14:textId="5F176BA9" w:rsidR="006B7843" w:rsidRDefault="00C51A63" w:rsidP="0022275B">
            <w:pPr>
              <w:jc w:val="both"/>
            </w:pPr>
            <w:r>
              <w:t>12</w:t>
            </w:r>
            <w:r w:rsidR="008E128D">
              <w:t>/25</w:t>
            </w:r>
          </w:p>
        </w:tc>
      </w:tr>
      <w:tr w:rsidR="006B7843" w14:paraId="67101427" w14:textId="77777777" w:rsidTr="008E128D">
        <w:tc>
          <w:tcPr>
            <w:tcW w:w="5068" w:type="dxa"/>
            <w:gridSpan w:val="4"/>
            <w:shd w:val="clear" w:color="auto" w:fill="F7CAAC"/>
          </w:tcPr>
          <w:p w14:paraId="3C156EC4" w14:textId="77777777" w:rsidR="006B7843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</w:tcPr>
          <w:p w14:paraId="1D47163E" w14:textId="40F33B32" w:rsidR="006B7843" w:rsidRPr="00F2529A" w:rsidRDefault="006B7843" w:rsidP="0022275B">
            <w:pPr>
              <w:jc w:val="both"/>
              <w:rPr>
                <w:i/>
              </w:rPr>
            </w:pPr>
            <w:r w:rsidRPr="00F2529A">
              <w:rPr>
                <w:i/>
              </w:rPr>
              <w:t>pp</w:t>
            </w:r>
            <w:r w:rsidR="00F2529A">
              <w:rPr>
                <w:i/>
              </w:rPr>
              <w:t>.</w:t>
            </w:r>
          </w:p>
        </w:tc>
        <w:tc>
          <w:tcPr>
            <w:tcW w:w="994" w:type="dxa"/>
            <w:shd w:val="clear" w:color="auto" w:fill="F7CAAC"/>
          </w:tcPr>
          <w:p w14:paraId="4B2D1579" w14:textId="77777777" w:rsidR="006B7843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1B9DB1B4" w14:textId="77777777" w:rsidR="006B7843" w:rsidRDefault="006B7843" w:rsidP="0022275B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shd w:val="clear" w:color="auto" w:fill="F7CAAC"/>
          </w:tcPr>
          <w:p w14:paraId="0BB70BB4" w14:textId="77777777" w:rsidR="006B7843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shd w:val="clear" w:color="auto" w:fill="auto"/>
          </w:tcPr>
          <w:p w14:paraId="0848AC8B" w14:textId="460131D7" w:rsidR="006B7843" w:rsidRDefault="00C51A63" w:rsidP="0022275B">
            <w:pPr>
              <w:jc w:val="both"/>
            </w:pPr>
            <w:r>
              <w:t>12</w:t>
            </w:r>
            <w:r w:rsidR="008E128D">
              <w:t>/25</w:t>
            </w:r>
          </w:p>
        </w:tc>
      </w:tr>
      <w:tr w:rsidR="006B7843" w14:paraId="215953A2" w14:textId="77777777" w:rsidTr="0022275B">
        <w:tc>
          <w:tcPr>
            <w:tcW w:w="6060" w:type="dxa"/>
            <w:gridSpan w:val="8"/>
            <w:shd w:val="clear" w:color="auto" w:fill="F7CAAC"/>
          </w:tcPr>
          <w:p w14:paraId="6EE21D31" w14:textId="77777777" w:rsidR="006B7843" w:rsidRDefault="006B7843" w:rsidP="0022275B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7386D8C2" w14:textId="77777777" w:rsidR="006B7843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096" w:type="dxa"/>
            <w:gridSpan w:val="5"/>
            <w:shd w:val="clear" w:color="auto" w:fill="F7CAAC"/>
          </w:tcPr>
          <w:p w14:paraId="17368357" w14:textId="77777777" w:rsidR="006B7843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6B7843" w14:paraId="28743A80" w14:textId="77777777" w:rsidTr="0022275B">
        <w:tc>
          <w:tcPr>
            <w:tcW w:w="6060" w:type="dxa"/>
            <w:gridSpan w:val="8"/>
          </w:tcPr>
          <w:p w14:paraId="7AEA3C13" w14:textId="77777777" w:rsidR="006B7843" w:rsidRDefault="006B7843" w:rsidP="0022275B">
            <w:pPr>
              <w:jc w:val="both"/>
            </w:pPr>
          </w:p>
        </w:tc>
        <w:tc>
          <w:tcPr>
            <w:tcW w:w="1703" w:type="dxa"/>
            <w:gridSpan w:val="2"/>
          </w:tcPr>
          <w:p w14:paraId="070F9706" w14:textId="77777777" w:rsidR="006B7843" w:rsidRDefault="006B7843" w:rsidP="0022275B">
            <w:pPr>
              <w:jc w:val="both"/>
            </w:pPr>
          </w:p>
        </w:tc>
        <w:tc>
          <w:tcPr>
            <w:tcW w:w="2096" w:type="dxa"/>
            <w:gridSpan w:val="5"/>
          </w:tcPr>
          <w:p w14:paraId="7C2166DE" w14:textId="77777777" w:rsidR="006B7843" w:rsidRDefault="006B7843" w:rsidP="0022275B">
            <w:pPr>
              <w:jc w:val="both"/>
            </w:pPr>
          </w:p>
        </w:tc>
      </w:tr>
      <w:tr w:rsidR="006B7843" w14:paraId="4948DE28" w14:textId="77777777" w:rsidTr="0022275B">
        <w:tc>
          <w:tcPr>
            <w:tcW w:w="6060" w:type="dxa"/>
            <w:gridSpan w:val="8"/>
          </w:tcPr>
          <w:p w14:paraId="0DF5110D" w14:textId="77777777" w:rsidR="006B7843" w:rsidRDefault="006B7843" w:rsidP="0022275B">
            <w:pPr>
              <w:jc w:val="both"/>
            </w:pPr>
          </w:p>
        </w:tc>
        <w:tc>
          <w:tcPr>
            <w:tcW w:w="1703" w:type="dxa"/>
            <w:gridSpan w:val="2"/>
          </w:tcPr>
          <w:p w14:paraId="0D9BDD51" w14:textId="77777777" w:rsidR="006B7843" w:rsidRDefault="006B7843" w:rsidP="0022275B">
            <w:pPr>
              <w:jc w:val="both"/>
            </w:pPr>
          </w:p>
        </w:tc>
        <w:tc>
          <w:tcPr>
            <w:tcW w:w="2096" w:type="dxa"/>
            <w:gridSpan w:val="5"/>
          </w:tcPr>
          <w:p w14:paraId="2F862BBE" w14:textId="77777777" w:rsidR="006B7843" w:rsidRDefault="006B7843" w:rsidP="0022275B">
            <w:pPr>
              <w:jc w:val="both"/>
            </w:pPr>
          </w:p>
        </w:tc>
      </w:tr>
      <w:tr w:rsidR="006B7843" w14:paraId="61146D13" w14:textId="77777777" w:rsidTr="0022275B">
        <w:tc>
          <w:tcPr>
            <w:tcW w:w="6060" w:type="dxa"/>
            <w:gridSpan w:val="8"/>
          </w:tcPr>
          <w:p w14:paraId="0B7F7EF9" w14:textId="77777777" w:rsidR="006B7843" w:rsidRDefault="006B7843" w:rsidP="0022275B">
            <w:pPr>
              <w:jc w:val="both"/>
            </w:pPr>
          </w:p>
        </w:tc>
        <w:tc>
          <w:tcPr>
            <w:tcW w:w="1703" w:type="dxa"/>
            <w:gridSpan w:val="2"/>
          </w:tcPr>
          <w:p w14:paraId="3536D326" w14:textId="77777777" w:rsidR="006B7843" w:rsidRDefault="006B7843" w:rsidP="0022275B">
            <w:pPr>
              <w:jc w:val="both"/>
            </w:pPr>
          </w:p>
        </w:tc>
        <w:tc>
          <w:tcPr>
            <w:tcW w:w="2096" w:type="dxa"/>
            <w:gridSpan w:val="5"/>
          </w:tcPr>
          <w:p w14:paraId="134F3798" w14:textId="77777777" w:rsidR="006B7843" w:rsidRDefault="006B7843" w:rsidP="0022275B">
            <w:pPr>
              <w:jc w:val="both"/>
            </w:pPr>
          </w:p>
        </w:tc>
      </w:tr>
      <w:tr w:rsidR="006B7843" w14:paraId="62624395" w14:textId="77777777" w:rsidTr="0022275B">
        <w:tc>
          <w:tcPr>
            <w:tcW w:w="6060" w:type="dxa"/>
            <w:gridSpan w:val="8"/>
          </w:tcPr>
          <w:p w14:paraId="67A96E35" w14:textId="77777777" w:rsidR="006B7843" w:rsidRDefault="006B7843" w:rsidP="0022275B">
            <w:pPr>
              <w:jc w:val="both"/>
            </w:pPr>
          </w:p>
        </w:tc>
        <w:tc>
          <w:tcPr>
            <w:tcW w:w="1703" w:type="dxa"/>
            <w:gridSpan w:val="2"/>
          </w:tcPr>
          <w:p w14:paraId="69F5CE34" w14:textId="77777777" w:rsidR="006B7843" w:rsidRDefault="006B7843" w:rsidP="0022275B">
            <w:pPr>
              <w:jc w:val="both"/>
            </w:pPr>
          </w:p>
        </w:tc>
        <w:tc>
          <w:tcPr>
            <w:tcW w:w="2096" w:type="dxa"/>
            <w:gridSpan w:val="5"/>
          </w:tcPr>
          <w:p w14:paraId="15F490C3" w14:textId="77777777" w:rsidR="006B7843" w:rsidRDefault="006B7843" w:rsidP="0022275B">
            <w:pPr>
              <w:jc w:val="both"/>
            </w:pPr>
          </w:p>
        </w:tc>
      </w:tr>
      <w:tr w:rsidR="006B7843" w14:paraId="799AD4DD" w14:textId="77777777" w:rsidTr="0022275B">
        <w:tc>
          <w:tcPr>
            <w:tcW w:w="9859" w:type="dxa"/>
            <w:gridSpan w:val="15"/>
            <w:shd w:val="clear" w:color="auto" w:fill="F7CAAC"/>
          </w:tcPr>
          <w:p w14:paraId="6EC7948D" w14:textId="77777777" w:rsidR="006B7843" w:rsidRDefault="006B7843" w:rsidP="0022275B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6B7843" w14:paraId="123D9570" w14:textId="77777777" w:rsidTr="0022275B">
        <w:trPr>
          <w:trHeight w:val="1417"/>
        </w:trPr>
        <w:tc>
          <w:tcPr>
            <w:tcW w:w="9859" w:type="dxa"/>
            <w:gridSpan w:val="15"/>
            <w:tcBorders>
              <w:top w:val="nil"/>
            </w:tcBorders>
          </w:tcPr>
          <w:p w14:paraId="43E51500" w14:textId="77777777" w:rsidR="006B7843" w:rsidRDefault="006B7843" w:rsidP="0022275B">
            <w:pPr>
              <w:jc w:val="both"/>
            </w:pPr>
            <w:r>
              <w:t>Environmentální zátěž ovzduší a vod (ZT) – garant, přednášky a semináře (100 %)</w:t>
            </w:r>
          </w:p>
          <w:p w14:paraId="46637E6F" w14:textId="029AE1F6" w:rsidR="006B7843" w:rsidRDefault="006B7843" w:rsidP="0022275B">
            <w:pPr>
              <w:jc w:val="both"/>
            </w:pPr>
            <w:r>
              <w:t>Způsoby ochrany přírody a krajiny – garant, přednášky a semináře (</w:t>
            </w:r>
            <w:r w:rsidR="00B24313">
              <w:t>54</w:t>
            </w:r>
            <w:r>
              <w:t xml:space="preserve"> %)</w:t>
            </w:r>
          </w:p>
          <w:p w14:paraId="71F65591" w14:textId="2678478E" w:rsidR="006B7843" w:rsidRPr="007A3A46" w:rsidRDefault="00B24313" w:rsidP="000E5DE5">
            <w:pPr>
              <w:jc w:val="both"/>
            </w:pPr>
            <w:r>
              <w:t xml:space="preserve">Regionální případové studie </w:t>
            </w:r>
            <w:r w:rsidR="006B7843">
              <w:t>– přednášky</w:t>
            </w:r>
            <w:r>
              <w:t xml:space="preserve"> (23 %), </w:t>
            </w:r>
            <w:r w:rsidR="006B7843">
              <w:t>semináře (</w:t>
            </w:r>
            <w:r w:rsidR="000E5DE5">
              <w:t>54</w:t>
            </w:r>
            <w:r w:rsidR="006B7843">
              <w:t xml:space="preserve"> </w:t>
            </w:r>
            <w:r w:rsidR="006B7843">
              <w:rPr>
                <w:lang w:val="en-GB"/>
              </w:rPr>
              <w:t>%</w:t>
            </w:r>
            <w:r w:rsidR="006B7843">
              <w:t>)</w:t>
            </w:r>
          </w:p>
        </w:tc>
      </w:tr>
      <w:tr w:rsidR="006B7843" w14:paraId="4A835ACF" w14:textId="77777777" w:rsidTr="0022275B">
        <w:trPr>
          <w:trHeight w:val="340"/>
        </w:trPr>
        <w:tc>
          <w:tcPr>
            <w:tcW w:w="9859" w:type="dxa"/>
            <w:gridSpan w:val="15"/>
            <w:tcBorders>
              <w:top w:val="nil"/>
            </w:tcBorders>
            <w:shd w:val="clear" w:color="auto" w:fill="FBD4B4"/>
          </w:tcPr>
          <w:p w14:paraId="5F9AA39B" w14:textId="77777777" w:rsidR="006B7843" w:rsidRPr="002827C6" w:rsidRDefault="006B7843" w:rsidP="0022275B">
            <w:pPr>
              <w:jc w:val="both"/>
              <w:rPr>
                <w:b/>
              </w:rPr>
            </w:pPr>
            <w:r w:rsidRPr="002827C6"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6B7843" w14:paraId="6E631F3C" w14:textId="77777777" w:rsidTr="0022275B">
        <w:trPr>
          <w:trHeight w:val="340"/>
        </w:trPr>
        <w:tc>
          <w:tcPr>
            <w:tcW w:w="2802" w:type="dxa"/>
            <w:gridSpan w:val="2"/>
            <w:tcBorders>
              <w:top w:val="nil"/>
            </w:tcBorders>
          </w:tcPr>
          <w:p w14:paraId="2C3F8773" w14:textId="77777777" w:rsidR="006B7843" w:rsidRPr="002827C6" w:rsidRDefault="006B7843" w:rsidP="0022275B">
            <w:pPr>
              <w:jc w:val="both"/>
              <w:rPr>
                <w:b/>
              </w:rPr>
            </w:pPr>
            <w:r w:rsidRPr="002827C6"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1C3C0EDC" w14:textId="77777777" w:rsidR="006B7843" w:rsidRPr="002827C6" w:rsidRDefault="006B7843" w:rsidP="0022275B">
            <w:pPr>
              <w:rPr>
                <w:b/>
              </w:rPr>
            </w:pPr>
            <w:r w:rsidRPr="002827C6"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4712DDB8" w14:textId="77777777" w:rsidR="006B7843" w:rsidRPr="002827C6" w:rsidRDefault="006B7843" w:rsidP="0022275B">
            <w:pPr>
              <w:jc w:val="both"/>
              <w:rPr>
                <w:b/>
              </w:rPr>
            </w:pPr>
            <w:r w:rsidRPr="002827C6"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39D0C6D8" w14:textId="77777777" w:rsidR="006B7843" w:rsidRPr="002827C6" w:rsidRDefault="006B7843" w:rsidP="0022275B">
            <w:pPr>
              <w:jc w:val="both"/>
              <w:rPr>
                <w:b/>
              </w:rPr>
            </w:pPr>
            <w:r w:rsidRPr="002827C6"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19690EA2" w14:textId="77777777" w:rsidR="006B7843" w:rsidRPr="002827C6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>(</w:t>
            </w:r>
            <w:r w:rsidRPr="00F20AEF">
              <w:rPr>
                <w:b/>
                <w:i/>
                <w:iCs/>
              </w:rPr>
              <w:t>nepovinný údaj</w:t>
            </w:r>
            <w:r w:rsidRPr="00F20AEF">
              <w:rPr>
                <w:b/>
              </w:rPr>
              <w:t>)</w:t>
            </w:r>
            <w:r>
              <w:rPr>
                <w:b/>
              </w:rPr>
              <w:t xml:space="preserve"> </w:t>
            </w:r>
            <w:r w:rsidRPr="002827C6">
              <w:rPr>
                <w:b/>
              </w:rPr>
              <w:t>Počet hodin za semestr</w:t>
            </w:r>
          </w:p>
        </w:tc>
      </w:tr>
      <w:tr w:rsidR="006B7843" w14:paraId="137666C3" w14:textId="77777777" w:rsidTr="0022275B">
        <w:trPr>
          <w:trHeight w:val="285"/>
        </w:trPr>
        <w:tc>
          <w:tcPr>
            <w:tcW w:w="2802" w:type="dxa"/>
            <w:gridSpan w:val="2"/>
            <w:tcBorders>
              <w:top w:val="nil"/>
            </w:tcBorders>
          </w:tcPr>
          <w:p w14:paraId="6BB23E73" w14:textId="77777777" w:rsidR="006B7843" w:rsidRPr="009B6531" w:rsidRDefault="006B7843" w:rsidP="0022275B">
            <w:pPr>
              <w:jc w:val="both"/>
            </w:pPr>
            <w:r w:rsidRPr="004E24F1">
              <w:t>Kartografie a tvorba tematických map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3012B325" w14:textId="77777777" w:rsidR="006B7843" w:rsidRPr="009B6531" w:rsidRDefault="006B7843" w:rsidP="0022275B">
            <w:pPr>
              <w:jc w:val="both"/>
            </w:pPr>
            <w:r>
              <w:t>Environmentální bezpečnost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586F6589" w14:textId="77777777" w:rsidR="006B7843" w:rsidRPr="009B6531" w:rsidRDefault="006B7843" w:rsidP="0022275B">
            <w:pPr>
              <w:jc w:val="both"/>
            </w:pPr>
            <w:r>
              <w:t>ZS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44972378" w14:textId="77777777" w:rsidR="006B7843" w:rsidRPr="009B6531" w:rsidRDefault="006B7843" w:rsidP="0022275B">
            <w:r>
              <w:t>garant, přednášející, semináře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75387F3E" w14:textId="77777777" w:rsidR="006B7843" w:rsidRPr="009B6531" w:rsidRDefault="006B7843" w:rsidP="0022275B">
            <w:pPr>
              <w:jc w:val="both"/>
            </w:pPr>
          </w:p>
        </w:tc>
      </w:tr>
      <w:tr w:rsidR="006B7843" w14:paraId="4DB600C0" w14:textId="77777777" w:rsidTr="0022275B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4050F66B" w14:textId="77777777" w:rsidR="006B7843" w:rsidRPr="009B6531" w:rsidRDefault="006B7843" w:rsidP="0022275B">
            <w:pPr>
              <w:jc w:val="both"/>
            </w:pPr>
            <w:r w:rsidRPr="004E24F1">
              <w:rPr>
                <w:lang w:eastAsia="en-US"/>
              </w:rPr>
              <w:t>Dálkový průzkum Země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7D0A4DD2" w14:textId="77777777" w:rsidR="006B7843" w:rsidRPr="009B6531" w:rsidRDefault="006B7843" w:rsidP="0022275B">
            <w:pPr>
              <w:jc w:val="both"/>
            </w:pPr>
            <w:r>
              <w:t>Environmentální bezpečnost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0F586129" w14:textId="77777777" w:rsidR="006B7843" w:rsidRPr="009B6531" w:rsidRDefault="006B7843" w:rsidP="0022275B">
            <w:pPr>
              <w:jc w:val="both"/>
            </w:pPr>
            <w:r>
              <w:t>ZS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4C941CB6" w14:textId="77777777" w:rsidR="006B7843" w:rsidRPr="009B6531" w:rsidRDefault="006B7843" w:rsidP="0022275B">
            <w:r>
              <w:t>garant, přednášející, semináře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691E6282" w14:textId="77777777" w:rsidR="006B7843" w:rsidRPr="009B6531" w:rsidRDefault="006B7843" w:rsidP="0022275B">
            <w:pPr>
              <w:jc w:val="both"/>
            </w:pPr>
          </w:p>
        </w:tc>
      </w:tr>
      <w:tr w:rsidR="006B7843" w14:paraId="4BCB555B" w14:textId="77777777" w:rsidTr="0022275B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5A479253" w14:textId="77777777" w:rsidR="006B7843" w:rsidRPr="009B6531" w:rsidRDefault="006B7843" w:rsidP="0022275B">
            <w:pPr>
              <w:jc w:val="both"/>
            </w:pP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06C56C6C" w14:textId="77777777" w:rsidR="006B7843" w:rsidRPr="009B6531" w:rsidRDefault="006B7843" w:rsidP="0022275B">
            <w:pPr>
              <w:jc w:val="both"/>
            </w:pP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5EDD1EC9" w14:textId="77777777" w:rsidR="006B7843" w:rsidRPr="009B6531" w:rsidRDefault="006B7843" w:rsidP="0022275B">
            <w:pPr>
              <w:jc w:val="both"/>
            </w:pP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63F2DDA8" w14:textId="77777777" w:rsidR="006B7843" w:rsidRPr="009B6531" w:rsidRDefault="006B7843" w:rsidP="0022275B">
            <w:pPr>
              <w:jc w:val="both"/>
            </w:pP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772E71A9" w14:textId="77777777" w:rsidR="006B7843" w:rsidRPr="009B6531" w:rsidRDefault="006B7843" w:rsidP="0022275B">
            <w:pPr>
              <w:jc w:val="both"/>
            </w:pPr>
          </w:p>
        </w:tc>
      </w:tr>
      <w:tr w:rsidR="006B7843" w14:paraId="052FBCB1" w14:textId="77777777" w:rsidTr="0022275B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529672BA" w14:textId="77777777" w:rsidR="006B7843" w:rsidRPr="009B6531" w:rsidRDefault="006B7843" w:rsidP="0022275B">
            <w:pPr>
              <w:jc w:val="both"/>
            </w:pP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70BC2E45" w14:textId="77777777" w:rsidR="006B7843" w:rsidRPr="009B6531" w:rsidRDefault="006B7843" w:rsidP="0022275B">
            <w:pPr>
              <w:jc w:val="both"/>
            </w:pP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7E481210" w14:textId="77777777" w:rsidR="006B7843" w:rsidRPr="009B6531" w:rsidRDefault="006B7843" w:rsidP="0022275B">
            <w:pPr>
              <w:jc w:val="both"/>
            </w:pP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2DE9D98A" w14:textId="77777777" w:rsidR="006B7843" w:rsidRPr="009B6531" w:rsidRDefault="006B7843" w:rsidP="0022275B">
            <w:pPr>
              <w:jc w:val="both"/>
            </w:pP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7F4B41FE" w14:textId="77777777" w:rsidR="006B7843" w:rsidRPr="009B6531" w:rsidRDefault="006B7843" w:rsidP="0022275B">
            <w:pPr>
              <w:jc w:val="both"/>
            </w:pPr>
          </w:p>
        </w:tc>
      </w:tr>
      <w:tr w:rsidR="006B7843" w14:paraId="5D388B35" w14:textId="77777777" w:rsidTr="0022275B">
        <w:tc>
          <w:tcPr>
            <w:tcW w:w="9859" w:type="dxa"/>
            <w:gridSpan w:val="15"/>
            <w:shd w:val="clear" w:color="auto" w:fill="F7CAAC"/>
          </w:tcPr>
          <w:p w14:paraId="136678E4" w14:textId="77777777" w:rsidR="006B7843" w:rsidRDefault="006B7843" w:rsidP="0022275B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6B7843" w14:paraId="6D10FE53" w14:textId="77777777" w:rsidTr="0022275B">
        <w:trPr>
          <w:trHeight w:val="1417"/>
        </w:trPr>
        <w:tc>
          <w:tcPr>
            <w:tcW w:w="9859" w:type="dxa"/>
            <w:gridSpan w:val="15"/>
          </w:tcPr>
          <w:p w14:paraId="5D415BED" w14:textId="77777777" w:rsidR="006B7843" w:rsidRPr="004E24F1" w:rsidRDefault="006B7843" w:rsidP="0022275B">
            <w:r w:rsidRPr="004E24F1">
              <w:t>2016</w:t>
            </w:r>
            <w:r>
              <w:t>:</w:t>
            </w:r>
            <w:r w:rsidRPr="004E24F1">
              <w:t xml:space="preserve"> Česká zemědělská univerzita, Fakulta životního prostředí, Ph.D., studijní program Ekologie (P1514), diz. práce: Vliv dynamiky klimatických a stanovištních podmínek na změny početnosti a migračního chováni zimujících a migrujících vodních ptáků</w:t>
            </w:r>
            <w:r>
              <w:t>, Ph.D.</w:t>
            </w:r>
          </w:p>
          <w:p w14:paraId="2F706D9D" w14:textId="77777777" w:rsidR="006B7843" w:rsidRPr="004E24F1" w:rsidRDefault="006B7843" w:rsidP="0022275B">
            <w:r w:rsidRPr="004E24F1">
              <w:t>2012</w:t>
            </w:r>
            <w:r>
              <w:t>:</w:t>
            </w:r>
            <w:r w:rsidRPr="004E24F1">
              <w:t xml:space="preserve"> Univerzita Karlova, Fyzická geografie a geoekologie, Mgr.</w:t>
            </w:r>
          </w:p>
          <w:p w14:paraId="0729E3B3" w14:textId="77777777" w:rsidR="006B7843" w:rsidRPr="006E5EE7" w:rsidRDefault="006B7843" w:rsidP="0022275B">
            <w:pPr>
              <w:jc w:val="both"/>
              <w:rPr>
                <w:bCs/>
              </w:rPr>
            </w:pPr>
            <w:r w:rsidRPr="004E24F1">
              <w:t>2010</w:t>
            </w:r>
            <w:r>
              <w:t>:</w:t>
            </w:r>
            <w:r w:rsidRPr="004E24F1">
              <w:t xml:space="preserve"> Univerzita Karlova, Geografie a kartografie, Bc.</w:t>
            </w:r>
          </w:p>
        </w:tc>
      </w:tr>
      <w:tr w:rsidR="006B7843" w14:paraId="68996107" w14:textId="77777777" w:rsidTr="0022275B">
        <w:tc>
          <w:tcPr>
            <w:tcW w:w="9859" w:type="dxa"/>
            <w:gridSpan w:val="15"/>
            <w:shd w:val="clear" w:color="auto" w:fill="F7CAAC"/>
          </w:tcPr>
          <w:p w14:paraId="3FF9AE1D" w14:textId="77777777" w:rsidR="006B7843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6B7843" w14:paraId="080474A8" w14:textId="77777777" w:rsidTr="0022275B">
        <w:trPr>
          <w:trHeight w:val="1417"/>
        </w:trPr>
        <w:tc>
          <w:tcPr>
            <w:tcW w:w="9859" w:type="dxa"/>
            <w:gridSpan w:val="15"/>
          </w:tcPr>
          <w:p w14:paraId="5F2C4938" w14:textId="77777777" w:rsidR="006B7843" w:rsidRPr="004E24F1" w:rsidRDefault="006B7843" w:rsidP="0022275B">
            <w:r w:rsidRPr="004E24F1">
              <w:t>2020 – dosud: odborný asistent FLKŘ, UTB ve Zlíně</w:t>
            </w:r>
          </w:p>
          <w:p w14:paraId="4101D6F7" w14:textId="77777777" w:rsidR="006B7843" w:rsidRPr="004E24F1" w:rsidRDefault="006B7843" w:rsidP="0022275B">
            <w:r w:rsidRPr="004E24F1">
              <w:t>2018 – 2020: výzkumný pracovník FLKŘ, UTB ve Zlíně</w:t>
            </w:r>
          </w:p>
          <w:p w14:paraId="7EA0919A" w14:textId="77777777" w:rsidR="006B7843" w:rsidRPr="004E24F1" w:rsidRDefault="006B7843" w:rsidP="0022275B">
            <w:r w:rsidRPr="004E24F1">
              <w:t>2018 – 2019: technický pracovník FŽP ČZU v Praze (TAČR TH04030185)</w:t>
            </w:r>
          </w:p>
          <w:p w14:paraId="70FEB2E9" w14:textId="77777777" w:rsidR="006B7843" w:rsidRPr="004E24F1" w:rsidRDefault="006B7843" w:rsidP="0022275B">
            <w:r w:rsidRPr="004E24F1">
              <w:t>2017 – 2020: koordinátor marketingu a médií EAZA International Conservation Campaign (Zoo Liberec)</w:t>
            </w:r>
          </w:p>
          <w:p w14:paraId="7622791F" w14:textId="77777777" w:rsidR="006B7843" w:rsidRPr="004E24F1" w:rsidRDefault="006B7843" w:rsidP="0022275B">
            <w:r w:rsidRPr="004E24F1">
              <w:t>2016 – 2017: terénní vědecký pracovník FŽP, ČZU v Praze</w:t>
            </w:r>
          </w:p>
          <w:p w14:paraId="238D8A6E" w14:textId="77777777" w:rsidR="006B7843" w:rsidRPr="00424EE8" w:rsidRDefault="006B7843" w:rsidP="0022275B">
            <w:pPr>
              <w:jc w:val="both"/>
            </w:pPr>
          </w:p>
        </w:tc>
      </w:tr>
      <w:tr w:rsidR="006B7843" w14:paraId="392E966C" w14:textId="77777777" w:rsidTr="0022275B">
        <w:trPr>
          <w:trHeight w:val="250"/>
        </w:trPr>
        <w:tc>
          <w:tcPr>
            <w:tcW w:w="9859" w:type="dxa"/>
            <w:gridSpan w:val="15"/>
            <w:shd w:val="clear" w:color="auto" w:fill="F7CAAC"/>
          </w:tcPr>
          <w:p w14:paraId="2DFC0A94" w14:textId="77777777" w:rsidR="006B7843" w:rsidRDefault="006B7843" w:rsidP="0022275B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6B7843" w14:paraId="7DB2C4C6" w14:textId="77777777" w:rsidTr="0022275B">
        <w:trPr>
          <w:trHeight w:val="1417"/>
        </w:trPr>
        <w:tc>
          <w:tcPr>
            <w:tcW w:w="9859" w:type="dxa"/>
            <w:gridSpan w:val="15"/>
          </w:tcPr>
          <w:p w14:paraId="4B4D9216" w14:textId="77777777" w:rsidR="006B7843" w:rsidRDefault="006B7843" w:rsidP="0022275B">
            <w:pPr>
              <w:jc w:val="both"/>
            </w:pPr>
            <w:r>
              <w:t>5x vedoucí bakalářské práce</w:t>
            </w:r>
          </w:p>
          <w:p w14:paraId="79EA428F" w14:textId="77777777" w:rsidR="006B7843" w:rsidRDefault="006B7843" w:rsidP="0022275B">
            <w:pPr>
              <w:jc w:val="both"/>
            </w:pPr>
            <w:r>
              <w:t>9x vedoucí diplomové práce</w:t>
            </w:r>
          </w:p>
          <w:p w14:paraId="2B086FB9" w14:textId="77777777" w:rsidR="006B7843" w:rsidRDefault="006B7843" w:rsidP="0022275B">
            <w:pPr>
              <w:jc w:val="both"/>
            </w:pPr>
          </w:p>
        </w:tc>
      </w:tr>
      <w:tr w:rsidR="006B7843" w14:paraId="7A50540F" w14:textId="77777777" w:rsidTr="0022275B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4E33E574" w14:textId="77777777" w:rsidR="006B7843" w:rsidRDefault="006B7843" w:rsidP="0022275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37F660FE" w14:textId="77777777" w:rsidR="006B7843" w:rsidRDefault="006B7843" w:rsidP="0022275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01F3BF8D" w14:textId="77777777" w:rsidR="006B7843" w:rsidRDefault="006B7843" w:rsidP="0022275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7F083E70" w14:textId="77777777" w:rsidR="006B7843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6B7843" w14:paraId="4016E7A7" w14:textId="77777777" w:rsidTr="0022275B">
        <w:trPr>
          <w:cantSplit/>
        </w:trPr>
        <w:tc>
          <w:tcPr>
            <w:tcW w:w="3347" w:type="dxa"/>
            <w:gridSpan w:val="3"/>
          </w:tcPr>
          <w:p w14:paraId="76B5C0A7" w14:textId="77777777" w:rsidR="006B7843" w:rsidRDefault="006B7843" w:rsidP="0022275B">
            <w:pPr>
              <w:jc w:val="both"/>
            </w:pPr>
          </w:p>
        </w:tc>
        <w:tc>
          <w:tcPr>
            <w:tcW w:w="2245" w:type="dxa"/>
            <w:gridSpan w:val="3"/>
          </w:tcPr>
          <w:p w14:paraId="35ACB497" w14:textId="77777777" w:rsidR="006B7843" w:rsidRDefault="006B7843" w:rsidP="0022275B">
            <w:pPr>
              <w:jc w:val="both"/>
            </w:pP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3D98CA51" w14:textId="77777777" w:rsidR="006B7843" w:rsidRDefault="006B7843" w:rsidP="0022275B">
            <w:pPr>
              <w:jc w:val="both"/>
            </w:pP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  <w:shd w:val="clear" w:color="auto" w:fill="F7CAAC"/>
          </w:tcPr>
          <w:p w14:paraId="29964784" w14:textId="77777777" w:rsidR="006B7843" w:rsidRPr="00F20AEF" w:rsidRDefault="006B7843" w:rsidP="0022275B">
            <w:pPr>
              <w:jc w:val="both"/>
            </w:pPr>
            <w:r w:rsidRPr="00F20AEF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05424E60" w14:textId="77777777" w:rsidR="006B7843" w:rsidRPr="00F20AEF" w:rsidRDefault="006B7843" w:rsidP="0022275B">
            <w:pPr>
              <w:jc w:val="both"/>
              <w:rPr>
                <w:sz w:val="18"/>
              </w:rPr>
            </w:pPr>
            <w:r w:rsidRPr="00F20AEF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5BC56DEC" w14:textId="77777777" w:rsidR="006B7843" w:rsidRDefault="006B7843" w:rsidP="0022275B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6B7843" w14:paraId="4988B2C8" w14:textId="77777777" w:rsidTr="0022275B">
        <w:trPr>
          <w:cantSplit/>
          <w:trHeight w:val="70"/>
        </w:trPr>
        <w:tc>
          <w:tcPr>
            <w:tcW w:w="3347" w:type="dxa"/>
            <w:gridSpan w:val="3"/>
            <w:shd w:val="clear" w:color="auto" w:fill="F7CAAC"/>
          </w:tcPr>
          <w:p w14:paraId="49C1C13E" w14:textId="77777777" w:rsidR="006B7843" w:rsidRDefault="006B7843" w:rsidP="0022275B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shd w:val="clear" w:color="auto" w:fill="F7CAAC"/>
          </w:tcPr>
          <w:p w14:paraId="291F3D9E" w14:textId="77777777" w:rsidR="006B7843" w:rsidRDefault="006B7843" w:rsidP="0022275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  <w:shd w:val="clear" w:color="auto" w:fill="F7CAAC"/>
          </w:tcPr>
          <w:p w14:paraId="2E8BA4ED" w14:textId="77777777" w:rsidR="006B7843" w:rsidRDefault="006B7843" w:rsidP="0022275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14:paraId="3E42D95C" w14:textId="33C49435" w:rsidR="006B7843" w:rsidRPr="00F20AEF" w:rsidRDefault="006B1D4E" w:rsidP="0022275B">
            <w:pPr>
              <w:jc w:val="both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693" w:type="dxa"/>
          </w:tcPr>
          <w:p w14:paraId="25998048" w14:textId="79DFF610" w:rsidR="006B7843" w:rsidRPr="00F20AEF" w:rsidRDefault="006B1D4E" w:rsidP="0022275B">
            <w:pPr>
              <w:jc w:val="both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694" w:type="dxa"/>
          </w:tcPr>
          <w:p w14:paraId="0CDB062D" w14:textId="77777777" w:rsidR="006B7843" w:rsidRDefault="006B7843" w:rsidP="0022275B">
            <w:pPr>
              <w:jc w:val="both"/>
              <w:rPr>
                <w:b/>
              </w:rPr>
            </w:pPr>
          </w:p>
        </w:tc>
      </w:tr>
      <w:tr w:rsidR="006B7843" w14:paraId="2C26FAEE" w14:textId="77777777" w:rsidTr="0022275B">
        <w:trPr>
          <w:trHeight w:val="205"/>
        </w:trPr>
        <w:tc>
          <w:tcPr>
            <w:tcW w:w="3347" w:type="dxa"/>
            <w:gridSpan w:val="3"/>
          </w:tcPr>
          <w:p w14:paraId="1C3F729B" w14:textId="77777777" w:rsidR="006B7843" w:rsidRDefault="006B7843" w:rsidP="0022275B">
            <w:pPr>
              <w:jc w:val="both"/>
            </w:pPr>
          </w:p>
        </w:tc>
        <w:tc>
          <w:tcPr>
            <w:tcW w:w="2245" w:type="dxa"/>
            <w:gridSpan w:val="3"/>
          </w:tcPr>
          <w:p w14:paraId="491C76E1" w14:textId="77777777" w:rsidR="006B7843" w:rsidRDefault="006B7843" w:rsidP="0022275B">
            <w:pPr>
              <w:jc w:val="both"/>
            </w:pP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64097605" w14:textId="77777777" w:rsidR="006B7843" w:rsidRDefault="006B7843" w:rsidP="0022275B">
            <w:pPr>
              <w:jc w:val="both"/>
            </w:pPr>
          </w:p>
        </w:tc>
        <w:tc>
          <w:tcPr>
            <w:tcW w:w="1325" w:type="dxa"/>
            <w:gridSpan w:val="3"/>
            <w:tcBorders>
              <w:left w:val="single" w:sz="12" w:space="0" w:color="auto"/>
            </w:tcBorders>
            <w:shd w:val="clear" w:color="auto" w:fill="FBD4B4"/>
            <w:vAlign w:val="center"/>
          </w:tcPr>
          <w:p w14:paraId="5A018750" w14:textId="77777777" w:rsidR="006B7843" w:rsidRPr="00F20AEF" w:rsidRDefault="006B7843" w:rsidP="0022275B">
            <w:pPr>
              <w:jc w:val="both"/>
              <w:rPr>
                <w:b/>
                <w:sz w:val="18"/>
              </w:rPr>
            </w:pPr>
            <w:r w:rsidRPr="00F20AEF"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vAlign w:val="center"/>
          </w:tcPr>
          <w:p w14:paraId="07B0FEAE" w14:textId="74FD3BC5" w:rsidR="006B7843" w:rsidRDefault="006B7843" w:rsidP="0022275B">
            <w:pPr>
              <w:rPr>
                <w:b/>
              </w:rPr>
            </w:pPr>
            <w:r>
              <w:rPr>
                <w:b/>
              </w:rPr>
              <w:t xml:space="preserve">   4</w:t>
            </w:r>
            <w:r w:rsidR="006B1D4E">
              <w:rPr>
                <w:b/>
              </w:rPr>
              <w:t>/4</w:t>
            </w:r>
          </w:p>
        </w:tc>
      </w:tr>
      <w:tr w:rsidR="006B7843" w14:paraId="24FB6AFA" w14:textId="77777777" w:rsidTr="0022275B">
        <w:tc>
          <w:tcPr>
            <w:tcW w:w="9859" w:type="dxa"/>
            <w:gridSpan w:val="15"/>
            <w:shd w:val="clear" w:color="auto" w:fill="F7CAAC"/>
          </w:tcPr>
          <w:p w14:paraId="6E754C42" w14:textId="77777777" w:rsidR="006B7843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6B7843" w14:paraId="79CBB9F0" w14:textId="77777777" w:rsidTr="0022275B">
        <w:trPr>
          <w:trHeight w:val="2347"/>
        </w:trPr>
        <w:tc>
          <w:tcPr>
            <w:tcW w:w="9859" w:type="dxa"/>
            <w:gridSpan w:val="15"/>
          </w:tcPr>
          <w:p w14:paraId="5C43BAFB" w14:textId="5DC6551C" w:rsidR="006B7843" w:rsidRDefault="006B7843" w:rsidP="0065073B">
            <w:pPr>
              <w:spacing w:before="60"/>
              <w:jc w:val="both"/>
              <w:rPr>
                <w:bCs/>
              </w:rPr>
            </w:pPr>
            <w:r w:rsidRPr="00F2529A">
              <w:rPr>
                <w:b/>
                <w:caps/>
              </w:rPr>
              <w:t>ADAM, M.</w:t>
            </w:r>
            <w:r w:rsidRPr="00852B30">
              <w:rPr>
                <w:caps/>
              </w:rPr>
              <w:t>, TOMÁŠEK, P</w:t>
            </w:r>
            <w:r>
              <w:rPr>
                <w:caps/>
              </w:rPr>
              <w:t>.</w:t>
            </w:r>
            <w:r w:rsidRPr="00852B30">
              <w:rPr>
                <w:caps/>
              </w:rPr>
              <w:t>, LEHEJČEK, J</w:t>
            </w:r>
            <w:r>
              <w:rPr>
                <w:caps/>
              </w:rPr>
              <w:t>.</w:t>
            </w:r>
            <w:r w:rsidRPr="00852B30">
              <w:rPr>
                <w:caps/>
              </w:rPr>
              <w:t>; TROJAN, J.; JŮNEK, T</w:t>
            </w:r>
            <w:r>
              <w:rPr>
                <w:caps/>
              </w:rPr>
              <w:t>.</w:t>
            </w:r>
            <w:r w:rsidRPr="00852B30">
              <w:rPr>
                <w:caps/>
              </w:rPr>
              <w:t xml:space="preserve"> </w:t>
            </w:r>
            <w:r w:rsidRPr="00852B30">
              <w:t xml:space="preserve">The Role of Citizen Science and Deep Learning in Camera Trapping. </w:t>
            </w:r>
            <w:r w:rsidRPr="00852B30">
              <w:rPr>
                <w:i/>
              </w:rPr>
              <w:t>Sustainability</w:t>
            </w:r>
            <w:r w:rsidRPr="00852B30">
              <w:t xml:space="preserve"> 13, 202110287. (</w:t>
            </w:r>
            <w:r w:rsidRPr="00610187">
              <w:rPr>
                <w:bCs/>
              </w:rPr>
              <w:t xml:space="preserve">Jimp, </w:t>
            </w:r>
            <w:r>
              <w:rPr>
                <w:bCs/>
              </w:rPr>
              <w:t xml:space="preserve">Q3, </w:t>
            </w:r>
            <w:r w:rsidRPr="00610187">
              <w:rPr>
                <w:bCs/>
              </w:rPr>
              <w:t xml:space="preserve">autorský podíl </w:t>
            </w:r>
            <w:r w:rsidRPr="00F2529A">
              <w:rPr>
                <w:b/>
                <w:bCs/>
              </w:rPr>
              <w:t>40 %</w:t>
            </w:r>
            <w:r w:rsidRPr="00610187">
              <w:rPr>
                <w:bCs/>
              </w:rPr>
              <w:t>)</w:t>
            </w:r>
          </w:p>
          <w:p w14:paraId="1CBC01B2" w14:textId="77777777" w:rsidR="0065073B" w:rsidRPr="0065073B" w:rsidRDefault="0065073B" w:rsidP="0065073B">
            <w:pPr>
              <w:spacing w:after="60"/>
              <w:jc w:val="both"/>
              <w:rPr>
                <w:bCs/>
                <w:sz w:val="8"/>
                <w:szCs w:val="8"/>
              </w:rPr>
            </w:pPr>
          </w:p>
          <w:p w14:paraId="2D6917EF" w14:textId="06CD0430" w:rsidR="006B7843" w:rsidRDefault="006B7843" w:rsidP="0065073B">
            <w:pPr>
              <w:rPr>
                <w:bCs/>
              </w:rPr>
            </w:pPr>
            <w:r>
              <w:rPr>
                <w:caps/>
              </w:rPr>
              <w:t xml:space="preserve">Musilová, Z., Musil, P., Zouhar, </w:t>
            </w:r>
            <w:r w:rsidRPr="00852B30">
              <w:rPr>
                <w:caps/>
              </w:rPr>
              <w:t xml:space="preserve">J., </w:t>
            </w:r>
            <w:r w:rsidRPr="00F2529A">
              <w:rPr>
                <w:b/>
                <w:caps/>
              </w:rPr>
              <w:t>Adam, M.</w:t>
            </w:r>
            <w:r w:rsidRPr="00852B30">
              <w:rPr>
                <w:caps/>
              </w:rPr>
              <w:t>, Bejček, V.</w:t>
            </w:r>
            <w:r w:rsidRPr="00852B30">
              <w:t xml:space="preserve"> Importance of Natura 2000 sites for wintering waterbirds: Low preference, species' distribution changes and carrying capacity of Natura 2000 could fail to protect the species. </w:t>
            </w:r>
            <w:r w:rsidRPr="00852B30">
              <w:rPr>
                <w:i/>
              </w:rPr>
              <w:t>Biological Conservation 2018</w:t>
            </w:r>
            <w:r w:rsidRPr="00852B30">
              <w:t xml:space="preserve">. </w:t>
            </w:r>
            <w:hyperlink r:id="rId96" w:tgtFrame="Persistent link using digital object identifier">
              <w:r w:rsidRPr="00852B30">
                <w:rPr>
                  <w:rStyle w:val="ListLabel214"/>
                  <w:rFonts w:eastAsiaTheme="majorEastAsia"/>
                </w:rPr>
                <w:t>https://doi.org/10.1016/j.biocon.2018.10.004</w:t>
              </w:r>
            </w:hyperlink>
            <w:r w:rsidRPr="00852B30">
              <w:rPr>
                <w:rStyle w:val="ListLabel214"/>
                <w:rFonts w:eastAsiaTheme="majorEastAsia"/>
              </w:rPr>
              <w:t xml:space="preserve"> </w:t>
            </w:r>
            <w:r w:rsidRPr="00852B30">
              <w:t>(</w:t>
            </w:r>
            <w:r w:rsidRPr="00852B30">
              <w:rPr>
                <w:bCs/>
              </w:rPr>
              <w:t xml:space="preserve">Jimp, Q1, autorský podíl </w:t>
            </w:r>
            <w:r w:rsidRPr="00F2529A">
              <w:rPr>
                <w:b/>
                <w:bCs/>
              </w:rPr>
              <w:t>15 %</w:t>
            </w:r>
            <w:r w:rsidRPr="00852B30">
              <w:rPr>
                <w:bCs/>
              </w:rPr>
              <w:t>)</w:t>
            </w:r>
          </w:p>
          <w:p w14:paraId="022653AC" w14:textId="77777777" w:rsidR="0065073B" w:rsidRPr="0065073B" w:rsidRDefault="0065073B" w:rsidP="0065073B">
            <w:pPr>
              <w:rPr>
                <w:sz w:val="8"/>
                <w:szCs w:val="8"/>
              </w:rPr>
            </w:pPr>
          </w:p>
          <w:p w14:paraId="33C8031E" w14:textId="60FE87DE" w:rsidR="006B7843" w:rsidRDefault="006B7843" w:rsidP="0022275B">
            <w:pPr>
              <w:rPr>
                <w:bCs/>
              </w:rPr>
            </w:pPr>
            <w:r w:rsidRPr="00852B30">
              <w:rPr>
                <w:caps/>
              </w:rPr>
              <w:t xml:space="preserve">Musilová, Z, Musil, P, Zouhar, J, </w:t>
            </w:r>
            <w:r w:rsidRPr="00F2529A">
              <w:rPr>
                <w:b/>
                <w:caps/>
              </w:rPr>
              <w:t>Adam, M</w:t>
            </w:r>
            <w:r w:rsidRPr="00F2529A">
              <w:rPr>
                <w:b/>
              </w:rPr>
              <w:t>.</w:t>
            </w:r>
            <w:r w:rsidRPr="00852B30">
              <w:t xml:space="preserve"> Changes</w:t>
            </w:r>
            <w:r>
              <w:t xml:space="preserve"> in habitat suitability influence non-breeding distribution of waterbirds in central Europe. </w:t>
            </w:r>
            <w:r>
              <w:rPr>
                <w:i/>
              </w:rPr>
              <w:t>Ibis.</w:t>
            </w:r>
            <w:r>
              <w:t xml:space="preserve"> 2018. </w:t>
            </w:r>
            <w:hyperlink r:id="rId97">
              <w:r>
                <w:rPr>
                  <w:rStyle w:val="ListLabel214"/>
                  <w:rFonts w:eastAsiaTheme="majorEastAsia"/>
                </w:rPr>
                <w:t>https://doi.org/10.1111/ibi.12559</w:t>
              </w:r>
            </w:hyperlink>
            <w:r>
              <w:rPr>
                <w:rStyle w:val="ListLabel214"/>
                <w:rFonts w:eastAsiaTheme="majorEastAsia"/>
              </w:rPr>
              <w:t xml:space="preserve"> </w:t>
            </w:r>
            <w:r w:rsidRPr="00852B30">
              <w:t>(</w:t>
            </w:r>
            <w:r w:rsidRPr="00610187">
              <w:rPr>
                <w:bCs/>
              </w:rPr>
              <w:t xml:space="preserve">Jimp, </w:t>
            </w:r>
            <w:r>
              <w:rPr>
                <w:bCs/>
              </w:rPr>
              <w:t xml:space="preserve">Q1, </w:t>
            </w:r>
            <w:r w:rsidRPr="00610187">
              <w:rPr>
                <w:bCs/>
              </w:rPr>
              <w:t xml:space="preserve">autorský podíl </w:t>
            </w:r>
            <w:r w:rsidRPr="00F2529A">
              <w:rPr>
                <w:b/>
                <w:bCs/>
              </w:rPr>
              <w:t>15 %</w:t>
            </w:r>
            <w:r w:rsidRPr="00610187">
              <w:rPr>
                <w:bCs/>
              </w:rPr>
              <w:t>)</w:t>
            </w:r>
          </w:p>
          <w:p w14:paraId="1FAF381A" w14:textId="77777777" w:rsidR="0065073B" w:rsidRPr="0065073B" w:rsidRDefault="0065073B" w:rsidP="0022275B">
            <w:pPr>
              <w:rPr>
                <w:sz w:val="8"/>
                <w:szCs w:val="8"/>
              </w:rPr>
            </w:pPr>
          </w:p>
          <w:p w14:paraId="1B2C60D4" w14:textId="5519FDF7" w:rsidR="006B7843" w:rsidRDefault="006B7843" w:rsidP="0022275B">
            <w:pPr>
              <w:rPr>
                <w:bCs/>
              </w:rPr>
            </w:pPr>
            <w:r w:rsidRPr="00F2529A">
              <w:rPr>
                <w:b/>
                <w:caps/>
              </w:rPr>
              <w:t>Adam, M.</w:t>
            </w:r>
            <w:r>
              <w:rPr>
                <w:caps/>
              </w:rPr>
              <w:t>, Podhrázský, M. &amp; Musil, P.</w:t>
            </w:r>
            <w:r>
              <w:t xml:space="preserve"> Effect of start of hunting season on behaviour of Greylag Geese Anser anser</w:t>
            </w:r>
            <w:r>
              <w:rPr>
                <w:i/>
              </w:rPr>
              <w:t xml:space="preserve">. Ardea </w:t>
            </w:r>
            <w:r>
              <w:t xml:space="preserve">104(1): 63-68. 2016. </w:t>
            </w:r>
            <w:hyperlink r:id="rId98">
              <w:r>
                <w:rPr>
                  <w:rStyle w:val="ListLabel214"/>
                  <w:rFonts w:eastAsiaTheme="majorEastAsia"/>
                </w:rPr>
                <w:t>https://doi.org/10.5253/arde.v104i1.a5</w:t>
              </w:r>
            </w:hyperlink>
            <w:r>
              <w:rPr>
                <w:rStyle w:val="ListLabel214"/>
                <w:rFonts w:eastAsiaTheme="majorEastAsia"/>
              </w:rPr>
              <w:t xml:space="preserve"> </w:t>
            </w:r>
            <w:r w:rsidRPr="00852B30">
              <w:t>(</w:t>
            </w:r>
            <w:r w:rsidRPr="00610187">
              <w:rPr>
                <w:bCs/>
              </w:rPr>
              <w:t xml:space="preserve">Jimp, </w:t>
            </w:r>
            <w:r>
              <w:rPr>
                <w:bCs/>
              </w:rPr>
              <w:t xml:space="preserve">Q3, </w:t>
            </w:r>
            <w:r w:rsidRPr="00610187">
              <w:rPr>
                <w:bCs/>
              </w:rPr>
              <w:t xml:space="preserve">autorský podíl </w:t>
            </w:r>
            <w:r w:rsidRPr="00F2529A">
              <w:rPr>
                <w:b/>
                <w:bCs/>
              </w:rPr>
              <w:t>80 %</w:t>
            </w:r>
            <w:r w:rsidRPr="00610187">
              <w:rPr>
                <w:bCs/>
              </w:rPr>
              <w:t>)</w:t>
            </w:r>
          </w:p>
          <w:p w14:paraId="6130DEC5" w14:textId="77777777" w:rsidR="0065073B" w:rsidRPr="0065073B" w:rsidRDefault="0065073B" w:rsidP="0022275B">
            <w:pPr>
              <w:rPr>
                <w:sz w:val="8"/>
                <w:szCs w:val="8"/>
              </w:rPr>
            </w:pPr>
          </w:p>
          <w:p w14:paraId="108B7112" w14:textId="77777777" w:rsidR="006B7843" w:rsidRDefault="006B7843" w:rsidP="0065073B">
            <w:pPr>
              <w:spacing w:after="60"/>
              <w:jc w:val="both"/>
              <w:rPr>
                <w:bCs/>
              </w:rPr>
            </w:pPr>
            <w:r>
              <w:rPr>
                <w:caps/>
              </w:rPr>
              <w:t xml:space="preserve">Podhrázský, M., Musil, P., Musilová, Z., Zouhar, J., </w:t>
            </w:r>
            <w:r>
              <w:rPr>
                <w:b/>
                <w:caps/>
              </w:rPr>
              <w:t>Adam, M.</w:t>
            </w:r>
            <w:r>
              <w:rPr>
                <w:caps/>
              </w:rPr>
              <w:t>, Závora, J. &amp; Hudec, K.</w:t>
            </w:r>
            <w:r>
              <w:t xml:space="preserve"> Central European Greylag Geese Anser anser show a shortening of migration distance and earlier spring arrival over 60 years</w:t>
            </w:r>
            <w:r>
              <w:rPr>
                <w:i/>
              </w:rPr>
              <w:t>. Ibis</w:t>
            </w:r>
            <w:r>
              <w:t xml:space="preserve"> 159(2): 352-365. 2016. </w:t>
            </w:r>
            <w:hyperlink r:id="rId99">
              <w:r>
                <w:rPr>
                  <w:rStyle w:val="ListLabel214"/>
                  <w:rFonts w:eastAsiaTheme="majorEastAsia"/>
                </w:rPr>
                <w:t>https://doi.org/10.1111/ibi.12440</w:t>
              </w:r>
            </w:hyperlink>
            <w:r>
              <w:rPr>
                <w:rStyle w:val="ListLabel214"/>
                <w:rFonts w:eastAsiaTheme="majorEastAsia"/>
              </w:rPr>
              <w:t xml:space="preserve"> </w:t>
            </w:r>
            <w:r w:rsidRPr="00852B30">
              <w:t>(</w:t>
            </w:r>
            <w:r w:rsidRPr="00610187">
              <w:rPr>
                <w:bCs/>
              </w:rPr>
              <w:t xml:space="preserve">Jimp, </w:t>
            </w:r>
            <w:r>
              <w:rPr>
                <w:bCs/>
              </w:rPr>
              <w:t xml:space="preserve">Q1, </w:t>
            </w:r>
            <w:r w:rsidRPr="00610187">
              <w:rPr>
                <w:bCs/>
              </w:rPr>
              <w:t xml:space="preserve">autorský podíl </w:t>
            </w:r>
            <w:r w:rsidRPr="00F2529A">
              <w:rPr>
                <w:b/>
                <w:bCs/>
              </w:rPr>
              <w:t>20 %</w:t>
            </w:r>
            <w:r w:rsidRPr="00610187">
              <w:rPr>
                <w:bCs/>
              </w:rPr>
              <w:t>)</w:t>
            </w:r>
          </w:p>
          <w:p w14:paraId="507D8107" w14:textId="77777777" w:rsidR="006B7843" w:rsidRDefault="006B7843" w:rsidP="0022275B">
            <w:pPr>
              <w:jc w:val="both"/>
              <w:rPr>
                <w:b/>
              </w:rPr>
            </w:pPr>
          </w:p>
        </w:tc>
      </w:tr>
      <w:tr w:rsidR="006B7843" w14:paraId="4F863098" w14:textId="77777777" w:rsidTr="0022275B">
        <w:trPr>
          <w:trHeight w:val="218"/>
        </w:trPr>
        <w:tc>
          <w:tcPr>
            <w:tcW w:w="9859" w:type="dxa"/>
            <w:gridSpan w:val="15"/>
            <w:shd w:val="clear" w:color="auto" w:fill="F7CAAC"/>
          </w:tcPr>
          <w:p w14:paraId="17A92892" w14:textId="77777777" w:rsidR="006B7843" w:rsidRDefault="006B7843" w:rsidP="0022275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6B7843" w14:paraId="15613F37" w14:textId="77777777" w:rsidTr="0022275B">
        <w:trPr>
          <w:trHeight w:val="328"/>
        </w:trPr>
        <w:tc>
          <w:tcPr>
            <w:tcW w:w="9859" w:type="dxa"/>
            <w:gridSpan w:val="15"/>
          </w:tcPr>
          <w:p w14:paraId="6A0322F7" w14:textId="77777777" w:rsidR="006B7843" w:rsidRDefault="006B7843" w:rsidP="0022275B">
            <w:pPr>
              <w:rPr>
                <w:b/>
              </w:rPr>
            </w:pPr>
          </w:p>
        </w:tc>
      </w:tr>
      <w:tr w:rsidR="006B7843" w14:paraId="3D2647A0" w14:textId="77777777" w:rsidTr="0022275B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4EC2E085" w14:textId="77777777" w:rsidR="006B7843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</w:tcPr>
          <w:p w14:paraId="252C295B" w14:textId="77777777" w:rsidR="006B7843" w:rsidRDefault="006B7843" w:rsidP="0022275B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2A3B5623" w14:textId="77777777" w:rsidR="006B7843" w:rsidRDefault="006B7843" w:rsidP="0022275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4"/>
          </w:tcPr>
          <w:p w14:paraId="41643A88" w14:textId="580BB2E3" w:rsidR="006B7843" w:rsidRDefault="006B1D4E" w:rsidP="0022275B">
            <w:pPr>
              <w:jc w:val="both"/>
            </w:pPr>
            <w:r>
              <w:t>02. 03. 2023</w:t>
            </w:r>
          </w:p>
        </w:tc>
      </w:tr>
    </w:tbl>
    <w:p w14:paraId="0096A543" w14:textId="77777777" w:rsidR="006B7843" w:rsidRDefault="006B7843" w:rsidP="006B7843"/>
    <w:p w14:paraId="720F4B6F" w14:textId="542C5F43" w:rsidR="008161C8" w:rsidRDefault="008161C8">
      <w:pPr>
        <w:spacing w:after="160" w:line="259" w:lineRule="auto"/>
      </w:pPr>
    </w:p>
    <w:p w14:paraId="454F689A" w14:textId="77777777" w:rsidR="008161C8" w:rsidRDefault="008161C8">
      <w:pPr>
        <w:spacing w:after="160" w:line="259" w:lineRule="auto"/>
      </w:pPr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8161C8" w14:paraId="3F502EEB" w14:textId="77777777" w:rsidTr="006857FF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4E26BDE7" w14:textId="77777777" w:rsidR="008161C8" w:rsidRDefault="008161C8" w:rsidP="006857FF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8161C8" w14:paraId="3392A5B7" w14:textId="77777777" w:rsidTr="006857FF">
        <w:tc>
          <w:tcPr>
            <w:tcW w:w="25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224CBB6" w14:textId="77777777" w:rsidR="008161C8" w:rsidRDefault="008161C8" w:rsidP="006857FF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AC87" w14:textId="77777777" w:rsidR="008161C8" w:rsidRDefault="008161C8" w:rsidP="006857FF">
            <w:pPr>
              <w:jc w:val="both"/>
            </w:pPr>
            <w:r w:rsidRPr="001B2AE1">
              <w:t>Univerzita Tomáše Bati ve Zlíně</w:t>
            </w:r>
          </w:p>
        </w:tc>
      </w:tr>
      <w:tr w:rsidR="008161C8" w14:paraId="2ED0B4D1" w14:textId="77777777" w:rsidTr="006857F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BEC32D4" w14:textId="77777777" w:rsidR="008161C8" w:rsidRDefault="008161C8" w:rsidP="006857FF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9E38" w14:textId="77777777" w:rsidR="008161C8" w:rsidRDefault="008161C8" w:rsidP="006857FF">
            <w:pPr>
              <w:jc w:val="both"/>
            </w:pPr>
            <w:r w:rsidRPr="00CF7506">
              <w:t>Fakulta logistiky a krizového řízení</w:t>
            </w:r>
          </w:p>
        </w:tc>
      </w:tr>
      <w:tr w:rsidR="008161C8" w14:paraId="236FB589" w14:textId="77777777" w:rsidTr="006857F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7B5940A" w14:textId="77777777" w:rsidR="008161C8" w:rsidRDefault="008161C8" w:rsidP="006857FF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FC81" w14:textId="77777777" w:rsidR="008161C8" w:rsidRDefault="008161C8" w:rsidP="006857FF">
            <w:pPr>
              <w:jc w:val="both"/>
            </w:pPr>
            <w:r>
              <w:t>Bezpečnost společnosti</w:t>
            </w:r>
          </w:p>
        </w:tc>
      </w:tr>
      <w:tr w:rsidR="008161C8" w14:paraId="4FAFF51A" w14:textId="77777777" w:rsidTr="006857F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F9405FD" w14:textId="77777777" w:rsidR="008161C8" w:rsidRDefault="008161C8" w:rsidP="006857FF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7DBF" w14:textId="77777777" w:rsidR="008161C8" w:rsidRPr="008161C8" w:rsidRDefault="008161C8" w:rsidP="006857FF">
            <w:pPr>
              <w:jc w:val="both"/>
              <w:rPr>
                <w:b/>
              </w:rPr>
            </w:pPr>
            <w:r w:rsidRPr="008161C8">
              <w:rPr>
                <w:b/>
              </w:rPr>
              <w:t>Jiří Dokulil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002E320" w14:textId="77777777" w:rsidR="008161C8" w:rsidRDefault="008161C8" w:rsidP="006857FF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1B31" w14:textId="77777777" w:rsidR="008161C8" w:rsidRDefault="008161C8" w:rsidP="006857FF">
            <w:pPr>
              <w:jc w:val="both"/>
            </w:pPr>
            <w:r>
              <w:t>Ing., Ph.D.</w:t>
            </w:r>
          </w:p>
        </w:tc>
      </w:tr>
      <w:tr w:rsidR="008161C8" w14:paraId="0B48C349" w14:textId="77777777" w:rsidTr="006857F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C5AB92B" w14:textId="77777777" w:rsidR="008161C8" w:rsidRDefault="008161C8" w:rsidP="006857FF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E6E7B" w14:textId="77777777" w:rsidR="008161C8" w:rsidRDefault="008161C8" w:rsidP="006857FF">
            <w:pPr>
              <w:jc w:val="both"/>
            </w:pPr>
            <w:r>
              <w:t>1990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0611F94" w14:textId="77777777" w:rsidR="008161C8" w:rsidRDefault="008161C8" w:rsidP="006857FF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41C3" w14:textId="4F2F6F28" w:rsidR="008161C8" w:rsidRPr="008161C8" w:rsidRDefault="008161C8" w:rsidP="006857FF">
            <w:pPr>
              <w:jc w:val="both"/>
              <w:rPr>
                <w:i/>
              </w:rPr>
            </w:pPr>
            <w:r w:rsidRPr="008161C8">
              <w:rPr>
                <w:i/>
              </w:rPr>
              <w:t>pp</w:t>
            </w:r>
            <w:r>
              <w:rPr>
                <w:i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9B8BD3D" w14:textId="77777777" w:rsidR="008161C8" w:rsidRDefault="008161C8" w:rsidP="006857FF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C079" w14:textId="77777777" w:rsidR="008161C8" w:rsidRDefault="008161C8" w:rsidP="006857FF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224D0B4" w14:textId="77777777" w:rsidR="008161C8" w:rsidRDefault="008161C8" w:rsidP="006857FF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4ED9" w14:textId="4DB879DC" w:rsidR="008161C8" w:rsidRDefault="006A6959" w:rsidP="006857FF">
            <w:pPr>
              <w:jc w:val="both"/>
            </w:pPr>
            <w:r>
              <w:t>03/24</w:t>
            </w:r>
          </w:p>
        </w:tc>
      </w:tr>
      <w:tr w:rsidR="008161C8" w14:paraId="7605D2E3" w14:textId="77777777" w:rsidTr="006857FF"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1788317" w14:textId="77777777" w:rsidR="008161C8" w:rsidRDefault="008161C8" w:rsidP="006857FF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9CC58" w14:textId="270C0C10" w:rsidR="008161C8" w:rsidRPr="008161C8" w:rsidRDefault="008161C8" w:rsidP="006857FF">
            <w:pPr>
              <w:jc w:val="both"/>
              <w:rPr>
                <w:i/>
              </w:rPr>
            </w:pPr>
            <w:r w:rsidRPr="008161C8">
              <w:rPr>
                <w:i/>
              </w:rPr>
              <w:t>pp</w:t>
            </w:r>
            <w:r>
              <w:rPr>
                <w:i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5310E48" w14:textId="77777777" w:rsidR="008161C8" w:rsidRDefault="008161C8" w:rsidP="006857FF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DBBFB" w14:textId="3271B292" w:rsidR="008161C8" w:rsidRDefault="00C51A63" w:rsidP="006857FF">
            <w:pPr>
              <w:jc w:val="both"/>
            </w:pPr>
            <w:r>
              <w:t>24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22169E1" w14:textId="77777777" w:rsidR="008161C8" w:rsidRDefault="008161C8" w:rsidP="006857FF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7CF3B" w14:textId="2ED3E4DA" w:rsidR="008161C8" w:rsidRDefault="006A6959" w:rsidP="006857FF">
            <w:pPr>
              <w:jc w:val="both"/>
            </w:pPr>
            <w:r>
              <w:t>03/24</w:t>
            </w:r>
          </w:p>
        </w:tc>
      </w:tr>
      <w:tr w:rsidR="008161C8" w14:paraId="70857C05" w14:textId="77777777" w:rsidTr="006857FF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878411B" w14:textId="77777777" w:rsidR="008161C8" w:rsidRDefault="008161C8" w:rsidP="006857FF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8667F5A" w14:textId="77777777" w:rsidR="008161C8" w:rsidRDefault="008161C8" w:rsidP="006857FF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F3071AB" w14:textId="77777777" w:rsidR="008161C8" w:rsidRDefault="008161C8" w:rsidP="006857FF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8161C8" w14:paraId="58A9A3A9" w14:textId="77777777" w:rsidTr="006857FF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AFEC" w14:textId="77777777" w:rsidR="008161C8" w:rsidRDefault="008161C8" w:rsidP="006857FF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0BDFC" w14:textId="77777777" w:rsidR="008161C8" w:rsidRDefault="008161C8" w:rsidP="006857FF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0CD" w14:textId="77777777" w:rsidR="008161C8" w:rsidRDefault="008161C8" w:rsidP="006857FF">
            <w:pPr>
              <w:jc w:val="both"/>
            </w:pPr>
          </w:p>
        </w:tc>
      </w:tr>
      <w:tr w:rsidR="008161C8" w14:paraId="2C720686" w14:textId="77777777" w:rsidTr="006857FF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6667" w14:textId="77777777" w:rsidR="008161C8" w:rsidRDefault="008161C8" w:rsidP="006857FF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D7FB9" w14:textId="77777777" w:rsidR="008161C8" w:rsidRDefault="008161C8" w:rsidP="006857FF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98AE3" w14:textId="77777777" w:rsidR="008161C8" w:rsidRDefault="008161C8" w:rsidP="006857FF">
            <w:pPr>
              <w:jc w:val="both"/>
            </w:pPr>
          </w:p>
        </w:tc>
      </w:tr>
      <w:tr w:rsidR="008161C8" w14:paraId="6E6BC400" w14:textId="77777777" w:rsidTr="006857FF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1746" w14:textId="77777777" w:rsidR="008161C8" w:rsidRDefault="008161C8" w:rsidP="006857FF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B50A" w14:textId="77777777" w:rsidR="008161C8" w:rsidRDefault="008161C8" w:rsidP="006857FF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2DF4" w14:textId="77777777" w:rsidR="008161C8" w:rsidRDefault="008161C8" w:rsidP="006857FF">
            <w:pPr>
              <w:jc w:val="both"/>
            </w:pPr>
          </w:p>
        </w:tc>
      </w:tr>
      <w:tr w:rsidR="008161C8" w14:paraId="7381B096" w14:textId="77777777" w:rsidTr="006857FF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3673" w14:textId="77777777" w:rsidR="008161C8" w:rsidRDefault="008161C8" w:rsidP="006857FF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BCC2" w14:textId="77777777" w:rsidR="008161C8" w:rsidRDefault="008161C8" w:rsidP="006857FF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A364B" w14:textId="77777777" w:rsidR="008161C8" w:rsidRDefault="008161C8" w:rsidP="006857FF">
            <w:pPr>
              <w:jc w:val="both"/>
            </w:pPr>
          </w:p>
        </w:tc>
      </w:tr>
      <w:tr w:rsidR="008161C8" w14:paraId="7A4627DB" w14:textId="77777777" w:rsidTr="006857FF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160666C" w14:textId="77777777" w:rsidR="008161C8" w:rsidRDefault="008161C8" w:rsidP="006857FF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8161C8" w14:paraId="47077435" w14:textId="77777777" w:rsidTr="006857FF">
        <w:trPr>
          <w:trHeight w:val="1118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E89A" w14:textId="77777777" w:rsidR="008161C8" w:rsidRPr="0074644E" w:rsidRDefault="008161C8" w:rsidP="006857FF">
            <w:pPr>
              <w:jc w:val="both"/>
            </w:pPr>
            <w:r>
              <w:t>Řízení ekonomických rizik (PZ) – přednášky (31 %), semináře (31 %)</w:t>
            </w:r>
          </w:p>
          <w:p w14:paraId="29AF5974" w14:textId="77777777" w:rsidR="008161C8" w:rsidRDefault="008161C8" w:rsidP="006857FF">
            <w:pPr>
              <w:jc w:val="both"/>
            </w:pPr>
          </w:p>
        </w:tc>
      </w:tr>
      <w:tr w:rsidR="008161C8" w14:paraId="5974DAEF" w14:textId="77777777" w:rsidTr="006857FF">
        <w:trPr>
          <w:trHeight w:val="340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14:paraId="0401F085" w14:textId="77777777" w:rsidR="008161C8" w:rsidRDefault="008161C8" w:rsidP="006857FF">
            <w:pPr>
              <w:jc w:val="both"/>
              <w:rPr>
                <w:b/>
              </w:rPr>
            </w:pPr>
            <w:r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8161C8" w14:paraId="40575831" w14:textId="77777777" w:rsidTr="006857FF">
        <w:trPr>
          <w:trHeight w:val="340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FDAA3" w14:textId="77777777" w:rsidR="008161C8" w:rsidRDefault="008161C8" w:rsidP="006857F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39AEC" w14:textId="77777777" w:rsidR="008161C8" w:rsidRDefault="008161C8" w:rsidP="006857FF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B2560" w14:textId="77777777" w:rsidR="008161C8" w:rsidRDefault="008161C8" w:rsidP="006857FF">
            <w:pPr>
              <w:jc w:val="both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5C550" w14:textId="77777777" w:rsidR="008161C8" w:rsidRDefault="008161C8" w:rsidP="006857FF">
            <w:pPr>
              <w:jc w:val="both"/>
              <w:rPr>
                <w:b/>
              </w:rPr>
            </w:pPr>
            <w:r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F8E6B" w14:textId="77777777" w:rsidR="008161C8" w:rsidRDefault="008161C8" w:rsidP="006857FF">
            <w:pPr>
              <w:jc w:val="both"/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i/>
                <w:iCs/>
              </w:rPr>
              <w:t>nepovinný údaj</w:t>
            </w:r>
            <w:r>
              <w:rPr>
                <w:b/>
              </w:rPr>
              <w:t>) Počet hodin za semestr</w:t>
            </w:r>
          </w:p>
        </w:tc>
      </w:tr>
      <w:tr w:rsidR="008161C8" w14:paraId="1F1E3F31" w14:textId="77777777" w:rsidTr="006857FF">
        <w:trPr>
          <w:trHeight w:val="285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F27EA" w14:textId="77777777" w:rsidR="008161C8" w:rsidRPr="006E56AC" w:rsidRDefault="008161C8" w:rsidP="006857FF">
            <w:pPr>
              <w:jc w:val="both"/>
              <w:rPr>
                <w:bCs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2D3A" w14:textId="77777777" w:rsidR="008161C8" w:rsidRPr="006E56AC" w:rsidRDefault="008161C8" w:rsidP="006857FF">
            <w:pPr>
              <w:jc w:val="both"/>
              <w:rPr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CF3A" w14:textId="77777777" w:rsidR="008161C8" w:rsidRPr="006E56AC" w:rsidRDefault="008161C8" w:rsidP="006857FF">
            <w:pPr>
              <w:jc w:val="both"/>
              <w:rPr>
                <w:bCs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4D703" w14:textId="77777777" w:rsidR="008161C8" w:rsidRPr="006E56AC" w:rsidRDefault="008161C8" w:rsidP="006857FF">
            <w:pPr>
              <w:jc w:val="both"/>
              <w:rPr>
                <w:bCs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59FF" w14:textId="77777777" w:rsidR="008161C8" w:rsidRPr="006E56AC" w:rsidRDefault="008161C8" w:rsidP="006857FF">
            <w:pPr>
              <w:jc w:val="both"/>
              <w:rPr>
                <w:bCs/>
              </w:rPr>
            </w:pPr>
          </w:p>
        </w:tc>
      </w:tr>
      <w:tr w:rsidR="008161C8" w14:paraId="2A34823C" w14:textId="77777777" w:rsidTr="006857FF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AED13" w14:textId="77777777" w:rsidR="008161C8" w:rsidRPr="006E56AC" w:rsidRDefault="008161C8" w:rsidP="006857FF">
            <w:pPr>
              <w:jc w:val="both"/>
              <w:rPr>
                <w:bCs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5ED89" w14:textId="77777777" w:rsidR="008161C8" w:rsidRPr="006E56AC" w:rsidRDefault="008161C8" w:rsidP="006857FF">
            <w:pPr>
              <w:jc w:val="both"/>
              <w:rPr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6F5E" w14:textId="77777777" w:rsidR="008161C8" w:rsidRPr="006E56AC" w:rsidRDefault="008161C8" w:rsidP="006857FF">
            <w:pPr>
              <w:jc w:val="both"/>
              <w:rPr>
                <w:bCs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57BE" w14:textId="77777777" w:rsidR="008161C8" w:rsidRPr="006E56AC" w:rsidRDefault="008161C8" w:rsidP="006857FF">
            <w:pPr>
              <w:jc w:val="both"/>
              <w:rPr>
                <w:bCs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F1C2" w14:textId="77777777" w:rsidR="008161C8" w:rsidRPr="006E56AC" w:rsidRDefault="008161C8" w:rsidP="006857FF">
            <w:pPr>
              <w:jc w:val="both"/>
              <w:rPr>
                <w:bCs/>
              </w:rPr>
            </w:pPr>
          </w:p>
        </w:tc>
      </w:tr>
      <w:tr w:rsidR="008161C8" w14:paraId="480B8959" w14:textId="77777777" w:rsidTr="006857FF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FADC" w14:textId="77777777" w:rsidR="008161C8" w:rsidRDefault="008161C8" w:rsidP="006857FF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9334" w14:textId="77777777" w:rsidR="008161C8" w:rsidRDefault="008161C8" w:rsidP="006857FF">
            <w:pPr>
              <w:jc w:val="both"/>
              <w:rPr>
                <w:color w:val="FF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FE17" w14:textId="77777777" w:rsidR="008161C8" w:rsidRDefault="008161C8" w:rsidP="006857FF">
            <w:pPr>
              <w:jc w:val="both"/>
              <w:rPr>
                <w:color w:val="FF0000"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AE25" w14:textId="77777777" w:rsidR="008161C8" w:rsidRDefault="008161C8" w:rsidP="006857FF">
            <w:pPr>
              <w:jc w:val="both"/>
              <w:rPr>
                <w:color w:val="FF0000"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08999" w14:textId="77777777" w:rsidR="008161C8" w:rsidRDefault="008161C8" w:rsidP="006857FF">
            <w:pPr>
              <w:jc w:val="both"/>
              <w:rPr>
                <w:color w:val="FF0000"/>
              </w:rPr>
            </w:pPr>
          </w:p>
        </w:tc>
      </w:tr>
      <w:tr w:rsidR="008161C8" w14:paraId="64D4B888" w14:textId="77777777" w:rsidTr="006857FF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10235" w14:textId="77777777" w:rsidR="008161C8" w:rsidRDefault="008161C8" w:rsidP="006857FF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E9428" w14:textId="77777777" w:rsidR="008161C8" w:rsidRDefault="008161C8" w:rsidP="006857FF">
            <w:pPr>
              <w:jc w:val="both"/>
              <w:rPr>
                <w:color w:val="FF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8166" w14:textId="77777777" w:rsidR="008161C8" w:rsidRDefault="008161C8" w:rsidP="006857FF">
            <w:pPr>
              <w:jc w:val="both"/>
              <w:rPr>
                <w:color w:val="FF0000"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E8BD" w14:textId="77777777" w:rsidR="008161C8" w:rsidRDefault="008161C8" w:rsidP="006857FF">
            <w:pPr>
              <w:jc w:val="both"/>
              <w:rPr>
                <w:color w:val="FF0000"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8DD3" w14:textId="77777777" w:rsidR="008161C8" w:rsidRDefault="008161C8" w:rsidP="006857FF">
            <w:pPr>
              <w:jc w:val="both"/>
              <w:rPr>
                <w:color w:val="FF0000"/>
              </w:rPr>
            </w:pPr>
          </w:p>
        </w:tc>
      </w:tr>
      <w:tr w:rsidR="008161C8" w14:paraId="68BAD086" w14:textId="77777777" w:rsidTr="006857FF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FB8344A" w14:textId="77777777" w:rsidR="008161C8" w:rsidRDefault="008161C8" w:rsidP="006857FF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8161C8" w14:paraId="3EEA1D84" w14:textId="77777777" w:rsidTr="006857FF">
        <w:trPr>
          <w:trHeight w:val="105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8CEC7" w14:textId="77777777" w:rsidR="008161C8" w:rsidRPr="001C64F1" w:rsidRDefault="008161C8" w:rsidP="008161C8">
            <w:pPr>
              <w:jc w:val="both"/>
            </w:pPr>
            <w:r>
              <w:t xml:space="preserve">Ph.D.: </w:t>
            </w:r>
            <w:r w:rsidRPr="001C64F1">
              <w:t xml:space="preserve">2015 – </w:t>
            </w:r>
            <w:r>
              <w:t>2021</w:t>
            </w:r>
            <w:r w:rsidRPr="001C64F1">
              <w:t>, Univerzita Tomáše Bati ve Zlíně, Fakulta managementu a ekon</w:t>
            </w:r>
            <w:r>
              <w:t>omiky, SO Management a ekonomika</w:t>
            </w:r>
          </w:p>
          <w:p w14:paraId="2B176C94" w14:textId="77777777" w:rsidR="008161C8" w:rsidRPr="001C64F1" w:rsidRDefault="008161C8" w:rsidP="008161C8">
            <w:pPr>
              <w:jc w:val="both"/>
            </w:pPr>
            <w:r>
              <w:t xml:space="preserve">Ing.: </w:t>
            </w:r>
            <w:r w:rsidRPr="001C64F1">
              <w:t>2013 – 2015, Univerzita Tomáše Bati ve Zlíně, Fakulta managementu a ekonomiky, SO Podniková ekonomika</w:t>
            </w:r>
          </w:p>
          <w:p w14:paraId="61DE961F" w14:textId="77777777" w:rsidR="008161C8" w:rsidRPr="001C64F1" w:rsidRDefault="008161C8" w:rsidP="006857FF">
            <w:pPr>
              <w:jc w:val="both"/>
            </w:pPr>
            <w:r>
              <w:t xml:space="preserve">Bc.: </w:t>
            </w:r>
            <w:r w:rsidRPr="001C64F1">
              <w:t>2010 – 2013, Univerzita Tomáše Bati ve Zlíně, Fakulta logistiky a krizového řízení, SO Logistika a management</w:t>
            </w:r>
          </w:p>
          <w:p w14:paraId="24E34C12" w14:textId="77777777" w:rsidR="008161C8" w:rsidRDefault="008161C8" w:rsidP="008161C8">
            <w:pPr>
              <w:jc w:val="both"/>
              <w:rPr>
                <w:b/>
              </w:rPr>
            </w:pPr>
          </w:p>
        </w:tc>
      </w:tr>
      <w:tr w:rsidR="008161C8" w14:paraId="2AFAE3E4" w14:textId="77777777" w:rsidTr="006857FF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67B15AA" w14:textId="77777777" w:rsidR="008161C8" w:rsidRDefault="008161C8" w:rsidP="006857FF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8161C8" w14:paraId="57C74E4B" w14:textId="77777777" w:rsidTr="006857FF">
        <w:trPr>
          <w:trHeight w:val="109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6017" w14:textId="77777777" w:rsidR="008161C8" w:rsidRPr="00AF35CE" w:rsidRDefault="008161C8" w:rsidP="006857FF">
            <w:r w:rsidRPr="00AF35CE">
              <w:t xml:space="preserve">2017 – dosud, </w:t>
            </w:r>
            <w:r>
              <w:t>UTB</w:t>
            </w:r>
            <w:r w:rsidRPr="00AF35CE">
              <w:t xml:space="preserve"> ve Zlíně, Fakulta logistiky a krizového řízení, </w:t>
            </w:r>
            <w:r>
              <w:t>asistent/odborný asistent</w:t>
            </w:r>
          </w:p>
          <w:p w14:paraId="47445062" w14:textId="77777777" w:rsidR="008161C8" w:rsidRPr="00AF35CE" w:rsidRDefault="008161C8" w:rsidP="006857FF">
            <w:r w:rsidRPr="00AF35CE">
              <w:t xml:space="preserve">2015 – 2017, </w:t>
            </w:r>
            <w:r>
              <w:t>UTB</w:t>
            </w:r>
            <w:r w:rsidRPr="00AF35CE">
              <w:t xml:space="preserve"> ve Zlíně, Fakulta logistiky a krizového řízení, výuka seminářů (DPP)</w:t>
            </w:r>
          </w:p>
          <w:p w14:paraId="22CCAD86" w14:textId="77777777" w:rsidR="008161C8" w:rsidRPr="001E57A6" w:rsidRDefault="008161C8" w:rsidP="006857FF">
            <w:pPr>
              <w:pStyle w:val="OiaeaeiYiio2"/>
              <w:widowControl/>
              <w:spacing w:before="20" w:after="20"/>
              <w:jc w:val="left"/>
              <w:rPr>
                <w:i w:val="0"/>
                <w:sz w:val="20"/>
                <w:lang w:val="cs-CZ"/>
              </w:rPr>
            </w:pPr>
            <w:r>
              <w:rPr>
                <w:i w:val="0"/>
                <w:sz w:val="20"/>
                <w:lang w:val="cs-CZ"/>
              </w:rPr>
              <w:t xml:space="preserve">2015 – dosud, OSVČ (mediální zastupování, tvorba tiskových zpráv, redaktorská činnost pro média) </w:t>
            </w:r>
          </w:p>
          <w:p w14:paraId="2129B311" w14:textId="77777777" w:rsidR="008161C8" w:rsidRDefault="008161C8" w:rsidP="006857FF">
            <w:pPr>
              <w:rPr>
                <w:color w:val="FF0000"/>
              </w:rPr>
            </w:pPr>
          </w:p>
        </w:tc>
      </w:tr>
      <w:tr w:rsidR="008161C8" w14:paraId="4A1B81D8" w14:textId="77777777" w:rsidTr="006857FF">
        <w:trPr>
          <w:trHeight w:val="25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4137927" w14:textId="77777777" w:rsidR="008161C8" w:rsidRDefault="008161C8" w:rsidP="006857FF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8161C8" w14:paraId="3DFBAA11" w14:textId="77777777" w:rsidTr="006857FF">
        <w:trPr>
          <w:trHeight w:val="110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43984" w14:textId="77777777" w:rsidR="008161C8" w:rsidRDefault="008161C8" w:rsidP="006857FF">
            <w:pPr>
              <w:jc w:val="both"/>
            </w:pPr>
            <w:r>
              <w:t>38x vedoucí bakalářské práce</w:t>
            </w:r>
          </w:p>
          <w:p w14:paraId="2BFE4ABC" w14:textId="77777777" w:rsidR="008161C8" w:rsidRDefault="008161C8" w:rsidP="006857FF">
            <w:pPr>
              <w:jc w:val="both"/>
            </w:pPr>
            <w:r>
              <w:t>1x vedoucí diplomové práce</w:t>
            </w:r>
          </w:p>
          <w:p w14:paraId="6BE7FDAC" w14:textId="1C30FC1F" w:rsidR="008161C8" w:rsidRDefault="008161C8" w:rsidP="006857FF">
            <w:pPr>
              <w:jc w:val="both"/>
            </w:pPr>
          </w:p>
        </w:tc>
      </w:tr>
      <w:tr w:rsidR="008161C8" w14:paraId="549A14BD" w14:textId="77777777" w:rsidTr="006857FF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AB82E4E" w14:textId="77777777" w:rsidR="008161C8" w:rsidRDefault="008161C8" w:rsidP="006857FF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6D56844" w14:textId="77777777" w:rsidR="008161C8" w:rsidRDefault="008161C8" w:rsidP="006857FF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440DAAFB" w14:textId="77777777" w:rsidR="008161C8" w:rsidRDefault="008161C8" w:rsidP="006857FF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B653473" w14:textId="77777777" w:rsidR="008161C8" w:rsidRDefault="008161C8" w:rsidP="006857FF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8161C8" w14:paraId="0FC3EF9C" w14:textId="77777777" w:rsidTr="006857FF">
        <w:trPr>
          <w:cantSplit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A8541" w14:textId="77777777" w:rsidR="008161C8" w:rsidRDefault="008161C8" w:rsidP="006857FF">
            <w:pPr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EC5A" w14:textId="77777777" w:rsidR="008161C8" w:rsidRDefault="008161C8" w:rsidP="006857FF">
            <w:pPr>
              <w:jc w:val="both"/>
            </w:pP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55F517" w14:textId="77777777" w:rsidR="008161C8" w:rsidRDefault="008161C8" w:rsidP="006857FF">
            <w:pPr>
              <w:jc w:val="both"/>
            </w:pP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7A83644" w14:textId="77777777" w:rsidR="008161C8" w:rsidRDefault="008161C8" w:rsidP="006857FF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B36B068" w14:textId="77777777" w:rsidR="008161C8" w:rsidRDefault="008161C8" w:rsidP="006857FF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C1A8097" w14:textId="77777777" w:rsidR="008161C8" w:rsidRDefault="008161C8" w:rsidP="006857FF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8161C8" w14:paraId="1BF18AC2" w14:textId="77777777" w:rsidTr="006857FF">
        <w:trPr>
          <w:cantSplit/>
          <w:trHeight w:val="70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ACBE379" w14:textId="77777777" w:rsidR="008161C8" w:rsidRDefault="008161C8" w:rsidP="006857FF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AE294D1" w14:textId="77777777" w:rsidR="008161C8" w:rsidRDefault="008161C8" w:rsidP="006857FF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5173D324" w14:textId="77777777" w:rsidR="008161C8" w:rsidRDefault="008161C8" w:rsidP="006857FF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377F547" w14:textId="29BA87CC" w:rsidR="008161C8" w:rsidRPr="005959EF" w:rsidRDefault="006B1D4E" w:rsidP="006857FF">
            <w:pPr>
              <w:jc w:val="both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7F89" w14:textId="009BE6B8" w:rsidR="008161C8" w:rsidRPr="005959EF" w:rsidRDefault="006B1D4E" w:rsidP="006857FF">
            <w:pPr>
              <w:jc w:val="both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5CF8" w14:textId="77777777" w:rsidR="008161C8" w:rsidRPr="0032279F" w:rsidRDefault="008161C8" w:rsidP="006857FF">
            <w:pPr>
              <w:jc w:val="both"/>
              <w:rPr>
                <w:b/>
                <w:color w:val="FF0000"/>
              </w:rPr>
            </w:pPr>
          </w:p>
        </w:tc>
      </w:tr>
      <w:tr w:rsidR="008161C8" w14:paraId="2815B1AA" w14:textId="77777777" w:rsidTr="006857FF">
        <w:trPr>
          <w:trHeight w:val="205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0733" w14:textId="77777777" w:rsidR="008161C8" w:rsidRDefault="008161C8" w:rsidP="006857FF">
            <w:pPr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1F762" w14:textId="77777777" w:rsidR="008161C8" w:rsidRDefault="008161C8" w:rsidP="006857FF">
            <w:pPr>
              <w:jc w:val="both"/>
            </w:pP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0C4BDD" w14:textId="77777777" w:rsidR="008161C8" w:rsidRDefault="008161C8" w:rsidP="006857FF">
            <w:pPr>
              <w:jc w:val="both"/>
            </w:pP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36C70812" w14:textId="77777777" w:rsidR="008161C8" w:rsidRDefault="008161C8" w:rsidP="006857FF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D6984" w14:textId="77777777" w:rsidR="008161C8" w:rsidRDefault="008161C8" w:rsidP="006857FF">
            <w:pPr>
              <w:rPr>
                <w:b/>
              </w:rPr>
            </w:pPr>
            <w:r>
              <w:rPr>
                <w:b/>
              </w:rPr>
              <w:t>2/3</w:t>
            </w:r>
          </w:p>
        </w:tc>
      </w:tr>
      <w:tr w:rsidR="008161C8" w14:paraId="3195DC18" w14:textId="77777777" w:rsidTr="006857FF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34D8FE3" w14:textId="77777777" w:rsidR="008161C8" w:rsidRDefault="008161C8" w:rsidP="006857FF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8161C8" w14:paraId="44797B0D" w14:textId="77777777" w:rsidTr="006857FF">
        <w:trPr>
          <w:trHeight w:val="2347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5C62" w14:textId="77777777" w:rsidR="008161C8" w:rsidRDefault="008161C8" w:rsidP="006857FF">
            <w:pPr>
              <w:jc w:val="both"/>
              <w:rPr>
                <w:b/>
              </w:rPr>
            </w:pPr>
            <w:r w:rsidRPr="00A43CA5">
              <w:rPr>
                <w:b/>
              </w:rPr>
              <w:lastRenderedPageBreak/>
              <w:t>DOKULIL, Jiří</w:t>
            </w:r>
            <w:r>
              <w:rPr>
                <w:b/>
              </w:rPr>
              <w:t xml:space="preserve"> </w:t>
            </w:r>
            <w:r w:rsidRPr="00A43CA5">
              <w:rPr>
                <w:b/>
              </w:rPr>
              <w:t>(</w:t>
            </w:r>
            <w:r>
              <w:rPr>
                <w:b/>
              </w:rPr>
              <w:t>6</w:t>
            </w:r>
            <w:r w:rsidRPr="00A43CA5">
              <w:rPr>
                <w:b/>
              </w:rPr>
              <w:t>0 %)</w:t>
            </w:r>
            <w:r>
              <w:t>, POPESKO, Boris and Kateřina KADALOVÁ, 2</w:t>
            </w:r>
            <w:r w:rsidRPr="00A43CA5">
              <w:t>02</w:t>
            </w:r>
            <w:r>
              <w:t>2</w:t>
            </w:r>
            <w:r w:rsidRPr="00A43CA5">
              <w:t>.</w:t>
            </w:r>
            <w:r>
              <w:t xml:space="preserve"> </w:t>
            </w:r>
            <w:r w:rsidRPr="002C15DD">
              <w:t xml:space="preserve">Factors with a Major Effect on </w:t>
            </w:r>
            <w:r>
              <w:t>t</w:t>
            </w:r>
            <w:r w:rsidRPr="002C15DD">
              <w:t xml:space="preserve">he Budgetary Control Process – </w:t>
            </w:r>
            <w:r>
              <w:t>a</w:t>
            </w:r>
            <w:r w:rsidRPr="002C15DD">
              <w:t xml:space="preserve">n Empirical Study from </w:t>
            </w:r>
            <w:r>
              <w:t>t</w:t>
            </w:r>
            <w:r w:rsidRPr="002C15DD">
              <w:t>he Czech Republic</w:t>
            </w:r>
            <w:r w:rsidRPr="00A43CA5">
              <w:t xml:space="preserve">. </w:t>
            </w:r>
            <w:r w:rsidRPr="002C15DD">
              <w:t>Amfiteatru Economic</w:t>
            </w:r>
            <w:r>
              <w:t xml:space="preserve">. </w:t>
            </w:r>
            <w:r w:rsidRPr="00A43CA5">
              <w:t>2</w:t>
            </w:r>
            <w:r>
              <w:t>4(59)</w:t>
            </w:r>
            <w:r w:rsidRPr="00A43CA5">
              <w:t xml:space="preserve">, </w:t>
            </w:r>
            <w:r>
              <w:t>236</w:t>
            </w:r>
            <w:r w:rsidRPr="00CF08E7">
              <w:t>–</w:t>
            </w:r>
            <w:r>
              <w:t>250</w:t>
            </w:r>
            <w:r w:rsidRPr="00A43CA5">
              <w:t>. doi:</w:t>
            </w:r>
            <w:r>
              <w:t xml:space="preserve"> 1</w:t>
            </w:r>
            <w:r w:rsidRPr="006004AF">
              <w:t>0.24818/EA/2022/59/236</w:t>
            </w:r>
            <w:r>
              <w:t>.</w:t>
            </w:r>
          </w:p>
          <w:p w14:paraId="16CA0960" w14:textId="77777777" w:rsidR="008161C8" w:rsidRPr="008161C8" w:rsidRDefault="008161C8" w:rsidP="006857FF">
            <w:pPr>
              <w:jc w:val="both"/>
              <w:rPr>
                <w:b/>
                <w:sz w:val="8"/>
                <w:szCs w:val="8"/>
              </w:rPr>
            </w:pPr>
          </w:p>
          <w:p w14:paraId="5FD65F52" w14:textId="77777777" w:rsidR="008161C8" w:rsidRDefault="008161C8" w:rsidP="006857FF">
            <w:pPr>
              <w:jc w:val="both"/>
              <w:rPr>
                <w:b/>
              </w:rPr>
            </w:pPr>
            <w:r w:rsidRPr="00A43CA5">
              <w:rPr>
                <w:b/>
              </w:rPr>
              <w:t>DOKULIL, Jiří</w:t>
            </w:r>
            <w:r>
              <w:rPr>
                <w:b/>
              </w:rPr>
              <w:t xml:space="preserve"> </w:t>
            </w:r>
            <w:r w:rsidRPr="00A43CA5">
              <w:rPr>
                <w:b/>
              </w:rPr>
              <w:t>(70 %)</w:t>
            </w:r>
            <w:r>
              <w:t>, POPESKO, Boris and Kateřina KADALOVÁ, 2</w:t>
            </w:r>
            <w:r w:rsidRPr="00A43CA5">
              <w:t>02</w:t>
            </w:r>
            <w:r>
              <w:t>1</w:t>
            </w:r>
            <w:r w:rsidRPr="00A43CA5">
              <w:t>.</w:t>
            </w:r>
            <w:r>
              <w:t xml:space="preserve"> </w:t>
            </w:r>
            <w:r w:rsidRPr="00CF08E7">
              <w:t>Impact of Non-financial Performance Indicators on Planning Process Efficiency</w:t>
            </w:r>
            <w:r w:rsidRPr="00A43CA5">
              <w:t>. International Advances in Economic Research</w:t>
            </w:r>
            <w:r>
              <w:t xml:space="preserve">. </w:t>
            </w:r>
            <w:r w:rsidRPr="00A43CA5">
              <w:t>2</w:t>
            </w:r>
            <w:r>
              <w:t>7(4)</w:t>
            </w:r>
            <w:r w:rsidRPr="00A43CA5">
              <w:t xml:space="preserve">, </w:t>
            </w:r>
            <w:r w:rsidRPr="00CF08E7">
              <w:t>329–331</w:t>
            </w:r>
            <w:r w:rsidRPr="00A43CA5">
              <w:t>. doi:</w:t>
            </w:r>
            <w:r>
              <w:t xml:space="preserve"> </w:t>
            </w:r>
            <w:r w:rsidRPr="00BA1216">
              <w:t>10.1007/s11294-022-09836-9</w:t>
            </w:r>
            <w:r>
              <w:t>.</w:t>
            </w:r>
          </w:p>
          <w:p w14:paraId="3E13B683" w14:textId="77777777" w:rsidR="008161C8" w:rsidRPr="008161C8" w:rsidRDefault="008161C8" w:rsidP="006857FF">
            <w:pPr>
              <w:jc w:val="both"/>
              <w:rPr>
                <w:b/>
                <w:sz w:val="8"/>
                <w:szCs w:val="8"/>
              </w:rPr>
            </w:pPr>
          </w:p>
          <w:p w14:paraId="154DA4BF" w14:textId="77777777" w:rsidR="008161C8" w:rsidRPr="002D27D8" w:rsidRDefault="008161C8" w:rsidP="006857FF">
            <w:pPr>
              <w:jc w:val="both"/>
            </w:pPr>
            <w:r w:rsidRPr="00A43CA5">
              <w:rPr>
                <w:b/>
              </w:rPr>
              <w:t>DOKULIL, Jiří</w:t>
            </w:r>
            <w:r>
              <w:rPr>
                <w:b/>
              </w:rPr>
              <w:t xml:space="preserve"> </w:t>
            </w:r>
            <w:r w:rsidRPr="00A43CA5">
              <w:rPr>
                <w:b/>
              </w:rPr>
              <w:t>(</w:t>
            </w:r>
            <w:r>
              <w:rPr>
                <w:b/>
              </w:rPr>
              <w:t>4</w:t>
            </w:r>
            <w:r w:rsidRPr="00A43CA5">
              <w:rPr>
                <w:b/>
              </w:rPr>
              <w:t>0 %)</w:t>
            </w:r>
            <w:r w:rsidRPr="002D27D8">
              <w:t xml:space="preserve">, </w:t>
            </w:r>
            <w:r>
              <w:t xml:space="preserve">POPESKO, Boris and Ján DVORSKÝ, </w:t>
            </w:r>
            <w:r w:rsidRPr="002D27D8">
              <w:t>2020. The Budgeting Processes of Czech Companies: the Role of the Ownership Structure and Foreign Capital. Oeconomia Copernicana</w:t>
            </w:r>
            <w:r>
              <w:t xml:space="preserve">. </w:t>
            </w:r>
            <w:r w:rsidRPr="002D27D8">
              <w:t>11</w:t>
            </w:r>
            <w:r>
              <w:t>(4),</w:t>
            </w:r>
            <w:r w:rsidRPr="002D27D8">
              <w:t xml:space="preserve"> 779-798. doi: 10.24136/oc.2020.031.</w:t>
            </w:r>
          </w:p>
          <w:p w14:paraId="5EB5EF1A" w14:textId="77777777" w:rsidR="008161C8" w:rsidRPr="008161C8" w:rsidRDefault="008161C8" w:rsidP="006857FF">
            <w:pPr>
              <w:jc w:val="both"/>
              <w:rPr>
                <w:b/>
                <w:sz w:val="8"/>
                <w:szCs w:val="8"/>
              </w:rPr>
            </w:pPr>
          </w:p>
          <w:p w14:paraId="04A2AFBC" w14:textId="77777777" w:rsidR="008161C8" w:rsidRPr="00A43CA5" w:rsidRDefault="008161C8" w:rsidP="006857FF">
            <w:pPr>
              <w:jc w:val="both"/>
              <w:rPr>
                <w:b/>
              </w:rPr>
            </w:pPr>
            <w:r w:rsidRPr="00A43CA5">
              <w:rPr>
                <w:b/>
              </w:rPr>
              <w:t>DOKULIL, Jiří</w:t>
            </w:r>
            <w:r>
              <w:rPr>
                <w:b/>
              </w:rPr>
              <w:t xml:space="preserve"> </w:t>
            </w:r>
            <w:r w:rsidRPr="00A43CA5">
              <w:rPr>
                <w:b/>
              </w:rPr>
              <w:t xml:space="preserve">(70 %) </w:t>
            </w:r>
            <w:r>
              <w:t>and</w:t>
            </w:r>
            <w:r w:rsidRPr="00A43CA5">
              <w:t xml:space="preserve"> </w:t>
            </w:r>
            <w:r>
              <w:t xml:space="preserve">Boris POPESKO, </w:t>
            </w:r>
            <w:r w:rsidRPr="00A43CA5">
              <w:t>2020. Operational Budgeting in Czech Companies. International Advances in Economic Research</w:t>
            </w:r>
            <w:r>
              <w:t xml:space="preserve">. </w:t>
            </w:r>
            <w:r w:rsidRPr="00A43CA5">
              <w:t>26</w:t>
            </w:r>
            <w:r>
              <w:t>(2)</w:t>
            </w:r>
            <w:r w:rsidRPr="00A43CA5">
              <w:t>, 193–195. doi: 10.1007/s11294-020-09783-3.</w:t>
            </w:r>
          </w:p>
          <w:p w14:paraId="703C795D" w14:textId="77777777" w:rsidR="008161C8" w:rsidRPr="008161C8" w:rsidRDefault="008161C8" w:rsidP="006857FF">
            <w:pPr>
              <w:jc w:val="both"/>
              <w:rPr>
                <w:b/>
                <w:sz w:val="8"/>
                <w:szCs w:val="8"/>
              </w:rPr>
            </w:pPr>
          </w:p>
          <w:p w14:paraId="5B08DC38" w14:textId="77777777" w:rsidR="008161C8" w:rsidRDefault="008161C8" w:rsidP="006857FF">
            <w:pPr>
              <w:jc w:val="both"/>
            </w:pPr>
            <w:r w:rsidRPr="00911D81">
              <w:rPr>
                <w:b/>
              </w:rPr>
              <w:t>DOKULIL, Jiří (60 %)</w:t>
            </w:r>
            <w:r>
              <w:t xml:space="preserve">, DVORSKÝ, Ján and Boris POPESKO, 2018. Budgeting and Czech companies: Connected concepts or two different worlds? Scientific Papers of the University of Pardubice. 23(3), 65-76. </w:t>
            </w:r>
            <w:r w:rsidRPr="00EC661C">
              <w:t>ISSN 1804-8048</w:t>
            </w:r>
            <w:r>
              <w:t>.</w:t>
            </w:r>
          </w:p>
          <w:p w14:paraId="7DF53EDC" w14:textId="77777777" w:rsidR="008161C8" w:rsidRDefault="008161C8" w:rsidP="006857FF">
            <w:pPr>
              <w:jc w:val="both"/>
              <w:rPr>
                <w:b/>
              </w:rPr>
            </w:pPr>
          </w:p>
        </w:tc>
      </w:tr>
      <w:tr w:rsidR="008161C8" w14:paraId="5BF4FE39" w14:textId="77777777" w:rsidTr="006857FF">
        <w:trPr>
          <w:trHeight w:val="21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37288C1" w14:textId="77777777" w:rsidR="008161C8" w:rsidRDefault="008161C8" w:rsidP="006857FF">
            <w:pPr>
              <w:rPr>
                <w:b/>
              </w:rPr>
            </w:pPr>
            <w:r>
              <w:rPr>
                <w:b/>
              </w:rPr>
              <w:t>Působení v zahraničí</w:t>
            </w:r>
          </w:p>
        </w:tc>
      </w:tr>
      <w:tr w:rsidR="008161C8" w14:paraId="3419491A" w14:textId="77777777" w:rsidTr="006857FF">
        <w:trPr>
          <w:trHeight w:val="32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ADB1" w14:textId="77777777" w:rsidR="008161C8" w:rsidRDefault="008161C8" w:rsidP="006857FF">
            <w:pPr>
              <w:rPr>
                <w:b/>
              </w:rPr>
            </w:pPr>
          </w:p>
        </w:tc>
      </w:tr>
      <w:tr w:rsidR="008161C8" w14:paraId="563CD646" w14:textId="77777777" w:rsidTr="006857FF">
        <w:trPr>
          <w:cantSplit/>
          <w:trHeight w:val="4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9163034" w14:textId="77777777" w:rsidR="008161C8" w:rsidRDefault="008161C8" w:rsidP="006857FF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18D9" w14:textId="77777777" w:rsidR="008161C8" w:rsidRDefault="008161C8" w:rsidP="006857FF">
            <w:pPr>
              <w:jc w:val="both"/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67A347F" w14:textId="77777777" w:rsidR="008161C8" w:rsidRDefault="008161C8" w:rsidP="006857FF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CA2C2" w14:textId="77C7365E" w:rsidR="008161C8" w:rsidRDefault="006B1D4E" w:rsidP="006857FF">
            <w:pPr>
              <w:jc w:val="both"/>
            </w:pPr>
            <w:r>
              <w:t>02. 03. 2023</w:t>
            </w:r>
          </w:p>
        </w:tc>
      </w:tr>
    </w:tbl>
    <w:p w14:paraId="76F5278C" w14:textId="77777777" w:rsidR="008161C8" w:rsidRDefault="008161C8" w:rsidP="008161C8"/>
    <w:p w14:paraId="3A2C6506" w14:textId="77777777" w:rsidR="00CF6F4F" w:rsidRDefault="00CF6F4F">
      <w:pPr>
        <w:spacing w:after="160" w:line="259" w:lineRule="auto"/>
      </w:pPr>
    </w:p>
    <w:p w14:paraId="27CAAFCC" w14:textId="77777777" w:rsidR="00CF6F4F" w:rsidRDefault="00CF6F4F">
      <w:pPr>
        <w:spacing w:after="160" w:line="259" w:lineRule="auto"/>
      </w:pPr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CF6F4F" w14:paraId="31D41C72" w14:textId="77777777" w:rsidTr="0022275B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31C37108" w14:textId="77777777" w:rsidR="00CF6F4F" w:rsidRDefault="00CF6F4F" w:rsidP="0022275B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CF6F4F" w14:paraId="26973BA2" w14:textId="77777777" w:rsidTr="0022275B">
        <w:tc>
          <w:tcPr>
            <w:tcW w:w="25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1540167" w14:textId="77777777" w:rsidR="00CF6F4F" w:rsidRDefault="00CF6F4F" w:rsidP="0022275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AAE6" w14:textId="77777777" w:rsidR="00CF6F4F" w:rsidRDefault="00CF6F4F" w:rsidP="0022275B">
            <w:pPr>
              <w:jc w:val="both"/>
            </w:pPr>
            <w:r w:rsidRPr="001B2AE1">
              <w:t>Univerzita Tomáše Bati ve Zlíně</w:t>
            </w:r>
          </w:p>
        </w:tc>
      </w:tr>
      <w:tr w:rsidR="00CF6F4F" w14:paraId="419AC175" w14:textId="77777777" w:rsidTr="0022275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2D775EB" w14:textId="77777777" w:rsidR="00CF6F4F" w:rsidRDefault="00CF6F4F" w:rsidP="0022275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7775" w14:textId="77777777" w:rsidR="00CF6F4F" w:rsidRDefault="00CF6F4F" w:rsidP="0022275B">
            <w:pPr>
              <w:jc w:val="both"/>
            </w:pPr>
            <w:r w:rsidRPr="00CF7506">
              <w:t>Fakulta logistiky a krizového řízení</w:t>
            </w:r>
          </w:p>
        </w:tc>
      </w:tr>
      <w:tr w:rsidR="00CF6F4F" w14:paraId="5C9C79F1" w14:textId="77777777" w:rsidTr="0022275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8FC8C61" w14:textId="77777777" w:rsidR="00CF6F4F" w:rsidRDefault="00CF6F4F" w:rsidP="0022275B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24E23" w14:textId="77777777" w:rsidR="00CF6F4F" w:rsidRDefault="00CF6F4F" w:rsidP="0022275B">
            <w:pPr>
              <w:jc w:val="both"/>
            </w:pPr>
            <w:r>
              <w:t>Bezpečnost společnosti</w:t>
            </w:r>
          </w:p>
        </w:tc>
      </w:tr>
      <w:tr w:rsidR="00CF6F4F" w14:paraId="18E0BA23" w14:textId="77777777" w:rsidTr="0022275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9FEFB99" w14:textId="77777777" w:rsidR="00CF6F4F" w:rsidRDefault="00CF6F4F" w:rsidP="0022275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0FBF" w14:textId="77777777" w:rsidR="00CF6F4F" w:rsidRPr="0022275B" w:rsidRDefault="00CF6F4F" w:rsidP="0022275B">
            <w:pPr>
              <w:jc w:val="both"/>
              <w:rPr>
                <w:b/>
              </w:rPr>
            </w:pPr>
            <w:r w:rsidRPr="0022275B">
              <w:rPr>
                <w:b/>
              </w:rPr>
              <w:t>Eva Domincová Bergerová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7F3F346" w14:textId="77777777" w:rsidR="00CF6F4F" w:rsidRDefault="00CF6F4F" w:rsidP="0022275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7297" w14:textId="77777777" w:rsidR="00CF6F4F" w:rsidRDefault="00CF6F4F" w:rsidP="0022275B">
            <w:pPr>
              <w:jc w:val="both"/>
            </w:pPr>
            <w:r>
              <w:t>RNDr., Ph.D.</w:t>
            </w:r>
          </w:p>
        </w:tc>
      </w:tr>
      <w:tr w:rsidR="00CF6F4F" w14:paraId="13E22F99" w14:textId="77777777" w:rsidTr="0022275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0519BCC" w14:textId="77777777" w:rsidR="00CF6F4F" w:rsidRDefault="00CF6F4F" w:rsidP="0022275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94BC" w14:textId="77777777" w:rsidR="00CF6F4F" w:rsidRDefault="00CF6F4F" w:rsidP="0022275B">
            <w:pPr>
              <w:jc w:val="both"/>
            </w:pPr>
            <w:r>
              <w:t>1981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AA0CFE9" w14:textId="77777777" w:rsidR="00CF6F4F" w:rsidRDefault="00CF6F4F" w:rsidP="0022275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4D6D0" w14:textId="6415AF5C" w:rsidR="00CF6F4F" w:rsidRPr="00C51A63" w:rsidRDefault="00CF6F4F" w:rsidP="0022275B">
            <w:pPr>
              <w:jc w:val="both"/>
              <w:rPr>
                <w:i/>
              </w:rPr>
            </w:pPr>
            <w:r w:rsidRPr="00C51A63">
              <w:rPr>
                <w:i/>
              </w:rPr>
              <w:t>pp</w:t>
            </w:r>
            <w:r w:rsidR="00C51A63">
              <w:rPr>
                <w:i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FC1DA1C" w14:textId="77777777" w:rsidR="00CF6F4F" w:rsidRDefault="00CF6F4F" w:rsidP="0022275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910E8" w14:textId="77777777" w:rsidR="00CF6F4F" w:rsidRDefault="00CF6F4F" w:rsidP="0022275B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46A589E" w14:textId="77777777" w:rsidR="00CF6F4F" w:rsidRDefault="00CF6F4F" w:rsidP="0022275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720D" w14:textId="77777777" w:rsidR="00CF6F4F" w:rsidRDefault="00CF6F4F" w:rsidP="0022275B">
            <w:pPr>
              <w:jc w:val="both"/>
            </w:pPr>
            <w:r>
              <w:t>N</w:t>
            </w:r>
          </w:p>
        </w:tc>
      </w:tr>
      <w:tr w:rsidR="00CF6F4F" w14:paraId="3A301927" w14:textId="77777777" w:rsidTr="00F2529A"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748B002" w14:textId="77777777" w:rsidR="00CF6F4F" w:rsidRDefault="00CF6F4F" w:rsidP="0022275B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53C1A" w14:textId="7EF97C82" w:rsidR="00CF6F4F" w:rsidRDefault="00CF6F4F" w:rsidP="0022275B">
            <w:pPr>
              <w:jc w:val="both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A2FA98D" w14:textId="77777777" w:rsidR="00CF6F4F" w:rsidRDefault="00CF6F4F" w:rsidP="0022275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88CF2" w14:textId="314DC573" w:rsidR="00CF6F4F" w:rsidRDefault="00CF6F4F" w:rsidP="0022275B">
            <w:pPr>
              <w:jc w:val="both"/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E93EA2B" w14:textId="77777777" w:rsidR="00CF6F4F" w:rsidRDefault="00CF6F4F" w:rsidP="0022275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B4DAF" w14:textId="58C3F075" w:rsidR="00CF6F4F" w:rsidRDefault="00CF6F4F" w:rsidP="0022275B">
            <w:pPr>
              <w:jc w:val="both"/>
            </w:pPr>
          </w:p>
        </w:tc>
      </w:tr>
      <w:tr w:rsidR="00CF6F4F" w14:paraId="0F9C1BF8" w14:textId="77777777" w:rsidTr="0022275B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241BA31" w14:textId="77777777" w:rsidR="00CF6F4F" w:rsidRDefault="00CF6F4F" w:rsidP="0022275B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E90DF84" w14:textId="77777777" w:rsidR="00CF6F4F" w:rsidRDefault="00CF6F4F" w:rsidP="0022275B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6DB8C24" w14:textId="77777777" w:rsidR="00CF6F4F" w:rsidRDefault="00CF6F4F" w:rsidP="0022275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CF6F4F" w14:paraId="65497C97" w14:textId="77777777" w:rsidTr="0022275B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B93B" w14:textId="77777777" w:rsidR="00CF6F4F" w:rsidRDefault="00CF6F4F" w:rsidP="0022275B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F8DC" w14:textId="77777777" w:rsidR="00CF6F4F" w:rsidRDefault="00CF6F4F" w:rsidP="0022275B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BD1A" w14:textId="77777777" w:rsidR="00CF6F4F" w:rsidRDefault="00CF6F4F" w:rsidP="0022275B">
            <w:pPr>
              <w:jc w:val="both"/>
            </w:pPr>
          </w:p>
        </w:tc>
      </w:tr>
      <w:tr w:rsidR="00CF6F4F" w14:paraId="6AB46EB2" w14:textId="77777777" w:rsidTr="0022275B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D874B" w14:textId="77777777" w:rsidR="00CF6F4F" w:rsidRDefault="00CF6F4F" w:rsidP="0022275B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C2B4E" w14:textId="77777777" w:rsidR="00CF6F4F" w:rsidRDefault="00CF6F4F" w:rsidP="0022275B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07C1" w14:textId="77777777" w:rsidR="00CF6F4F" w:rsidRDefault="00CF6F4F" w:rsidP="0022275B">
            <w:pPr>
              <w:jc w:val="both"/>
            </w:pPr>
          </w:p>
        </w:tc>
      </w:tr>
      <w:tr w:rsidR="00CF6F4F" w14:paraId="0A0A8F65" w14:textId="77777777" w:rsidTr="0022275B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9EF9" w14:textId="77777777" w:rsidR="00CF6F4F" w:rsidRDefault="00CF6F4F" w:rsidP="0022275B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770B" w14:textId="77777777" w:rsidR="00CF6F4F" w:rsidRDefault="00CF6F4F" w:rsidP="0022275B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5D0DE" w14:textId="77777777" w:rsidR="00CF6F4F" w:rsidRDefault="00CF6F4F" w:rsidP="0022275B">
            <w:pPr>
              <w:jc w:val="both"/>
            </w:pPr>
          </w:p>
        </w:tc>
      </w:tr>
      <w:tr w:rsidR="00CF6F4F" w14:paraId="26A3EBB1" w14:textId="77777777" w:rsidTr="0022275B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D8C0" w14:textId="77777777" w:rsidR="00CF6F4F" w:rsidRDefault="00CF6F4F" w:rsidP="0022275B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2D64" w14:textId="77777777" w:rsidR="00CF6F4F" w:rsidRDefault="00CF6F4F" w:rsidP="0022275B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47E5" w14:textId="77777777" w:rsidR="00CF6F4F" w:rsidRDefault="00CF6F4F" w:rsidP="0022275B">
            <w:pPr>
              <w:jc w:val="both"/>
            </w:pPr>
          </w:p>
        </w:tc>
      </w:tr>
      <w:tr w:rsidR="00CF6F4F" w14:paraId="7F378C3D" w14:textId="77777777" w:rsidTr="0022275B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995B46C" w14:textId="77777777" w:rsidR="00CF6F4F" w:rsidRDefault="00CF6F4F" w:rsidP="0022275B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CF6F4F" w14:paraId="346DD316" w14:textId="77777777" w:rsidTr="0022275B">
        <w:trPr>
          <w:trHeight w:val="1118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C0DDA" w14:textId="77777777" w:rsidR="00CF6F4F" w:rsidRPr="0074644E" w:rsidRDefault="00CF6F4F" w:rsidP="0022275B">
            <w:pPr>
              <w:jc w:val="both"/>
            </w:pPr>
            <w:r>
              <w:t>Environmentální bezpečnost (PZ) – semináře (100 %)</w:t>
            </w:r>
          </w:p>
          <w:p w14:paraId="167C2A42" w14:textId="7F572C12" w:rsidR="00CF6F4F" w:rsidRDefault="00CF6F4F" w:rsidP="000E5DE5">
            <w:pPr>
              <w:jc w:val="both"/>
            </w:pPr>
            <w:r>
              <w:t>Ekologické přístupy k materiálům a technologiím (PZ) – přednášky (</w:t>
            </w:r>
            <w:r w:rsidR="000E5DE5">
              <w:t>36</w:t>
            </w:r>
            <w:r>
              <w:t xml:space="preserve"> %), semináře (100 %)</w:t>
            </w:r>
          </w:p>
        </w:tc>
      </w:tr>
      <w:tr w:rsidR="00CF6F4F" w14:paraId="7DC9C43E" w14:textId="77777777" w:rsidTr="0022275B">
        <w:trPr>
          <w:trHeight w:val="340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14:paraId="7447B3CD" w14:textId="77777777" w:rsidR="00CF6F4F" w:rsidRDefault="00CF6F4F" w:rsidP="0022275B">
            <w:pPr>
              <w:jc w:val="both"/>
              <w:rPr>
                <w:b/>
              </w:rPr>
            </w:pPr>
            <w:r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CF6F4F" w14:paraId="2BB6F0EF" w14:textId="77777777" w:rsidTr="0022275B">
        <w:trPr>
          <w:trHeight w:val="340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A79A2" w14:textId="77777777" w:rsidR="00CF6F4F" w:rsidRDefault="00CF6F4F" w:rsidP="0022275B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9001D" w14:textId="77777777" w:rsidR="00CF6F4F" w:rsidRDefault="00CF6F4F" w:rsidP="0022275B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61E38" w14:textId="77777777" w:rsidR="00CF6F4F" w:rsidRDefault="00CF6F4F" w:rsidP="0022275B">
            <w:pPr>
              <w:jc w:val="both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22157" w14:textId="77777777" w:rsidR="00CF6F4F" w:rsidRDefault="00CF6F4F" w:rsidP="0022275B">
            <w:pPr>
              <w:jc w:val="both"/>
              <w:rPr>
                <w:b/>
              </w:rPr>
            </w:pPr>
            <w:r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5B5A8" w14:textId="77777777" w:rsidR="00CF6F4F" w:rsidRDefault="00CF6F4F" w:rsidP="0022275B">
            <w:pPr>
              <w:jc w:val="both"/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i/>
                <w:iCs/>
              </w:rPr>
              <w:t>nepovinný údaj</w:t>
            </w:r>
            <w:r>
              <w:rPr>
                <w:b/>
              </w:rPr>
              <w:t>) Počet hodin za semestr</w:t>
            </w:r>
          </w:p>
        </w:tc>
      </w:tr>
      <w:tr w:rsidR="00CF6F4F" w14:paraId="3EBE5492" w14:textId="77777777" w:rsidTr="0022275B">
        <w:trPr>
          <w:trHeight w:val="285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5C0E4" w14:textId="77777777" w:rsidR="00CF6F4F" w:rsidRPr="006E56AC" w:rsidRDefault="00CF6F4F" w:rsidP="0022275B">
            <w:pPr>
              <w:jc w:val="both"/>
              <w:rPr>
                <w:bCs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A9EB" w14:textId="77777777" w:rsidR="00CF6F4F" w:rsidRPr="006E56AC" w:rsidRDefault="00CF6F4F" w:rsidP="0022275B">
            <w:pPr>
              <w:jc w:val="both"/>
              <w:rPr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473F7" w14:textId="77777777" w:rsidR="00CF6F4F" w:rsidRPr="006E56AC" w:rsidRDefault="00CF6F4F" w:rsidP="0022275B">
            <w:pPr>
              <w:jc w:val="both"/>
              <w:rPr>
                <w:bCs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18B2B" w14:textId="77777777" w:rsidR="00CF6F4F" w:rsidRPr="006E56AC" w:rsidRDefault="00CF6F4F" w:rsidP="0022275B">
            <w:pPr>
              <w:jc w:val="both"/>
              <w:rPr>
                <w:bCs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D28E" w14:textId="77777777" w:rsidR="00CF6F4F" w:rsidRPr="006E56AC" w:rsidRDefault="00CF6F4F" w:rsidP="0022275B">
            <w:pPr>
              <w:jc w:val="both"/>
              <w:rPr>
                <w:bCs/>
              </w:rPr>
            </w:pPr>
          </w:p>
        </w:tc>
      </w:tr>
      <w:tr w:rsidR="00CF6F4F" w14:paraId="0B9C26DC" w14:textId="77777777" w:rsidTr="0022275B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4DB7" w14:textId="77777777" w:rsidR="00CF6F4F" w:rsidRPr="006E56AC" w:rsidRDefault="00CF6F4F" w:rsidP="0022275B">
            <w:pPr>
              <w:jc w:val="both"/>
              <w:rPr>
                <w:bCs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35CE" w14:textId="77777777" w:rsidR="00CF6F4F" w:rsidRPr="006E56AC" w:rsidRDefault="00CF6F4F" w:rsidP="0022275B">
            <w:pPr>
              <w:jc w:val="both"/>
              <w:rPr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EEE4" w14:textId="77777777" w:rsidR="00CF6F4F" w:rsidRPr="006E56AC" w:rsidRDefault="00CF6F4F" w:rsidP="0022275B">
            <w:pPr>
              <w:jc w:val="both"/>
              <w:rPr>
                <w:bCs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4624" w14:textId="77777777" w:rsidR="00CF6F4F" w:rsidRPr="006E56AC" w:rsidRDefault="00CF6F4F" w:rsidP="0022275B">
            <w:pPr>
              <w:jc w:val="both"/>
              <w:rPr>
                <w:bCs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BE73" w14:textId="77777777" w:rsidR="00CF6F4F" w:rsidRPr="006E56AC" w:rsidRDefault="00CF6F4F" w:rsidP="0022275B">
            <w:pPr>
              <w:jc w:val="both"/>
              <w:rPr>
                <w:bCs/>
              </w:rPr>
            </w:pPr>
          </w:p>
        </w:tc>
      </w:tr>
      <w:tr w:rsidR="00CF6F4F" w14:paraId="1F86B7CE" w14:textId="77777777" w:rsidTr="0022275B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7AAD" w14:textId="77777777" w:rsidR="00CF6F4F" w:rsidRDefault="00CF6F4F" w:rsidP="0022275B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ED88" w14:textId="77777777" w:rsidR="00CF6F4F" w:rsidRDefault="00CF6F4F" w:rsidP="0022275B">
            <w:pPr>
              <w:jc w:val="both"/>
              <w:rPr>
                <w:color w:val="FF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E341B" w14:textId="77777777" w:rsidR="00CF6F4F" w:rsidRDefault="00CF6F4F" w:rsidP="0022275B">
            <w:pPr>
              <w:jc w:val="both"/>
              <w:rPr>
                <w:color w:val="FF0000"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A989" w14:textId="77777777" w:rsidR="00CF6F4F" w:rsidRDefault="00CF6F4F" w:rsidP="0022275B">
            <w:pPr>
              <w:jc w:val="both"/>
              <w:rPr>
                <w:color w:val="FF0000"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E765" w14:textId="77777777" w:rsidR="00CF6F4F" w:rsidRDefault="00CF6F4F" w:rsidP="0022275B">
            <w:pPr>
              <w:jc w:val="both"/>
              <w:rPr>
                <w:color w:val="FF0000"/>
              </w:rPr>
            </w:pPr>
          </w:p>
        </w:tc>
      </w:tr>
      <w:tr w:rsidR="00CF6F4F" w14:paraId="43240223" w14:textId="77777777" w:rsidTr="0022275B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1076" w14:textId="77777777" w:rsidR="00CF6F4F" w:rsidRDefault="00CF6F4F" w:rsidP="0022275B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424E" w14:textId="77777777" w:rsidR="00CF6F4F" w:rsidRDefault="00CF6F4F" w:rsidP="0022275B">
            <w:pPr>
              <w:jc w:val="both"/>
              <w:rPr>
                <w:color w:val="FF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7018" w14:textId="77777777" w:rsidR="00CF6F4F" w:rsidRDefault="00CF6F4F" w:rsidP="0022275B">
            <w:pPr>
              <w:jc w:val="both"/>
              <w:rPr>
                <w:color w:val="FF0000"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26AE" w14:textId="77777777" w:rsidR="00CF6F4F" w:rsidRDefault="00CF6F4F" w:rsidP="0022275B">
            <w:pPr>
              <w:jc w:val="both"/>
              <w:rPr>
                <w:color w:val="FF0000"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B282" w14:textId="77777777" w:rsidR="00CF6F4F" w:rsidRDefault="00CF6F4F" w:rsidP="0022275B">
            <w:pPr>
              <w:jc w:val="both"/>
              <w:rPr>
                <w:color w:val="FF0000"/>
              </w:rPr>
            </w:pPr>
          </w:p>
        </w:tc>
      </w:tr>
      <w:tr w:rsidR="00CF6F4F" w14:paraId="6C5D53BC" w14:textId="77777777" w:rsidTr="0022275B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772DB8B" w14:textId="77777777" w:rsidR="00CF6F4F" w:rsidRDefault="00CF6F4F" w:rsidP="0022275B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CF6F4F" w14:paraId="41E95ADA" w14:textId="77777777" w:rsidTr="0022275B">
        <w:trPr>
          <w:trHeight w:val="105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573F" w14:textId="77777777" w:rsidR="00CF6F4F" w:rsidRDefault="00CF6F4F" w:rsidP="0022275B">
            <w:pPr>
              <w:pStyle w:val="KartaC-I"/>
              <w:spacing w:before="0" w:after="0"/>
            </w:pPr>
            <w:r>
              <w:t xml:space="preserve">2010: STU Bratislava, SK, FCHPT, SP Biotechnologie, </w:t>
            </w:r>
            <w:r>
              <w:rPr>
                <w:rFonts w:eastAsia="Calibri"/>
              </w:rPr>
              <w:t>obor Biotechnologie</w:t>
            </w:r>
            <w:r>
              <w:t>, Ph.D.</w:t>
            </w:r>
          </w:p>
          <w:p w14:paraId="7EB9E0C7" w14:textId="77777777" w:rsidR="00CF6F4F" w:rsidRDefault="00CF6F4F" w:rsidP="0022275B">
            <w:pPr>
              <w:pStyle w:val="KartaC-I"/>
              <w:spacing w:before="0" w:after="0"/>
            </w:pPr>
            <w:r>
              <w:t xml:space="preserve">2009: UK Bratislava, SK, PRIF, </w:t>
            </w:r>
            <w:r>
              <w:rPr>
                <w:rFonts w:eastAsia="Calibri"/>
              </w:rPr>
              <w:t>SP Biotechnologie, obor Biologie</w:t>
            </w:r>
            <w:r>
              <w:t>, RNDr.</w:t>
            </w:r>
          </w:p>
          <w:p w14:paraId="3BF12AC7" w14:textId="77777777" w:rsidR="00CF6F4F" w:rsidRDefault="00CF6F4F" w:rsidP="0022275B">
            <w:pPr>
              <w:jc w:val="both"/>
            </w:pPr>
            <w:r>
              <w:t>2006: UK Bratislava, PRIF, SK, SP Chemie, specializace: Biochemie, Mgr.</w:t>
            </w:r>
          </w:p>
          <w:p w14:paraId="2E02F121" w14:textId="77777777" w:rsidR="00CF6F4F" w:rsidRDefault="00CF6F4F" w:rsidP="0022275B">
            <w:pPr>
              <w:jc w:val="both"/>
              <w:rPr>
                <w:b/>
              </w:rPr>
            </w:pPr>
            <w:r>
              <w:t>2004: UK Bratislava, PRIF, SK, SP Chemie, obor: Chemie, Bc.</w:t>
            </w:r>
          </w:p>
        </w:tc>
      </w:tr>
      <w:tr w:rsidR="00CF6F4F" w14:paraId="6838FA5F" w14:textId="77777777" w:rsidTr="0022275B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04F2B32" w14:textId="77777777" w:rsidR="00CF6F4F" w:rsidRDefault="00CF6F4F" w:rsidP="0022275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CF6F4F" w14:paraId="69B1F380" w14:textId="77777777" w:rsidTr="0022275B">
        <w:trPr>
          <w:trHeight w:val="109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9BCB" w14:textId="77777777" w:rsidR="0022275B" w:rsidRDefault="0022275B" w:rsidP="0022275B">
            <w:pPr>
              <w:pStyle w:val="KartaC-I"/>
              <w:spacing w:before="0" w:after="0"/>
            </w:pPr>
            <w:r>
              <w:t xml:space="preserve">2018 – dosud: UTB Zlín, UNI, CPS – akademický pracovník </w:t>
            </w:r>
          </w:p>
          <w:p w14:paraId="6694E89A" w14:textId="77777777" w:rsidR="0022275B" w:rsidRDefault="0022275B" w:rsidP="0022275B">
            <w:pPr>
              <w:pStyle w:val="KartaC-I"/>
              <w:spacing w:before="0" w:after="0"/>
            </w:pPr>
            <w:r>
              <w:t>2017 – 2018: UTB Zlín, UNI, CPS, vědecko-výzkumný pracovník</w:t>
            </w:r>
          </w:p>
          <w:p w14:paraId="6A2753FA" w14:textId="77777777" w:rsidR="0022275B" w:rsidRDefault="0022275B" w:rsidP="0022275B">
            <w:pPr>
              <w:pStyle w:val="KartaC-I"/>
              <w:spacing w:before="0" w:after="0"/>
            </w:pPr>
            <w:r>
              <w:t>2011 – 2012: SPUR, a.s. Zlín, vědecko-výzkumný pracovník</w:t>
            </w:r>
          </w:p>
          <w:p w14:paraId="4522F8DC" w14:textId="24B74E74" w:rsidR="00CF6F4F" w:rsidRDefault="00CF6F4F" w:rsidP="0022275B">
            <w:pPr>
              <w:pStyle w:val="KartaC-I"/>
              <w:spacing w:before="0" w:after="0"/>
              <w:rPr>
                <w:color w:val="FF0000"/>
              </w:rPr>
            </w:pPr>
            <w:r>
              <w:t>2006 – 2011: VÚP Bratislava, SK, vědecko-výzkumný pracovník</w:t>
            </w:r>
          </w:p>
        </w:tc>
      </w:tr>
      <w:tr w:rsidR="00CF6F4F" w14:paraId="6358D3C4" w14:textId="77777777" w:rsidTr="0022275B">
        <w:trPr>
          <w:trHeight w:val="25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AD75EB2" w14:textId="77777777" w:rsidR="00CF6F4F" w:rsidRDefault="00CF6F4F" w:rsidP="0022275B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CF6F4F" w14:paraId="66463092" w14:textId="77777777" w:rsidTr="0022275B">
        <w:trPr>
          <w:trHeight w:val="72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DED7" w14:textId="109C2230" w:rsidR="00CF6F4F" w:rsidRDefault="00F2529A" w:rsidP="0022275B">
            <w:pPr>
              <w:jc w:val="both"/>
            </w:pPr>
            <w:r>
              <w:t>1x vedoucí bakalářské práce</w:t>
            </w:r>
          </w:p>
          <w:p w14:paraId="50D8438F" w14:textId="02CAFE3F" w:rsidR="00F2529A" w:rsidRDefault="00F2529A" w:rsidP="0022275B">
            <w:pPr>
              <w:jc w:val="both"/>
            </w:pPr>
            <w:r>
              <w:t>1x vedoucí diplomové práce</w:t>
            </w:r>
          </w:p>
          <w:p w14:paraId="767AF642" w14:textId="791880A9" w:rsidR="00CF6F4F" w:rsidRDefault="00CF6F4F" w:rsidP="0022275B">
            <w:pPr>
              <w:jc w:val="both"/>
            </w:pPr>
          </w:p>
        </w:tc>
      </w:tr>
      <w:tr w:rsidR="00CF6F4F" w14:paraId="58659693" w14:textId="77777777" w:rsidTr="0022275B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DC22EC7" w14:textId="77777777" w:rsidR="00CF6F4F" w:rsidRDefault="00CF6F4F" w:rsidP="0022275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D8944B0" w14:textId="77777777" w:rsidR="00CF6F4F" w:rsidRDefault="00CF6F4F" w:rsidP="0022275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661CD6D9" w14:textId="77777777" w:rsidR="00CF6F4F" w:rsidRDefault="00CF6F4F" w:rsidP="0022275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B6B2489" w14:textId="77777777" w:rsidR="00CF6F4F" w:rsidRDefault="00CF6F4F" w:rsidP="0022275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CF6F4F" w14:paraId="34E03DBA" w14:textId="77777777" w:rsidTr="0022275B">
        <w:trPr>
          <w:cantSplit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7A84" w14:textId="77777777" w:rsidR="00CF6F4F" w:rsidRDefault="00CF6F4F" w:rsidP="0022275B">
            <w:pPr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EF01E" w14:textId="77777777" w:rsidR="00CF6F4F" w:rsidRDefault="00CF6F4F" w:rsidP="0022275B">
            <w:pPr>
              <w:jc w:val="both"/>
            </w:pP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0EAAC2" w14:textId="77777777" w:rsidR="00CF6F4F" w:rsidRDefault="00CF6F4F" w:rsidP="0022275B">
            <w:pPr>
              <w:jc w:val="both"/>
            </w:pP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6B991B2" w14:textId="77777777" w:rsidR="00CF6F4F" w:rsidRDefault="00CF6F4F" w:rsidP="0022275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8171C80" w14:textId="77777777" w:rsidR="00CF6F4F" w:rsidRDefault="00CF6F4F" w:rsidP="0022275B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9AD353C" w14:textId="77777777" w:rsidR="00CF6F4F" w:rsidRDefault="00CF6F4F" w:rsidP="0022275B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CF6F4F" w14:paraId="67BEBC96" w14:textId="77777777" w:rsidTr="0022275B">
        <w:trPr>
          <w:cantSplit/>
          <w:trHeight w:val="70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9ACD6DF" w14:textId="77777777" w:rsidR="00CF6F4F" w:rsidRDefault="00CF6F4F" w:rsidP="0022275B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6BBFBBC" w14:textId="77777777" w:rsidR="00CF6F4F" w:rsidRDefault="00CF6F4F" w:rsidP="0022275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44B52327" w14:textId="77777777" w:rsidR="00CF6F4F" w:rsidRDefault="00CF6F4F" w:rsidP="0022275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412706C" w14:textId="0D0795C3" w:rsidR="00CF6F4F" w:rsidRPr="0032279F" w:rsidRDefault="006B1D4E" w:rsidP="0022275B">
            <w:pPr>
              <w:jc w:val="both"/>
              <w:rPr>
                <w:b/>
                <w:color w:val="FF0000"/>
              </w:rPr>
            </w:pPr>
            <w:r>
              <w:rPr>
                <w:b/>
              </w:rPr>
              <w:t>195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D699" w14:textId="45AD7D54" w:rsidR="00CF6F4F" w:rsidRPr="00765DC6" w:rsidRDefault="006B1D4E" w:rsidP="0022275B">
            <w:pPr>
              <w:jc w:val="both"/>
              <w:rPr>
                <w:b/>
              </w:rPr>
            </w:pPr>
            <w:r>
              <w:rPr>
                <w:b/>
              </w:rPr>
              <w:t>202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86CB3" w14:textId="77777777" w:rsidR="00CF6F4F" w:rsidRPr="0032279F" w:rsidRDefault="00CF6F4F" w:rsidP="0022275B">
            <w:pPr>
              <w:jc w:val="center"/>
              <w:rPr>
                <w:b/>
                <w:color w:val="FF0000"/>
              </w:rPr>
            </w:pPr>
            <w:r w:rsidRPr="00765DC6">
              <w:rPr>
                <w:b/>
              </w:rPr>
              <w:t>/</w:t>
            </w:r>
          </w:p>
        </w:tc>
      </w:tr>
      <w:tr w:rsidR="00CF6F4F" w14:paraId="7BBFA6C9" w14:textId="77777777" w:rsidTr="0022275B">
        <w:trPr>
          <w:trHeight w:val="205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A1C2" w14:textId="77777777" w:rsidR="00CF6F4F" w:rsidRDefault="00CF6F4F" w:rsidP="0022275B">
            <w:pPr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B4C18" w14:textId="77777777" w:rsidR="00CF6F4F" w:rsidRDefault="00CF6F4F" w:rsidP="0022275B">
            <w:pPr>
              <w:jc w:val="both"/>
            </w:pP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B130C88" w14:textId="77777777" w:rsidR="00CF6F4F" w:rsidRDefault="00CF6F4F" w:rsidP="0022275B">
            <w:pPr>
              <w:jc w:val="both"/>
            </w:pP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24D4B91D" w14:textId="77777777" w:rsidR="00CF6F4F" w:rsidRDefault="00CF6F4F" w:rsidP="0022275B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E632E" w14:textId="312276C4" w:rsidR="00CF6F4F" w:rsidRPr="00765DC6" w:rsidRDefault="006B1D4E" w:rsidP="0022275B">
            <w:pPr>
              <w:jc w:val="center"/>
              <w:rPr>
                <w:b/>
              </w:rPr>
            </w:pPr>
            <w:r>
              <w:rPr>
                <w:b/>
              </w:rPr>
              <w:t>6/6</w:t>
            </w:r>
          </w:p>
        </w:tc>
      </w:tr>
      <w:tr w:rsidR="00CF6F4F" w14:paraId="6166B532" w14:textId="77777777" w:rsidTr="0022275B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26E6D60" w14:textId="77777777" w:rsidR="00CF6F4F" w:rsidRDefault="00CF6F4F" w:rsidP="0022275B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CF6F4F" w14:paraId="1013D519" w14:textId="77777777" w:rsidTr="0022275B">
        <w:trPr>
          <w:trHeight w:val="2347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8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>
            <w:tblGrid>
              <w:gridCol w:w="9855"/>
            </w:tblGrid>
            <w:tr w:rsidR="00CF6F4F" w14:paraId="4873D68C" w14:textId="77777777" w:rsidTr="0022275B">
              <w:trPr>
                <w:trHeight w:val="2347"/>
              </w:trPr>
              <w:tc>
                <w:tcPr>
                  <w:tcW w:w="9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421748" w14:textId="546B3215" w:rsidR="00CF6F4F" w:rsidRDefault="00CF6F4F" w:rsidP="0022275B">
                  <w:pPr>
                    <w:spacing w:line="256" w:lineRule="auto"/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lastRenderedPageBreak/>
                    <w:t>DOMINCOVA</w:t>
                  </w:r>
                  <w:r>
                    <w:rPr>
                      <w:lang w:eastAsia="en-US"/>
                    </w:rPr>
                    <w:t xml:space="preserve"> </w:t>
                  </w:r>
                  <w:r>
                    <w:rPr>
                      <w:b/>
                      <w:lang w:eastAsia="en-US"/>
                    </w:rPr>
                    <w:t>BERGEROVA, E</w:t>
                  </w:r>
                  <w:r>
                    <w:rPr>
                      <w:lang w:eastAsia="en-US"/>
                    </w:rPr>
                    <w:t>.</w:t>
                  </w:r>
                  <w:r w:rsidR="00F2529A">
                    <w:rPr>
                      <w:lang w:eastAsia="en-US"/>
                    </w:rPr>
                    <w:t xml:space="preserve"> </w:t>
                  </w:r>
                  <w:r w:rsidR="00F2529A" w:rsidRPr="00F2529A">
                    <w:rPr>
                      <w:b/>
                      <w:lang w:eastAsia="en-US"/>
                    </w:rPr>
                    <w:t>(30 %)</w:t>
                  </w:r>
                  <w:r>
                    <w:rPr>
                      <w:lang w:eastAsia="en-US"/>
                    </w:rPr>
                    <w:t xml:space="preserve">, KIMMER, D., KOVAROVA, M., LOVECKA, L., VINCENT, I., ADAMEC, V., KOBOLOVA, K., SEDLARIK V. </w:t>
                  </w:r>
                  <w:r>
                    <w:rPr>
                      <w:lang w:val="en-GB" w:eastAsia="en-US"/>
                    </w:rPr>
                    <w:t xml:space="preserve">Effect of Polyurethane Structure on Arsenic Adsorption Capacity in Nanofibrous Polymer/Ferrous Sulphate-based Systems. </w:t>
                  </w:r>
                  <w:r>
                    <w:rPr>
                      <w:i/>
                      <w:lang w:eastAsia="en-US"/>
                    </w:rPr>
                    <w:t xml:space="preserve">Environmental Science: Water Research &amp; Technology. </w:t>
                  </w:r>
                  <w:r w:rsidRPr="00F2529A">
                    <w:rPr>
                      <w:iCs/>
                      <w:lang w:eastAsia="en-US"/>
                    </w:rPr>
                    <w:t>2022</w:t>
                  </w:r>
                  <w:r>
                    <w:rPr>
                      <w:iCs/>
                      <w:lang w:eastAsia="en-US"/>
                    </w:rPr>
                    <w:t>, 8, 2663-2681. DOI: 10.1039/d2ew00566b.</w:t>
                  </w:r>
                </w:p>
                <w:p w14:paraId="2F6D4126" w14:textId="77777777" w:rsidR="0065073B" w:rsidRPr="0065073B" w:rsidRDefault="0065073B" w:rsidP="0022275B">
                  <w:pPr>
                    <w:spacing w:line="256" w:lineRule="auto"/>
                    <w:jc w:val="both"/>
                    <w:rPr>
                      <w:iCs/>
                      <w:sz w:val="8"/>
                      <w:szCs w:val="8"/>
                      <w:lang w:eastAsia="en-US"/>
                    </w:rPr>
                  </w:pPr>
                </w:p>
                <w:p w14:paraId="41505073" w14:textId="30EA9675" w:rsidR="00F2529A" w:rsidRDefault="00F2529A" w:rsidP="00F2529A">
                  <w:pPr>
                    <w:spacing w:line="25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val="en-CA" w:eastAsia="en-US"/>
                    </w:rPr>
                    <w:t xml:space="preserve">ŠKODA, D., HANULIKOVA, B., STYSKALIK, A., VYKOUKAL, V., MACHAC, P., URBANEK, P., </w:t>
                  </w:r>
                  <w:r>
                    <w:rPr>
                      <w:b/>
                      <w:lang w:val="en-CA" w:eastAsia="en-US"/>
                    </w:rPr>
                    <w:t>DOMINCOVA BERGEROVA. E. (10 %),</w:t>
                  </w:r>
                  <w:r>
                    <w:rPr>
                      <w:lang w:val="en-CA" w:eastAsia="en-US"/>
                    </w:rPr>
                    <w:t xml:space="preserve"> SIMONIKOVA, L., KURITKA, I</w:t>
                  </w:r>
                  <w:r>
                    <w:rPr>
                      <w:lang w:val="en-US" w:eastAsia="en-US"/>
                    </w:rPr>
                    <w:t xml:space="preserve">. Non-aqueous synthesis of homogeneous molybdenum silicate microspheres and their application as heterogeneous catalysts in olefin epoxidation and selective aniline oxidation. </w:t>
                  </w:r>
                  <w:r>
                    <w:rPr>
                      <w:i/>
                      <w:lang w:val="en-US" w:eastAsia="en-US"/>
                    </w:rPr>
                    <w:t>Journal of Industrial Engineering Chemistry,</w:t>
                  </w:r>
                  <w:r>
                    <w:rPr>
                      <w:lang w:val="en-US" w:eastAsia="en-US"/>
                    </w:rPr>
                    <w:t xml:space="preserve"> 107, </w:t>
                  </w:r>
                  <w:r w:rsidRPr="00F2529A">
                    <w:rPr>
                      <w:lang w:val="en-US" w:eastAsia="en-US"/>
                    </w:rPr>
                    <w:t>2022,</w:t>
                  </w:r>
                  <w:r>
                    <w:rPr>
                      <w:lang w:val="en-US" w:eastAsia="en-US"/>
                    </w:rPr>
                    <w:t xml:space="preserve"> 320 -332.</w:t>
                  </w:r>
                  <w:r>
                    <w:rPr>
                      <w:lang w:eastAsia="en-US"/>
                    </w:rPr>
                    <w:t xml:space="preserve"> DOI </w:t>
                  </w:r>
                  <w:hyperlink r:id="rId100" w:tgtFrame="_blank" w:tooltip="Persistent link using digital object identifier" w:history="1">
                    <w:r>
                      <w:rPr>
                        <w:rStyle w:val="Hypertextovodkaz"/>
                        <w:lang w:eastAsia="en-US"/>
                      </w:rPr>
                      <w:t>10.1016/j.jiec.2021.12.001</w:t>
                    </w:r>
                  </w:hyperlink>
                  <w:r>
                    <w:rPr>
                      <w:lang w:eastAsia="en-US"/>
                    </w:rPr>
                    <w:t>.</w:t>
                  </w:r>
                </w:p>
                <w:p w14:paraId="329AE72A" w14:textId="77777777" w:rsidR="0065073B" w:rsidRPr="0065073B" w:rsidRDefault="0065073B" w:rsidP="00F2529A">
                  <w:pPr>
                    <w:spacing w:line="256" w:lineRule="auto"/>
                    <w:jc w:val="both"/>
                    <w:rPr>
                      <w:sz w:val="8"/>
                      <w:szCs w:val="8"/>
                      <w:lang w:eastAsia="en-US"/>
                    </w:rPr>
                  </w:pPr>
                </w:p>
                <w:p w14:paraId="3A0DE079" w14:textId="40951E8E" w:rsidR="00CF6F4F" w:rsidRDefault="00CF6F4F" w:rsidP="0022275B">
                  <w:pPr>
                    <w:spacing w:line="256" w:lineRule="auto"/>
                    <w:jc w:val="both"/>
                    <w:rPr>
                      <w:lang w:val="en-CA" w:eastAsia="en-US"/>
                    </w:rPr>
                  </w:pPr>
                  <w:r>
                    <w:rPr>
                      <w:b/>
                      <w:lang w:eastAsia="en-US"/>
                    </w:rPr>
                    <w:t>DOMINCOVA</w:t>
                  </w:r>
                  <w:r>
                    <w:rPr>
                      <w:lang w:eastAsia="en-US"/>
                    </w:rPr>
                    <w:t xml:space="preserve"> </w:t>
                  </w:r>
                  <w:r>
                    <w:rPr>
                      <w:b/>
                      <w:lang w:eastAsia="en-US"/>
                    </w:rPr>
                    <w:t>BERGEROVA, E</w:t>
                  </w:r>
                  <w:r w:rsidR="00F2529A">
                    <w:rPr>
                      <w:lang w:eastAsia="en-US"/>
                    </w:rPr>
                    <w:t xml:space="preserve">. </w:t>
                  </w:r>
                  <w:r w:rsidR="00F2529A" w:rsidRPr="00F2529A">
                    <w:rPr>
                      <w:b/>
                      <w:lang w:eastAsia="en-US"/>
                    </w:rPr>
                    <w:t>(30 %),</w:t>
                  </w:r>
                  <w:r>
                    <w:rPr>
                      <w:lang w:eastAsia="en-US"/>
                    </w:rPr>
                    <w:t xml:space="preserve"> KIMMER, D., KOVAROVA, M., LOVECKA, L., VINCENT, I., ADAMEC, V., KOBOLOVA, K., SEDLARIK V. </w:t>
                  </w:r>
                  <w:r>
                    <w:rPr>
                      <w:lang w:val="en-CA" w:eastAsia="en-US"/>
                    </w:rPr>
                    <w:t>Investigation of arsenic removal from aqueous solution through selective sorption and nanofiber-based filters</w:t>
                  </w:r>
                  <w:r>
                    <w:rPr>
                      <w:i/>
                      <w:lang w:val="en-CA" w:eastAsia="en-US"/>
                    </w:rPr>
                    <w:t xml:space="preserve"> Journal of Environmental Health Science and Engineering, </w:t>
                  </w:r>
                  <w:r w:rsidRPr="00F2529A">
                    <w:rPr>
                      <w:lang w:val="en-CA" w:eastAsia="en-US"/>
                    </w:rPr>
                    <w:t>2021</w:t>
                  </w:r>
                  <w:r>
                    <w:rPr>
                      <w:i/>
                      <w:lang w:val="en-CA" w:eastAsia="en-US"/>
                    </w:rPr>
                    <w:t>, 19(2), 1347-1360</w:t>
                  </w:r>
                  <w:r>
                    <w:rPr>
                      <w:lang w:val="en-CA" w:eastAsia="en-US"/>
                    </w:rPr>
                    <w:t>. DOI</w:t>
                  </w:r>
                  <w:proofErr w:type="gramStart"/>
                  <w:r>
                    <w:rPr>
                      <w:lang w:val="en-CA" w:eastAsia="en-US"/>
                    </w:rPr>
                    <w:t>:10.1007</w:t>
                  </w:r>
                  <w:proofErr w:type="gramEnd"/>
                  <w:r>
                    <w:rPr>
                      <w:lang w:val="en-CA" w:eastAsia="en-US"/>
                    </w:rPr>
                    <w:t>/s40201-021-00691-0.</w:t>
                  </w:r>
                </w:p>
                <w:p w14:paraId="33C20F4B" w14:textId="4D347D2A" w:rsidR="0065073B" w:rsidRPr="0065073B" w:rsidRDefault="0065073B" w:rsidP="0022275B">
                  <w:pPr>
                    <w:spacing w:line="256" w:lineRule="auto"/>
                    <w:jc w:val="both"/>
                    <w:rPr>
                      <w:sz w:val="8"/>
                      <w:szCs w:val="8"/>
                      <w:lang w:val="en-CA" w:eastAsia="en-US"/>
                    </w:rPr>
                  </w:pPr>
                </w:p>
                <w:p w14:paraId="4FE24238" w14:textId="54AE917A" w:rsidR="00CF6F4F" w:rsidRDefault="00CF6F4F" w:rsidP="0022275B">
                  <w:pPr>
                    <w:spacing w:line="256" w:lineRule="auto"/>
                    <w:jc w:val="both"/>
                    <w:rPr>
                      <w:lang w:val="en-US" w:eastAsia="en-US"/>
                    </w:rPr>
                  </w:pPr>
                  <w:r>
                    <w:rPr>
                      <w:lang w:val="en-US" w:eastAsia="en-US"/>
                    </w:rPr>
                    <w:t xml:space="preserve">GLINKA, M. FILATOVA, K., KUCINSKA-LIPKA, J., </w:t>
                  </w:r>
                  <w:r>
                    <w:rPr>
                      <w:b/>
                      <w:lang w:val="en-US" w:eastAsia="en-US"/>
                    </w:rPr>
                    <w:t>DOMINCOVA BERGEROVA, E.</w:t>
                  </w:r>
                  <w:r w:rsidR="00F2529A">
                    <w:rPr>
                      <w:b/>
                      <w:lang w:val="en-US" w:eastAsia="en-US"/>
                    </w:rPr>
                    <w:t xml:space="preserve"> (25 %)</w:t>
                  </w:r>
                  <w:r>
                    <w:rPr>
                      <w:b/>
                      <w:lang w:val="en-US" w:eastAsia="en-US"/>
                    </w:rPr>
                    <w:t>,</w:t>
                  </w:r>
                  <w:r>
                    <w:rPr>
                      <w:lang w:val="en-US" w:eastAsia="en-US"/>
                    </w:rPr>
                    <w:t xml:space="preserve"> WASIK, A., SEDLARIK, V. Encapsulation of Amikacin into Microparticles Based on Low-Molecular-Weight Poly(lactic acid) and Poly(lactic acid-co-polyethylene glycol). </w:t>
                  </w:r>
                  <w:r>
                    <w:rPr>
                      <w:i/>
                      <w:lang w:val="en-US" w:eastAsia="en-US"/>
                    </w:rPr>
                    <w:t>Molecular Pharmaceutics</w:t>
                  </w:r>
                  <w:r>
                    <w:rPr>
                      <w:lang w:val="en-US" w:eastAsia="en-US"/>
                    </w:rPr>
                    <w:t xml:space="preserve">, 18, </w:t>
                  </w:r>
                  <w:r w:rsidRPr="00F2529A">
                    <w:rPr>
                      <w:lang w:val="en-US" w:eastAsia="en-US"/>
                    </w:rPr>
                    <w:t>2021,</w:t>
                  </w:r>
                  <w:r>
                    <w:rPr>
                      <w:lang w:val="en-US" w:eastAsia="en-US"/>
                    </w:rPr>
                    <w:t xml:space="preserve"> 2986 – 2996. DOI 10.1021/acs.molpharmaceut.1c00193.</w:t>
                  </w:r>
                </w:p>
                <w:p w14:paraId="480FE410" w14:textId="77777777" w:rsidR="0065073B" w:rsidRPr="0065073B" w:rsidRDefault="0065073B" w:rsidP="0022275B">
                  <w:pPr>
                    <w:spacing w:line="256" w:lineRule="auto"/>
                    <w:jc w:val="both"/>
                    <w:rPr>
                      <w:sz w:val="8"/>
                      <w:szCs w:val="8"/>
                      <w:lang w:val="en-US" w:eastAsia="en-US"/>
                    </w:rPr>
                  </w:pPr>
                </w:p>
                <w:p w14:paraId="743B833A" w14:textId="77777777" w:rsidR="00647DAE" w:rsidRDefault="00CF6F4F" w:rsidP="0065073B">
                  <w:pPr>
                    <w:spacing w:line="256" w:lineRule="auto"/>
                    <w:jc w:val="both"/>
                    <w:rPr>
                      <w:lang w:val="en-US" w:eastAsia="en-US"/>
                    </w:rPr>
                  </w:pPr>
                  <w:r>
                    <w:rPr>
                      <w:lang w:val="en-US" w:eastAsia="en-US"/>
                    </w:rPr>
                    <w:t>SURGUTSKAIA, N.S., Di MARTINO, A., ZEDNIK, J., OZALTIN, K., LOVECKA, L</w:t>
                  </w:r>
                  <w:r>
                    <w:rPr>
                      <w:b/>
                      <w:lang w:val="en-US" w:eastAsia="en-US"/>
                    </w:rPr>
                    <w:t>., DOMINCOVA BERGEROVA, E</w:t>
                  </w:r>
                  <w:r>
                    <w:rPr>
                      <w:lang w:val="en-US" w:eastAsia="en-US"/>
                    </w:rPr>
                    <w:t>.</w:t>
                  </w:r>
                  <w:r w:rsidR="00F2529A">
                    <w:rPr>
                      <w:lang w:val="en-US" w:eastAsia="en-US"/>
                    </w:rPr>
                    <w:t xml:space="preserve"> </w:t>
                  </w:r>
                  <w:r w:rsidR="00F2529A" w:rsidRPr="00F2529A">
                    <w:rPr>
                      <w:b/>
                      <w:lang w:val="en-US" w:eastAsia="en-US"/>
                    </w:rPr>
                    <w:t>(15 %)</w:t>
                  </w:r>
                  <w:r w:rsidRPr="00F2529A">
                    <w:rPr>
                      <w:b/>
                      <w:lang w:val="en-US" w:eastAsia="en-US"/>
                    </w:rPr>
                    <w:t>,</w:t>
                  </w:r>
                  <w:r>
                    <w:rPr>
                      <w:lang w:val="en-US" w:eastAsia="en-US"/>
                    </w:rPr>
                    <w:t xml:space="preserve"> KIMMER, D., SEDLARIK, V. Efficient Cu2+, Pb2+ and Ni2+ ion removal from wastewater using electrospun DTPA-modified chitosan/polyethylene oxide nanofibers. </w:t>
                  </w:r>
                  <w:r>
                    <w:rPr>
                      <w:i/>
                      <w:lang w:val="en-US" w:eastAsia="en-US"/>
                    </w:rPr>
                    <w:t>Separation and Purification Technology</w:t>
                  </w:r>
                  <w:r>
                    <w:rPr>
                      <w:lang w:val="en-US" w:eastAsia="en-US"/>
                    </w:rPr>
                    <w:t xml:space="preserve">, 247, </w:t>
                  </w:r>
                  <w:r w:rsidRPr="00F2529A">
                    <w:rPr>
                      <w:lang w:val="en-US" w:eastAsia="en-US"/>
                    </w:rPr>
                    <w:t>2020</w:t>
                  </w:r>
                  <w:r>
                    <w:rPr>
                      <w:lang w:val="en-US" w:eastAsia="en-US"/>
                    </w:rPr>
                    <w:t>, 116914.  DOI</w:t>
                  </w:r>
                  <w:hyperlink r:id="rId101" w:history="1">
                    <w:r>
                      <w:rPr>
                        <w:rStyle w:val="Hypertextovodkaz"/>
                        <w:lang w:val="en-US" w:eastAsia="en-US"/>
                      </w:rPr>
                      <w:t xml:space="preserve"> 10.1016/j.seppur.2020.116914</w:t>
                    </w:r>
                  </w:hyperlink>
                  <w:r>
                    <w:rPr>
                      <w:lang w:val="en-US" w:eastAsia="en-US"/>
                    </w:rPr>
                    <w:t>.</w:t>
                  </w:r>
                </w:p>
                <w:p w14:paraId="511908CF" w14:textId="6D265FF1" w:rsidR="0065073B" w:rsidRDefault="0065073B" w:rsidP="0065073B">
                  <w:pPr>
                    <w:spacing w:line="256" w:lineRule="auto"/>
                    <w:jc w:val="both"/>
                    <w:rPr>
                      <w:bCs/>
                    </w:rPr>
                  </w:pPr>
                </w:p>
              </w:tc>
            </w:tr>
          </w:tbl>
          <w:p w14:paraId="1EFAA189" w14:textId="77777777" w:rsidR="00CF6F4F" w:rsidRDefault="00CF6F4F" w:rsidP="0022275B">
            <w:pPr>
              <w:jc w:val="both"/>
              <w:rPr>
                <w:b/>
              </w:rPr>
            </w:pPr>
          </w:p>
        </w:tc>
      </w:tr>
      <w:tr w:rsidR="00CF6F4F" w14:paraId="0E3CF93F" w14:textId="77777777" w:rsidTr="0022275B">
        <w:trPr>
          <w:trHeight w:val="21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3E2C8C4" w14:textId="77777777" w:rsidR="00CF6F4F" w:rsidRDefault="00CF6F4F" w:rsidP="0022275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CF6F4F" w14:paraId="4A6331DD" w14:textId="77777777" w:rsidTr="0022275B">
        <w:trPr>
          <w:trHeight w:val="32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86A4F" w14:textId="77777777" w:rsidR="00CF6F4F" w:rsidRDefault="00CF6F4F" w:rsidP="0022275B">
            <w:pPr>
              <w:rPr>
                <w:b/>
              </w:rPr>
            </w:pPr>
            <w:r>
              <w:t xml:space="preserve">2011: </w:t>
            </w:r>
            <w:r>
              <w:rPr>
                <w:lang w:val="en-GB"/>
              </w:rPr>
              <w:t>Faculty of Natural Sciences, Università degli Studi di Firenze</w:t>
            </w:r>
            <w:r>
              <w:t>, Florencie, Itálie, odborná stáž v rámci doktorského studia Biotechnologie (4 týdny)</w:t>
            </w:r>
          </w:p>
        </w:tc>
      </w:tr>
      <w:tr w:rsidR="00CF6F4F" w14:paraId="6C82C811" w14:textId="77777777" w:rsidTr="0022275B">
        <w:trPr>
          <w:cantSplit/>
          <w:trHeight w:val="4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A7CCAF8" w14:textId="77777777" w:rsidR="00CF6F4F" w:rsidRDefault="00CF6F4F" w:rsidP="0022275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6437" w14:textId="77777777" w:rsidR="00CF6F4F" w:rsidRDefault="00CF6F4F" w:rsidP="0022275B">
            <w:pPr>
              <w:jc w:val="both"/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BA83678" w14:textId="77777777" w:rsidR="00CF6F4F" w:rsidRDefault="00CF6F4F" w:rsidP="0022275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850C" w14:textId="44520DD6" w:rsidR="00CF6F4F" w:rsidRDefault="006B1D4E" w:rsidP="0022275B">
            <w:pPr>
              <w:jc w:val="both"/>
            </w:pPr>
            <w:r>
              <w:t>02. 03. 2023</w:t>
            </w:r>
          </w:p>
        </w:tc>
      </w:tr>
    </w:tbl>
    <w:p w14:paraId="7042228B" w14:textId="77777777" w:rsidR="00CF6F4F" w:rsidRDefault="00CF6F4F" w:rsidP="00CF6F4F"/>
    <w:p w14:paraId="4CF8BEC8" w14:textId="4FCDDE01" w:rsidR="006B7843" w:rsidRDefault="006B7843">
      <w:pPr>
        <w:spacing w:after="160" w:line="259" w:lineRule="auto"/>
      </w:pPr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6B7843" w14:paraId="33706B02" w14:textId="77777777" w:rsidTr="0022275B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2633FCA7" w14:textId="77777777" w:rsidR="006B7843" w:rsidRDefault="006B7843" w:rsidP="0022275B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6B7843" w14:paraId="7154A628" w14:textId="77777777" w:rsidTr="0022275B">
        <w:tc>
          <w:tcPr>
            <w:tcW w:w="25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AC60B7B" w14:textId="77777777" w:rsidR="006B7843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7322" w14:textId="77777777" w:rsidR="006B7843" w:rsidRDefault="006B7843" w:rsidP="0022275B">
            <w:pPr>
              <w:jc w:val="both"/>
            </w:pPr>
            <w:r w:rsidRPr="001B2AE1">
              <w:t>Univerzita Tomáše Bati ve Zlíně</w:t>
            </w:r>
          </w:p>
        </w:tc>
      </w:tr>
      <w:tr w:rsidR="006B7843" w14:paraId="672E8E0D" w14:textId="77777777" w:rsidTr="0022275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7773F52" w14:textId="77777777" w:rsidR="006B7843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5111F" w14:textId="77777777" w:rsidR="006B7843" w:rsidRDefault="006B7843" w:rsidP="0022275B">
            <w:pPr>
              <w:jc w:val="both"/>
            </w:pPr>
            <w:r w:rsidRPr="00CF7506">
              <w:t>Fakulta logistiky a krizového řízení</w:t>
            </w:r>
          </w:p>
        </w:tc>
      </w:tr>
      <w:tr w:rsidR="006B7843" w14:paraId="376F46CD" w14:textId="77777777" w:rsidTr="0022275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00C86FB" w14:textId="77777777" w:rsidR="006B7843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0121" w14:textId="77777777" w:rsidR="006B7843" w:rsidRDefault="006B7843" w:rsidP="0022275B">
            <w:pPr>
              <w:jc w:val="both"/>
            </w:pPr>
            <w:r>
              <w:t>Bezpečnost společnosti</w:t>
            </w:r>
          </w:p>
        </w:tc>
      </w:tr>
      <w:tr w:rsidR="006B7843" w14:paraId="421AF05F" w14:textId="77777777" w:rsidTr="0022275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2FBF8AB" w14:textId="77777777" w:rsidR="006B7843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9BED" w14:textId="77777777" w:rsidR="006B7843" w:rsidRPr="00A21F8D" w:rsidRDefault="006B7843" w:rsidP="0022275B">
            <w:pPr>
              <w:jc w:val="both"/>
              <w:rPr>
                <w:b/>
              </w:rPr>
            </w:pPr>
            <w:r w:rsidRPr="00A21F8D">
              <w:rPr>
                <w:b/>
              </w:rPr>
              <w:t>Martin Ficek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58DAAD6" w14:textId="77777777" w:rsidR="006B7843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FC87B" w14:textId="77777777" w:rsidR="006B7843" w:rsidRDefault="006B7843" w:rsidP="0022275B">
            <w:pPr>
              <w:jc w:val="both"/>
            </w:pPr>
            <w:r>
              <w:t>Ing., Ph.D.</w:t>
            </w:r>
          </w:p>
        </w:tc>
      </w:tr>
      <w:tr w:rsidR="006B7843" w14:paraId="3C9FBD28" w14:textId="77777777" w:rsidTr="008E128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E84569D" w14:textId="77777777" w:rsidR="006B7843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804D" w14:textId="77777777" w:rsidR="006B7843" w:rsidRDefault="006B7843" w:rsidP="0022275B">
            <w:pPr>
              <w:jc w:val="both"/>
            </w:pPr>
            <w:r>
              <w:t>1991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C75FDD0" w14:textId="77777777" w:rsidR="006B7843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E75C" w14:textId="32496320" w:rsidR="006B7843" w:rsidRPr="00647DAE" w:rsidRDefault="006B7843" w:rsidP="0022275B">
            <w:pPr>
              <w:jc w:val="both"/>
              <w:rPr>
                <w:i/>
              </w:rPr>
            </w:pPr>
            <w:r w:rsidRPr="00647DAE">
              <w:rPr>
                <w:i/>
              </w:rPr>
              <w:t>pp</w:t>
            </w:r>
            <w:r w:rsidR="00647DAE">
              <w:rPr>
                <w:i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936833F" w14:textId="77777777" w:rsidR="006B7843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5E506" w14:textId="77777777" w:rsidR="006B7843" w:rsidRDefault="006B7843" w:rsidP="0022275B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93FE88D" w14:textId="77777777" w:rsidR="006B7843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94D1A" w14:textId="58D9957E" w:rsidR="006B7843" w:rsidRDefault="008E128D" w:rsidP="0022275B">
            <w:pPr>
              <w:jc w:val="both"/>
            </w:pPr>
            <w:r>
              <w:t>09/26</w:t>
            </w:r>
          </w:p>
        </w:tc>
      </w:tr>
      <w:tr w:rsidR="006B7843" w14:paraId="0163BA8D" w14:textId="77777777" w:rsidTr="008E128D"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72871C9" w14:textId="77777777" w:rsidR="006B7843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20615" w14:textId="6FD4A98D" w:rsidR="006B7843" w:rsidRPr="00647DAE" w:rsidRDefault="006B7843" w:rsidP="0022275B">
            <w:pPr>
              <w:jc w:val="both"/>
              <w:rPr>
                <w:i/>
              </w:rPr>
            </w:pPr>
            <w:r w:rsidRPr="00647DAE">
              <w:rPr>
                <w:i/>
              </w:rPr>
              <w:t>pp</w:t>
            </w:r>
            <w:r w:rsidR="00647DAE">
              <w:rPr>
                <w:i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3D03A34" w14:textId="77777777" w:rsidR="006B7843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D048" w14:textId="77777777" w:rsidR="006B7843" w:rsidRDefault="006B7843" w:rsidP="0022275B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5242981" w14:textId="77777777" w:rsidR="006B7843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9216B" w14:textId="7A4E2C92" w:rsidR="006B7843" w:rsidRDefault="008E128D" w:rsidP="0022275B">
            <w:pPr>
              <w:jc w:val="both"/>
            </w:pPr>
            <w:r>
              <w:t>09/26</w:t>
            </w:r>
          </w:p>
        </w:tc>
      </w:tr>
      <w:tr w:rsidR="006B7843" w14:paraId="7DB6B18C" w14:textId="77777777" w:rsidTr="0022275B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9F85AEF" w14:textId="77777777" w:rsidR="006B7843" w:rsidRDefault="006B7843" w:rsidP="0022275B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7C56700" w14:textId="77777777" w:rsidR="006B7843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B0D710B" w14:textId="77777777" w:rsidR="006B7843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6B7843" w14:paraId="6C36584F" w14:textId="77777777" w:rsidTr="0022275B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401E" w14:textId="77777777" w:rsidR="006B7843" w:rsidRDefault="006B7843" w:rsidP="0022275B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AD45" w14:textId="77777777" w:rsidR="006B7843" w:rsidRDefault="006B7843" w:rsidP="0022275B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1F8E6" w14:textId="77777777" w:rsidR="006B7843" w:rsidRDefault="006B7843" w:rsidP="0022275B">
            <w:pPr>
              <w:jc w:val="both"/>
            </w:pPr>
          </w:p>
        </w:tc>
      </w:tr>
      <w:tr w:rsidR="006B7843" w14:paraId="2997E0AD" w14:textId="77777777" w:rsidTr="0022275B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6B6D9" w14:textId="77777777" w:rsidR="006B7843" w:rsidRDefault="006B7843" w:rsidP="0022275B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18F40" w14:textId="77777777" w:rsidR="006B7843" w:rsidRDefault="006B7843" w:rsidP="0022275B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8429" w14:textId="77777777" w:rsidR="006B7843" w:rsidRDefault="006B7843" w:rsidP="0022275B">
            <w:pPr>
              <w:jc w:val="both"/>
            </w:pPr>
          </w:p>
        </w:tc>
      </w:tr>
      <w:tr w:rsidR="006B7843" w14:paraId="50205E41" w14:textId="77777777" w:rsidTr="0022275B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2723" w14:textId="77777777" w:rsidR="006B7843" w:rsidRDefault="006B7843" w:rsidP="0022275B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3ED6" w14:textId="77777777" w:rsidR="006B7843" w:rsidRDefault="006B7843" w:rsidP="0022275B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45868" w14:textId="77777777" w:rsidR="006B7843" w:rsidRDefault="006B7843" w:rsidP="0022275B">
            <w:pPr>
              <w:jc w:val="both"/>
            </w:pPr>
          </w:p>
        </w:tc>
      </w:tr>
      <w:tr w:rsidR="006B7843" w14:paraId="0350B763" w14:textId="77777777" w:rsidTr="0022275B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C09A" w14:textId="77777777" w:rsidR="006B7843" w:rsidRDefault="006B7843" w:rsidP="0022275B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9762" w14:textId="77777777" w:rsidR="006B7843" w:rsidRDefault="006B7843" w:rsidP="0022275B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505B" w14:textId="77777777" w:rsidR="006B7843" w:rsidRDefault="006B7843" w:rsidP="0022275B">
            <w:pPr>
              <w:jc w:val="both"/>
            </w:pPr>
          </w:p>
        </w:tc>
      </w:tr>
      <w:tr w:rsidR="006B7843" w14:paraId="43AD4336" w14:textId="77777777" w:rsidTr="0022275B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A97FC0C" w14:textId="77777777" w:rsidR="006B7843" w:rsidRDefault="006B7843" w:rsidP="0022275B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6B7843" w14:paraId="0CEFF659" w14:textId="77777777" w:rsidTr="0022275B">
        <w:trPr>
          <w:trHeight w:val="1118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39D8" w14:textId="77777777" w:rsidR="006B7843" w:rsidRDefault="006B7843" w:rsidP="0022275B">
            <w:pPr>
              <w:jc w:val="both"/>
            </w:pPr>
            <w:r>
              <w:t>Systémy řízení bezpečnosti státu a společnosti (ZT) – semináře (46 %)</w:t>
            </w:r>
          </w:p>
          <w:p w14:paraId="15CFFB66" w14:textId="5F12CF2E" w:rsidR="006B7843" w:rsidRPr="0074644E" w:rsidRDefault="006B7843" w:rsidP="0022275B">
            <w:pPr>
              <w:jc w:val="both"/>
            </w:pPr>
            <w:r>
              <w:t>Vnitřní bezpečnost a veřejný pořádek (PZ) – přednášky (</w:t>
            </w:r>
            <w:r w:rsidR="000E5DE5">
              <w:t>31</w:t>
            </w:r>
            <w:r>
              <w:t xml:space="preserve"> %), semináře (100 %)</w:t>
            </w:r>
          </w:p>
          <w:p w14:paraId="66EC290E" w14:textId="77777777" w:rsidR="006B7843" w:rsidRDefault="006B7843" w:rsidP="0022275B">
            <w:pPr>
              <w:jc w:val="both"/>
            </w:pPr>
          </w:p>
        </w:tc>
      </w:tr>
      <w:tr w:rsidR="006B7843" w14:paraId="2F0DFE91" w14:textId="77777777" w:rsidTr="0022275B">
        <w:trPr>
          <w:trHeight w:val="340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14:paraId="6CCA7C43" w14:textId="77777777" w:rsidR="006B7843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6B7843" w14:paraId="1F313D4D" w14:textId="77777777" w:rsidTr="0022275B">
        <w:trPr>
          <w:trHeight w:val="340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BCDA1" w14:textId="77777777" w:rsidR="006B7843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C61DE" w14:textId="77777777" w:rsidR="006B7843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36D52" w14:textId="77777777" w:rsidR="006B7843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5BD4E" w14:textId="77777777" w:rsidR="006B7843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C1CFE" w14:textId="77777777" w:rsidR="006B7843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i/>
                <w:iCs/>
              </w:rPr>
              <w:t>nepovinný údaj</w:t>
            </w:r>
            <w:r>
              <w:rPr>
                <w:b/>
              </w:rPr>
              <w:t>) Počet hodin za semestr</w:t>
            </w:r>
          </w:p>
        </w:tc>
      </w:tr>
      <w:tr w:rsidR="006B7843" w14:paraId="1451BBE7" w14:textId="77777777" w:rsidTr="0022275B">
        <w:trPr>
          <w:trHeight w:val="285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8492" w14:textId="77777777" w:rsidR="006B7843" w:rsidRPr="006E56AC" w:rsidRDefault="006B7843" w:rsidP="0022275B">
            <w:pPr>
              <w:jc w:val="both"/>
              <w:rPr>
                <w:bCs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A775" w14:textId="77777777" w:rsidR="006B7843" w:rsidRPr="006E56AC" w:rsidRDefault="006B7843" w:rsidP="0022275B">
            <w:pPr>
              <w:jc w:val="both"/>
              <w:rPr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82C37" w14:textId="77777777" w:rsidR="006B7843" w:rsidRPr="006E56AC" w:rsidRDefault="006B7843" w:rsidP="0022275B">
            <w:pPr>
              <w:jc w:val="both"/>
              <w:rPr>
                <w:bCs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056E" w14:textId="77777777" w:rsidR="006B7843" w:rsidRPr="006E56AC" w:rsidRDefault="006B7843" w:rsidP="0022275B">
            <w:pPr>
              <w:jc w:val="both"/>
              <w:rPr>
                <w:bCs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49CB" w14:textId="77777777" w:rsidR="006B7843" w:rsidRPr="006E56AC" w:rsidRDefault="006B7843" w:rsidP="0022275B">
            <w:pPr>
              <w:jc w:val="both"/>
              <w:rPr>
                <w:bCs/>
              </w:rPr>
            </w:pPr>
          </w:p>
        </w:tc>
      </w:tr>
      <w:tr w:rsidR="006B7843" w14:paraId="2874929F" w14:textId="77777777" w:rsidTr="0022275B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24784" w14:textId="77777777" w:rsidR="006B7843" w:rsidRPr="006E56AC" w:rsidRDefault="006B7843" w:rsidP="0022275B">
            <w:pPr>
              <w:jc w:val="both"/>
              <w:rPr>
                <w:bCs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4814" w14:textId="77777777" w:rsidR="006B7843" w:rsidRPr="006E56AC" w:rsidRDefault="006B7843" w:rsidP="0022275B">
            <w:pPr>
              <w:jc w:val="both"/>
              <w:rPr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F8CA" w14:textId="77777777" w:rsidR="006B7843" w:rsidRPr="006E56AC" w:rsidRDefault="006B7843" w:rsidP="0022275B">
            <w:pPr>
              <w:jc w:val="both"/>
              <w:rPr>
                <w:bCs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28D6" w14:textId="77777777" w:rsidR="006B7843" w:rsidRPr="006E56AC" w:rsidRDefault="006B7843" w:rsidP="0022275B">
            <w:pPr>
              <w:jc w:val="both"/>
              <w:rPr>
                <w:bCs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7036" w14:textId="77777777" w:rsidR="006B7843" w:rsidRPr="006E56AC" w:rsidRDefault="006B7843" w:rsidP="0022275B">
            <w:pPr>
              <w:jc w:val="both"/>
              <w:rPr>
                <w:bCs/>
              </w:rPr>
            </w:pPr>
          </w:p>
        </w:tc>
      </w:tr>
      <w:tr w:rsidR="006B7843" w14:paraId="4E223E17" w14:textId="77777777" w:rsidTr="0022275B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B0C9" w14:textId="77777777" w:rsidR="006B7843" w:rsidRDefault="006B7843" w:rsidP="0022275B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CC63" w14:textId="77777777" w:rsidR="006B7843" w:rsidRDefault="006B7843" w:rsidP="0022275B">
            <w:pPr>
              <w:jc w:val="both"/>
              <w:rPr>
                <w:color w:val="FF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C2BD" w14:textId="77777777" w:rsidR="006B7843" w:rsidRDefault="006B7843" w:rsidP="0022275B">
            <w:pPr>
              <w:jc w:val="both"/>
              <w:rPr>
                <w:color w:val="FF0000"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9F28" w14:textId="77777777" w:rsidR="006B7843" w:rsidRDefault="006B7843" w:rsidP="0022275B">
            <w:pPr>
              <w:jc w:val="both"/>
              <w:rPr>
                <w:color w:val="FF0000"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9AD8" w14:textId="77777777" w:rsidR="006B7843" w:rsidRDefault="006B7843" w:rsidP="0022275B">
            <w:pPr>
              <w:jc w:val="both"/>
              <w:rPr>
                <w:color w:val="FF0000"/>
              </w:rPr>
            </w:pPr>
          </w:p>
        </w:tc>
      </w:tr>
      <w:tr w:rsidR="006B7843" w14:paraId="3460C5A5" w14:textId="77777777" w:rsidTr="0022275B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4C84F" w14:textId="77777777" w:rsidR="006B7843" w:rsidRDefault="006B7843" w:rsidP="0022275B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2AE8" w14:textId="77777777" w:rsidR="006B7843" w:rsidRDefault="006B7843" w:rsidP="0022275B">
            <w:pPr>
              <w:jc w:val="both"/>
              <w:rPr>
                <w:color w:val="FF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BE690" w14:textId="77777777" w:rsidR="006B7843" w:rsidRDefault="006B7843" w:rsidP="0022275B">
            <w:pPr>
              <w:jc w:val="both"/>
              <w:rPr>
                <w:color w:val="FF0000"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0BCF" w14:textId="77777777" w:rsidR="006B7843" w:rsidRDefault="006B7843" w:rsidP="0022275B">
            <w:pPr>
              <w:jc w:val="both"/>
              <w:rPr>
                <w:color w:val="FF0000"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FACF" w14:textId="77777777" w:rsidR="006B7843" w:rsidRDefault="006B7843" w:rsidP="0022275B">
            <w:pPr>
              <w:jc w:val="both"/>
              <w:rPr>
                <w:color w:val="FF0000"/>
              </w:rPr>
            </w:pPr>
          </w:p>
        </w:tc>
      </w:tr>
      <w:tr w:rsidR="006B7843" w14:paraId="168DAFA9" w14:textId="77777777" w:rsidTr="0022275B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F8B1ABD" w14:textId="77777777" w:rsidR="006B7843" w:rsidRDefault="006B7843" w:rsidP="0022275B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6B7843" w14:paraId="0189128A" w14:textId="77777777" w:rsidTr="0022275B">
        <w:trPr>
          <w:trHeight w:val="105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A88E" w14:textId="77777777" w:rsidR="006B7843" w:rsidRPr="00AF2178" w:rsidRDefault="006B7843" w:rsidP="0022275B">
            <w:pPr>
              <w:jc w:val="both"/>
              <w:rPr>
                <w:lang w:eastAsia="en-US"/>
              </w:rPr>
            </w:pPr>
            <w:r w:rsidRPr="00AF2178">
              <w:rPr>
                <w:lang w:eastAsia="en-US"/>
              </w:rPr>
              <w:t>2022 – doktor (Ph.D.), studijní program: Inženýrská informatika, studijní obor: Inženýrská informatika, Univerzita Tomáše Bati ve Zlíně, Fakulta aplikované informatiky</w:t>
            </w:r>
          </w:p>
          <w:p w14:paraId="7F873855" w14:textId="77777777" w:rsidR="006B7843" w:rsidRDefault="006B7843" w:rsidP="0022275B">
            <w:pPr>
              <w:rPr>
                <w:b/>
              </w:rPr>
            </w:pPr>
          </w:p>
        </w:tc>
      </w:tr>
      <w:tr w:rsidR="006B7843" w14:paraId="3D5A6AF4" w14:textId="77777777" w:rsidTr="0022275B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298DCC7" w14:textId="77777777" w:rsidR="006B7843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6B7843" w14:paraId="5182D2AE" w14:textId="77777777" w:rsidTr="0022275B">
        <w:trPr>
          <w:trHeight w:val="109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5DB81" w14:textId="358FA7B5" w:rsidR="006B7843" w:rsidRDefault="006B7843" w:rsidP="00647DAE">
            <w:pPr>
              <w:jc w:val="both"/>
              <w:rPr>
                <w:color w:val="FF0000"/>
              </w:rPr>
            </w:pPr>
            <w:r w:rsidRPr="00AF2178">
              <w:rPr>
                <w:lang w:eastAsia="en-US"/>
              </w:rPr>
              <w:t>2019 - dosud: akademický pracovník, Univerzita Tomáše Bati ve Zlíně, Fakulta logistiky a krizového řízení, Ústav ochrany obyvatelstva</w:t>
            </w:r>
          </w:p>
        </w:tc>
      </w:tr>
      <w:tr w:rsidR="006B7843" w14:paraId="05D93497" w14:textId="77777777" w:rsidTr="0022275B">
        <w:trPr>
          <w:trHeight w:val="25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2D94FDA" w14:textId="77777777" w:rsidR="006B7843" w:rsidRDefault="006B7843" w:rsidP="0022275B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6B7843" w14:paraId="76D029F7" w14:textId="77777777" w:rsidTr="0022275B">
        <w:trPr>
          <w:trHeight w:val="110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48E3" w14:textId="77777777" w:rsidR="006B7843" w:rsidRPr="00A250AB" w:rsidRDefault="006B7843" w:rsidP="0022275B">
            <w:pPr>
              <w:jc w:val="both"/>
              <w:rPr>
                <w:color w:val="FF0000"/>
              </w:rPr>
            </w:pPr>
            <w:r w:rsidRPr="00A250AB">
              <w:t>27x vedoucí bakalářské práce</w:t>
            </w:r>
          </w:p>
        </w:tc>
      </w:tr>
      <w:tr w:rsidR="006B7843" w14:paraId="5FAE61FE" w14:textId="77777777" w:rsidTr="0022275B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AE6F286" w14:textId="77777777" w:rsidR="006B7843" w:rsidRDefault="006B7843" w:rsidP="0022275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8F2DA04" w14:textId="77777777" w:rsidR="006B7843" w:rsidRDefault="006B7843" w:rsidP="0022275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17A2B568" w14:textId="77777777" w:rsidR="006B7843" w:rsidRDefault="006B7843" w:rsidP="0022275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8160443" w14:textId="77777777" w:rsidR="006B7843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6B7843" w14:paraId="3B05EBE3" w14:textId="77777777" w:rsidTr="0022275B">
        <w:trPr>
          <w:cantSplit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3D71" w14:textId="77777777" w:rsidR="006B7843" w:rsidRDefault="006B7843" w:rsidP="0022275B">
            <w:pPr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BEEAB" w14:textId="77777777" w:rsidR="006B7843" w:rsidRDefault="006B7843" w:rsidP="0022275B">
            <w:pPr>
              <w:jc w:val="both"/>
            </w:pP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6FEF0F" w14:textId="77777777" w:rsidR="006B7843" w:rsidRDefault="006B7843" w:rsidP="0022275B">
            <w:pPr>
              <w:jc w:val="both"/>
            </w:pP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4330398" w14:textId="77777777" w:rsidR="006B7843" w:rsidRDefault="006B7843" w:rsidP="0022275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41D9C7C" w14:textId="77777777" w:rsidR="006B7843" w:rsidRDefault="006B7843" w:rsidP="0022275B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F0918B7" w14:textId="77777777" w:rsidR="006B7843" w:rsidRDefault="006B7843" w:rsidP="0022275B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6B7843" w14:paraId="2D0F9E75" w14:textId="77777777" w:rsidTr="0022275B">
        <w:trPr>
          <w:cantSplit/>
          <w:trHeight w:val="70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D374146" w14:textId="77777777" w:rsidR="006B7843" w:rsidRDefault="006B7843" w:rsidP="0022275B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BD00426" w14:textId="77777777" w:rsidR="006B7843" w:rsidRDefault="006B7843" w:rsidP="0022275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763C3165" w14:textId="77777777" w:rsidR="006B7843" w:rsidRDefault="006B7843" w:rsidP="0022275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E3FD8D0" w14:textId="77777777" w:rsidR="006B7843" w:rsidRPr="00A250AB" w:rsidRDefault="006B7843" w:rsidP="0022275B">
            <w:pPr>
              <w:jc w:val="both"/>
              <w:rPr>
                <w:b/>
              </w:rPr>
            </w:pPr>
            <w:r w:rsidRPr="00A250AB">
              <w:rPr>
                <w:b/>
              </w:rPr>
              <w:t>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9DC5" w14:textId="11FC2750" w:rsidR="006B7843" w:rsidRPr="00A250AB" w:rsidRDefault="006B1D4E" w:rsidP="0022275B">
            <w:pPr>
              <w:jc w:val="both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724B" w14:textId="77777777" w:rsidR="006B7843" w:rsidRPr="00A250AB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6B7843" w14:paraId="03D302DA" w14:textId="77777777" w:rsidTr="0022275B">
        <w:trPr>
          <w:trHeight w:val="205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C80B" w14:textId="77777777" w:rsidR="006B7843" w:rsidRDefault="006B7843" w:rsidP="0022275B">
            <w:pPr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2A28" w14:textId="77777777" w:rsidR="006B7843" w:rsidRDefault="006B7843" w:rsidP="0022275B">
            <w:pPr>
              <w:jc w:val="both"/>
            </w:pP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972A68" w14:textId="77777777" w:rsidR="006B7843" w:rsidRDefault="006B7843" w:rsidP="0022275B">
            <w:pPr>
              <w:jc w:val="both"/>
            </w:pP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0E42A483" w14:textId="77777777" w:rsidR="006B7843" w:rsidRPr="00A250AB" w:rsidRDefault="006B7843" w:rsidP="0022275B">
            <w:pPr>
              <w:jc w:val="both"/>
              <w:rPr>
                <w:b/>
                <w:sz w:val="18"/>
              </w:rPr>
            </w:pPr>
            <w:r w:rsidRPr="00A250AB"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DE911" w14:textId="77777777" w:rsidR="006B7843" w:rsidRPr="00A250AB" w:rsidRDefault="006B7843" w:rsidP="0022275B">
            <w:pPr>
              <w:rPr>
                <w:b/>
              </w:rPr>
            </w:pPr>
            <w:r w:rsidRPr="00A250AB">
              <w:rPr>
                <w:b/>
              </w:rPr>
              <w:t xml:space="preserve">   0/2</w:t>
            </w:r>
          </w:p>
        </w:tc>
      </w:tr>
      <w:tr w:rsidR="006B7843" w14:paraId="7DAB10EE" w14:textId="77777777" w:rsidTr="0022275B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1211839" w14:textId="77777777" w:rsidR="006B7843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6B7843" w14:paraId="7EB148C9" w14:textId="77777777" w:rsidTr="0022275B">
        <w:trPr>
          <w:trHeight w:val="2347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6C94" w14:textId="7591B147" w:rsidR="006B7843" w:rsidRDefault="006B7843" w:rsidP="0022275B">
            <w:pPr>
              <w:rPr>
                <w:color w:val="212529"/>
                <w:shd w:val="clear" w:color="auto" w:fill="FFFFFF"/>
              </w:rPr>
            </w:pPr>
            <w:r w:rsidRPr="00C31F42">
              <w:rPr>
                <w:color w:val="212529"/>
                <w:shd w:val="clear" w:color="auto" w:fill="FFFFFF"/>
              </w:rPr>
              <w:lastRenderedPageBreak/>
              <w:t xml:space="preserve">DZERMANSKY, M., SNOPEK, L., VICHOVA, K., </w:t>
            </w:r>
            <w:r w:rsidRPr="00647DAE">
              <w:rPr>
                <w:b/>
                <w:color w:val="212529"/>
                <w:shd w:val="clear" w:color="auto" w:fill="FFFFFF"/>
              </w:rPr>
              <w:t>FICEK, M.,</w:t>
            </w:r>
            <w:r w:rsidRPr="00C31F42">
              <w:rPr>
                <w:color w:val="212529"/>
                <w:shd w:val="clear" w:color="auto" w:fill="FFFFFF"/>
              </w:rPr>
              <w:t xml:space="preserve"> RAK, J. Use of Augmented Reality Technology in Population Protection and Crisis Management. </w:t>
            </w:r>
            <w:r w:rsidRPr="00C31F42">
              <w:rPr>
                <w:i/>
                <w:iCs/>
                <w:color w:val="212529"/>
                <w:shd w:val="clear" w:color="auto" w:fill="FFFFFF"/>
              </w:rPr>
              <w:t>Proceedings of the 32nd International DAAAM Symposium 2021</w:t>
            </w:r>
            <w:r w:rsidRPr="00C31F42">
              <w:rPr>
                <w:color w:val="212529"/>
                <w:shd w:val="clear" w:color="auto" w:fill="FFFFFF"/>
              </w:rPr>
              <w:t xml:space="preserve">. DAAAM International Vienna, 0408-0414. DAAAM Proceedings, 2021. ISBN 9783902734334. (D, autorský podíl </w:t>
            </w:r>
            <w:r w:rsidRPr="00647DAE">
              <w:rPr>
                <w:b/>
                <w:color w:val="212529"/>
                <w:shd w:val="clear" w:color="auto" w:fill="FFFFFF"/>
              </w:rPr>
              <w:t>10</w:t>
            </w:r>
            <w:r w:rsidR="00647DAE" w:rsidRPr="00647DAE">
              <w:rPr>
                <w:b/>
                <w:color w:val="212529"/>
                <w:shd w:val="clear" w:color="auto" w:fill="FFFFFF"/>
              </w:rPr>
              <w:t xml:space="preserve"> </w:t>
            </w:r>
            <w:r w:rsidRPr="00647DAE">
              <w:rPr>
                <w:b/>
                <w:color w:val="212529"/>
                <w:shd w:val="clear" w:color="auto" w:fill="FFFFFF"/>
              </w:rPr>
              <w:t>%</w:t>
            </w:r>
            <w:r w:rsidRPr="00C31F42">
              <w:rPr>
                <w:color w:val="212529"/>
                <w:shd w:val="clear" w:color="auto" w:fill="FFFFFF"/>
              </w:rPr>
              <w:t>)</w:t>
            </w:r>
          </w:p>
          <w:p w14:paraId="714AF351" w14:textId="77777777" w:rsidR="00C62545" w:rsidRPr="00C62545" w:rsidRDefault="00C62545" w:rsidP="0022275B">
            <w:pPr>
              <w:rPr>
                <w:color w:val="FF0000"/>
                <w:sz w:val="8"/>
                <w:szCs w:val="8"/>
                <w:shd w:val="clear" w:color="auto" w:fill="FFFFFF"/>
              </w:rPr>
            </w:pPr>
          </w:p>
          <w:p w14:paraId="191335D2" w14:textId="3A972DA4" w:rsidR="006B7843" w:rsidRDefault="006B7843" w:rsidP="0022275B">
            <w:pPr>
              <w:rPr>
                <w:color w:val="212529"/>
                <w:shd w:val="clear" w:color="auto" w:fill="FFFFFF"/>
              </w:rPr>
            </w:pPr>
            <w:r w:rsidRPr="00C31F42">
              <w:rPr>
                <w:color w:val="212529"/>
                <w:shd w:val="clear" w:color="auto" w:fill="FFFFFF"/>
              </w:rPr>
              <w:t xml:space="preserve">VICHOVA, K., HROMADA, M., </w:t>
            </w:r>
            <w:r w:rsidRPr="00647DAE">
              <w:rPr>
                <w:b/>
                <w:color w:val="212529"/>
                <w:shd w:val="clear" w:color="auto" w:fill="FFFFFF"/>
              </w:rPr>
              <w:t>FICEK, M.,</w:t>
            </w:r>
            <w:r w:rsidRPr="00C31F42">
              <w:rPr>
                <w:color w:val="212529"/>
                <w:shd w:val="clear" w:color="auto" w:fill="FFFFFF"/>
              </w:rPr>
              <w:t xml:space="preserve"> GRACLA, M. The Comparative Analysis of Safety in the Czech Republic and in Abroad. </w:t>
            </w:r>
            <w:r w:rsidRPr="00C31F42">
              <w:rPr>
                <w:i/>
                <w:iCs/>
                <w:color w:val="212529"/>
                <w:shd w:val="clear" w:color="auto" w:fill="FFFFFF"/>
              </w:rPr>
              <w:t>Proceedings of the 29th International DAAAM Symposium 2018</w:t>
            </w:r>
            <w:r w:rsidRPr="00C31F42">
              <w:rPr>
                <w:color w:val="212529"/>
                <w:shd w:val="clear" w:color="auto" w:fill="FFFFFF"/>
              </w:rPr>
              <w:t xml:space="preserve">. DAAAM International Vienna, 1181-1186. DAAAM Proceedings. 2018. ISBN 9783902734204. (D, autorský podíl </w:t>
            </w:r>
            <w:r w:rsidRPr="00647DAE">
              <w:rPr>
                <w:b/>
                <w:color w:val="212529"/>
                <w:shd w:val="clear" w:color="auto" w:fill="FFFFFF"/>
              </w:rPr>
              <w:t>10</w:t>
            </w:r>
            <w:r w:rsidR="00647DAE">
              <w:rPr>
                <w:b/>
                <w:color w:val="212529"/>
                <w:shd w:val="clear" w:color="auto" w:fill="FFFFFF"/>
              </w:rPr>
              <w:t xml:space="preserve"> </w:t>
            </w:r>
            <w:r w:rsidRPr="00647DAE">
              <w:rPr>
                <w:b/>
                <w:color w:val="212529"/>
                <w:shd w:val="clear" w:color="auto" w:fill="FFFFFF"/>
              </w:rPr>
              <w:t>%</w:t>
            </w:r>
            <w:r w:rsidRPr="00C31F42">
              <w:rPr>
                <w:color w:val="212529"/>
                <w:shd w:val="clear" w:color="auto" w:fill="FFFFFF"/>
              </w:rPr>
              <w:t>)</w:t>
            </w:r>
          </w:p>
          <w:p w14:paraId="54BEC48B" w14:textId="77777777" w:rsidR="00C62545" w:rsidRPr="00C62545" w:rsidRDefault="00C62545" w:rsidP="0022275B">
            <w:pPr>
              <w:rPr>
                <w:color w:val="FF0000"/>
                <w:sz w:val="8"/>
                <w:szCs w:val="8"/>
                <w:shd w:val="clear" w:color="auto" w:fill="FFFFFF"/>
              </w:rPr>
            </w:pPr>
          </w:p>
          <w:p w14:paraId="11047AC8" w14:textId="0D83E0A0" w:rsidR="006B7843" w:rsidRDefault="006B7843" w:rsidP="0022275B">
            <w:pPr>
              <w:rPr>
                <w:color w:val="212529"/>
                <w:shd w:val="clear" w:color="auto" w:fill="FFFFFF"/>
              </w:rPr>
            </w:pPr>
            <w:r w:rsidRPr="00C31F42">
              <w:rPr>
                <w:color w:val="212529"/>
                <w:shd w:val="clear" w:color="auto" w:fill="FFFFFF"/>
              </w:rPr>
              <w:t xml:space="preserve">DZERMANSKY, Martin, </w:t>
            </w:r>
            <w:r w:rsidRPr="00647DAE">
              <w:rPr>
                <w:b/>
                <w:color w:val="212529"/>
                <w:shd w:val="clear" w:color="auto" w:fill="FFFFFF"/>
              </w:rPr>
              <w:t>FICEK, Martin</w:t>
            </w:r>
            <w:r w:rsidRPr="00C31F42">
              <w:rPr>
                <w:color w:val="212529"/>
                <w:shd w:val="clear" w:color="auto" w:fill="FFFFFF"/>
              </w:rPr>
              <w:t xml:space="preserve"> a Lukas SNOPEK. Comparison of Integrated Rescue System Software Tools Used to Support the Implementation and Creation of Exercises. </w:t>
            </w:r>
            <w:r w:rsidRPr="00C31F42">
              <w:rPr>
                <w:i/>
                <w:iCs/>
                <w:color w:val="212529"/>
                <w:shd w:val="clear" w:color="auto" w:fill="FFFFFF"/>
              </w:rPr>
              <w:t>Applied Sciences</w:t>
            </w:r>
            <w:r w:rsidRPr="00C31F42">
              <w:rPr>
                <w:color w:val="212529"/>
                <w:shd w:val="clear" w:color="auto" w:fill="FFFFFF"/>
              </w:rPr>
              <w:t>. 2022</w:t>
            </w:r>
            <w:r>
              <w:rPr>
                <w:color w:val="212529"/>
                <w:shd w:val="clear" w:color="auto" w:fill="FFFFFF"/>
              </w:rPr>
              <w:t>,</w:t>
            </w:r>
            <w:r w:rsidRPr="00C31F42">
              <w:rPr>
                <w:color w:val="212529"/>
                <w:shd w:val="clear" w:color="auto" w:fill="FFFFFF"/>
              </w:rPr>
              <w:t xml:space="preserve"> </w:t>
            </w:r>
            <w:r w:rsidRPr="00C31F42">
              <w:rPr>
                <w:b/>
                <w:bCs/>
                <w:color w:val="212529"/>
                <w:shd w:val="clear" w:color="auto" w:fill="FFFFFF"/>
              </w:rPr>
              <w:t>12</w:t>
            </w:r>
            <w:r w:rsidRPr="00C31F42">
              <w:rPr>
                <w:color w:val="212529"/>
                <w:shd w:val="clear" w:color="auto" w:fill="FFFFFF"/>
              </w:rPr>
              <w:t xml:space="preserve">(20). ISSN 2076-3417. (Jimp, Q2, autorský podíl </w:t>
            </w:r>
            <w:r w:rsidRPr="00647DAE">
              <w:rPr>
                <w:b/>
                <w:color w:val="212529"/>
                <w:shd w:val="clear" w:color="auto" w:fill="FFFFFF"/>
              </w:rPr>
              <w:t>10</w:t>
            </w:r>
            <w:r w:rsidR="00647DAE" w:rsidRPr="00647DAE">
              <w:rPr>
                <w:b/>
                <w:color w:val="212529"/>
                <w:shd w:val="clear" w:color="auto" w:fill="FFFFFF"/>
              </w:rPr>
              <w:t xml:space="preserve"> </w:t>
            </w:r>
            <w:r w:rsidRPr="00647DAE">
              <w:rPr>
                <w:b/>
                <w:color w:val="212529"/>
                <w:shd w:val="clear" w:color="auto" w:fill="FFFFFF"/>
              </w:rPr>
              <w:t>%</w:t>
            </w:r>
            <w:r w:rsidRPr="00C31F42">
              <w:rPr>
                <w:color w:val="212529"/>
                <w:shd w:val="clear" w:color="auto" w:fill="FFFFFF"/>
              </w:rPr>
              <w:t>)</w:t>
            </w:r>
          </w:p>
          <w:p w14:paraId="174D11B9" w14:textId="77777777" w:rsidR="00C62545" w:rsidRPr="00C62545" w:rsidRDefault="00C62545" w:rsidP="0022275B">
            <w:pPr>
              <w:rPr>
                <w:color w:val="FF0000"/>
                <w:sz w:val="8"/>
                <w:szCs w:val="8"/>
                <w:shd w:val="clear" w:color="auto" w:fill="FFFFFF"/>
              </w:rPr>
            </w:pPr>
          </w:p>
          <w:p w14:paraId="73E6F4B0" w14:textId="232E177B" w:rsidR="006B7843" w:rsidRDefault="006B7843" w:rsidP="0022275B">
            <w:pPr>
              <w:rPr>
                <w:color w:val="212529"/>
                <w:shd w:val="clear" w:color="auto" w:fill="FFFFFF"/>
              </w:rPr>
            </w:pPr>
            <w:r w:rsidRPr="00647DAE">
              <w:rPr>
                <w:color w:val="000000"/>
                <w:shd w:val="clear" w:color="auto" w:fill="FFFFFF"/>
              </w:rPr>
              <w:t xml:space="preserve">PAVLIK, Lukáš, </w:t>
            </w:r>
            <w:r w:rsidRPr="00647DAE">
              <w:rPr>
                <w:b/>
                <w:color w:val="000000"/>
                <w:shd w:val="clear" w:color="auto" w:fill="FFFFFF"/>
              </w:rPr>
              <w:t>FICEK, Martin</w:t>
            </w:r>
            <w:r w:rsidRPr="00647DAE">
              <w:rPr>
                <w:color w:val="000000"/>
                <w:shd w:val="clear" w:color="auto" w:fill="FFFFFF"/>
              </w:rPr>
              <w:t xml:space="preserve"> a Jakub RAK. Dynamic assessment of cyber threats in the field of insurance.</w:t>
            </w:r>
            <w:r w:rsidRPr="00647DAE">
              <w:rPr>
                <w:i/>
                <w:iCs/>
                <w:color w:val="000000"/>
                <w:shd w:val="clear" w:color="auto" w:fill="FFFFFF"/>
              </w:rPr>
              <w:t> Risks, 2022 </w:t>
            </w:r>
            <w:r w:rsidRPr="00647DAE">
              <w:rPr>
                <w:b/>
                <w:i/>
                <w:iCs/>
                <w:color w:val="000000"/>
                <w:shd w:val="clear" w:color="auto" w:fill="FFFFFF"/>
              </w:rPr>
              <w:t>10</w:t>
            </w:r>
            <w:r w:rsidRPr="00647DAE">
              <w:rPr>
                <w:color w:val="000000"/>
                <w:shd w:val="clear" w:color="auto" w:fill="FFFFFF"/>
              </w:rPr>
              <w:t>(12)</w:t>
            </w:r>
            <w:r w:rsidRPr="00647DAE">
              <w:rPr>
                <w:color w:val="212529"/>
                <w:shd w:val="clear" w:color="auto" w:fill="FFFFFF"/>
              </w:rPr>
              <w:t xml:space="preserve">. (Jsc, Q2, autorský podíl </w:t>
            </w:r>
            <w:r w:rsidRPr="00647DAE">
              <w:rPr>
                <w:b/>
                <w:color w:val="212529"/>
                <w:shd w:val="clear" w:color="auto" w:fill="FFFFFF"/>
              </w:rPr>
              <w:t>10</w:t>
            </w:r>
            <w:r w:rsidR="00647DAE">
              <w:rPr>
                <w:b/>
                <w:color w:val="212529"/>
                <w:shd w:val="clear" w:color="auto" w:fill="FFFFFF"/>
              </w:rPr>
              <w:t xml:space="preserve"> </w:t>
            </w:r>
            <w:r w:rsidRPr="00647DAE">
              <w:rPr>
                <w:b/>
                <w:color w:val="212529"/>
                <w:shd w:val="clear" w:color="auto" w:fill="FFFFFF"/>
              </w:rPr>
              <w:t>%</w:t>
            </w:r>
            <w:r w:rsidRPr="00647DAE">
              <w:rPr>
                <w:color w:val="212529"/>
                <w:shd w:val="clear" w:color="auto" w:fill="FFFFFF"/>
              </w:rPr>
              <w:t>)</w:t>
            </w:r>
          </w:p>
          <w:p w14:paraId="3A47998F" w14:textId="77777777" w:rsidR="0065073B" w:rsidRPr="0065073B" w:rsidRDefault="0065073B" w:rsidP="0022275B">
            <w:pPr>
              <w:rPr>
                <w:color w:val="FF0000"/>
                <w:sz w:val="8"/>
                <w:szCs w:val="8"/>
                <w:shd w:val="clear" w:color="auto" w:fill="FFFFFF"/>
              </w:rPr>
            </w:pPr>
          </w:p>
          <w:p w14:paraId="0A9924C4" w14:textId="77777777" w:rsidR="006B7843" w:rsidRDefault="006B7843" w:rsidP="0065073B">
            <w:pPr>
              <w:rPr>
                <w:color w:val="212529"/>
                <w:shd w:val="clear" w:color="auto" w:fill="FFFFFF"/>
              </w:rPr>
            </w:pPr>
            <w:r w:rsidRPr="00647DAE">
              <w:rPr>
                <w:color w:val="000000"/>
                <w:shd w:val="clear" w:color="auto" w:fill="FFFFFF"/>
              </w:rPr>
              <w:t xml:space="preserve">JURICEK, V., FUJDIAK, L., BOCKOVA, I. K., </w:t>
            </w:r>
            <w:r w:rsidRPr="00647DAE">
              <w:rPr>
                <w:b/>
                <w:color w:val="000000"/>
                <w:shd w:val="clear" w:color="auto" w:fill="FFFFFF"/>
              </w:rPr>
              <w:t>FICEK, M.</w:t>
            </w:r>
            <w:r w:rsidRPr="00647DAE">
              <w:rPr>
                <w:color w:val="000000"/>
                <w:shd w:val="clear" w:color="auto" w:fill="FFFFFF"/>
              </w:rPr>
              <w:t xml:space="preserve"> Das wundpotenzial von handwaffengeschossen in der experimentellen wundballistik ; methodologische grundlagen der auswertung.</w:t>
            </w:r>
            <w:r w:rsidRPr="00647DAE">
              <w:rPr>
                <w:i/>
                <w:iCs/>
                <w:color w:val="000000"/>
                <w:shd w:val="clear" w:color="auto" w:fill="FFFFFF"/>
              </w:rPr>
              <w:t xml:space="preserve"> Kriminalistik, 2021, </w:t>
            </w:r>
            <w:r w:rsidRPr="00647DAE">
              <w:rPr>
                <w:b/>
                <w:i/>
                <w:iCs/>
                <w:color w:val="000000"/>
                <w:shd w:val="clear" w:color="auto" w:fill="FFFFFF"/>
              </w:rPr>
              <w:t>75</w:t>
            </w:r>
            <w:r w:rsidRPr="00647DAE">
              <w:rPr>
                <w:color w:val="000000"/>
                <w:shd w:val="clear" w:color="auto" w:fill="FFFFFF"/>
              </w:rPr>
              <w:t>(1), 32-38.</w:t>
            </w:r>
            <w:r w:rsidRPr="00647DAE">
              <w:rPr>
                <w:color w:val="212529"/>
                <w:shd w:val="clear" w:color="auto" w:fill="FFFFFF"/>
              </w:rPr>
              <w:t xml:space="preserve"> (Jsc, Q3, autorský podíl </w:t>
            </w:r>
            <w:r w:rsidRPr="00647DAE">
              <w:rPr>
                <w:b/>
                <w:color w:val="212529"/>
                <w:shd w:val="clear" w:color="auto" w:fill="FFFFFF"/>
              </w:rPr>
              <w:t>15</w:t>
            </w:r>
            <w:r w:rsidR="00647DAE" w:rsidRPr="00647DAE">
              <w:rPr>
                <w:b/>
                <w:color w:val="212529"/>
                <w:shd w:val="clear" w:color="auto" w:fill="FFFFFF"/>
              </w:rPr>
              <w:t xml:space="preserve"> </w:t>
            </w:r>
            <w:r w:rsidRPr="00647DAE">
              <w:rPr>
                <w:b/>
                <w:color w:val="212529"/>
                <w:shd w:val="clear" w:color="auto" w:fill="FFFFFF"/>
              </w:rPr>
              <w:t>%</w:t>
            </w:r>
            <w:r w:rsidRPr="00647DAE">
              <w:rPr>
                <w:color w:val="212529"/>
                <w:shd w:val="clear" w:color="auto" w:fill="FFFFFF"/>
              </w:rPr>
              <w:t>)</w:t>
            </w:r>
          </w:p>
          <w:p w14:paraId="5E871158" w14:textId="62985F9E" w:rsidR="0065073B" w:rsidRDefault="0065073B" w:rsidP="0065073B">
            <w:pPr>
              <w:rPr>
                <w:b/>
              </w:rPr>
            </w:pPr>
          </w:p>
        </w:tc>
      </w:tr>
      <w:tr w:rsidR="006B7843" w14:paraId="75E3AE4F" w14:textId="77777777" w:rsidTr="0022275B">
        <w:trPr>
          <w:trHeight w:val="21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24255D5" w14:textId="77777777" w:rsidR="006B7843" w:rsidRDefault="006B7843" w:rsidP="0022275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6B7843" w14:paraId="18C8F2FC" w14:textId="77777777" w:rsidTr="0022275B">
        <w:trPr>
          <w:trHeight w:val="32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F620" w14:textId="77777777" w:rsidR="006B7843" w:rsidRDefault="006B7843" w:rsidP="0022275B">
            <w:pPr>
              <w:rPr>
                <w:b/>
              </w:rPr>
            </w:pPr>
          </w:p>
        </w:tc>
      </w:tr>
      <w:tr w:rsidR="006B7843" w14:paraId="364678A6" w14:textId="77777777" w:rsidTr="0022275B">
        <w:trPr>
          <w:cantSplit/>
          <w:trHeight w:val="4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01E5A5A" w14:textId="77777777" w:rsidR="006B7843" w:rsidRDefault="006B7843" w:rsidP="0022275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D205C" w14:textId="77777777" w:rsidR="006B7843" w:rsidRDefault="006B7843" w:rsidP="0022275B">
            <w:pPr>
              <w:jc w:val="both"/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64F5863" w14:textId="77777777" w:rsidR="006B7843" w:rsidRDefault="006B7843" w:rsidP="0022275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CE8A" w14:textId="610928A5" w:rsidR="006B7843" w:rsidRDefault="006B1D4E" w:rsidP="0022275B">
            <w:pPr>
              <w:jc w:val="both"/>
            </w:pPr>
            <w:r>
              <w:t>02. 03. 2023</w:t>
            </w:r>
          </w:p>
        </w:tc>
      </w:tr>
    </w:tbl>
    <w:p w14:paraId="488F3D17" w14:textId="77777777" w:rsidR="006B7843" w:rsidRDefault="006B7843" w:rsidP="006B7843"/>
    <w:p w14:paraId="36A89612" w14:textId="53F3D9D6" w:rsidR="00BB6320" w:rsidRDefault="00BB6320">
      <w:r>
        <w:br w:type="page"/>
      </w:r>
    </w:p>
    <w:tbl>
      <w:tblPr>
        <w:tblW w:w="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BB6320" w14:paraId="11CF5168" w14:textId="77777777" w:rsidTr="00BB6320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7BD0BC28" w14:textId="77777777" w:rsidR="00BB6320" w:rsidRDefault="00BB6320" w:rsidP="00BB6320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BB6320" w14:paraId="30187352" w14:textId="77777777" w:rsidTr="00BB6320">
        <w:tc>
          <w:tcPr>
            <w:tcW w:w="25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972B475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1D6C1" w14:textId="77777777" w:rsidR="00BB6320" w:rsidRDefault="00BB6320" w:rsidP="00BB6320">
            <w:pPr>
              <w:jc w:val="both"/>
            </w:pPr>
            <w:r>
              <w:t>Univerzita Tomáše Bati ve Zlíně</w:t>
            </w:r>
          </w:p>
        </w:tc>
      </w:tr>
      <w:tr w:rsidR="00BB6320" w14:paraId="43ACE25A" w14:textId="77777777" w:rsidTr="00BB6320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50CD606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77B9" w14:textId="77777777" w:rsidR="00BB6320" w:rsidRDefault="00BB6320" w:rsidP="00BB6320">
            <w:pPr>
              <w:jc w:val="both"/>
            </w:pPr>
            <w:r>
              <w:t>Fakulta logistiky a krizového řízení</w:t>
            </w:r>
          </w:p>
        </w:tc>
      </w:tr>
      <w:tr w:rsidR="00BB6320" w14:paraId="0B3388CA" w14:textId="77777777" w:rsidTr="00BB6320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A7470FC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48AA" w14:textId="77777777" w:rsidR="00BB6320" w:rsidRDefault="00BB6320" w:rsidP="00BB6320">
            <w:pPr>
              <w:jc w:val="both"/>
            </w:pPr>
            <w:r>
              <w:t>Bezpečnost společnosti</w:t>
            </w:r>
          </w:p>
        </w:tc>
      </w:tr>
      <w:tr w:rsidR="00BB6320" w14:paraId="2C15BD2F" w14:textId="77777777" w:rsidTr="00BB6320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313577E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059C3" w14:textId="77777777" w:rsidR="00BB6320" w:rsidRPr="00A21F8D" w:rsidRDefault="00BB6320" w:rsidP="00BB6320">
            <w:pPr>
              <w:jc w:val="both"/>
              <w:rPr>
                <w:b/>
              </w:rPr>
            </w:pPr>
            <w:r w:rsidRPr="00A21F8D">
              <w:rPr>
                <w:b/>
              </w:rPr>
              <w:t>Romana Heinzová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6505147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D68E" w14:textId="77777777" w:rsidR="00BB6320" w:rsidRDefault="00BB6320" w:rsidP="00BB6320">
            <w:pPr>
              <w:jc w:val="both"/>
            </w:pPr>
          </w:p>
        </w:tc>
      </w:tr>
      <w:tr w:rsidR="00BB6320" w14:paraId="21D06FD7" w14:textId="77777777" w:rsidTr="00BB6320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907855F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6A6D" w14:textId="77777777" w:rsidR="00BB6320" w:rsidRDefault="00BB6320" w:rsidP="00BB6320">
            <w:pPr>
              <w:jc w:val="both"/>
            </w:pPr>
            <w:r>
              <w:t>1981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8C39411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1A0D" w14:textId="6343B4CD" w:rsidR="00BB6320" w:rsidRPr="00C62545" w:rsidRDefault="00BB6320" w:rsidP="00BB6320">
            <w:pPr>
              <w:jc w:val="both"/>
              <w:rPr>
                <w:i/>
              </w:rPr>
            </w:pPr>
            <w:r w:rsidRPr="00C62545">
              <w:rPr>
                <w:i/>
              </w:rPr>
              <w:t>pp</w:t>
            </w:r>
            <w:r w:rsidR="00C62545">
              <w:rPr>
                <w:i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83868AD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6360" w14:textId="77777777" w:rsidR="00BB6320" w:rsidRDefault="00BB6320" w:rsidP="00BB6320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435525C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7041" w14:textId="77777777" w:rsidR="00BB6320" w:rsidRDefault="00BB6320" w:rsidP="00BB6320">
            <w:pPr>
              <w:jc w:val="both"/>
            </w:pPr>
            <w:r>
              <w:t>N</w:t>
            </w:r>
          </w:p>
        </w:tc>
      </w:tr>
      <w:tr w:rsidR="00BB6320" w14:paraId="343D6BC9" w14:textId="77777777" w:rsidTr="00BB6320"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45F5941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FDC2" w14:textId="57D17A64" w:rsidR="00BB6320" w:rsidRPr="00C62545" w:rsidRDefault="00BB6320" w:rsidP="00BB6320">
            <w:pPr>
              <w:jc w:val="both"/>
              <w:rPr>
                <w:i/>
              </w:rPr>
            </w:pPr>
            <w:r w:rsidRPr="00C62545">
              <w:rPr>
                <w:i/>
              </w:rPr>
              <w:t>pp</w:t>
            </w:r>
            <w:r w:rsidR="00C62545">
              <w:rPr>
                <w:i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9E6F1F0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64B3" w14:textId="77777777" w:rsidR="00BB6320" w:rsidRDefault="00BB6320" w:rsidP="00BB6320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10FD8B5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95BA3" w14:textId="77777777" w:rsidR="00BB6320" w:rsidRDefault="00BB6320" w:rsidP="00BB6320">
            <w:pPr>
              <w:jc w:val="both"/>
            </w:pPr>
            <w:r>
              <w:t>N</w:t>
            </w:r>
          </w:p>
        </w:tc>
      </w:tr>
      <w:tr w:rsidR="00BB6320" w14:paraId="12477B58" w14:textId="77777777" w:rsidTr="00BB6320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35CC354" w14:textId="77777777" w:rsidR="00BB6320" w:rsidRDefault="00BB6320" w:rsidP="00BB6320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8BE4808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6DE1E92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B6320" w14:paraId="0A63B187" w14:textId="77777777" w:rsidTr="00BB6320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8A33" w14:textId="77777777" w:rsidR="00BB6320" w:rsidRDefault="00BB6320" w:rsidP="00BB6320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BF50" w14:textId="77777777" w:rsidR="00BB6320" w:rsidRDefault="00BB6320" w:rsidP="00BB6320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3268" w14:textId="77777777" w:rsidR="00BB6320" w:rsidRDefault="00BB6320" w:rsidP="00BB6320">
            <w:pPr>
              <w:jc w:val="both"/>
            </w:pPr>
          </w:p>
        </w:tc>
      </w:tr>
      <w:tr w:rsidR="00BB6320" w14:paraId="5C401137" w14:textId="77777777" w:rsidTr="00BB6320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E312E" w14:textId="77777777" w:rsidR="00BB6320" w:rsidRDefault="00BB6320" w:rsidP="00BB6320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80D6" w14:textId="77777777" w:rsidR="00BB6320" w:rsidRDefault="00BB6320" w:rsidP="00BB6320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6464" w14:textId="77777777" w:rsidR="00BB6320" w:rsidRDefault="00BB6320" w:rsidP="00BB6320">
            <w:pPr>
              <w:jc w:val="both"/>
            </w:pPr>
          </w:p>
        </w:tc>
      </w:tr>
      <w:tr w:rsidR="00BB6320" w14:paraId="0555E302" w14:textId="77777777" w:rsidTr="00BB6320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1505C" w14:textId="77777777" w:rsidR="00BB6320" w:rsidRDefault="00BB6320" w:rsidP="00BB6320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4AA0B" w14:textId="77777777" w:rsidR="00BB6320" w:rsidRDefault="00BB6320" w:rsidP="00BB6320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52EB" w14:textId="77777777" w:rsidR="00BB6320" w:rsidRDefault="00BB6320" w:rsidP="00BB6320">
            <w:pPr>
              <w:jc w:val="both"/>
            </w:pPr>
          </w:p>
        </w:tc>
      </w:tr>
      <w:tr w:rsidR="00BB6320" w14:paraId="49B67E29" w14:textId="77777777" w:rsidTr="00BB6320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6AD7" w14:textId="77777777" w:rsidR="00BB6320" w:rsidRDefault="00BB6320" w:rsidP="00BB6320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98CE7" w14:textId="77777777" w:rsidR="00BB6320" w:rsidRDefault="00BB6320" w:rsidP="00BB6320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F48BF" w14:textId="77777777" w:rsidR="00BB6320" w:rsidRDefault="00BB6320" w:rsidP="00BB6320">
            <w:pPr>
              <w:jc w:val="both"/>
            </w:pPr>
          </w:p>
        </w:tc>
      </w:tr>
      <w:tr w:rsidR="00BB6320" w14:paraId="5ECD6095" w14:textId="77777777" w:rsidTr="00BB6320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912BC43" w14:textId="77777777" w:rsidR="00BB6320" w:rsidRDefault="00BB6320" w:rsidP="00BB6320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BB6320" w14:paraId="3E26EED4" w14:textId="77777777" w:rsidTr="00BB6320">
        <w:trPr>
          <w:trHeight w:val="1118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12EB" w14:textId="7AFFE33B" w:rsidR="00BB6320" w:rsidRDefault="00BB6320" w:rsidP="00BB6320">
            <w:pPr>
              <w:jc w:val="both"/>
            </w:pPr>
            <w:r>
              <w:t>Logistické systémy</w:t>
            </w:r>
            <w:r w:rsidR="00C44CAE">
              <w:t xml:space="preserve"> </w:t>
            </w:r>
            <w:r>
              <w:t>– garant, přednášky (100%), semináře (100%)</w:t>
            </w:r>
          </w:p>
          <w:p w14:paraId="5F856C3A" w14:textId="77777777" w:rsidR="00BB6320" w:rsidRDefault="00BB6320" w:rsidP="00BB6320">
            <w:pPr>
              <w:jc w:val="both"/>
            </w:pPr>
            <w:r>
              <w:t>Řízení rizik (ZT) – přednášky (23%), semináře (46%)</w:t>
            </w:r>
          </w:p>
          <w:p w14:paraId="1C95E961" w14:textId="306B00BF" w:rsidR="00BB6320" w:rsidRDefault="00BB6320" w:rsidP="00BB6320">
            <w:pPr>
              <w:jc w:val="both"/>
            </w:pPr>
            <w:r>
              <w:t>Ekonomika a lo</w:t>
            </w:r>
            <w:r w:rsidR="00C44CAE">
              <w:t>gistika v oblasti společnosti – přednášky (46 %), semináře (100 %)</w:t>
            </w:r>
          </w:p>
        </w:tc>
      </w:tr>
      <w:tr w:rsidR="00BB6320" w14:paraId="33AB436D" w14:textId="77777777" w:rsidTr="00BB6320">
        <w:trPr>
          <w:trHeight w:val="340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14:paraId="76A50484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BB6320" w14:paraId="1C113723" w14:textId="77777777" w:rsidTr="00BB6320">
        <w:trPr>
          <w:trHeight w:val="340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66FA8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66FAD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70C0C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61E26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F5FF5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i/>
                <w:iCs/>
              </w:rPr>
              <w:t>nepovinný údaj</w:t>
            </w:r>
            <w:r>
              <w:rPr>
                <w:b/>
              </w:rPr>
              <w:t>) Počet hodin za semestr</w:t>
            </w:r>
          </w:p>
        </w:tc>
      </w:tr>
      <w:tr w:rsidR="00BB6320" w14:paraId="3CCF86E7" w14:textId="77777777" w:rsidTr="00BB6320">
        <w:trPr>
          <w:trHeight w:val="285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FA60" w14:textId="0B92D3C2" w:rsidR="00BB6320" w:rsidRPr="00813E11" w:rsidRDefault="00BB6320" w:rsidP="00BB6320">
            <w:pPr>
              <w:jc w:val="both"/>
              <w:rPr>
                <w:color w:val="000000" w:themeColor="text1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2BB6" w14:textId="3A773E03" w:rsidR="00BB6320" w:rsidRPr="00813E11" w:rsidRDefault="00BB6320" w:rsidP="00BB6320">
            <w:pPr>
              <w:jc w:val="bot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C21B" w14:textId="33A0CA22" w:rsidR="00BB6320" w:rsidRPr="00813E11" w:rsidRDefault="00BB6320" w:rsidP="00BB6320">
            <w:pPr>
              <w:jc w:val="both"/>
              <w:rPr>
                <w:color w:val="000000" w:themeColor="text1"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493E" w14:textId="0F4DB837" w:rsidR="00BB6320" w:rsidRPr="00813E11" w:rsidRDefault="00BB6320" w:rsidP="00BB6320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BBA4" w14:textId="35E0E213" w:rsidR="00BB6320" w:rsidRPr="00813E11" w:rsidRDefault="00BB6320" w:rsidP="00BB6320">
            <w:pPr>
              <w:jc w:val="both"/>
              <w:rPr>
                <w:color w:val="000000" w:themeColor="text1"/>
              </w:rPr>
            </w:pPr>
          </w:p>
        </w:tc>
      </w:tr>
      <w:tr w:rsidR="00BB6320" w14:paraId="4F253923" w14:textId="77777777" w:rsidTr="00BB6320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1D5F" w14:textId="77777777" w:rsidR="00BB6320" w:rsidRPr="00813E11" w:rsidRDefault="00BB6320" w:rsidP="00BB6320">
            <w:pPr>
              <w:jc w:val="both"/>
              <w:rPr>
                <w:color w:val="000000" w:themeColor="text1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63A1" w14:textId="77777777" w:rsidR="00BB6320" w:rsidRPr="00813E11" w:rsidRDefault="00BB6320" w:rsidP="00BB6320">
            <w:pPr>
              <w:jc w:val="bot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11870" w14:textId="77777777" w:rsidR="00BB6320" w:rsidRPr="00813E11" w:rsidRDefault="00BB6320" w:rsidP="00BB6320">
            <w:pPr>
              <w:jc w:val="both"/>
              <w:rPr>
                <w:color w:val="000000" w:themeColor="text1"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37D4B" w14:textId="77777777" w:rsidR="00BB6320" w:rsidRPr="00813E11" w:rsidRDefault="00BB6320" w:rsidP="00BB6320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82B5" w14:textId="77777777" w:rsidR="00BB6320" w:rsidRPr="00813E11" w:rsidRDefault="00BB6320" w:rsidP="00BB6320">
            <w:pPr>
              <w:jc w:val="both"/>
              <w:rPr>
                <w:color w:val="000000" w:themeColor="text1"/>
              </w:rPr>
            </w:pPr>
          </w:p>
        </w:tc>
      </w:tr>
      <w:tr w:rsidR="00BB6320" w14:paraId="22581D85" w14:textId="77777777" w:rsidTr="00BB6320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D652" w14:textId="77777777" w:rsidR="00BB6320" w:rsidRDefault="00BB6320" w:rsidP="00BB6320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E320" w14:textId="77777777" w:rsidR="00BB6320" w:rsidRDefault="00BB6320" w:rsidP="00BB6320">
            <w:pPr>
              <w:jc w:val="both"/>
              <w:rPr>
                <w:color w:val="FF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2C94" w14:textId="77777777" w:rsidR="00BB6320" w:rsidRDefault="00BB6320" w:rsidP="00BB6320">
            <w:pPr>
              <w:jc w:val="both"/>
              <w:rPr>
                <w:color w:val="FF0000"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3D719" w14:textId="77777777" w:rsidR="00BB6320" w:rsidRDefault="00BB6320" w:rsidP="00BB6320">
            <w:pPr>
              <w:jc w:val="both"/>
              <w:rPr>
                <w:color w:val="FF0000"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AFCE" w14:textId="77777777" w:rsidR="00BB6320" w:rsidRDefault="00BB6320" w:rsidP="00BB6320">
            <w:pPr>
              <w:jc w:val="both"/>
              <w:rPr>
                <w:color w:val="FF0000"/>
              </w:rPr>
            </w:pPr>
          </w:p>
        </w:tc>
      </w:tr>
      <w:tr w:rsidR="00BB6320" w14:paraId="46E19CFF" w14:textId="77777777" w:rsidTr="00BB6320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4D30" w14:textId="77777777" w:rsidR="00BB6320" w:rsidRDefault="00BB6320" w:rsidP="00BB6320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E40E" w14:textId="77777777" w:rsidR="00BB6320" w:rsidRDefault="00BB6320" w:rsidP="00BB6320">
            <w:pPr>
              <w:jc w:val="both"/>
              <w:rPr>
                <w:color w:val="FF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E114" w14:textId="77777777" w:rsidR="00BB6320" w:rsidRDefault="00BB6320" w:rsidP="00BB6320">
            <w:pPr>
              <w:jc w:val="both"/>
              <w:rPr>
                <w:color w:val="FF0000"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76A3" w14:textId="77777777" w:rsidR="00BB6320" w:rsidRDefault="00BB6320" w:rsidP="00BB6320">
            <w:pPr>
              <w:jc w:val="both"/>
              <w:rPr>
                <w:color w:val="FF0000"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11CD" w14:textId="77777777" w:rsidR="00BB6320" w:rsidRDefault="00BB6320" w:rsidP="00BB6320">
            <w:pPr>
              <w:jc w:val="both"/>
              <w:rPr>
                <w:color w:val="FF0000"/>
              </w:rPr>
            </w:pPr>
          </w:p>
        </w:tc>
      </w:tr>
      <w:tr w:rsidR="00BB6320" w14:paraId="2A0860C4" w14:textId="77777777" w:rsidTr="00BB6320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850ACF7" w14:textId="77777777" w:rsidR="00BB6320" w:rsidRDefault="00BB6320" w:rsidP="00BB6320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BB6320" w14:paraId="08D96004" w14:textId="77777777" w:rsidTr="00BB6320">
        <w:trPr>
          <w:trHeight w:val="105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FB4C" w14:textId="77777777" w:rsidR="00BB6320" w:rsidRPr="00A21F8D" w:rsidRDefault="00BB6320" w:rsidP="00BB6320">
            <w:pPr>
              <w:jc w:val="both"/>
            </w:pPr>
            <w:r w:rsidRPr="00A21F8D">
              <w:t xml:space="preserve">2008 – doktor (Ph.D.) studijní program: Ekonomika a management, obor: Management a ekonomika-specializace Průmyslové inženýrství. Univerzita Tomáše bati ve Zlíně. </w:t>
            </w:r>
          </w:p>
        </w:tc>
      </w:tr>
      <w:tr w:rsidR="00BB6320" w14:paraId="74BFF050" w14:textId="77777777" w:rsidTr="00BB6320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6451EEC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B6320" w14:paraId="312A2CBF" w14:textId="77777777" w:rsidTr="00BB6320">
        <w:trPr>
          <w:trHeight w:val="109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1E8F" w14:textId="77777777" w:rsidR="00A21F8D" w:rsidRDefault="00A21F8D" w:rsidP="00BB6320">
            <w:pPr>
              <w:jc w:val="both"/>
              <w:rPr>
                <w:color w:val="000000" w:themeColor="text1"/>
              </w:rPr>
            </w:pPr>
            <w:r w:rsidRPr="00813E11">
              <w:rPr>
                <w:color w:val="000000" w:themeColor="text1"/>
              </w:rPr>
              <w:t xml:space="preserve">2009 – dosud: akademický pracovník, Fakulta logistiky a krizového řízení, Univerzita Tomáše Bati ve Zlíně </w:t>
            </w:r>
          </w:p>
          <w:p w14:paraId="02733031" w14:textId="02488139" w:rsidR="00BB6320" w:rsidRPr="00813E11" w:rsidRDefault="00BB6320" w:rsidP="00BB6320">
            <w:pPr>
              <w:jc w:val="both"/>
              <w:rPr>
                <w:color w:val="000000" w:themeColor="text1"/>
              </w:rPr>
            </w:pPr>
            <w:r w:rsidRPr="00813E11">
              <w:rPr>
                <w:color w:val="000000" w:themeColor="text1"/>
              </w:rPr>
              <w:t>2004 – 2009: akademický pracovník, Fakulta technologická, Univerzita Tomáše Bati ve Zlíně</w:t>
            </w:r>
          </w:p>
          <w:p w14:paraId="180C767C" w14:textId="29FD613A" w:rsidR="00BB6320" w:rsidRDefault="00BB6320" w:rsidP="00BB6320">
            <w:pPr>
              <w:jc w:val="both"/>
              <w:rPr>
                <w:color w:val="FF0000"/>
              </w:rPr>
            </w:pPr>
          </w:p>
        </w:tc>
      </w:tr>
      <w:tr w:rsidR="00BB6320" w14:paraId="2E9E874F" w14:textId="77777777" w:rsidTr="00BB6320">
        <w:trPr>
          <w:trHeight w:val="25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A03609F" w14:textId="77777777" w:rsidR="00BB6320" w:rsidRDefault="00BB6320" w:rsidP="00BB6320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BB6320" w14:paraId="76C9FE93" w14:textId="77777777" w:rsidTr="00BB6320">
        <w:trPr>
          <w:trHeight w:val="110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A97C" w14:textId="121481E3" w:rsidR="00BB6320" w:rsidRDefault="00BB6320" w:rsidP="00BB6320">
            <w:pPr>
              <w:jc w:val="both"/>
            </w:pPr>
            <w:r>
              <w:t>42x vedoucí bakalářské práce</w:t>
            </w:r>
          </w:p>
          <w:p w14:paraId="77A7ADF8" w14:textId="7BB1038C" w:rsidR="00BB6320" w:rsidRDefault="00BB6320" w:rsidP="00C62545">
            <w:pPr>
              <w:jc w:val="both"/>
            </w:pPr>
            <w:r>
              <w:t>13x vedoucí diplomové práce</w:t>
            </w:r>
          </w:p>
        </w:tc>
      </w:tr>
      <w:tr w:rsidR="00BB6320" w14:paraId="6C96AB89" w14:textId="77777777" w:rsidTr="00BB6320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E38346E" w14:textId="77777777" w:rsidR="00BB6320" w:rsidRDefault="00BB6320" w:rsidP="00BB6320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D403083" w14:textId="77777777" w:rsidR="00BB6320" w:rsidRDefault="00BB6320" w:rsidP="00BB6320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7291CF2E" w14:textId="77777777" w:rsidR="00BB6320" w:rsidRDefault="00BB6320" w:rsidP="00BB6320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EC5FD63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B6320" w14:paraId="65F4B88A" w14:textId="77777777" w:rsidTr="00BB6320">
        <w:trPr>
          <w:cantSplit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882D" w14:textId="77777777" w:rsidR="00BB6320" w:rsidRDefault="00BB6320" w:rsidP="00BB6320">
            <w:pPr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0547" w14:textId="77777777" w:rsidR="00BB6320" w:rsidRDefault="00BB6320" w:rsidP="00BB6320">
            <w:pPr>
              <w:jc w:val="both"/>
            </w:pP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CF7A63" w14:textId="77777777" w:rsidR="00BB6320" w:rsidRDefault="00BB6320" w:rsidP="00BB6320">
            <w:pPr>
              <w:jc w:val="both"/>
            </w:pP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8972313" w14:textId="77777777" w:rsidR="00BB6320" w:rsidRDefault="00BB6320" w:rsidP="00BB6320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9295429" w14:textId="77777777" w:rsidR="00BB6320" w:rsidRDefault="00BB6320" w:rsidP="00BB6320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18E94F1" w14:textId="77777777" w:rsidR="00BB6320" w:rsidRDefault="00BB6320" w:rsidP="00BB6320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BB6320" w14:paraId="5870E52D" w14:textId="77777777" w:rsidTr="00BB6320">
        <w:trPr>
          <w:cantSplit/>
          <w:trHeight w:val="70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85881E9" w14:textId="77777777" w:rsidR="00BB6320" w:rsidRDefault="00BB6320" w:rsidP="00BB6320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67CCA8B" w14:textId="77777777" w:rsidR="00BB6320" w:rsidRDefault="00BB6320" w:rsidP="00BB6320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2C731CED" w14:textId="77777777" w:rsidR="00BB6320" w:rsidRDefault="00BB6320" w:rsidP="00BB6320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7296F43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3BE6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C93D" w14:textId="77777777" w:rsidR="00BB6320" w:rsidRDefault="00BB6320" w:rsidP="00BB6320">
            <w:pPr>
              <w:jc w:val="both"/>
              <w:rPr>
                <w:b/>
              </w:rPr>
            </w:pPr>
          </w:p>
        </w:tc>
      </w:tr>
      <w:tr w:rsidR="00BB6320" w14:paraId="4C03F2DD" w14:textId="77777777" w:rsidTr="00BB6320">
        <w:trPr>
          <w:trHeight w:val="205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DC24" w14:textId="77777777" w:rsidR="00BB6320" w:rsidRDefault="00BB6320" w:rsidP="00BB6320">
            <w:pPr>
              <w:jc w:val="both"/>
            </w:pPr>
          </w:p>
          <w:p w14:paraId="014E4765" w14:textId="77777777" w:rsidR="00BB6320" w:rsidRDefault="00BB6320" w:rsidP="00BB6320">
            <w:pPr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99FA" w14:textId="77777777" w:rsidR="00BB6320" w:rsidRDefault="00BB6320" w:rsidP="00BB6320">
            <w:pPr>
              <w:jc w:val="both"/>
            </w:pP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C0CCB5" w14:textId="77777777" w:rsidR="00BB6320" w:rsidRDefault="00BB6320" w:rsidP="00BB6320">
            <w:pPr>
              <w:jc w:val="both"/>
            </w:pP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257A2CA3" w14:textId="77777777" w:rsidR="00BB6320" w:rsidRDefault="00BB6320" w:rsidP="00BB6320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F2229" w14:textId="47DB9EBA" w:rsidR="00BB6320" w:rsidRDefault="00BB6320" w:rsidP="00BB6320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6B1D4E">
              <w:rPr>
                <w:b/>
              </w:rPr>
              <w:t>3/3</w:t>
            </w:r>
          </w:p>
          <w:p w14:paraId="6E9E5A88" w14:textId="77777777" w:rsidR="00BB6320" w:rsidRDefault="00BB6320" w:rsidP="00BB6320">
            <w:pPr>
              <w:rPr>
                <w:b/>
              </w:rPr>
            </w:pPr>
          </w:p>
        </w:tc>
      </w:tr>
      <w:tr w:rsidR="00BB6320" w14:paraId="76B91BE0" w14:textId="77777777" w:rsidTr="00BB6320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E88F202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BB6320" w14:paraId="688EA518" w14:textId="77777777" w:rsidTr="00BB6320">
        <w:trPr>
          <w:trHeight w:val="2347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68D2" w14:textId="3525C146" w:rsidR="00BB6320" w:rsidRDefault="00BB6320" w:rsidP="00BB6320">
            <w:pPr>
              <w:spacing w:before="120" w:after="60"/>
              <w:jc w:val="both"/>
              <w:rPr>
                <w:bCs/>
              </w:rPr>
            </w:pPr>
            <w:r w:rsidRPr="00C62545">
              <w:rPr>
                <w:b/>
                <w:bCs/>
              </w:rPr>
              <w:lastRenderedPageBreak/>
              <w:t>HEINZOVÁ, Romana</w:t>
            </w:r>
            <w:r w:rsidRPr="00205496">
              <w:rPr>
                <w:bCs/>
              </w:rPr>
              <w:t>, Eva HOKE, Tomáš URBÁNEK a Pavel Taraba. Export and their Risks to Small and Medium Enterprises during the Covid-19 Pandemic. Problems and Perspectives in Management, 2023,21(1),24-34</w:t>
            </w:r>
            <w:r>
              <w:rPr>
                <w:bCs/>
              </w:rPr>
              <w:t xml:space="preserve">. ISSN </w:t>
            </w:r>
            <w:r w:rsidRPr="00BE6AA0">
              <w:rPr>
                <w:bCs/>
              </w:rPr>
              <w:t>18105467</w:t>
            </w:r>
            <w:r w:rsidRPr="00205496">
              <w:rPr>
                <w:bCs/>
              </w:rPr>
              <w:t xml:space="preserve"> (Jsc Q2, autorský podíl </w:t>
            </w:r>
            <w:r w:rsidRPr="00C62545">
              <w:rPr>
                <w:b/>
                <w:bCs/>
              </w:rPr>
              <w:t>45</w:t>
            </w:r>
            <w:r w:rsidR="00C62545">
              <w:rPr>
                <w:b/>
                <w:bCs/>
              </w:rPr>
              <w:t xml:space="preserve"> </w:t>
            </w:r>
            <w:r w:rsidRPr="00C62545">
              <w:rPr>
                <w:b/>
                <w:bCs/>
              </w:rPr>
              <w:t>%</w:t>
            </w:r>
            <w:r w:rsidRPr="00205496">
              <w:rPr>
                <w:bCs/>
              </w:rPr>
              <w:t>) </w:t>
            </w:r>
          </w:p>
          <w:p w14:paraId="6B151149" w14:textId="20083745" w:rsidR="00BB6320" w:rsidRPr="00205496" w:rsidRDefault="00BB6320" w:rsidP="00BB6320">
            <w:pPr>
              <w:spacing w:before="120" w:after="60"/>
              <w:jc w:val="both"/>
              <w:rPr>
                <w:bCs/>
              </w:rPr>
            </w:pPr>
            <w:r w:rsidRPr="00C62545">
              <w:rPr>
                <w:b/>
                <w:bCs/>
              </w:rPr>
              <w:t>HEINZOVÁ, Romana</w:t>
            </w:r>
            <w:r w:rsidRPr="00205496">
              <w:rPr>
                <w:bCs/>
              </w:rPr>
              <w:t>, Kateřina VÍCHOVÁ, Kamil PETEREK a Jan STROHMANDL. Supply Chain Risk Management in Dairy Industry of the Czech Republic. Acta Logistica, 2022, 9 (4), 441-448</w:t>
            </w:r>
            <w:r>
              <w:rPr>
                <w:bCs/>
              </w:rPr>
              <w:t xml:space="preserve">. ISSN </w:t>
            </w:r>
            <w:r>
              <w:t>13395629</w:t>
            </w:r>
            <w:r w:rsidRPr="00205496">
              <w:rPr>
                <w:bCs/>
              </w:rPr>
              <w:t xml:space="preserve"> (Jsc Q3, autorský podíl </w:t>
            </w:r>
            <w:r w:rsidRPr="00C62545">
              <w:rPr>
                <w:b/>
                <w:bCs/>
              </w:rPr>
              <w:t>50</w:t>
            </w:r>
            <w:r w:rsidR="00C62545" w:rsidRPr="00C62545">
              <w:rPr>
                <w:b/>
                <w:bCs/>
              </w:rPr>
              <w:t xml:space="preserve"> </w:t>
            </w:r>
            <w:r w:rsidRPr="00C62545">
              <w:rPr>
                <w:b/>
                <w:bCs/>
              </w:rPr>
              <w:t>%</w:t>
            </w:r>
            <w:r w:rsidRPr="00205496">
              <w:rPr>
                <w:bCs/>
              </w:rPr>
              <w:t>) </w:t>
            </w:r>
          </w:p>
          <w:p w14:paraId="224504EC" w14:textId="36B24AA8" w:rsidR="00BB6320" w:rsidRPr="00205496" w:rsidRDefault="00BB6320" w:rsidP="00BB6320">
            <w:pPr>
              <w:spacing w:before="120" w:after="60"/>
              <w:jc w:val="both"/>
              <w:rPr>
                <w:bCs/>
              </w:rPr>
            </w:pPr>
            <w:r w:rsidRPr="00C62545">
              <w:rPr>
                <w:b/>
                <w:bCs/>
              </w:rPr>
              <w:t>HEINZOVÁ, Romana</w:t>
            </w:r>
            <w:r w:rsidRPr="00205496">
              <w:rPr>
                <w:bCs/>
              </w:rPr>
              <w:t>, Kamil PETEREK, Kateřina VÍCHOVÁ a Jan JAROŠ. Transport risk management in the dairy industry in the Czech Republic. Chemical Engineering Transactions. 2022, vol. 91, p. 19-24</w:t>
            </w:r>
            <w:r>
              <w:rPr>
                <w:bCs/>
              </w:rPr>
              <w:t xml:space="preserve">. ISSN </w:t>
            </w:r>
            <w:r w:rsidRPr="00BE6AA0">
              <w:rPr>
                <w:bCs/>
              </w:rPr>
              <w:t>22839216</w:t>
            </w:r>
            <w:r w:rsidRPr="00205496">
              <w:rPr>
                <w:bCs/>
              </w:rPr>
              <w:t xml:space="preserve"> (autorský podíl </w:t>
            </w:r>
            <w:r w:rsidRPr="00C62545">
              <w:rPr>
                <w:b/>
                <w:bCs/>
              </w:rPr>
              <w:t>45</w:t>
            </w:r>
            <w:r w:rsidR="00C62545" w:rsidRPr="00C62545">
              <w:rPr>
                <w:b/>
                <w:bCs/>
              </w:rPr>
              <w:t xml:space="preserve"> </w:t>
            </w:r>
            <w:r w:rsidRPr="00C62545">
              <w:rPr>
                <w:b/>
                <w:bCs/>
              </w:rPr>
              <w:t>%</w:t>
            </w:r>
            <w:r w:rsidRPr="00205496">
              <w:rPr>
                <w:bCs/>
              </w:rPr>
              <w:t>)</w:t>
            </w:r>
          </w:p>
          <w:p w14:paraId="4CDA9EAF" w14:textId="4D89C18D" w:rsidR="00BB6320" w:rsidRPr="00205496" w:rsidRDefault="00BB6320" w:rsidP="00BB6320">
            <w:pPr>
              <w:spacing w:before="120" w:after="60"/>
              <w:jc w:val="both"/>
              <w:rPr>
                <w:bCs/>
              </w:rPr>
            </w:pPr>
            <w:r w:rsidRPr="00C62545">
              <w:rPr>
                <w:b/>
                <w:bCs/>
              </w:rPr>
              <w:t>HEINZOVÁ, Romana</w:t>
            </w:r>
            <w:r w:rsidRPr="00205496">
              <w:rPr>
                <w:bCs/>
              </w:rPr>
              <w:t xml:space="preserve">, Kamil PETEREK a Eva HOKE. Risk management in health care organizations in the Czech Republic. Chemical Engineering Transactions, 2021, vol. 86, s. 271-276. </w:t>
            </w:r>
            <w:r>
              <w:rPr>
                <w:bCs/>
              </w:rPr>
              <w:t xml:space="preserve">ISSN </w:t>
            </w:r>
            <w:r w:rsidRPr="00BE6AA0">
              <w:rPr>
                <w:bCs/>
              </w:rPr>
              <w:t xml:space="preserve">22839216 </w:t>
            </w:r>
            <w:r w:rsidRPr="00205496">
              <w:rPr>
                <w:bCs/>
              </w:rPr>
              <w:t xml:space="preserve">(Jsc Q3 – autorský podíl </w:t>
            </w:r>
            <w:r w:rsidRPr="00C62545">
              <w:rPr>
                <w:b/>
                <w:bCs/>
              </w:rPr>
              <w:t>60</w:t>
            </w:r>
            <w:r w:rsidR="00C62545" w:rsidRPr="00C62545">
              <w:rPr>
                <w:b/>
                <w:bCs/>
              </w:rPr>
              <w:t xml:space="preserve"> </w:t>
            </w:r>
            <w:r w:rsidRPr="00C62545">
              <w:rPr>
                <w:b/>
                <w:bCs/>
              </w:rPr>
              <w:t>%</w:t>
            </w:r>
            <w:r w:rsidRPr="00205496">
              <w:rPr>
                <w:bCs/>
              </w:rPr>
              <w:t>) </w:t>
            </w:r>
          </w:p>
          <w:p w14:paraId="2F00814B" w14:textId="77777777" w:rsidR="0065073B" w:rsidRDefault="00BB6320" w:rsidP="0065073B">
            <w:pPr>
              <w:spacing w:before="120"/>
              <w:jc w:val="both"/>
              <w:rPr>
                <w:bCs/>
              </w:rPr>
            </w:pPr>
            <w:r w:rsidRPr="00C62545">
              <w:rPr>
                <w:b/>
                <w:bCs/>
              </w:rPr>
              <w:t>HEINZOVÁ, Romana</w:t>
            </w:r>
            <w:r w:rsidRPr="00205496">
              <w:rPr>
                <w:bCs/>
              </w:rPr>
              <w:t xml:space="preserve"> a Eva HOKE. Operational Risk Management in Hospital Facilities of the Czech Republic. In SWS International Scientific Conferences on SOCIAL SCIENCES – ISCSS, 2021, 281-288 (D-autorský podíl </w:t>
            </w:r>
            <w:r w:rsidRPr="00C62545">
              <w:rPr>
                <w:b/>
                <w:bCs/>
              </w:rPr>
              <w:t>60</w:t>
            </w:r>
            <w:r w:rsidR="00C62545" w:rsidRPr="00C62545">
              <w:rPr>
                <w:b/>
                <w:bCs/>
              </w:rPr>
              <w:t xml:space="preserve"> </w:t>
            </w:r>
            <w:r w:rsidRPr="00C62545">
              <w:rPr>
                <w:b/>
                <w:bCs/>
              </w:rPr>
              <w:t>%</w:t>
            </w:r>
            <w:r w:rsidRPr="00205496">
              <w:rPr>
                <w:bCs/>
              </w:rPr>
              <w:t>)</w:t>
            </w:r>
          </w:p>
          <w:p w14:paraId="7A068E51" w14:textId="7ADDEE00" w:rsidR="00BB6320" w:rsidRDefault="00BB6320" w:rsidP="00BB6320">
            <w:pPr>
              <w:spacing w:before="120" w:after="60"/>
              <w:jc w:val="both"/>
              <w:rPr>
                <w:b/>
              </w:rPr>
            </w:pPr>
            <w:r w:rsidRPr="006D4EF9">
              <w:rPr>
                <w:color w:val="000000"/>
                <w:shd w:val="clear" w:color="auto" w:fill="FFFFFF"/>
              </w:rPr>
              <w:t> </w:t>
            </w:r>
          </w:p>
        </w:tc>
      </w:tr>
      <w:tr w:rsidR="00BB6320" w14:paraId="69B4B31C" w14:textId="77777777" w:rsidTr="00BB6320">
        <w:trPr>
          <w:trHeight w:val="21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3608AAC" w14:textId="77777777" w:rsidR="00BB6320" w:rsidRDefault="00BB6320" w:rsidP="00BB6320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B6320" w14:paraId="714F6F3C" w14:textId="77777777" w:rsidTr="00BB6320">
        <w:trPr>
          <w:trHeight w:val="32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3614" w14:textId="77777777" w:rsidR="00BB6320" w:rsidRDefault="00BB6320" w:rsidP="00BB6320">
            <w:pPr>
              <w:rPr>
                <w:b/>
              </w:rPr>
            </w:pPr>
          </w:p>
        </w:tc>
      </w:tr>
      <w:tr w:rsidR="00BB6320" w14:paraId="4019EC07" w14:textId="77777777" w:rsidTr="00BB6320">
        <w:trPr>
          <w:cantSplit/>
          <w:trHeight w:val="4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F6B4610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91A1" w14:textId="77777777" w:rsidR="00BB6320" w:rsidRDefault="00BB6320" w:rsidP="00BB6320">
            <w:pPr>
              <w:jc w:val="both"/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6BEA1B5" w14:textId="77777777" w:rsidR="00BB6320" w:rsidRDefault="00BB6320" w:rsidP="00BB6320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7CE3" w14:textId="62910593" w:rsidR="00BB6320" w:rsidRDefault="006B1D4E" w:rsidP="00BB6320">
            <w:pPr>
              <w:jc w:val="both"/>
            </w:pPr>
            <w:r>
              <w:t>02. 03. 2023</w:t>
            </w:r>
          </w:p>
        </w:tc>
      </w:tr>
    </w:tbl>
    <w:p w14:paraId="3D80A109" w14:textId="77777777" w:rsidR="00BB6320" w:rsidRDefault="00BB6320" w:rsidP="00BB6320"/>
    <w:p w14:paraId="07425C0C" w14:textId="77777777" w:rsidR="00BB6320" w:rsidRDefault="00BB6320">
      <w:pPr>
        <w:spacing w:after="160" w:line="259" w:lineRule="auto"/>
      </w:pPr>
    </w:p>
    <w:p w14:paraId="68B0A0AD" w14:textId="77777777" w:rsidR="00BB6320" w:rsidRDefault="00BB6320">
      <w:pPr>
        <w:spacing w:after="160" w:line="259" w:lineRule="auto"/>
      </w:pPr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BB6320" w14:paraId="25548D04" w14:textId="77777777" w:rsidTr="00BB6320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5EEF81D4" w14:textId="77777777" w:rsidR="00BB6320" w:rsidRDefault="00BB6320" w:rsidP="00BB6320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BB6320" w14:paraId="5E5B7D4F" w14:textId="77777777" w:rsidTr="00BB6320">
        <w:tc>
          <w:tcPr>
            <w:tcW w:w="25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7B2949E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33C9" w14:textId="77777777" w:rsidR="00BB6320" w:rsidRDefault="00BB6320" w:rsidP="00BB6320">
            <w:pPr>
              <w:jc w:val="both"/>
            </w:pPr>
            <w:r w:rsidRPr="001B2AE1">
              <w:t>Univerzita Tomáše Bati ve Zlíně</w:t>
            </w:r>
          </w:p>
        </w:tc>
      </w:tr>
      <w:tr w:rsidR="00BB6320" w14:paraId="6C0BF413" w14:textId="77777777" w:rsidTr="00BB6320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6E330FD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B4C54" w14:textId="77777777" w:rsidR="00BB6320" w:rsidRDefault="00BB6320" w:rsidP="00BB6320">
            <w:pPr>
              <w:jc w:val="both"/>
            </w:pPr>
            <w:r w:rsidRPr="00CF7506">
              <w:t>Fakulta logistiky a krizového řízení</w:t>
            </w:r>
          </w:p>
        </w:tc>
      </w:tr>
      <w:tr w:rsidR="00BB6320" w14:paraId="2281CF6D" w14:textId="77777777" w:rsidTr="00BB6320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19F7AA2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6AE5" w14:textId="77777777" w:rsidR="00BB6320" w:rsidRDefault="00BB6320" w:rsidP="00BB6320">
            <w:pPr>
              <w:jc w:val="both"/>
            </w:pPr>
            <w:r>
              <w:t>Bezpečnost společnosti</w:t>
            </w:r>
          </w:p>
        </w:tc>
      </w:tr>
      <w:tr w:rsidR="00BB6320" w14:paraId="0A86AA35" w14:textId="77777777" w:rsidTr="00BB6320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8FF425D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EBB6" w14:textId="77777777" w:rsidR="00BB6320" w:rsidRPr="00A21F8D" w:rsidRDefault="00BB6320" w:rsidP="00BB6320">
            <w:pPr>
              <w:jc w:val="both"/>
              <w:rPr>
                <w:b/>
              </w:rPr>
            </w:pPr>
            <w:r w:rsidRPr="00A21F8D">
              <w:rPr>
                <w:b/>
              </w:rPr>
              <w:t>Eva Hoke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5DC7D9C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B9101" w14:textId="77777777" w:rsidR="00BB6320" w:rsidRDefault="00BB6320" w:rsidP="00BB6320">
            <w:pPr>
              <w:jc w:val="both"/>
            </w:pPr>
          </w:p>
        </w:tc>
      </w:tr>
      <w:tr w:rsidR="00BB6320" w14:paraId="18FCE469" w14:textId="77777777" w:rsidTr="00BB6320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B3C7ABC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6314" w14:textId="77777777" w:rsidR="00BB6320" w:rsidRDefault="00BB6320" w:rsidP="00BB6320">
            <w:pPr>
              <w:jc w:val="both"/>
            </w:pPr>
            <w:r>
              <w:t>1981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00EB594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DB42" w14:textId="55E2A262" w:rsidR="00BB6320" w:rsidRPr="00C62545" w:rsidRDefault="00BB6320" w:rsidP="00BB6320">
            <w:pPr>
              <w:jc w:val="both"/>
              <w:rPr>
                <w:i/>
              </w:rPr>
            </w:pPr>
            <w:r w:rsidRPr="00C62545">
              <w:rPr>
                <w:i/>
              </w:rPr>
              <w:t>pp</w:t>
            </w:r>
            <w:r w:rsidR="00C62545">
              <w:rPr>
                <w:i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EE073C8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67C6C" w14:textId="77777777" w:rsidR="00BB6320" w:rsidRDefault="00BB6320" w:rsidP="00BB6320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0A020FE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5704" w14:textId="5796D6FF" w:rsidR="00BB6320" w:rsidRDefault="00A21F8D" w:rsidP="00BB6320">
            <w:pPr>
              <w:jc w:val="both"/>
            </w:pPr>
            <w:r>
              <w:t>N</w:t>
            </w:r>
          </w:p>
        </w:tc>
      </w:tr>
      <w:tr w:rsidR="00BB6320" w14:paraId="0901B292" w14:textId="77777777" w:rsidTr="00BB6320"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8D358B7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2808" w14:textId="4F092693" w:rsidR="00BB6320" w:rsidRPr="00C62545" w:rsidRDefault="00BB6320" w:rsidP="00BB6320">
            <w:pPr>
              <w:jc w:val="both"/>
              <w:rPr>
                <w:i/>
              </w:rPr>
            </w:pPr>
            <w:r w:rsidRPr="00C62545">
              <w:rPr>
                <w:i/>
              </w:rPr>
              <w:t>pp</w:t>
            </w:r>
            <w:r w:rsidR="00C62545">
              <w:rPr>
                <w:i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DAF77E6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86DA" w14:textId="77777777" w:rsidR="00BB6320" w:rsidRDefault="00BB6320" w:rsidP="00BB6320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31D19EF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BD44" w14:textId="3BA01FC9" w:rsidR="00BB6320" w:rsidRDefault="00A21F8D" w:rsidP="00BB6320">
            <w:pPr>
              <w:jc w:val="both"/>
            </w:pPr>
            <w:r>
              <w:t>N</w:t>
            </w:r>
          </w:p>
        </w:tc>
      </w:tr>
      <w:tr w:rsidR="00BB6320" w14:paraId="12A9E062" w14:textId="77777777" w:rsidTr="00BB6320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12C4EDA" w14:textId="77777777" w:rsidR="00BB6320" w:rsidRDefault="00BB6320" w:rsidP="00BB6320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BD9C36F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C2B42AE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B6320" w14:paraId="0B354B79" w14:textId="77777777" w:rsidTr="00BB6320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DAE8" w14:textId="77777777" w:rsidR="00BB6320" w:rsidRDefault="00BB6320" w:rsidP="00BB6320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BED0" w14:textId="77777777" w:rsidR="00BB6320" w:rsidRDefault="00BB6320" w:rsidP="00BB6320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04CF" w14:textId="77777777" w:rsidR="00BB6320" w:rsidRDefault="00BB6320" w:rsidP="00BB6320">
            <w:pPr>
              <w:jc w:val="both"/>
            </w:pPr>
          </w:p>
        </w:tc>
      </w:tr>
      <w:tr w:rsidR="00BB6320" w14:paraId="74112797" w14:textId="77777777" w:rsidTr="00BB6320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255F" w14:textId="77777777" w:rsidR="00BB6320" w:rsidRDefault="00BB6320" w:rsidP="00BB6320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5AC5" w14:textId="77777777" w:rsidR="00BB6320" w:rsidRDefault="00BB6320" w:rsidP="00BB6320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0651" w14:textId="77777777" w:rsidR="00BB6320" w:rsidRDefault="00BB6320" w:rsidP="00BB6320">
            <w:pPr>
              <w:jc w:val="both"/>
            </w:pPr>
          </w:p>
        </w:tc>
      </w:tr>
      <w:tr w:rsidR="00BB6320" w14:paraId="5EBE2E06" w14:textId="77777777" w:rsidTr="00BB6320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8C7B6" w14:textId="77777777" w:rsidR="00BB6320" w:rsidRDefault="00BB6320" w:rsidP="00BB6320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74B3" w14:textId="77777777" w:rsidR="00BB6320" w:rsidRDefault="00BB6320" w:rsidP="00BB6320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B9DD" w14:textId="77777777" w:rsidR="00BB6320" w:rsidRDefault="00BB6320" w:rsidP="00BB6320">
            <w:pPr>
              <w:jc w:val="both"/>
            </w:pPr>
          </w:p>
        </w:tc>
      </w:tr>
      <w:tr w:rsidR="00BB6320" w14:paraId="01491E41" w14:textId="77777777" w:rsidTr="00BB6320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74BF" w14:textId="77777777" w:rsidR="00BB6320" w:rsidRDefault="00BB6320" w:rsidP="00BB6320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91B1" w14:textId="77777777" w:rsidR="00BB6320" w:rsidRDefault="00BB6320" w:rsidP="00BB6320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DFA9" w14:textId="77777777" w:rsidR="00BB6320" w:rsidRDefault="00BB6320" w:rsidP="00BB6320">
            <w:pPr>
              <w:jc w:val="both"/>
            </w:pPr>
          </w:p>
        </w:tc>
      </w:tr>
      <w:tr w:rsidR="00BB6320" w14:paraId="27A8723A" w14:textId="77777777" w:rsidTr="00BB6320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D1A5E81" w14:textId="77777777" w:rsidR="00BB6320" w:rsidRDefault="00BB6320" w:rsidP="00BB6320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BB6320" w14:paraId="0573CD2F" w14:textId="77777777" w:rsidTr="00BB6320">
        <w:trPr>
          <w:trHeight w:val="1118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E7BA" w14:textId="77777777" w:rsidR="00BB6320" w:rsidRDefault="00BB6320" w:rsidP="00BB6320">
            <w:pPr>
              <w:jc w:val="both"/>
              <w:rPr>
                <w:bCs/>
              </w:rPr>
            </w:pPr>
            <w:r w:rsidRPr="0074644E">
              <w:rPr>
                <w:bCs/>
              </w:rPr>
              <w:t>Řízení ekonomických rizik</w:t>
            </w:r>
            <w:r>
              <w:rPr>
                <w:bCs/>
              </w:rPr>
              <w:t xml:space="preserve"> (PZ) – garant, přednášky (69%), semináře (69%)</w:t>
            </w:r>
          </w:p>
          <w:p w14:paraId="2FF07714" w14:textId="35CD1F27" w:rsidR="00BB6320" w:rsidRDefault="00C62545" w:rsidP="00BB6320">
            <w:pPr>
              <w:jc w:val="both"/>
              <w:rPr>
                <w:bCs/>
              </w:rPr>
            </w:pPr>
            <w:r>
              <w:rPr>
                <w:bCs/>
              </w:rPr>
              <w:t>Personílní management</w:t>
            </w:r>
            <w:r w:rsidR="007251CA">
              <w:rPr>
                <w:bCs/>
              </w:rPr>
              <w:t xml:space="preserve"> </w:t>
            </w:r>
            <w:r w:rsidR="00BB6320">
              <w:rPr>
                <w:bCs/>
              </w:rPr>
              <w:t>- garant, přednášky</w:t>
            </w:r>
            <w:r w:rsidR="007251CA">
              <w:rPr>
                <w:bCs/>
              </w:rPr>
              <w:t xml:space="preserve"> (100 %)</w:t>
            </w:r>
            <w:r w:rsidR="00BB6320">
              <w:rPr>
                <w:bCs/>
              </w:rPr>
              <w:t>, seminář</w:t>
            </w:r>
            <w:r w:rsidR="007251CA">
              <w:rPr>
                <w:bCs/>
              </w:rPr>
              <w:t>e</w:t>
            </w:r>
            <w:r w:rsidR="00BB6320">
              <w:rPr>
                <w:bCs/>
              </w:rPr>
              <w:t xml:space="preserve"> (100%)</w:t>
            </w:r>
          </w:p>
          <w:p w14:paraId="3715100F" w14:textId="77777777" w:rsidR="00BB6320" w:rsidRPr="0074644E" w:rsidRDefault="00BB6320" w:rsidP="00BB6320">
            <w:pPr>
              <w:jc w:val="both"/>
            </w:pPr>
          </w:p>
          <w:p w14:paraId="3E15E877" w14:textId="77777777" w:rsidR="00BB6320" w:rsidRPr="0074644E" w:rsidRDefault="00BB6320" w:rsidP="00BB6320">
            <w:pPr>
              <w:jc w:val="both"/>
            </w:pPr>
          </w:p>
          <w:p w14:paraId="6983EEFA" w14:textId="77777777" w:rsidR="00BB6320" w:rsidRDefault="00BB6320" w:rsidP="00BB6320">
            <w:pPr>
              <w:jc w:val="both"/>
            </w:pPr>
          </w:p>
        </w:tc>
      </w:tr>
      <w:tr w:rsidR="00BB6320" w14:paraId="166B490E" w14:textId="77777777" w:rsidTr="00BB6320">
        <w:trPr>
          <w:trHeight w:val="340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14:paraId="469327D1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BB6320" w14:paraId="4915AEF5" w14:textId="77777777" w:rsidTr="00BB6320">
        <w:trPr>
          <w:trHeight w:val="340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E668B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0AEC5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DB852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50C42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44486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i/>
                <w:iCs/>
              </w:rPr>
              <w:t>nepovinný údaj</w:t>
            </w:r>
            <w:r>
              <w:rPr>
                <w:b/>
              </w:rPr>
              <w:t>) Počet hodin za semestr</w:t>
            </w:r>
          </w:p>
        </w:tc>
      </w:tr>
      <w:tr w:rsidR="00BB6320" w14:paraId="65F59385" w14:textId="77777777" w:rsidTr="00BB6320">
        <w:trPr>
          <w:trHeight w:val="285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C498" w14:textId="77777777" w:rsidR="00BB6320" w:rsidRPr="006E56AC" w:rsidRDefault="00BB6320" w:rsidP="00BB6320">
            <w:pPr>
              <w:jc w:val="both"/>
              <w:rPr>
                <w:bCs/>
              </w:rPr>
            </w:pPr>
            <w:r w:rsidRPr="006E56AC">
              <w:rPr>
                <w:bCs/>
              </w:rPr>
              <w:t>Ekonomika krizových situací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E206" w14:textId="77777777" w:rsidR="00BB6320" w:rsidRPr="006E56AC" w:rsidRDefault="00BB6320" w:rsidP="00BB6320">
            <w:pPr>
              <w:jc w:val="both"/>
              <w:rPr>
                <w:bCs/>
              </w:rPr>
            </w:pPr>
            <w:r w:rsidRPr="006E56AC">
              <w:rPr>
                <w:bCs/>
              </w:rPr>
              <w:t>Management rizik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BBBF" w14:textId="77777777" w:rsidR="00BB6320" w:rsidRPr="006E56AC" w:rsidRDefault="00BB6320" w:rsidP="00BB6320">
            <w:pPr>
              <w:jc w:val="both"/>
              <w:rPr>
                <w:bCs/>
              </w:rPr>
            </w:pPr>
            <w:r w:rsidRPr="006E56AC">
              <w:rPr>
                <w:bCs/>
              </w:rPr>
              <w:t>ZS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77BC" w14:textId="77777777" w:rsidR="00BB6320" w:rsidRPr="006E56AC" w:rsidRDefault="00BB6320" w:rsidP="00BB6320">
            <w:pPr>
              <w:jc w:val="both"/>
              <w:rPr>
                <w:bCs/>
              </w:rPr>
            </w:pPr>
            <w:r w:rsidRPr="006E56AC">
              <w:rPr>
                <w:bCs/>
              </w:rPr>
              <w:t>garant, přednášející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35020" w14:textId="6B8BA3A7" w:rsidR="00BB6320" w:rsidRPr="006E56AC" w:rsidRDefault="00BB6320" w:rsidP="00BB6320">
            <w:pPr>
              <w:jc w:val="both"/>
              <w:rPr>
                <w:bCs/>
              </w:rPr>
            </w:pPr>
          </w:p>
        </w:tc>
      </w:tr>
      <w:tr w:rsidR="00BB6320" w14:paraId="135D6AE7" w14:textId="77777777" w:rsidTr="00BB6320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427D" w14:textId="77777777" w:rsidR="00BB6320" w:rsidRPr="006E56AC" w:rsidRDefault="00BB6320" w:rsidP="00BB6320">
            <w:pPr>
              <w:jc w:val="both"/>
              <w:rPr>
                <w:bCs/>
              </w:rPr>
            </w:pPr>
            <w:r w:rsidRPr="006E56AC">
              <w:rPr>
                <w:bCs/>
              </w:rPr>
              <w:t>Ekonomika krizových situací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81D6" w14:textId="77777777" w:rsidR="00BB6320" w:rsidRPr="006E56AC" w:rsidRDefault="00BB6320" w:rsidP="00BB6320">
            <w:pPr>
              <w:jc w:val="both"/>
              <w:rPr>
                <w:bCs/>
              </w:rPr>
            </w:pPr>
            <w:r w:rsidRPr="006E56AC">
              <w:rPr>
                <w:bCs/>
              </w:rPr>
              <w:t>Ochrana obyvatelstva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9D313" w14:textId="77777777" w:rsidR="00BB6320" w:rsidRPr="006E56AC" w:rsidRDefault="00BB6320" w:rsidP="00BB6320">
            <w:pPr>
              <w:jc w:val="both"/>
              <w:rPr>
                <w:bCs/>
              </w:rPr>
            </w:pPr>
            <w:r w:rsidRPr="006E56AC">
              <w:rPr>
                <w:bCs/>
              </w:rPr>
              <w:t>ZS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3BB3" w14:textId="77777777" w:rsidR="00BB6320" w:rsidRPr="006E56AC" w:rsidRDefault="00BB6320" w:rsidP="00BB6320">
            <w:pPr>
              <w:jc w:val="both"/>
              <w:rPr>
                <w:bCs/>
              </w:rPr>
            </w:pPr>
            <w:r w:rsidRPr="006E56AC">
              <w:rPr>
                <w:bCs/>
              </w:rPr>
              <w:t>garant, přednášející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F38F" w14:textId="67121F5F" w:rsidR="00BB6320" w:rsidRPr="006E56AC" w:rsidRDefault="00BB6320" w:rsidP="00BB6320">
            <w:pPr>
              <w:jc w:val="both"/>
              <w:rPr>
                <w:bCs/>
              </w:rPr>
            </w:pPr>
          </w:p>
        </w:tc>
      </w:tr>
      <w:tr w:rsidR="00BB6320" w14:paraId="2D898C6C" w14:textId="77777777" w:rsidTr="00BB6320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CB02" w14:textId="77777777" w:rsidR="00BB6320" w:rsidRDefault="00BB6320" w:rsidP="00BB6320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A9D9" w14:textId="77777777" w:rsidR="00BB6320" w:rsidRDefault="00BB6320" w:rsidP="00BB6320">
            <w:pPr>
              <w:jc w:val="both"/>
              <w:rPr>
                <w:color w:val="FF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2C46C" w14:textId="77777777" w:rsidR="00BB6320" w:rsidRDefault="00BB6320" w:rsidP="00BB6320">
            <w:pPr>
              <w:jc w:val="both"/>
              <w:rPr>
                <w:color w:val="FF0000"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44DD" w14:textId="77777777" w:rsidR="00BB6320" w:rsidRDefault="00BB6320" w:rsidP="00BB6320">
            <w:pPr>
              <w:jc w:val="both"/>
              <w:rPr>
                <w:color w:val="FF0000"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C61F" w14:textId="77777777" w:rsidR="00BB6320" w:rsidRDefault="00BB6320" w:rsidP="00BB6320">
            <w:pPr>
              <w:jc w:val="both"/>
              <w:rPr>
                <w:color w:val="FF0000"/>
              </w:rPr>
            </w:pPr>
          </w:p>
        </w:tc>
      </w:tr>
      <w:tr w:rsidR="00BB6320" w14:paraId="2547905A" w14:textId="77777777" w:rsidTr="00BB6320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DA10" w14:textId="77777777" w:rsidR="00BB6320" w:rsidRDefault="00BB6320" w:rsidP="00BB6320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4E97" w14:textId="77777777" w:rsidR="00BB6320" w:rsidRDefault="00BB6320" w:rsidP="00BB6320">
            <w:pPr>
              <w:jc w:val="both"/>
              <w:rPr>
                <w:color w:val="FF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1A1DE" w14:textId="77777777" w:rsidR="00BB6320" w:rsidRDefault="00BB6320" w:rsidP="00BB6320">
            <w:pPr>
              <w:jc w:val="both"/>
              <w:rPr>
                <w:color w:val="FF0000"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7F2B" w14:textId="77777777" w:rsidR="00BB6320" w:rsidRDefault="00BB6320" w:rsidP="00BB6320">
            <w:pPr>
              <w:jc w:val="both"/>
              <w:rPr>
                <w:color w:val="FF0000"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4CF7" w14:textId="77777777" w:rsidR="00BB6320" w:rsidRDefault="00BB6320" w:rsidP="00BB6320">
            <w:pPr>
              <w:jc w:val="both"/>
              <w:rPr>
                <w:color w:val="FF0000"/>
              </w:rPr>
            </w:pPr>
          </w:p>
        </w:tc>
      </w:tr>
      <w:tr w:rsidR="00BB6320" w14:paraId="613F8944" w14:textId="77777777" w:rsidTr="00BB6320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5798065" w14:textId="77777777" w:rsidR="00BB6320" w:rsidRDefault="00BB6320" w:rsidP="00BB6320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BB6320" w14:paraId="0A7A2CBB" w14:textId="77777777" w:rsidTr="00BB6320">
        <w:trPr>
          <w:trHeight w:val="105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E917" w14:textId="77777777" w:rsidR="00BB6320" w:rsidRDefault="00BB6320" w:rsidP="00BB632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2008 – doktor (Ph.D.), studijní program: Ekonomika a management, studijní obor: Management a ekonomika, Univerzita Tomáše Bati ve Zlíně, Fakulta managementu a ekonomiky</w:t>
            </w:r>
          </w:p>
          <w:p w14:paraId="5BD80D11" w14:textId="77777777" w:rsidR="00BB6320" w:rsidRDefault="00BB6320" w:rsidP="00BB6320">
            <w:pPr>
              <w:rPr>
                <w:b/>
              </w:rPr>
            </w:pPr>
          </w:p>
        </w:tc>
      </w:tr>
      <w:tr w:rsidR="00BB6320" w14:paraId="44EE8D01" w14:textId="77777777" w:rsidTr="00BB6320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C12B676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B6320" w14:paraId="19036F97" w14:textId="77777777" w:rsidTr="00BB6320">
        <w:trPr>
          <w:trHeight w:val="109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42F6" w14:textId="67DB2D35" w:rsidR="00A21F8D" w:rsidRDefault="00A21F8D" w:rsidP="00BB632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2009- </w:t>
            </w:r>
            <w:r w:rsidRPr="00D7482B">
              <w:rPr>
                <w:lang w:eastAsia="en-US"/>
              </w:rPr>
              <w:t>dosud</w:t>
            </w:r>
            <w:r>
              <w:rPr>
                <w:lang w:eastAsia="en-US"/>
              </w:rPr>
              <w:t>: akademický pracovník, Univerzita Tomáše Bati ve Zlíně</w:t>
            </w:r>
            <w:r w:rsidRPr="00D7482B">
              <w:rPr>
                <w:lang w:eastAsia="en-US"/>
              </w:rPr>
              <w:t>, Fakulta logistiky a krizového řízení</w:t>
            </w:r>
          </w:p>
          <w:p w14:paraId="0EA44BCA" w14:textId="4468D8AD" w:rsidR="00BB6320" w:rsidRDefault="00BB6320" w:rsidP="00BB6320">
            <w:pPr>
              <w:jc w:val="both"/>
              <w:rPr>
                <w:lang w:eastAsia="en-US"/>
              </w:rPr>
            </w:pPr>
            <w:r w:rsidRPr="00D7482B">
              <w:rPr>
                <w:lang w:eastAsia="en-US"/>
              </w:rPr>
              <w:t>2005–</w:t>
            </w:r>
            <w:r>
              <w:rPr>
                <w:lang w:eastAsia="en-US"/>
              </w:rPr>
              <w:t>2009: akademický pracovník, Univerzita Tomáše Bati ve Zlíně</w:t>
            </w:r>
            <w:r w:rsidRPr="00D7482B">
              <w:rPr>
                <w:lang w:eastAsia="en-US"/>
              </w:rPr>
              <w:t xml:space="preserve">, Fakulta </w:t>
            </w:r>
            <w:r>
              <w:rPr>
                <w:lang w:eastAsia="en-US"/>
              </w:rPr>
              <w:t xml:space="preserve">technologická </w:t>
            </w:r>
          </w:p>
          <w:p w14:paraId="4FFC317D" w14:textId="1AF94510" w:rsidR="00BB6320" w:rsidRDefault="00BB6320" w:rsidP="00BB6320">
            <w:pPr>
              <w:jc w:val="both"/>
              <w:rPr>
                <w:color w:val="FF0000"/>
              </w:rPr>
            </w:pPr>
          </w:p>
        </w:tc>
      </w:tr>
      <w:tr w:rsidR="00BB6320" w14:paraId="33BB91AA" w14:textId="77777777" w:rsidTr="00BB6320">
        <w:trPr>
          <w:trHeight w:val="25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3DCABE7" w14:textId="77777777" w:rsidR="00BB6320" w:rsidRDefault="00BB6320" w:rsidP="00BB6320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BB6320" w14:paraId="7CA93BFC" w14:textId="77777777" w:rsidTr="00BB6320">
        <w:trPr>
          <w:trHeight w:val="110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EAF1" w14:textId="77777777" w:rsidR="00BB6320" w:rsidRDefault="00BB6320" w:rsidP="00BB6320">
            <w:pPr>
              <w:jc w:val="both"/>
            </w:pPr>
            <w:r>
              <w:t>49x vedoucí bakalářské práce</w:t>
            </w:r>
          </w:p>
          <w:p w14:paraId="6C7504A0" w14:textId="77777777" w:rsidR="00BB6320" w:rsidRDefault="00BB6320" w:rsidP="00BB6320">
            <w:pPr>
              <w:jc w:val="both"/>
            </w:pPr>
            <w:r>
              <w:t>12x vedoucí diplomové práce</w:t>
            </w:r>
          </w:p>
          <w:p w14:paraId="603F6F99" w14:textId="77777777" w:rsidR="00BB6320" w:rsidRDefault="00BB6320" w:rsidP="00BB6320">
            <w:pPr>
              <w:jc w:val="both"/>
            </w:pPr>
          </w:p>
        </w:tc>
      </w:tr>
      <w:tr w:rsidR="00BB6320" w14:paraId="1046718F" w14:textId="77777777" w:rsidTr="00BB6320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36F38F9" w14:textId="77777777" w:rsidR="00BB6320" w:rsidRDefault="00BB6320" w:rsidP="00BB6320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CE956D6" w14:textId="77777777" w:rsidR="00BB6320" w:rsidRDefault="00BB6320" w:rsidP="00BB6320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7EB53A49" w14:textId="77777777" w:rsidR="00BB6320" w:rsidRDefault="00BB6320" w:rsidP="00BB6320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98A0DF7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B6320" w14:paraId="5192BCBD" w14:textId="77777777" w:rsidTr="00BB6320">
        <w:trPr>
          <w:cantSplit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F3098" w14:textId="77777777" w:rsidR="00BB6320" w:rsidRDefault="00BB6320" w:rsidP="00BB6320">
            <w:pPr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3985" w14:textId="77777777" w:rsidR="00BB6320" w:rsidRDefault="00BB6320" w:rsidP="00BB6320">
            <w:pPr>
              <w:jc w:val="both"/>
            </w:pP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43785C" w14:textId="77777777" w:rsidR="00BB6320" w:rsidRDefault="00BB6320" w:rsidP="00BB6320">
            <w:pPr>
              <w:jc w:val="both"/>
            </w:pP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16D417B" w14:textId="77777777" w:rsidR="00BB6320" w:rsidRDefault="00BB6320" w:rsidP="00BB6320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775E047" w14:textId="77777777" w:rsidR="00BB6320" w:rsidRDefault="00BB6320" w:rsidP="00BB6320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029E068" w14:textId="77777777" w:rsidR="00BB6320" w:rsidRDefault="00BB6320" w:rsidP="00BB6320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BB6320" w14:paraId="2A6857AA" w14:textId="77777777" w:rsidTr="00BB6320">
        <w:trPr>
          <w:cantSplit/>
          <w:trHeight w:val="70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55F7907" w14:textId="77777777" w:rsidR="00BB6320" w:rsidRDefault="00BB6320" w:rsidP="00BB6320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AB2B744" w14:textId="77777777" w:rsidR="00BB6320" w:rsidRDefault="00BB6320" w:rsidP="00BB6320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752D8E9B" w14:textId="77777777" w:rsidR="00BB6320" w:rsidRDefault="00BB6320" w:rsidP="00BB6320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FC4C784" w14:textId="1A96AAA4" w:rsidR="00BB6320" w:rsidRDefault="006B1D4E" w:rsidP="00BB6320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712DA" w14:textId="56E57A6F" w:rsidR="00BB6320" w:rsidRDefault="006B1D4E" w:rsidP="00BB6320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B37CB" w14:textId="77777777" w:rsidR="00BB6320" w:rsidRDefault="00BB6320" w:rsidP="00BB6320">
            <w:pPr>
              <w:jc w:val="both"/>
              <w:rPr>
                <w:b/>
              </w:rPr>
            </w:pPr>
          </w:p>
        </w:tc>
      </w:tr>
      <w:tr w:rsidR="00BB6320" w14:paraId="32ACB6AC" w14:textId="77777777" w:rsidTr="00BB6320">
        <w:trPr>
          <w:trHeight w:val="205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7E454" w14:textId="77777777" w:rsidR="00BB6320" w:rsidRDefault="00BB6320" w:rsidP="00BB6320">
            <w:pPr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F66F8" w14:textId="77777777" w:rsidR="00BB6320" w:rsidRDefault="00BB6320" w:rsidP="00BB6320">
            <w:pPr>
              <w:jc w:val="both"/>
            </w:pP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1E2D0E" w14:textId="77777777" w:rsidR="00BB6320" w:rsidRDefault="00BB6320" w:rsidP="00BB6320">
            <w:pPr>
              <w:jc w:val="both"/>
            </w:pP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18B360AF" w14:textId="77777777" w:rsidR="00BB6320" w:rsidRDefault="00BB6320" w:rsidP="00BB6320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0D0F2" w14:textId="2C3628B6" w:rsidR="00BB6320" w:rsidRDefault="00BB6320" w:rsidP="006B1D4E">
            <w:pPr>
              <w:rPr>
                <w:b/>
              </w:rPr>
            </w:pPr>
            <w:r>
              <w:rPr>
                <w:b/>
              </w:rPr>
              <w:t xml:space="preserve">   </w:t>
            </w:r>
            <w:r w:rsidR="006B1D4E">
              <w:rPr>
                <w:b/>
              </w:rPr>
              <w:t>1/1</w:t>
            </w:r>
          </w:p>
        </w:tc>
      </w:tr>
      <w:tr w:rsidR="00BB6320" w14:paraId="466AAF66" w14:textId="77777777" w:rsidTr="00BB6320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6E8A766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BB6320" w14:paraId="1986B4BF" w14:textId="77777777" w:rsidTr="00BB6320">
        <w:trPr>
          <w:trHeight w:val="2347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1D942" w14:textId="2384B793" w:rsidR="00C62545" w:rsidRDefault="00BB6320" w:rsidP="00C62545">
            <w:pPr>
              <w:rPr>
                <w:color w:val="000000"/>
                <w:shd w:val="clear" w:color="auto" w:fill="FFFFFF"/>
              </w:rPr>
            </w:pPr>
            <w:r w:rsidRPr="00CE4FFC">
              <w:rPr>
                <w:color w:val="000000"/>
                <w:shd w:val="clear" w:color="auto" w:fill="FFFFFF"/>
              </w:rPr>
              <w:lastRenderedPageBreak/>
              <w:t xml:space="preserve">HEINZOVÁ, Romana, </w:t>
            </w:r>
            <w:r w:rsidRPr="00C62545">
              <w:rPr>
                <w:b/>
                <w:color w:val="000000"/>
                <w:shd w:val="clear" w:color="auto" w:fill="FFFFFF"/>
              </w:rPr>
              <w:t>Eva HOKE</w:t>
            </w:r>
            <w:r>
              <w:rPr>
                <w:color w:val="000000"/>
                <w:shd w:val="clear" w:color="auto" w:fill="FFFFFF"/>
              </w:rPr>
              <w:t>,</w:t>
            </w:r>
            <w:r w:rsidRPr="00CE4FFC">
              <w:rPr>
                <w:color w:val="000000"/>
                <w:shd w:val="clear" w:color="auto" w:fill="FFFFFF"/>
              </w:rPr>
              <w:t xml:space="preserve"> Tomáš URBÁNEK a Pavel T</w:t>
            </w:r>
            <w:r>
              <w:rPr>
                <w:color w:val="000000"/>
                <w:shd w:val="clear" w:color="auto" w:fill="FFFFFF"/>
              </w:rPr>
              <w:t>ARABA</w:t>
            </w:r>
            <w:r w:rsidRPr="00CE4FFC">
              <w:rPr>
                <w:color w:val="000000"/>
                <w:shd w:val="clear" w:color="auto" w:fill="FFFFFF"/>
              </w:rPr>
              <w:t xml:space="preserve">. Export and their Risks to Small and Medium Enterprises during the Covid-19 Pandemic. </w:t>
            </w:r>
            <w:r w:rsidRPr="00CE4FFC">
              <w:rPr>
                <w:i/>
                <w:iCs/>
                <w:color w:val="000000"/>
                <w:shd w:val="clear" w:color="auto" w:fill="FFFFFF"/>
              </w:rPr>
              <w:t>Problems and Perspectives in Management</w:t>
            </w:r>
            <w:r>
              <w:rPr>
                <w:i/>
                <w:iCs/>
                <w:color w:val="000000"/>
                <w:shd w:val="clear" w:color="auto" w:fill="FFFFFF"/>
              </w:rPr>
              <w:t>.</w:t>
            </w:r>
            <w:r w:rsidRPr="00CE4FFC">
              <w:rPr>
                <w:color w:val="000000"/>
                <w:shd w:val="clear" w:color="auto" w:fill="FFFFFF"/>
              </w:rPr>
              <w:t xml:space="preserve"> 2023, </w:t>
            </w:r>
            <w:r>
              <w:rPr>
                <w:b/>
                <w:color w:val="000000"/>
                <w:shd w:val="clear" w:color="auto" w:fill="FFFFFF"/>
              </w:rPr>
              <w:t>21</w:t>
            </w:r>
            <w:r w:rsidRPr="00AB19FD">
              <w:rPr>
                <w:color w:val="000000"/>
                <w:shd w:val="clear" w:color="auto" w:fill="FFFFFF"/>
              </w:rPr>
              <w:t>(1)</w:t>
            </w:r>
            <w:r w:rsidRPr="00CE4FFC">
              <w:rPr>
                <w:color w:val="000000"/>
                <w:shd w:val="clear" w:color="auto" w:fill="FFFFFF"/>
              </w:rPr>
              <w:t xml:space="preserve">, </w:t>
            </w:r>
            <w:r>
              <w:rPr>
                <w:color w:val="000000"/>
                <w:shd w:val="clear" w:color="auto" w:fill="FFFFFF"/>
              </w:rPr>
              <w:t xml:space="preserve">24-34. ISSN </w:t>
            </w:r>
            <w:r w:rsidRPr="00F47B5D">
              <w:rPr>
                <w:color w:val="000000"/>
                <w:shd w:val="clear" w:color="auto" w:fill="FFFFFF"/>
              </w:rPr>
              <w:t>1727-7051</w:t>
            </w:r>
            <w:r w:rsidRPr="00335521">
              <w:rPr>
                <w:color w:val="000000"/>
                <w:shd w:val="clear" w:color="auto" w:fill="FFFFFF"/>
              </w:rPr>
              <w:t xml:space="preserve"> (Jsc</w:t>
            </w:r>
            <w:r>
              <w:rPr>
                <w:color w:val="000000"/>
                <w:shd w:val="clear" w:color="auto" w:fill="FFFFFF"/>
              </w:rPr>
              <w:t>,</w:t>
            </w:r>
            <w:r w:rsidRPr="00335521">
              <w:rPr>
                <w:color w:val="000000"/>
                <w:shd w:val="clear" w:color="auto" w:fill="FFFFFF"/>
              </w:rPr>
              <w:t xml:space="preserve"> Q2, autorský podíl </w:t>
            </w:r>
            <w:r w:rsidRPr="00C62545">
              <w:rPr>
                <w:b/>
                <w:color w:val="000000"/>
                <w:shd w:val="clear" w:color="auto" w:fill="FFFFFF"/>
              </w:rPr>
              <w:t>35</w:t>
            </w:r>
            <w:r w:rsidR="00C62545" w:rsidRPr="00C62545">
              <w:rPr>
                <w:b/>
                <w:color w:val="000000"/>
                <w:shd w:val="clear" w:color="auto" w:fill="FFFFFF"/>
              </w:rPr>
              <w:t xml:space="preserve"> </w:t>
            </w:r>
            <w:r w:rsidRPr="00C62545">
              <w:rPr>
                <w:b/>
                <w:color w:val="000000"/>
                <w:shd w:val="clear" w:color="auto" w:fill="FFFFFF"/>
              </w:rPr>
              <w:t>%</w:t>
            </w:r>
            <w:r w:rsidRPr="00335521">
              <w:rPr>
                <w:color w:val="000000"/>
                <w:shd w:val="clear" w:color="auto" w:fill="FFFFFF"/>
              </w:rPr>
              <w:t>)</w:t>
            </w:r>
          </w:p>
          <w:p w14:paraId="05D7B081" w14:textId="6B9FE930" w:rsidR="00BB6320" w:rsidRPr="00C62545" w:rsidRDefault="00BB6320" w:rsidP="00C62545">
            <w:pPr>
              <w:rPr>
                <w:sz w:val="8"/>
                <w:szCs w:val="8"/>
              </w:rPr>
            </w:pPr>
            <w:r w:rsidRPr="00C62545">
              <w:rPr>
                <w:color w:val="000000"/>
                <w:sz w:val="8"/>
                <w:szCs w:val="8"/>
                <w:shd w:val="clear" w:color="auto" w:fill="FFFFFF"/>
              </w:rPr>
              <w:t> </w:t>
            </w:r>
          </w:p>
          <w:p w14:paraId="3E9AED2D" w14:textId="64F639AF" w:rsidR="00BB6320" w:rsidRDefault="00BB6320" w:rsidP="00BB6320">
            <w:pPr>
              <w:jc w:val="both"/>
              <w:rPr>
                <w:color w:val="000000"/>
                <w:shd w:val="clear" w:color="auto" w:fill="FFFFFF"/>
              </w:rPr>
            </w:pPr>
            <w:r w:rsidRPr="00C62545">
              <w:rPr>
                <w:b/>
              </w:rPr>
              <w:t>HOKE, Eva</w:t>
            </w:r>
            <w:r w:rsidRPr="00733EE2">
              <w:t xml:space="preserve"> a Marek TOMAŠTÍK. Economic impacts of the COVID-19 pandemic on the national economy of the Czech Republic. </w:t>
            </w:r>
            <w:r w:rsidRPr="00F47B5D">
              <w:rPr>
                <w:i/>
              </w:rPr>
              <w:t>Chemical Engineering Transactions</w:t>
            </w:r>
            <w:r>
              <w:rPr>
                <w:i/>
              </w:rPr>
              <w:t>.</w:t>
            </w:r>
            <w:r w:rsidRPr="00733EE2">
              <w:t xml:space="preserve"> 2022</w:t>
            </w:r>
            <w:r>
              <w:t>,</w:t>
            </w:r>
            <w:r w:rsidRPr="00733EE2">
              <w:t xml:space="preserve"> </w:t>
            </w:r>
            <w:r w:rsidRPr="00F47B5D">
              <w:rPr>
                <w:b/>
              </w:rPr>
              <w:t>91</w:t>
            </w:r>
            <w:r w:rsidRPr="00733EE2">
              <w:t>, 85-90.</w:t>
            </w:r>
            <w:r>
              <w:t xml:space="preserve"> ISSN </w:t>
            </w:r>
            <w:r w:rsidRPr="00F47B5D">
              <w:t>2283-9216</w:t>
            </w:r>
            <w:r w:rsidRPr="00733EE2">
              <w:t xml:space="preserve"> </w:t>
            </w:r>
            <w:r w:rsidRPr="00CE4FFC">
              <w:rPr>
                <w:color w:val="000000"/>
                <w:shd w:val="clear" w:color="auto" w:fill="FFFFFF"/>
              </w:rPr>
              <w:t>(Jsc</w:t>
            </w:r>
            <w:r>
              <w:rPr>
                <w:color w:val="000000"/>
                <w:shd w:val="clear" w:color="auto" w:fill="FFFFFF"/>
              </w:rPr>
              <w:t>,</w:t>
            </w:r>
            <w:r w:rsidRPr="00CE4FFC">
              <w:rPr>
                <w:color w:val="000000"/>
                <w:shd w:val="clear" w:color="auto" w:fill="FFFFFF"/>
              </w:rPr>
              <w:t xml:space="preserve"> Q3, autorský podíl </w:t>
            </w:r>
            <w:r w:rsidRPr="00C62545">
              <w:rPr>
                <w:b/>
                <w:color w:val="000000"/>
                <w:shd w:val="clear" w:color="auto" w:fill="FFFFFF"/>
              </w:rPr>
              <w:t>95</w:t>
            </w:r>
            <w:r w:rsidR="00C62545" w:rsidRPr="00C62545">
              <w:rPr>
                <w:b/>
                <w:color w:val="000000"/>
                <w:shd w:val="clear" w:color="auto" w:fill="FFFFFF"/>
              </w:rPr>
              <w:t xml:space="preserve"> </w:t>
            </w:r>
            <w:r w:rsidRPr="00C62545">
              <w:rPr>
                <w:b/>
                <w:color w:val="000000"/>
                <w:shd w:val="clear" w:color="auto" w:fill="FFFFFF"/>
              </w:rPr>
              <w:t>%</w:t>
            </w:r>
            <w:r w:rsidRPr="00CE4FFC">
              <w:rPr>
                <w:color w:val="000000"/>
                <w:shd w:val="clear" w:color="auto" w:fill="FFFFFF"/>
              </w:rPr>
              <w:t>) </w:t>
            </w:r>
          </w:p>
          <w:p w14:paraId="550FD06E" w14:textId="77777777" w:rsidR="00C62545" w:rsidRPr="00C62545" w:rsidRDefault="00C62545" w:rsidP="00BB6320">
            <w:pPr>
              <w:jc w:val="both"/>
              <w:rPr>
                <w:color w:val="000000"/>
                <w:sz w:val="8"/>
                <w:szCs w:val="8"/>
                <w:shd w:val="clear" w:color="auto" w:fill="FFFFFF"/>
              </w:rPr>
            </w:pPr>
          </w:p>
          <w:p w14:paraId="5889A68C" w14:textId="03776F8B" w:rsidR="00BB6320" w:rsidRDefault="00BB6320" w:rsidP="00BB6320">
            <w:pPr>
              <w:jc w:val="both"/>
              <w:rPr>
                <w:color w:val="000000"/>
                <w:shd w:val="clear" w:color="auto" w:fill="FFFFFF"/>
              </w:rPr>
            </w:pPr>
            <w:r w:rsidRPr="00C62545">
              <w:rPr>
                <w:b/>
              </w:rPr>
              <w:t>HOKE, Eva</w:t>
            </w:r>
            <w:r w:rsidRPr="00733EE2">
              <w:t xml:space="preserve">, Kamil PETEREK, Kateřina VÍCHOVÁ a Pavel TARABA. Effect of crises on human resources management in small and medium enterprises: Evidence from manufacturing industry in the Czech Republic. </w:t>
            </w:r>
            <w:r w:rsidRPr="00F47B5D">
              <w:rPr>
                <w:i/>
              </w:rPr>
              <w:t>Problems and Perspectives in Management</w:t>
            </w:r>
            <w:r>
              <w:t>.</w:t>
            </w:r>
            <w:r w:rsidRPr="00733EE2">
              <w:t xml:space="preserve"> 2022</w:t>
            </w:r>
            <w:r>
              <w:t>,</w:t>
            </w:r>
            <w:r w:rsidRPr="00733EE2">
              <w:t xml:space="preserve"> </w:t>
            </w:r>
            <w:r w:rsidRPr="00F47B5D">
              <w:rPr>
                <w:b/>
              </w:rPr>
              <w:t>20</w:t>
            </w:r>
            <w:r>
              <w:t>(</w:t>
            </w:r>
            <w:r w:rsidRPr="00733EE2">
              <w:t>2</w:t>
            </w:r>
            <w:r>
              <w:t>)</w:t>
            </w:r>
            <w:r w:rsidRPr="00733EE2">
              <w:t>, 10-21.</w:t>
            </w:r>
            <w:r>
              <w:t xml:space="preserve"> </w:t>
            </w:r>
            <w:r>
              <w:rPr>
                <w:color w:val="000000"/>
                <w:shd w:val="clear" w:color="auto" w:fill="FFFFFF"/>
              </w:rPr>
              <w:t xml:space="preserve">ISSN </w:t>
            </w:r>
            <w:r w:rsidRPr="00F47B5D">
              <w:rPr>
                <w:color w:val="000000"/>
                <w:shd w:val="clear" w:color="auto" w:fill="FFFFFF"/>
              </w:rPr>
              <w:t>1727-7051</w:t>
            </w:r>
            <w:r w:rsidRPr="00335521">
              <w:rPr>
                <w:color w:val="000000"/>
                <w:shd w:val="clear" w:color="auto" w:fill="FFFFFF"/>
              </w:rPr>
              <w:t xml:space="preserve"> </w:t>
            </w:r>
            <w:r w:rsidRPr="00CE4FFC">
              <w:rPr>
                <w:color w:val="000000"/>
                <w:shd w:val="clear" w:color="auto" w:fill="FFFFFF"/>
              </w:rPr>
              <w:t>(Jsc</w:t>
            </w:r>
            <w:r>
              <w:rPr>
                <w:color w:val="000000"/>
                <w:shd w:val="clear" w:color="auto" w:fill="FFFFFF"/>
              </w:rPr>
              <w:t>,</w:t>
            </w:r>
            <w:r w:rsidRPr="00CE4FFC">
              <w:rPr>
                <w:color w:val="000000"/>
                <w:shd w:val="clear" w:color="auto" w:fill="FFFFFF"/>
              </w:rPr>
              <w:t xml:space="preserve"> Q3, autorský podíl </w:t>
            </w:r>
            <w:r w:rsidRPr="00C62545">
              <w:rPr>
                <w:b/>
                <w:color w:val="000000"/>
                <w:shd w:val="clear" w:color="auto" w:fill="FFFFFF"/>
              </w:rPr>
              <w:t>40</w:t>
            </w:r>
            <w:r w:rsidR="00C62545" w:rsidRPr="00C62545">
              <w:rPr>
                <w:b/>
                <w:color w:val="000000"/>
                <w:shd w:val="clear" w:color="auto" w:fill="FFFFFF"/>
              </w:rPr>
              <w:t xml:space="preserve"> </w:t>
            </w:r>
            <w:r w:rsidRPr="00C62545">
              <w:rPr>
                <w:b/>
                <w:color w:val="000000"/>
                <w:shd w:val="clear" w:color="auto" w:fill="FFFFFF"/>
              </w:rPr>
              <w:t>%</w:t>
            </w:r>
            <w:r w:rsidRPr="00CE4FFC">
              <w:rPr>
                <w:color w:val="000000"/>
                <w:shd w:val="clear" w:color="auto" w:fill="FFFFFF"/>
              </w:rPr>
              <w:t>) </w:t>
            </w:r>
          </w:p>
          <w:p w14:paraId="17FED189" w14:textId="77777777" w:rsidR="00C62545" w:rsidRPr="00C62545" w:rsidRDefault="00C62545" w:rsidP="00BB6320">
            <w:pPr>
              <w:jc w:val="both"/>
              <w:rPr>
                <w:sz w:val="8"/>
                <w:szCs w:val="8"/>
              </w:rPr>
            </w:pPr>
          </w:p>
          <w:p w14:paraId="33C7227A" w14:textId="77777777" w:rsidR="00BB6320" w:rsidRPr="00610187" w:rsidRDefault="00BB6320" w:rsidP="00C62545">
            <w:pPr>
              <w:spacing w:after="60"/>
              <w:jc w:val="both"/>
              <w:rPr>
                <w:bCs/>
              </w:rPr>
            </w:pPr>
            <w:r w:rsidRPr="00733EE2">
              <w:t xml:space="preserve">OULEHLOVÁ, Alena, Aleš KUDLÁK, Rudolf URBAN a </w:t>
            </w:r>
            <w:r w:rsidRPr="00C62545">
              <w:rPr>
                <w:b/>
              </w:rPr>
              <w:t>Eva HOKE</w:t>
            </w:r>
            <w:r w:rsidRPr="00733EE2">
              <w:t xml:space="preserve">. Competitiveness of the regions in the Czech Republic from the perspective of disaster risk financing. </w:t>
            </w:r>
            <w:r w:rsidRPr="00F47B5D">
              <w:rPr>
                <w:i/>
              </w:rPr>
              <w:t>Journal of Competitiveness</w:t>
            </w:r>
            <w:r>
              <w:t>.</w:t>
            </w:r>
            <w:r w:rsidRPr="00733EE2">
              <w:t xml:space="preserve"> 2021, </w:t>
            </w:r>
            <w:r w:rsidRPr="00F47B5D">
              <w:rPr>
                <w:b/>
              </w:rPr>
              <w:t>13</w:t>
            </w:r>
            <w:r>
              <w:t>(</w:t>
            </w:r>
            <w:r w:rsidRPr="00733EE2">
              <w:t>4</w:t>
            </w:r>
            <w:r>
              <w:t>)</w:t>
            </w:r>
            <w:r w:rsidRPr="00733EE2">
              <w:t>, 115-131.</w:t>
            </w:r>
            <w:r w:rsidRPr="00610187">
              <w:rPr>
                <w:bCs/>
              </w:rPr>
              <w:t xml:space="preserve"> (Jimp, </w:t>
            </w:r>
            <w:r>
              <w:rPr>
                <w:bCs/>
              </w:rPr>
              <w:t xml:space="preserve">Q3, </w:t>
            </w:r>
            <w:r w:rsidRPr="00610187">
              <w:rPr>
                <w:bCs/>
              </w:rPr>
              <w:t xml:space="preserve">autorský podíl </w:t>
            </w:r>
            <w:r w:rsidRPr="00C62545">
              <w:rPr>
                <w:b/>
                <w:bCs/>
              </w:rPr>
              <w:t>15 %</w:t>
            </w:r>
            <w:r w:rsidRPr="00610187">
              <w:rPr>
                <w:bCs/>
              </w:rPr>
              <w:t>)</w:t>
            </w:r>
          </w:p>
          <w:p w14:paraId="79825F15" w14:textId="5CDF2612" w:rsidR="00BB6320" w:rsidRDefault="00BB6320" w:rsidP="00BB6320">
            <w:pPr>
              <w:jc w:val="both"/>
              <w:rPr>
                <w:b/>
              </w:rPr>
            </w:pPr>
            <w:r w:rsidRPr="00C62545">
              <w:rPr>
                <w:b/>
              </w:rPr>
              <w:t>HOKE, Eva</w:t>
            </w:r>
            <w:r w:rsidRPr="00733EE2">
              <w:t xml:space="preserve">, Pavel TARABA a Kamil PETEREK. Human resources management in the corporate crisis. </w:t>
            </w:r>
            <w:r w:rsidRPr="00F47B5D">
              <w:rPr>
                <w:i/>
              </w:rPr>
              <w:t>Chemical Engineering Transactions.</w:t>
            </w:r>
            <w:r w:rsidRPr="00733EE2">
              <w:t xml:space="preserve"> 2020, </w:t>
            </w:r>
            <w:r w:rsidRPr="00F47B5D">
              <w:rPr>
                <w:b/>
              </w:rPr>
              <w:t>82</w:t>
            </w:r>
            <w:r w:rsidRPr="00733EE2">
              <w:t>, 133-138.</w:t>
            </w:r>
            <w:r>
              <w:t xml:space="preserve"> ISSN </w:t>
            </w:r>
            <w:r w:rsidRPr="00F47B5D">
              <w:t>2283-9216</w:t>
            </w:r>
            <w:r w:rsidRPr="00733EE2">
              <w:t xml:space="preserve"> </w:t>
            </w:r>
            <w:r w:rsidRPr="00CE4FFC">
              <w:rPr>
                <w:color w:val="000000"/>
                <w:shd w:val="clear" w:color="auto" w:fill="FFFFFF"/>
              </w:rPr>
              <w:t xml:space="preserve">(Jsc Q3, autorský podíl </w:t>
            </w:r>
            <w:r w:rsidRPr="00C62545">
              <w:rPr>
                <w:b/>
                <w:color w:val="000000"/>
                <w:shd w:val="clear" w:color="auto" w:fill="FFFFFF"/>
              </w:rPr>
              <w:t>60</w:t>
            </w:r>
            <w:r w:rsidR="00C62545" w:rsidRPr="00C62545">
              <w:rPr>
                <w:b/>
                <w:color w:val="000000"/>
                <w:shd w:val="clear" w:color="auto" w:fill="FFFFFF"/>
              </w:rPr>
              <w:t xml:space="preserve"> </w:t>
            </w:r>
            <w:r w:rsidRPr="00C62545">
              <w:rPr>
                <w:b/>
                <w:color w:val="000000"/>
                <w:shd w:val="clear" w:color="auto" w:fill="FFFFFF"/>
              </w:rPr>
              <w:t>%</w:t>
            </w:r>
            <w:r w:rsidRPr="00CE4FFC">
              <w:rPr>
                <w:color w:val="000000"/>
                <w:shd w:val="clear" w:color="auto" w:fill="FFFFFF"/>
              </w:rPr>
              <w:t>) </w:t>
            </w:r>
          </w:p>
        </w:tc>
      </w:tr>
      <w:tr w:rsidR="00BB6320" w14:paraId="68E0E177" w14:textId="77777777" w:rsidTr="00BB6320">
        <w:trPr>
          <w:trHeight w:val="21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FD0D0A3" w14:textId="77777777" w:rsidR="00BB6320" w:rsidRDefault="00BB6320" w:rsidP="00BB6320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B6320" w14:paraId="46D03BAB" w14:textId="77777777" w:rsidTr="00BB6320">
        <w:trPr>
          <w:trHeight w:val="32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93C9" w14:textId="77777777" w:rsidR="00BB6320" w:rsidRDefault="00BB6320" w:rsidP="00BB6320">
            <w:pPr>
              <w:rPr>
                <w:b/>
              </w:rPr>
            </w:pPr>
          </w:p>
        </w:tc>
      </w:tr>
      <w:tr w:rsidR="00BB6320" w14:paraId="5D4207DD" w14:textId="77777777" w:rsidTr="00BB6320">
        <w:trPr>
          <w:cantSplit/>
          <w:trHeight w:val="4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D8DEB0F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736C" w14:textId="77777777" w:rsidR="00BB6320" w:rsidRDefault="00BB6320" w:rsidP="00BB6320">
            <w:pPr>
              <w:jc w:val="both"/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C7BA8F7" w14:textId="77777777" w:rsidR="00BB6320" w:rsidRDefault="00BB6320" w:rsidP="00BB6320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BE15" w14:textId="3A2A38F6" w:rsidR="00BB6320" w:rsidRDefault="006B1D4E" w:rsidP="00BB6320">
            <w:pPr>
              <w:jc w:val="both"/>
            </w:pPr>
            <w:r>
              <w:t>02. 03. 2023</w:t>
            </w:r>
          </w:p>
        </w:tc>
      </w:tr>
    </w:tbl>
    <w:p w14:paraId="49349A20" w14:textId="77777777" w:rsidR="00BB6320" w:rsidRDefault="00BB6320" w:rsidP="00BB6320"/>
    <w:p w14:paraId="3BA04A73" w14:textId="5501E2BA" w:rsidR="003E5B7C" w:rsidRDefault="003E5B7C">
      <w:pPr>
        <w:spacing w:after="160" w:line="259" w:lineRule="auto"/>
      </w:pPr>
    </w:p>
    <w:p w14:paraId="4463D283" w14:textId="77777777" w:rsidR="003E5B7C" w:rsidRDefault="003E5B7C">
      <w:pPr>
        <w:spacing w:after="160" w:line="259" w:lineRule="auto"/>
      </w:pPr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3E5B7C" w14:paraId="6EC712D3" w14:textId="77777777" w:rsidTr="0022275B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69D36B45" w14:textId="77777777" w:rsidR="003E5B7C" w:rsidRDefault="003E5B7C" w:rsidP="0022275B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3E5B7C" w14:paraId="0158E2EA" w14:textId="77777777" w:rsidTr="0022275B">
        <w:tc>
          <w:tcPr>
            <w:tcW w:w="25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62A23E8" w14:textId="77777777" w:rsidR="003E5B7C" w:rsidRDefault="003E5B7C" w:rsidP="0022275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73D6" w14:textId="77777777" w:rsidR="003E5B7C" w:rsidRDefault="003E5B7C" w:rsidP="0022275B">
            <w:pPr>
              <w:jc w:val="both"/>
            </w:pPr>
            <w:r w:rsidRPr="001B2AE1">
              <w:t>Univerzita Tomáše Bati ve Zlíně</w:t>
            </w:r>
          </w:p>
        </w:tc>
      </w:tr>
      <w:tr w:rsidR="003E5B7C" w14:paraId="24823EC3" w14:textId="77777777" w:rsidTr="0022275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A05DC63" w14:textId="77777777" w:rsidR="003E5B7C" w:rsidRDefault="003E5B7C" w:rsidP="0022275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9057" w14:textId="77777777" w:rsidR="003E5B7C" w:rsidRDefault="003E5B7C" w:rsidP="0022275B">
            <w:pPr>
              <w:jc w:val="both"/>
            </w:pPr>
            <w:r w:rsidRPr="00CF7506">
              <w:t>Fakulta logistiky a krizového řízení</w:t>
            </w:r>
          </w:p>
        </w:tc>
      </w:tr>
      <w:tr w:rsidR="003E5B7C" w14:paraId="75E29B71" w14:textId="77777777" w:rsidTr="0022275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3AE7A8F" w14:textId="77777777" w:rsidR="003E5B7C" w:rsidRDefault="003E5B7C" w:rsidP="0022275B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090DF" w14:textId="77777777" w:rsidR="003E5B7C" w:rsidRDefault="003E5B7C" w:rsidP="0022275B">
            <w:pPr>
              <w:jc w:val="both"/>
            </w:pPr>
            <w:r>
              <w:t>Bezpečnost společnosti</w:t>
            </w:r>
          </w:p>
        </w:tc>
      </w:tr>
      <w:tr w:rsidR="003E5B7C" w14:paraId="555B7AFF" w14:textId="77777777" w:rsidTr="0022275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172357D" w14:textId="77777777" w:rsidR="003E5B7C" w:rsidRDefault="003E5B7C" w:rsidP="0022275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C490" w14:textId="77777777" w:rsidR="003E5B7C" w:rsidRPr="00A21F8D" w:rsidRDefault="003E5B7C" w:rsidP="0022275B">
            <w:pPr>
              <w:jc w:val="both"/>
              <w:rPr>
                <w:b/>
              </w:rPr>
            </w:pPr>
            <w:r w:rsidRPr="00A21F8D">
              <w:rPr>
                <w:b/>
              </w:rPr>
              <w:t>Dušan Hrabec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1D3C572" w14:textId="77777777" w:rsidR="003E5B7C" w:rsidRDefault="003E5B7C" w:rsidP="0022275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A66EE" w14:textId="77777777" w:rsidR="003E5B7C" w:rsidRDefault="003E5B7C" w:rsidP="0022275B">
            <w:pPr>
              <w:jc w:val="both"/>
            </w:pPr>
            <w:r>
              <w:t>Ing., Ph.D.</w:t>
            </w:r>
          </w:p>
        </w:tc>
      </w:tr>
      <w:tr w:rsidR="003E5B7C" w14:paraId="52BC146C" w14:textId="77777777" w:rsidTr="0022275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18A6DDE" w14:textId="77777777" w:rsidR="003E5B7C" w:rsidRDefault="003E5B7C" w:rsidP="0022275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A056" w14:textId="77777777" w:rsidR="003E5B7C" w:rsidRDefault="003E5B7C" w:rsidP="0022275B">
            <w:pPr>
              <w:jc w:val="both"/>
            </w:pPr>
            <w:r>
              <w:t>1986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B04D00B" w14:textId="77777777" w:rsidR="003E5B7C" w:rsidRDefault="003E5B7C" w:rsidP="0022275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16CE" w14:textId="079617FE" w:rsidR="003E5B7C" w:rsidRPr="00C62545" w:rsidRDefault="003E5B7C" w:rsidP="0022275B">
            <w:pPr>
              <w:jc w:val="both"/>
              <w:rPr>
                <w:i/>
              </w:rPr>
            </w:pPr>
            <w:r w:rsidRPr="00C62545">
              <w:rPr>
                <w:i/>
              </w:rPr>
              <w:t>pp</w:t>
            </w:r>
            <w:r w:rsidR="00C62545">
              <w:rPr>
                <w:i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BADAA63" w14:textId="77777777" w:rsidR="003E5B7C" w:rsidRDefault="003E5B7C" w:rsidP="0022275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71BB" w14:textId="77777777" w:rsidR="003E5B7C" w:rsidRDefault="003E5B7C" w:rsidP="0022275B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80DDDA3" w14:textId="77777777" w:rsidR="003E5B7C" w:rsidRDefault="003E5B7C" w:rsidP="0022275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93B9" w14:textId="77777777" w:rsidR="003E5B7C" w:rsidRDefault="003E5B7C" w:rsidP="0022275B">
            <w:pPr>
              <w:jc w:val="both"/>
            </w:pPr>
            <w:r>
              <w:t>N</w:t>
            </w:r>
          </w:p>
        </w:tc>
      </w:tr>
      <w:tr w:rsidR="003E5B7C" w14:paraId="39BAA392" w14:textId="77777777" w:rsidTr="0022275B"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4684296" w14:textId="77777777" w:rsidR="003E5B7C" w:rsidRDefault="003E5B7C" w:rsidP="0022275B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35AD" w14:textId="77777777" w:rsidR="003E5B7C" w:rsidRDefault="003E5B7C" w:rsidP="0022275B">
            <w:pPr>
              <w:jc w:val="both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E4B2F19" w14:textId="77777777" w:rsidR="003E5B7C" w:rsidRDefault="003E5B7C" w:rsidP="0022275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B8A8" w14:textId="77777777" w:rsidR="003E5B7C" w:rsidRDefault="003E5B7C" w:rsidP="0022275B">
            <w:pPr>
              <w:jc w:val="both"/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46AF880" w14:textId="77777777" w:rsidR="003E5B7C" w:rsidRDefault="003E5B7C" w:rsidP="0022275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F674" w14:textId="77777777" w:rsidR="003E5B7C" w:rsidRDefault="003E5B7C" w:rsidP="0022275B">
            <w:pPr>
              <w:jc w:val="both"/>
            </w:pPr>
          </w:p>
        </w:tc>
      </w:tr>
      <w:tr w:rsidR="003E5B7C" w14:paraId="6AEBB0D8" w14:textId="77777777" w:rsidTr="0022275B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821F34D" w14:textId="77777777" w:rsidR="003E5B7C" w:rsidRDefault="003E5B7C" w:rsidP="0022275B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97FB3F4" w14:textId="77777777" w:rsidR="003E5B7C" w:rsidRDefault="003E5B7C" w:rsidP="0022275B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3276F76" w14:textId="77777777" w:rsidR="003E5B7C" w:rsidRDefault="003E5B7C" w:rsidP="0022275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3E5B7C" w14:paraId="2696FD21" w14:textId="77777777" w:rsidTr="0022275B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4A66" w14:textId="77777777" w:rsidR="003E5B7C" w:rsidRDefault="003E5B7C" w:rsidP="0022275B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15AD" w14:textId="77777777" w:rsidR="003E5B7C" w:rsidRDefault="003E5B7C" w:rsidP="0022275B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79F8" w14:textId="77777777" w:rsidR="003E5B7C" w:rsidRDefault="003E5B7C" w:rsidP="0022275B">
            <w:pPr>
              <w:jc w:val="both"/>
            </w:pPr>
          </w:p>
        </w:tc>
      </w:tr>
      <w:tr w:rsidR="003E5B7C" w14:paraId="504CCF7B" w14:textId="77777777" w:rsidTr="0022275B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B342" w14:textId="77777777" w:rsidR="003E5B7C" w:rsidRDefault="003E5B7C" w:rsidP="0022275B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E9D68" w14:textId="77777777" w:rsidR="003E5B7C" w:rsidRDefault="003E5B7C" w:rsidP="0022275B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5BA0" w14:textId="77777777" w:rsidR="003E5B7C" w:rsidRDefault="003E5B7C" w:rsidP="0022275B">
            <w:pPr>
              <w:jc w:val="both"/>
            </w:pPr>
          </w:p>
        </w:tc>
      </w:tr>
      <w:tr w:rsidR="003E5B7C" w14:paraId="65703F69" w14:textId="77777777" w:rsidTr="0022275B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9107" w14:textId="77777777" w:rsidR="003E5B7C" w:rsidRDefault="003E5B7C" w:rsidP="0022275B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8903C" w14:textId="77777777" w:rsidR="003E5B7C" w:rsidRDefault="003E5B7C" w:rsidP="0022275B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2DB5" w14:textId="77777777" w:rsidR="003E5B7C" w:rsidRDefault="003E5B7C" w:rsidP="0022275B">
            <w:pPr>
              <w:jc w:val="both"/>
            </w:pPr>
          </w:p>
        </w:tc>
      </w:tr>
      <w:tr w:rsidR="003E5B7C" w14:paraId="606B8654" w14:textId="77777777" w:rsidTr="0022275B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8400" w14:textId="77777777" w:rsidR="003E5B7C" w:rsidRDefault="003E5B7C" w:rsidP="0022275B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BA35" w14:textId="77777777" w:rsidR="003E5B7C" w:rsidRDefault="003E5B7C" w:rsidP="0022275B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D64A8" w14:textId="77777777" w:rsidR="003E5B7C" w:rsidRDefault="003E5B7C" w:rsidP="0022275B">
            <w:pPr>
              <w:jc w:val="both"/>
            </w:pPr>
          </w:p>
        </w:tc>
      </w:tr>
      <w:tr w:rsidR="003E5B7C" w14:paraId="4B21516B" w14:textId="77777777" w:rsidTr="0022275B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80D23C1" w14:textId="77777777" w:rsidR="003E5B7C" w:rsidRDefault="003E5B7C" w:rsidP="0022275B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3E5B7C" w14:paraId="685D468E" w14:textId="77777777" w:rsidTr="0022275B">
        <w:trPr>
          <w:trHeight w:val="1118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5973" w14:textId="11667D28" w:rsidR="003E5B7C" w:rsidRPr="0074644E" w:rsidRDefault="003E5B7C" w:rsidP="0022275B">
            <w:pPr>
              <w:jc w:val="both"/>
            </w:pPr>
            <w:r>
              <w:t>Aplikovaná matematika a statistika v procesu hodnocení a ovládání rizik – semináře (</w:t>
            </w:r>
            <w:r w:rsidR="00FF3EC4">
              <w:t>31</w:t>
            </w:r>
            <w:r>
              <w:t xml:space="preserve"> %)</w:t>
            </w:r>
          </w:p>
          <w:p w14:paraId="449D79FA" w14:textId="77777777" w:rsidR="003E5B7C" w:rsidRDefault="003E5B7C" w:rsidP="0022275B">
            <w:pPr>
              <w:jc w:val="both"/>
            </w:pPr>
          </w:p>
        </w:tc>
      </w:tr>
      <w:tr w:rsidR="003E5B7C" w14:paraId="14E1FA42" w14:textId="77777777" w:rsidTr="0022275B">
        <w:trPr>
          <w:trHeight w:val="340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14:paraId="5D68B483" w14:textId="77777777" w:rsidR="003E5B7C" w:rsidRDefault="003E5B7C" w:rsidP="0022275B">
            <w:pPr>
              <w:jc w:val="both"/>
              <w:rPr>
                <w:b/>
              </w:rPr>
            </w:pPr>
            <w:r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3E5B7C" w14:paraId="1695F149" w14:textId="77777777" w:rsidTr="0022275B">
        <w:trPr>
          <w:trHeight w:val="340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A6256" w14:textId="77777777" w:rsidR="003E5B7C" w:rsidRDefault="003E5B7C" w:rsidP="0022275B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B451A" w14:textId="77777777" w:rsidR="003E5B7C" w:rsidRDefault="003E5B7C" w:rsidP="0022275B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6B157" w14:textId="77777777" w:rsidR="003E5B7C" w:rsidRDefault="003E5B7C" w:rsidP="0022275B">
            <w:pPr>
              <w:jc w:val="both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E279A" w14:textId="77777777" w:rsidR="003E5B7C" w:rsidRDefault="003E5B7C" w:rsidP="0022275B">
            <w:pPr>
              <w:jc w:val="both"/>
              <w:rPr>
                <w:b/>
              </w:rPr>
            </w:pPr>
            <w:r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22659" w14:textId="77777777" w:rsidR="003E5B7C" w:rsidRDefault="003E5B7C" w:rsidP="0022275B">
            <w:pPr>
              <w:jc w:val="both"/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i/>
                <w:iCs/>
              </w:rPr>
              <w:t>nepovinný údaj</w:t>
            </w:r>
            <w:r>
              <w:rPr>
                <w:b/>
              </w:rPr>
              <w:t>) Počet hodin za semestr</w:t>
            </w:r>
          </w:p>
        </w:tc>
      </w:tr>
      <w:tr w:rsidR="003E5B7C" w14:paraId="29E78021" w14:textId="77777777" w:rsidTr="0022275B">
        <w:trPr>
          <w:trHeight w:val="285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645E7" w14:textId="77777777" w:rsidR="003E5B7C" w:rsidRPr="006E56AC" w:rsidRDefault="003E5B7C" w:rsidP="0022275B">
            <w:pPr>
              <w:jc w:val="both"/>
              <w:rPr>
                <w:bCs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743A" w14:textId="77777777" w:rsidR="003E5B7C" w:rsidRPr="006E56AC" w:rsidRDefault="003E5B7C" w:rsidP="0022275B">
            <w:pPr>
              <w:jc w:val="both"/>
              <w:rPr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AF95" w14:textId="77777777" w:rsidR="003E5B7C" w:rsidRPr="006E56AC" w:rsidRDefault="003E5B7C" w:rsidP="0022275B">
            <w:pPr>
              <w:jc w:val="both"/>
              <w:rPr>
                <w:bCs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D126" w14:textId="77777777" w:rsidR="003E5B7C" w:rsidRPr="006E56AC" w:rsidRDefault="003E5B7C" w:rsidP="0022275B">
            <w:pPr>
              <w:jc w:val="both"/>
              <w:rPr>
                <w:bCs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9FD5" w14:textId="77777777" w:rsidR="003E5B7C" w:rsidRPr="006E56AC" w:rsidRDefault="003E5B7C" w:rsidP="0022275B">
            <w:pPr>
              <w:jc w:val="both"/>
              <w:rPr>
                <w:bCs/>
              </w:rPr>
            </w:pPr>
          </w:p>
        </w:tc>
      </w:tr>
      <w:tr w:rsidR="003E5B7C" w14:paraId="5A73C508" w14:textId="77777777" w:rsidTr="0022275B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2BFC" w14:textId="77777777" w:rsidR="003E5B7C" w:rsidRPr="006E56AC" w:rsidRDefault="003E5B7C" w:rsidP="0022275B">
            <w:pPr>
              <w:jc w:val="both"/>
              <w:rPr>
                <w:bCs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32CA6" w14:textId="77777777" w:rsidR="003E5B7C" w:rsidRPr="006E56AC" w:rsidRDefault="003E5B7C" w:rsidP="0022275B">
            <w:pPr>
              <w:jc w:val="both"/>
              <w:rPr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CECC" w14:textId="77777777" w:rsidR="003E5B7C" w:rsidRPr="006E56AC" w:rsidRDefault="003E5B7C" w:rsidP="0022275B">
            <w:pPr>
              <w:jc w:val="both"/>
              <w:rPr>
                <w:bCs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3091" w14:textId="77777777" w:rsidR="003E5B7C" w:rsidRPr="006E56AC" w:rsidRDefault="003E5B7C" w:rsidP="0022275B">
            <w:pPr>
              <w:jc w:val="both"/>
              <w:rPr>
                <w:bCs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9F6F3" w14:textId="77777777" w:rsidR="003E5B7C" w:rsidRPr="006E56AC" w:rsidRDefault="003E5B7C" w:rsidP="0022275B">
            <w:pPr>
              <w:jc w:val="both"/>
              <w:rPr>
                <w:bCs/>
              </w:rPr>
            </w:pPr>
          </w:p>
        </w:tc>
      </w:tr>
      <w:tr w:rsidR="003E5B7C" w14:paraId="58DEB1F3" w14:textId="77777777" w:rsidTr="0022275B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AE62" w14:textId="77777777" w:rsidR="003E5B7C" w:rsidRDefault="003E5B7C" w:rsidP="0022275B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9D58" w14:textId="77777777" w:rsidR="003E5B7C" w:rsidRDefault="003E5B7C" w:rsidP="0022275B">
            <w:pPr>
              <w:jc w:val="both"/>
              <w:rPr>
                <w:color w:val="FF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13E90" w14:textId="77777777" w:rsidR="003E5B7C" w:rsidRDefault="003E5B7C" w:rsidP="0022275B">
            <w:pPr>
              <w:jc w:val="both"/>
              <w:rPr>
                <w:color w:val="FF0000"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156C" w14:textId="77777777" w:rsidR="003E5B7C" w:rsidRDefault="003E5B7C" w:rsidP="0022275B">
            <w:pPr>
              <w:jc w:val="both"/>
              <w:rPr>
                <w:color w:val="FF0000"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946C" w14:textId="77777777" w:rsidR="003E5B7C" w:rsidRDefault="003E5B7C" w:rsidP="0022275B">
            <w:pPr>
              <w:jc w:val="both"/>
              <w:rPr>
                <w:color w:val="FF0000"/>
              </w:rPr>
            </w:pPr>
          </w:p>
        </w:tc>
      </w:tr>
      <w:tr w:rsidR="003E5B7C" w14:paraId="07081765" w14:textId="77777777" w:rsidTr="0022275B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D9263" w14:textId="77777777" w:rsidR="003E5B7C" w:rsidRDefault="003E5B7C" w:rsidP="0022275B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5DB60" w14:textId="77777777" w:rsidR="003E5B7C" w:rsidRDefault="003E5B7C" w:rsidP="0022275B">
            <w:pPr>
              <w:jc w:val="both"/>
              <w:rPr>
                <w:color w:val="FF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ABA5" w14:textId="77777777" w:rsidR="003E5B7C" w:rsidRDefault="003E5B7C" w:rsidP="0022275B">
            <w:pPr>
              <w:jc w:val="both"/>
              <w:rPr>
                <w:color w:val="FF0000"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EB480" w14:textId="77777777" w:rsidR="003E5B7C" w:rsidRDefault="003E5B7C" w:rsidP="0022275B">
            <w:pPr>
              <w:jc w:val="both"/>
              <w:rPr>
                <w:color w:val="FF0000"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915C" w14:textId="77777777" w:rsidR="003E5B7C" w:rsidRDefault="003E5B7C" w:rsidP="0022275B">
            <w:pPr>
              <w:jc w:val="both"/>
              <w:rPr>
                <w:color w:val="FF0000"/>
              </w:rPr>
            </w:pPr>
          </w:p>
        </w:tc>
      </w:tr>
      <w:tr w:rsidR="003E5B7C" w14:paraId="3CD61577" w14:textId="77777777" w:rsidTr="0022275B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C762E2B" w14:textId="77777777" w:rsidR="003E5B7C" w:rsidRDefault="003E5B7C" w:rsidP="0022275B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3E5B7C" w14:paraId="4922998E" w14:textId="77777777" w:rsidTr="0022275B">
        <w:trPr>
          <w:trHeight w:val="105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25B01" w14:textId="77777777" w:rsidR="003E5B7C" w:rsidRPr="007A5AC6" w:rsidRDefault="003E5B7C" w:rsidP="0022275B">
            <w:pPr>
              <w:jc w:val="both"/>
            </w:pPr>
            <w:r w:rsidRPr="007A5AC6">
              <w:t>2011 – 2017:</w:t>
            </w:r>
            <w:r>
              <w:rPr>
                <w:b/>
              </w:rPr>
              <w:t xml:space="preserve"> </w:t>
            </w:r>
            <w:r w:rsidRPr="00CB20AC">
              <w:t>Vysoké učení technické (VUT) v</w:t>
            </w:r>
            <w:r>
              <w:t> </w:t>
            </w:r>
            <w:r w:rsidRPr="00CB20AC">
              <w:t>Brně</w:t>
            </w:r>
            <w:r>
              <w:t>,</w:t>
            </w:r>
            <w:r w:rsidRPr="00CB20AC">
              <w:t xml:space="preserve"> Fakulta strojního inž</w:t>
            </w:r>
            <w:r>
              <w:t>enýrství,</w:t>
            </w:r>
            <w:r w:rsidRPr="00CB20AC">
              <w:t xml:space="preserve"> obor: Aplikovaná matematika, </w:t>
            </w:r>
            <w:r w:rsidRPr="007A5AC6">
              <w:t>Ph.D.</w:t>
            </w:r>
          </w:p>
          <w:p w14:paraId="016A4155" w14:textId="77777777" w:rsidR="003E5B7C" w:rsidRPr="00CB20AC" w:rsidRDefault="003E5B7C" w:rsidP="0022275B">
            <w:pPr>
              <w:jc w:val="both"/>
            </w:pPr>
            <w:r w:rsidRPr="007A5AC6">
              <w:t>2009 – 2011:</w:t>
            </w:r>
            <w:r>
              <w:rPr>
                <w:b/>
              </w:rPr>
              <w:t xml:space="preserve"> </w:t>
            </w:r>
            <w:r w:rsidRPr="00CB20AC">
              <w:t>Vysoké učení technické v Brně,</w:t>
            </w:r>
            <w:r>
              <w:rPr>
                <w:b/>
              </w:rPr>
              <w:t xml:space="preserve"> </w:t>
            </w:r>
            <w:r w:rsidRPr="00CB20AC">
              <w:t>Fakulta strojního inženýrství, obor: Matematické inženýrství</w:t>
            </w:r>
            <w:r>
              <w:t>, Ing.</w:t>
            </w:r>
          </w:p>
          <w:p w14:paraId="6459190B" w14:textId="77777777" w:rsidR="003E5B7C" w:rsidRDefault="003E5B7C" w:rsidP="0022275B">
            <w:pPr>
              <w:rPr>
                <w:b/>
              </w:rPr>
            </w:pPr>
            <w:r w:rsidRPr="007A5AC6">
              <w:t>2006 – 2009:</w:t>
            </w:r>
            <w:r>
              <w:rPr>
                <w:b/>
              </w:rPr>
              <w:t xml:space="preserve"> </w:t>
            </w:r>
            <w:r w:rsidRPr="00CB20AC">
              <w:t>Vysoké učení technické v Brně,</w:t>
            </w:r>
            <w:r>
              <w:t xml:space="preserve"> </w:t>
            </w:r>
            <w:r w:rsidRPr="00CB20AC">
              <w:t>Fakulta strojního inženýrství, obor: Matematické inženýrství</w:t>
            </w:r>
            <w:r>
              <w:t>, Bc.</w:t>
            </w:r>
          </w:p>
        </w:tc>
      </w:tr>
      <w:tr w:rsidR="003E5B7C" w14:paraId="28934239" w14:textId="77777777" w:rsidTr="0022275B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F69CABB" w14:textId="77777777" w:rsidR="003E5B7C" w:rsidRDefault="003E5B7C" w:rsidP="0022275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3E5B7C" w14:paraId="3EFC927D" w14:textId="77777777" w:rsidTr="0022275B">
        <w:trPr>
          <w:trHeight w:val="109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59D4" w14:textId="77777777" w:rsidR="003E5B7C" w:rsidRDefault="003E5B7C" w:rsidP="0022275B">
            <w:r>
              <w:t xml:space="preserve">05/2017 – dosud:    Univerzita Tomáše Bati ve Zlíně, Fakulta aplikované informatiky, odborný asistent </w:t>
            </w:r>
          </w:p>
          <w:p w14:paraId="6F62DAAD" w14:textId="77777777" w:rsidR="003E5B7C" w:rsidRDefault="003E5B7C" w:rsidP="0022275B">
            <w:r>
              <w:t xml:space="preserve">09/2015 – 04/2017: Univerzita Tomáše Bati ve Zlíně, Fakulta aplikované informatiky a Fakulta managementu a </w:t>
            </w:r>
          </w:p>
          <w:p w14:paraId="3E6C15AF" w14:textId="77777777" w:rsidR="003E5B7C" w:rsidRDefault="003E5B7C" w:rsidP="0022275B">
            <w:r>
              <w:t xml:space="preserve">                                ekonomiky, asistent</w:t>
            </w:r>
          </w:p>
          <w:p w14:paraId="5388B7B6" w14:textId="77777777" w:rsidR="003E5B7C" w:rsidRDefault="003E5B7C" w:rsidP="0022275B">
            <w:pPr>
              <w:jc w:val="both"/>
              <w:rPr>
                <w:color w:val="FF0000"/>
              </w:rPr>
            </w:pPr>
          </w:p>
        </w:tc>
      </w:tr>
      <w:tr w:rsidR="003E5B7C" w14:paraId="01475A99" w14:textId="77777777" w:rsidTr="0022275B">
        <w:trPr>
          <w:trHeight w:val="25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A8CA949" w14:textId="77777777" w:rsidR="003E5B7C" w:rsidRDefault="003E5B7C" w:rsidP="0022275B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3E5B7C" w14:paraId="4165D8E5" w14:textId="77777777" w:rsidTr="0022275B">
        <w:trPr>
          <w:trHeight w:val="110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722F" w14:textId="22C3B86A" w:rsidR="00C62545" w:rsidRDefault="00C62545" w:rsidP="0022275B">
            <w:pPr>
              <w:jc w:val="both"/>
            </w:pPr>
            <w:r>
              <w:t>13x vedoucí bakalářské práce</w:t>
            </w:r>
          </w:p>
          <w:p w14:paraId="49868330" w14:textId="5FBA6DE2" w:rsidR="00C62545" w:rsidRDefault="00C62545" w:rsidP="0022275B">
            <w:pPr>
              <w:jc w:val="both"/>
            </w:pPr>
            <w:r>
              <w:t>5x vedoucí diplomové práce</w:t>
            </w:r>
          </w:p>
          <w:p w14:paraId="13085306" w14:textId="7FC48B59" w:rsidR="003E5B7C" w:rsidRDefault="003E5B7C" w:rsidP="0022275B">
            <w:pPr>
              <w:jc w:val="both"/>
            </w:pPr>
          </w:p>
        </w:tc>
      </w:tr>
      <w:tr w:rsidR="003E5B7C" w14:paraId="77CE14AA" w14:textId="77777777" w:rsidTr="0022275B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B3EA4DD" w14:textId="77777777" w:rsidR="003E5B7C" w:rsidRDefault="003E5B7C" w:rsidP="0022275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D47A860" w14:textId="77777777" w:rsidR="003E5B7C" w:rsidRDefault="003E5B7C" w:rsidP="0022275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3113288B" w14:textId="77777777" w:rsidR="003E5B7C" w:rsidRDefault="003E5B7C" w:rsidP="0022275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70722C7" w14:textId="77777777" w:rsidR="003E5B7C" w:rsidRDefault="003E5B7C" w:rsidP="0022275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3E5B7C" w14:paraId="269C3747" w14:textId="77777777" w:rsidTr="0022275B">
        <w:trPr>
          <w:cantSplit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BBEEF" w14:textId="77777777" w:rsidR="003E5B7C" w:rsidRDefault="003E5B7C" w:rsidP="0022275B">
            <w:pPr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B65B" w14:textId="77777777" w:rsidR="003E5B7C" w:rsidRDefault="003E5B7C" w:rsidP="0022275B">
            <w:pPr>
              <w:jc w:val="both"/>
            </w:pP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7D8B19A" w14:textId="77777777" w:rsidR="003E5B7C" w:rsidRDefault="003E5B7C" w:rsidP="0022275B">
            <w:pPr>
              <w:jc w:val="both"/>
            </w:pP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F22340A" w14:textId="77777777" w:rsidR="003E5B7C" w:rsidRDefault="003E5B7C" w:rsidP="0022275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E334E55" w14:textId="77777777" w:rsidR="003E5B7C" w:rsidRDefault="003E5B7C" w:rsidP="0022275B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150DF88" w14:textId="77777777" w:rsidR="003E5B7C" w:rsidRDefault="003E5B7C" w:rsidP="0022275B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3E5B7C" w14:paraId="2DC4E7BA" w14:textId="77777777" w:rsidTr="0022275B">
        <w:trPr>
          <w:cantSplit/>
          <w:trHeight w:val="70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2017496" w14:textId="77777777" w:rsidR="003E5B7C" w:rsidRDefault="003E5B7C" w:rsidP="0022275B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CE27782" w14:textId="77777777" w:rsidR="003E5B7C" w:rsidRDefault="003E5B7C" w:rsidP="0022275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370F87F9" w14:textId="77777777" w:rsidR="003E5B7C" w:rsidRDefault="003E5B7C" w:rsidP="0022275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9E03BD0" w14:textId="4014D256" w:rsidR="003E5B7C" w:rsidRPr="005959EF" w:rsidRDefault="006B1D4E" w:rsidP="0022275B">
            <w:pPr>
              <w:jc w:val="both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38B07" w14:textId="29F6F507" w:rsidR="003E5B7C" w:rsidRPr="005959EF" w:rsidRDefault="006B1D4E" w:rsidP="0022275B">
            <w:pPr>
              <w:jc w:val="both"/>
              <w:rPr>
                <w:b/>
              </w:rPr>
            </w:pPr>
            <w:r>
              <w:rPr>
                <w:b/>
              </w:rPr>
              <w:t>130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7E09" w14:textId="77777777" w:rsidR="003E5B7C" w:rsidRPr="0032279F" w:rsidRDefault="003E5B7C" w:rsidP="0022275B">
            <w:pPr>
              <w:jc w:val="both"/>
              <w:rPr>
                <w:b/>
                <w:color w:val="FF0000"/>
              </w:rPr>
            </w:pPr>
          </w:p>
        </w:tc>
      </w:tr>
      <w:tr w:rsidR="003E5B7C" w14:paraId="62804859" w14:textId="77777777" w:rsidTr="0022275B">
        <w:trPr>
          <w:trHeight w:val="205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96D8" w14:textId="77777777" w:rsidR="003E5B7C" w:rsidRDefault="003E5B7C" w:rsidP="0022275B">
            <w:pPr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D93A" w14:textId="77777777" w:rsidR="003E5B7C" w:rsidRDefault="003E5B7C" w:rsidP="0022275B">
            <w:pPr>
              <w:jc w:val="both"/>
            </w:pP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8F4A2E" w14:textId="77777777" w:rsidR="003E5B7C" w:rsidRDefault="003E5B7C" w:rsidP="0022275B">
            <w:pPr>
              <w:jc w:val="both"/>
            </w:pP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0E1DA4D3" w14:textId="77777777" w:rsidR="003E5B7C" w:rsidRDefault="003E5B7C" w:rsidP="0022275B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EB86" w14:textId="77777777" w:rsidR="003E5B7C" w:rsidRDefault="003E5B7C" w:rsidP="0022275B">
            <w:pPr>
              <w:rPr>
                <w:b/>
              </w:rPr>
            </w:pPr>
            <w:r>
              <w:rPr>
                <w:b/>
              </w:rPr>
              <w:t>5/6</w:t>
            </w:r>
          </w:p>
        </w:tc>
      </w:tr>
      <w:tr w:rsidR="003E5B7C" w14:paraId="1C0D10D9" w14:textId="77777777" w:rsidTr="0022275B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E6461E9" w14:textId="77777777" w:rsidR="003E5B7C" w:rsidRDefault="003E5B7C" w:rsidP="0022275B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3E5B7C" w14:paraId="0205DC51" w14:textId="77777777" w:rsidTr="0022275B">
        <w:trPr>
          <w:trHeight w:val="2347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0935" w14:textId="77777777" w:rsidR="003E5B7C" w:rsidRDefault="003E5B7C" w:rsidP="0022275B">
            <w:pPr>
              <w:jc w:val="both"/>
            </w:pPr>
            <w:r w:rsidRPr="006A4BF3">
              <w:rPr>
                <w:b/>
              </w:rPr>
              <w:lastRenderedPageBreak/>
              <w:t>HRABEC, D</w:t>
            </w:r>
            <w:r>
              <w:rPr>
                <w:b/>
              </w:rPr>
              <w:t>.</w:t>
            </w:r>
            <w:r w:rsidRPr="006A4BF3">
              <w:rPr>
                <w:b/>
              </w:rPr>
              <w:t xml:space="preserve"> (</w:t>
            </w:r>
            <w:r>
              <w:rPr>
                <w:b/>
              </w:rPr>
              <w:t>70</w:t>
            </w:r>
            <w:r w:rsidRPr="006A4BF3">
              <w:rPr>
                <w:b/>
              </w:rPr>
              <w:t xml:space="preserve"> %)</w:t>
            </w:r>
            <w:r>
              <w:t xml:space="preserve">, KUČERA, J. a MARTINEK, P. </w:t>
            </w:r>
            <w:r w:rsidRPr="007F7AFE">
              <w:t>Marketing effort within the newsvendor problem framework: A systematic review and extensions of demand-effort and cost-effort formulations</w:t>
            </w:r>
            <w:r>
              <w:t xml:space="preserve">. </w:t>
            </w:r>
            <w:r>
              <w:rPr>
                <w:i/>
              </w:rPr>
              <w:t>International Journal of Production Economics</w:t>
            </w:r>
            <w:r>
              <w:t xml:space="preserve">, 257:108754. 2023. DOI: </w:t>
            </w:r>
            <w:r w:rsidRPr="007F7AFE">
              <w:t>10.1016/j.ijpe.2022.108754</w:t>
            </w:r>
            <w:r>
              <w:t>.</w:t>
            </w:r>
          </w:p>
          <w:p w14:paraId="4C0A0ED2" w14:textId="77777777" w:rsidR="003E5B7C" w:rsidRPr="00C62545" w:rsidRDefault="003E5B7C" w:rsidP="0022275B">
            <w:pPr>
              <w:jc w:val="both"/>
              <w:rPr>
                <w:b/>
                <w:sz w:val="8"/>
                <w:szCs w:val="8"/>
              </w:rPr>
            </w:pPr>
          </w:p>
          <w:p w14:paraId="38E75C97" w14:textId="77777777" w:rsidR="003E5B7C" w:rsidRPr="006A4BF3" w:rsidRDefault="003E5B7C" w:rsidP="0022275B">
            <w:pPr>
              <w:jc w:val="both"/>
              <w:rPr>
                <w:sz w:val="10"/>
                <w:szCs w:val="10"/>
              </w:rPr>
            </w:pPr>
            <w:r w:rsidRPr="006A4BF3">
              <w:rPr>
                <w:b/>
              </w:rPr>
              <w:t>HRABEC, D</w:t>
            </w:r>
            <w:r>
              <w:rPr>
                <w:b/>
              </w:rPr>
              <w:t>.</w:t>
            </w:r>
            <w:r w:rsidRPr="006A4BF3">
              <w:rPr>
                <w:b/>
              </w:rPr>
              <w:t xml:space="preserve"> (</w:t>
            </w:r>
            <w:r>
              <w:rPr>
                <w:b/>
              </w:rPr>
              <w:t>80</w:t>
            </w:r>
            <w:r w:rsidRPr="006A4BF3">
              <w:rPr>
                <w:b/>
              </w:rPr>
              <w:t xml:space="preserve"> %)</w:t>
            </w:r>
            <w:r>
              <w:t xml:space="preserve">, HVATTUM, </w:t>
            </w:r>
            <w:proofErr w:type="gramStart"/>
            <w:r>
              <w:t>L.M.</w:t>
            </w:r>
            <w:proofErr w:type="gramEnd"/>
            <w:r>
              <w:t xml:space="preserve"> a HOFF, A. The value of integrated planning for production, inventory, and routing decisions: A systematic review and meta-analysis. </w:t>
            </w:r>
            <w:r>
              <w:rPr>
                <w:i/>
              </w:rPr>
              <w:t>International Journal of Production Economics</w:t>
            </w:r>
            <w:r>
              <w:t xml:space="preserve">, 248:108468. 2022. DOI: </w:t>
            </w:r>
            <w:r w:rsidRPr="007F7AFE">
              <w:t>10.1016/j.ijpe.2022.108468</w:t>
            </w:r>
            <w:r>
              <w:t>.</w:t>
            </w:r>
          </w:p>
          <w:p w14:paraId="1ED7DF94" w14:textId="77777777" w:rsidR="003E5B7C" w:rsidRPr="00C62545" w:rsidRDefault="003E5B7C" w:rsidP="0022275B">
            <w:pPr>
              <w:jc w:val="both"/>
              <w:rPr>
                <w:sz w:val="8"/>
                <w:szCs w:val="8"/>
              </w:rPr>
            </w:pPr>
          </w:p>
          <w:p w14:paraId="5AA8F89F" w14:textId="77777777" w:rsidR="003E5B7C" w:rsidRDefault="003E5B7C" w:rsidP="0022275B">
            <w:pPr>
              <w:jc w:val="both"/>
            </w:pPr>
            <w:r w:rsidRPr="006A4BF3">
              <w:rPr>
                <w:b/>
              </w:rPr>
              <w:t>HRABEC, D</w:t>
            </w:r>
            <w:r>
              <w:rPr>
                <w:b/>
              </w:rPr>
              <w:t>.</w:t>
            </w:r>
            <w:r w:rsidRPr="006A4BF3">
              <w:rPr>
                <w:b/>
              </w:rPr>
              <w:t xml:space="preserve"> (50 %),</w:t>
            </w:r>
            <w:r>
              <w:t xml:space="preserve"> KŮDELA, J., ŠOMPLÁK, R., NEVRLÝ, V. a POPELA, P. Circular economy implementation in waste management network design problem: A case study. </w:t>
            </w:r>
            <w:r w:rsidRPr="001314F3">
              <w:rPr>
                <w:i/>
              </w:rPr>
              <w:t>Central European Journal</w:t>
            </w:r>
            <w:r>
              <w:rPr>
                <w:i/>
              </w:rPr>
              <w:t xml:space="preserve"> </w:t>
            </w:r>
            <w:r w:rsidRPr="001314F3">
              <w:rPr>
                <w:i/>
              </w:rPr>
              <w:t>of Operations Research</w:t>
            </w:r>
            <w:r>
              <w:t>, 2020. 28:1441-1458. DOI: 10.1007/s10100-019-00626-z.</w:t>
            </w:r>
          </w:p>
          <w:p w14:paraId="1F56CD05" w14:textId="77777777" w:rsidR="003E5B7C" w:rsidRPr="00C62545" w:rsidRDefault="003E5B7C" w:rsidP="0022275B">
            <w:pPr>
              <w:jc w:val="both"/>
              <w:rPr>
                <w:b/>
                <w:sz w:val="8"/>
                <w:szCs w:val="8"/>
              </w:rPr>
            </w:pPr>
          </w:p>
          <w:p w14:paraId="600409D0" w14:textId="77777777" w:rsidR="003E5B7C" w:rsidRDefault="003E5B7C" w:rsidP="0022275B">
            <w:pPr>
              <w:jc w:val="both"/>
            </w:pPr>
            <w:r w:rsidRPr="006A4BF3">
              <w:rPr>
                <w:b/>
              </w:rPr>
              <w:t>HRABEC, D</w:t>
            </w:r>
            <w:r>
              <w:rPr>
                <w:b/>
              </w:rPr>
              <w:t xml:space="preserve">. </w:t>
            </w:r>
            <w:r w:rsidRPr="006A4BF3">
              <w:rPr>
                <w:b/>
              </w:rPr>
              <w:t>(55 %)</w:t>
            </w:r>
            <w:r w:rsidRPr="0026608C">
              <w:t>, ŠOMPLÁK, R</w:t>
            </w:r>
            <w:r>
              <w:t>.</w:t>
            </w:r>
            <w:r w:rsidRPr="0026608C">
              <w:t>, NEVRLÝ, V</w:t>
            </w:r>
            <w:r>
              <w:t>.</w:t>
            </w:r>
            <w:r w:rsidRPr="0026608C">
              <w:t>, VIKTORIN, A</w:t>
            </w:r>
            <w:r>
              <w:t xml:space="preserve">., PLUHÁČEK, M. a POPELA, P. </w:t>
            </w:r>
            <w:r w:rsidRPr="0026608C">
              <w:t xml:space="preserve">Sustainable waste-to-energy facility location: Influence of demand on energy sales. </w:t>
            </w:r>
            <w:r w:rsidRPr="0026608C">
              <w:rPr>
                <w:i/>
              </w:rPr>
              <w:t>Energy</w:t>
            </w:r>
            <w:r w:rsidRPr="0026608C">
              <w:t>, 207:118257.</w:t>
            </w:r>
            <w:r>
              <w:t xml:space="preserve"> </w:t>
            </w:r>
            <w:r w:rsidRPr="0026608C">
              <w:t>DOI: 10.1016/j.energy.</w:t>
            </w:r>
            <w:r>
              <w:t xml:space="preserve"> </w:t>
            </w:r>
            <w:r w:rsidRPr="0026608C">
              <w:t>2020.</w:t>
            </w:r>
            <w:r>
              <w:t xml:space="preserve"> </w:t>
            </w:r>
            <w:r w:rsidRPr="0026608C">
              <w:t>118257.</w:t>
            </w:r>
          </w:p>
          <w:p w14:paraId="15F957F7" w14:textId="77777777" w:rsidR="003E5B7C" w:rsidRPr="00C62545" w:rsidRDefault="003E5B7C" w:rsidP="0022275B">
            <w:pPr>
              <w:jc w:val="both"/>
              <w:rPr>
                <w:sz w:val="8"/>
                <w:szCs w:val="8"/>
              </w:rPr>
            </w:pPr>
          </w:p>
          <w:p w14:paraId="19B06BAF" w14:textId="77777777" w:rsidR="003E5B7C" w:rsidRDefault="003E5B7C" w:rsidP="0022275B">
            <w:pPr>
              <w:jc w:val="both"/>
            </w:pPr>
            <w:r>
              <w:t xml:space="preserve">ŠOMPLÁK, R., KŮDELA, J., SMEJKALOVÁ, V., PAVLAS, M., NEVRLÝ, V. a </w:t>
            </w:r>
            <w:r w:rsidRPr="006A4BF3">
              <w:rPr>
                <w:b/>
              </w:rPr>
              <w:t>HRABEC, D</w:t>
            </w:r>
            <w:r>
              <w:rPr>
                <w:b/>
              </w:rPr>
              <w:t>.</w:t>
            </w:r>
            <w:r w:rsidRPr="006A4BF3">
              <w:rPr>
                <w:b/>
              </w:rPr>
              <w:t xml:space="preserve"> (20 %)</w:t>
            </w:r>
            <w:r>
              <w:t xml:space="preserve">. Pricing and advertising strategies in conceptual circular economy planning modelled by mixed integer programming. </w:t>
            </w:r>
            <w:r w:rsidRPr="001314F3">
              <w:rPr>
                <w:i/>
              </w:rPr>
              <w:t>Journal of Cleaner Production</w:t>
            </w:r>
            <w:r>
              <w:t>, 239:118068s. DOI: 10.1016/j.jclepro. 2019. 118068.</w:t>
            </w:r>
          </w:p>
          <w:p w14:paraId="201FE0F5" w14:textId="77777777" w:rsidR="003E5B7C" w:rsidRDefault="003E5B7C" w:rsidP="0022275B">
            <w:pPr>
              <w:jc w:val="both"/>
              <w:rPr>
                <w:b/>
              </w:rPr>
            </w:pPr>
          </w:p>
        </w:tc>
      </w:tr>
      <w:tr w:rsidR="003E5B7C" w14:paraId="3118C86E" w14:textId="77777777" w:rsidTr="0022275B">
        <w:trPr>
          <w:trHeight w:val="21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5E1C394" w14:textId="77777777" w:rsidR="003E5B7C" w:rsidRDefault="003E5B7C" w:rsidP="0022275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3E5B7C" w14:paraId="6587ED0A" w14:textId="77777777" w:rsidTr="0022275B">
        <w:trPr>
          <w:trHeight w:val="32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EF44" w14:textId="77777777" w:rsidR="003E5B7C" w:rsidRPr="00964C3E" w:rsidRDefault="003E5B7C" w:rsidP="0022275B">
            <w:r w:rsidRPr="00964C3E">
              <w:t>2018 – 2019:  University of Vienna, Rakousko, 6 měsíců. Výzkumná stáž.</w:t>
            </w:r>
          </w:p>
          <w:p w14:paraId="5D60CC3B" w14:textId="77777777" w:rsidR="003E5B7C" w:rsidRDefault="003E5B7C" w:rsidP="0022275B">
            <w:pPr>
              <w:rPr>
                <w:b/>
              </w:rPr>
            </w:pPr>
            <w:r w:rsidRPr="00964C3E">
              <w:t>2014 – 2015:</w:t>
            </w:r>
            <w:r>
              <w:rPr>
                <w:b/>
              </w:rPr>
              <w:t xml:space="preserve">  </w:t>
            </w:r>
            <w:r w:rsidRPr="00CB20AC">
              <w:t>Molde University College – University Specialized in Logistics, Norsko, 10 měsíců</w:t>
            </w:r>
            <w:r>
              <w:t>. Výzkumná stáž.</w:t>
            </w:r>
          </w:p>
        </w:tc>
      </w:tr>
      <w:tr w:rsidR="003E5B7C" w14:paraId="4BC73724" w14:textId="77777777" w:rsidTr="0022275B">
        <w:trPr>
          <w:cantSplit/>
          <w:trHeight w:val="4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A9D9145" w14:textId="77777777" w:rsidR="003E5B7C" w:rsidRDefault="003E5B7C" w:rsidP="0022275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C879" w14:textId="77777777" w:rsidR="003E5B7C" w:rsidRDefault="003E5B7C" w:rsidP="0022275B">
            <w:pPr>
              <w:jc w:val="both"/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949C3F0" w14:textId="77777777" w:rsidR="003E5B7C" w:rsidRDefault="003E5B7C" w:rsidP="0022275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EC34C" w14:textId="3938C076" w:rsidR="003E5B7C" w:rsidRDefault="006B1D4E" w:rsidP="0022275B">
            <w:pPr>
              <w:jc w:val="both"/>
            </w:pPr>
            <w:r>
              <w:t>02. 03. 2023</w:t>
            </w:r>
          </w:p>
        </w:tc>
      </w:tr>
    </w:tbl>
    <w:p w14:paraId="349B35B9" w14:textId="77777777" w:rsidR="003E5B7C" w:rsidRDefault="003E5B7C" w:rsidP="003E5B7C"/>
    <w:p w14:paraId="7540E0ED" w14:textId="00790595" w:rsidR="000F5E26" w:rsidRDefault="000F5E26">
      <w:pPr>
        <w:spacing w:after="160" w:line="259" w:lineRule="auto"/>
      </w:pPr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0F5E26" w14:paraId="66AE11BE" w14:textId="77777777" w:rsidTr="007039C1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04666144" w14:textId="77777777" w:rsidR="000F5E26" w:rsidRDefault="000F5E26" w:rsidP="007039C1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0F5E26" w14:paraId="3B0147BB" w14:textId="77777777" w:rsidTr="007039C1">
        <w:tc>
          <w:tcPr>
            <w:tcW w:w="25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EEB8E06" w14:textId="77777777" w:rsidR="000F5E26" w:rsidRDefault="000F5E26" w:rsidP="007039C1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5A83" w14:textId="77777777" w:rsidR="000F5E26" w:rsidRDefault="000F5E26" w:rsidP="007039C1">
            <w:pPr>
              <w:jc w:val="both"/>
            </w:pPr>
            <w:r w:rsidRPr="001B2AE1">
              <w:t>Univerzita Tomáše Bati ve Zlíně</w:t>
            </w:r>
          </w:p>
        </w:tc>
      </w:tr>
      <w:tr w:rsidR="000F5E26" w14:paraId="6489D9B3" w14:textId="77777777" w:rsidTr="007039C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B299964" w14:textId="77777777" w:rsidR="000F5E26" w:rsidRDefault="000F5E26" w:rsidP="007039C1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5D9B" w14:textId="77777777" w:rsidR="000F5E26" w:rsidRDefault="000F5E26" w:rsidP="007039C1">
            <w:pPr>
              <w:jc w:val="both"/>
            </w:pPr>
            <w:r w:rsidRPr="00CF7506">
              <w:t>Fakulta logistiky a krizového řízení</w:t>
            </w:r>
          </w:p>
        </w:tc>
      </w:tr>
      <w:tr w:rsidR="000F5E26" w14:paraId="783FD403" w14:textId="77777777" w:rsidTr="007039C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771926E" w14:textId="77777777" w:rsidR="000F5E26" w:rsidRDefault="000F5E26" w:rsidP="007039C1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B36BC" w14:textId="77777777" w:rsidR="000F5E26" w:rsidRDefault="000F5E26" w:rsidP="007039C1">
            <w:pPr>
              <w:jc w:val="both"/>
            </w:pPr>
            <w:r>
              <w:t>Bezpečnost společnosti</w:t>
            </w:r>
          </w:p>
        </w:tc>
      </w:tr>
      <w:tr w:rsidR="000F5E26" w14:paraId="27699DA4" w14:textId="77777777" w:rsidTr="007039C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3B571E6" w14:textId="77777777" w:rsidR="000F5E26" w:rsidRDefault="000F5E26" w:rsidP="007039C1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534E" w14:textId="77777777" w:rsidR="000F5E26" w:rsidRPr="00705671" w:rsidRDefault="000F5E26" w:rsidP="007039C1">
            <w:pPr>
              <w:jc w:val="both"/>
              <w:rPr>
                <w:b/>
              </w:rPr>
            </w:pPr>
            <w:r w:rsidRPr="00705671">
              <w:rPr>
                <w:b/>
              </w:rPr>
              <w:t>Jiří Konečný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C8BAD80" w14:textId="77777777" w:rsidR="000F5E26" w:rsidRDefault="000F5E26" w:rsidP="007039C1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C035B" w14:textId="77777777" w:rsidR="000F5E26" w:rsidRDefault="000F5E26" w:rsidP="007039C1">
            <w:pPr>
              <w:jc w:val="both"/>
            </w:pPr>
            <w:r>
              <w:t>Ing. et Ing., Ph.D.</w:t>
            </w:r>
          </w:p>
        </w:tc>
      </w:tr>
      <w:tr w:rsidR="000F5E26" w14:paraId="561FA919" w14:textId="77777777" w:rsidTr="007039C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9D15F6B" w14:textId="77777777" w:rsidR="000F5E26" w:rsidRDefault="000F5E26" w:rsidP="007039C1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4040" w14:textId="77777777" w:rsidR="000F5E26" w:rsidRDefault="000F5E26" w:rsidP="007039C1">
            <w:pPr>
              <w:jc w:val="both"/>
            </w:pPr>
            <w:r>
              <w:t>1971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21B8973" w14:textId="77777777" w:rsidR="000F5E26" w:rsidRDefault="000F5E26" w:rsidP="007039C1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F571" w14:textId="6CC5FE9D" w:rsidR="000F5E26" w:rsidRPr="00705671" w:rsidRDefault="000F5E26" w:rsidP="007039C1">
            <w:pPr>
              <w:jc w:val="both"/>
              <w:rPr>
                <w:i/>
              </w:rPr>
            </w:pPr>
            <w:r w:rsidRPr="00705671">
              <w:rPr>
                <w:i/>
              </w:rPr>
              <w:t>pp</w:t>
            </w:r>
            <w:r w:rsidR="00705671">
              <w:rPr>
                <w:i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2F8C2DA" w14:textId="77777777" w:rsidR="000F5E26" w:rsidRDefault="000F5E26" w:rsidP="007039C1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CDA7" w14:textId="77777777" w:rsidR="000F5E26" w:rsidRDefault="000F5E26" w:rsidP="007039C1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F79832A" w14:textId="77777777" w:rsidR="000F5E26" w:rsidRDefault="000F5E26" w:rsidP="007039C1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9DA11" w14:textId="77777777" w:rsidR="000F5E26" w:rsidRDefault="000F5E26" w:rsidP="007039C1">
            <w:pPr>
              <w:jc w:val="both"/>
            </w:pPr>
            <w:r>
              <w:t>N</w:t>
            </w:r>
          </w:p>
        </w:tc>
      </w:tr>
      <w:tr w:rsidR="000F5E26" w14:paraId="28C7F48F" w14:textId="77777777" w:rsidTr="007039C1"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7A705B7" w14:textId="77777777" w:rsidR="000F5E26" w:rsidRDefault="000F5E26" w:rsidP="007039C1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0AF4" w14:textId="647D2B15" w:rsidR="000F5E26" w:rsidRPr="00705671" w:rsidRDefault="000F5E26" w:rsidP="007039C1">
            <w:pPr>
              <w:jc w:val="both"/>
              <w:rPr>
                <w:i/>
              </w:rPr>
            </w:pPr>
            <w:r w:rsidRPr="00705671">
              <w:rPr>
                <w:i/>
              </w:rPr>
              <w:t>pp</w:t>
            </w:r>
            <w:r w:rsidR="00705671">
              <w:rPr>
                <w:i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D182BCE" w14:textId="77777777" w:rsidR="000F5E26" w:rsidRDefault="000F5E26" w:rsidP="007039C1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265F" w14:textId="77777777" w:rsidR="000F5E26" w:rsidRDefault="000F5E26" w:rsidP="007039C1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4ADEE9E" w14:textId="77777777" w:rsidR="000F5E26" w:rsidRDefault="000F5E26" w:rsidP="007039C1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7F0A6" w14:textId="77777777" w:rsidR="000F5E26" w:rsidRDefault="000F5E26" w:rsidP="007039C1">
            <w:pPr>
              <w:jc w:val="both"/>
            </w:pPr>
            <w:r>
              <w:t>N</w:t>
            </w:r>
          </w:p>
        </w:tc>
      </w:tr>
      <w:tr w:rsidR="000F5E26" w14:paraId="43344A32" w14:textId="77777777" w:rsidTr="007039C1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9FDED24" w14:textId="77777777" w:rsidR="000F5E26" w:rsidRDefault="000F5E26" w:rsidP="007039C1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D7F33BA" w14:textId="77777777" w:rsidR="000F5E26" w:rsidRDefault="000F5E26" w:rsidP="007039C1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3F04282" w14:textId="77777777" w:rsidR="000F5E26" w:rsidRDefault="000F5E26" w:rsidP="007039C1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F5E26" w14:paraId="5DA20397" w14:textId="77777777" w:rsidTr="007039C1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3941" w14:textId="77777777" w:rsidR="000F5E26" w:rsidRDefault="000F5E26" w:rsidP="007039C1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44B55" w14:textId="77777777" w:rsidR="000F5E26" w:rsidRDefault="000F5E26" w:rsidP="007039C1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B1C1" w14:textId="77777777" w:rsidR="000F5E26" w:rsidRDefault="000F5E26" w:rsidP="007039C1">
            <w:pPr>
              <w:jc w:val="both"/>
            </w:pPr>
          </w:p>
        </w:tc>
      </w:tr>
      <w:tr w:rsidR="000F5E26" w14:paraId="30F97D42" w14:textId="77777777" w:rsidTr="007039C1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A6D3" w14:textId="77777777" w:rsidR="000F5E26" w:rsidRDefault="000F5E26" w:rsidP="007039C1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C6DE" w14:textId="77777777" w:rsidR="000F5E26" w:rsidRDefault="000F5E26" w:rsidP="007039C1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00CD" w14:textId="77777777" w:rsidR="000F5E26" w:rsidRDefault="000F5E26" w:rsidP="007039C1">
            <w:pPr>
              <w:jc w:val="both"/>
            </w:pPr>
          </w:p>
        </w:tc>
      </w:tr>
      <w:tr w:rsidR="000F5E26" w14:paraId="31668B53" w14:textId="77777777" w:rsidTr="007039C1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1D13" w14:textId="77777777" w:rsidR="000F5E26" w:rsidRDefault="000F5E26" w:rsidP="007039C1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34269" w14:textId="77777777" w:rsidR="000F5E26" w:rsidRDefault="000F5E26" w:rsidP="007039C1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8E2F" w14:textId="77777777" w:rsidR="000F5E26" w:rsidRDefault="000F5E26" w:rsidP="007039C1">
            <w:pPr>
              <w:jc w:val="both"/>
            </w:pPr>
          </w:p>
        </w:tc>
      </w:tr>
      <w:tr w:rsidR="000F5E26" w14:paraId="24E3ABF4" w14:textId="77777777" w:rsidTr="007039C1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B882" w14:textId="77777777" w:rsidR="000F5E26" w:rsidRDefault="000F5E26" w:rsidP="007039C1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22665" w14:textId="77777777" w:rsidR="000F5E26" w:rsidRDefault="000F5E26" w:rsidP="007039C1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E25B" w14:textId="77777777" w:rsidR="000F5E26" w:rsidRDefault="000F5E26" w:rsidP="007039C1">
            <w:pPr>
              <w:jc w:val="both"/>
            </w:pPr>
          </w:p>
        </w:tc>
      </w:tr>
      <w:tr w:rsidR="000F5E26" w14:paraId="71D210BC" w14:textId="77777777" w:rsidTr="007039C1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D4882E3" w14:textId="77777777" w:rsidR="000F5E26" w:rsidRDefault="000F5E26" w:rsidP="007039C1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F5E26" w14:paraId="7625713B" w14:textId="77777777" w:rsidTr="007039C1">
        <w:trPr>
          <w:trHeight w:val="1118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8E712" w14:textId="77777777" w:rsidR="000F5E26" w:rsidRDefault="000F5E26" w:rsidP="007039C1">
            <w:pPr>
              <w:jc w:val="both"/>
            </w:pPr>
            <w:r>
              <w:t>Podnikatelská činnost – semináře (100 %)</w:t>
            </w:r>
          </w:p>
        </w:tc>
      </w:tr>
      <w:tr w:rsidR="000F5E26" w14:paraId="6632F9FF" w14:textId="77777777" w:rsidTr="007039C1">
        <w:trPr>
          <w:trHeight w:val="340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14:paraId="1575E085" w14:textId="77777777" w:rsidR="000F5E26" w:rsidRDefault="000F5E26" w:rsidP="007039C1">
            <w:pPr>
              <w:jc w:val="both"/>
              <w:rPr>
                <w:b/>
              </w:rPr>
            </w:pPr>
            <w:r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0F5E26" w14:paraId="4A4C1502" w14:textId="77777777" w:rsidTr="007039C1">
        <w:trPr>
          <w:trHeight w:val="340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DA7DE" w14:textId="77777777" w:rsidR="000F5E26" w:rsidRDefault="000F5E26" w:rsidP="007039C1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DCFA2" w14:textId="77777777" w:rsidR="000F5E26" w:rsidRDefault="000F5E26" w:rsidP="007039C1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3477A" w14:textId="77777777" w:rsidR="000F5E26" w:rsidRDefault="000F5E26" w:rsidP="007039C1">
            <w:pPr>
              <w:jc w:val="both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9F40E" w14:textId="77777777" w:rsidR="000F5E26" w:rsidRDefault="000F5E26" w:rsidP="007039C1">
            <w:pPr>
              <w:jc w:val="both"/>
              <w:rPr>
                <w:b/>
              </w:rPr>
            </w:pPr>
            <w:r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483AB" w14:textId="77777777" w:rsidR="000F5E26" w:rsidRDefault="000F5E26" w:rsidP="007039C1">
            <w:pPr>
              <w:jc w:val="both"/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i/>
                <w:iCs/>
              </w:rPr>
              <w:t>nepovinný údaj</w:t>
            </w:r>
            <w:r>
              <w:rPr>
                <w:b/>
              </w:rPr>
              <w:t>) Počet hodin za semestr</w:t>
            </w:r>
          </w:p>
        </w:tc>
      </w:tr>
      <w:tr w:rsidR="000F5E26" w14:paraId="0939F88F" w14:textId="77777777" w:rsidTr="007039C1">
        <w:trPr>
          <w:trHeight w:val="285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B80E" w14:textId="77777777" w:rsidR="000F5E26" w:rsidRPr="006E56AC" w:rsidRDefault="000F5E26" w:rsidP="007039C1">
            <w:pPr>
              <w:jc w:val="both"/>
              <w:rPr>
                <w:bCs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D21F" w14:textId="77777777" w:rsidR="000F5E26" w:rsidRPr="006E56AC" w:rsidRDefault="000F5E26" w:rsidP="007039C1">
            <w:pPr>
              <w:jc w:val="both"/>
              <w:rPr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AB5A" w14:textId="77777777" w:rsidR="000F5E26" w:rsidRPr="006E56AC" w:rsidRDefault="000F5E26" w:rsidP="007039C1">
            <w:pPr>
              <w:jc w:val="both"/>
              <w:rPr>
                <w:bCs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8F75" w14:textId="77777777" w:rsidR="000F5E26" w:rsidRPr="006E56AC" w:rsidRDefault="000F5E26" w:rsidP="007039C1">
            <w:pPr>
              <w:jc w:val="both"/>
              <w:rPr>
                <w:bCs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6DC5" w14:textId="77777777" w:rsidR="000F5E26" w:rsidRPr="006E56AC" w:rsidRDefault="000F5E26" w:rsidP="007039C1">
            <w:pPr>
              <w:jc w:val="both"/>
              <w:rPr>
                <w:bCs/>
              </w:rPr>
            </w:pPr>
          </w:p>
        </w:tc>
      </w:tr>
      <w:tr w:rsidR="000F5E26" w14:paraId="10852A96" w14:textId="77777777" w:rsidTr="007039C1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3F33" w14:textId="77777777" w:rsidR="000F5E26" w:rsidRPr="006E56AC" w:rsidRDefault="000F5E26" w:rsidP="007039C1">
            <w:pPr>
              <w:jc w:val="both"/>
              <w:rPr>
                <w:bCs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3250" w14:textId="77777777" w:rsidR="000F5E26" w:rsidRPr="006E56AC" w:rsidRDefault="000F5E26" w:rsidP="007039C1">
            <w:pPr>
              <w:jc w:val="both"/>
              <w:rPr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0F609" w14:textId="77777777" w:rsidR="000F5E26" w:rsidRPr="006E56AC" w:rsidRDefault="000F5E26" w:rsidP="007039C1">
            <w:pPr>
              <w:jc w:val="both"/>
              <w:rPr>
                <w:bCs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A258" w14:textId="77777777" w:rsidR="000F5E26" w:rsidRPr="006E56AC" w:rsidRDefault="000F5E26" w:rsidP="007039C1">
            <w:pPr>
              <w:jc w:val="both"/>
              <w:rPr>
                <w:bCs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D32C" w14:textId="77777777" w:rsidR="000F5E26" w:rsidRPr="006E56AC" w:rsidRDefault="000F5E26" w:rsidP="007039C1">
            <w:pPr>
              <w:jc w:val="both"/>
              <w:rPr>
                <w:bCs/>
              </w:rPr>
            </w:pPr>
          </w:p>
        </w:tc>
      </w:tr>
      <w:tr w:rsidR="000F5E26" w14:paraId="68D2C975" w14:textId="77777777" w:rsidTr="007039C1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F69AC" w14:textId="77777777" w:rsidR="000F5E26" w:rsidRDefault="000F5E26" w:rsidP="007039C1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D9A1" w14:textId="77777777" w:rsidR="000F5E26" w:rsidRDefault="000F5E26" w:rsidP="007039C1">
            <w:pPr>
              <w:jc w:val="both"/>
              <w:rPr>
                <w:color w:val="FF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CFC8" w14:textId="77777777" w:rsidR="000F5E26" w:rsidRDefault="000F5E26" w:rsidP="007039C1">
            <w:pPr>
              <w:jc w:val="both"/>
              <w:rPr>
                <w:color w:val="FF0000"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DA6A" w14:textId="77777777" w:rsidR="000F5E26" w:rsidRDefault="000F5E26" w:rsidP="007039C1">
            <w:pPr>
              <w:jc w:val="both"/>
              <w:rPr>
                <w:color w:val="FF0000"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D52B" w14:textId="77777777" w:rsidR="000F5E26" w:rsidRDefault="000F5E26" w:rsidP="007039C1">
            <w:pPr>
              <w:jc w:val="both"/>
              <w:rPr>
                <w:color w:val="FF0000"/>
              </w:rPr>
            </w:pPr>
          </w:p>
        </w:tc>
      </w:tr>
      <w:tr w:rsidR="000F5E26" w14:paraId="46323B8B" w14:textId="77777777" w:rsidTr="007039C1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6A7D" w14:textId="77777777" w:rsidR="000F5E26" w:rsidRDefault="000F5E26" w:rsidP="007039C1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2735" w14:textId="77777777" w:rsidR="000F5E26" w:rsidRDefault="000F5E26" w:rsidP="007039C1">
            <w:pPr>
              <w:jc w:val="both"/>
              <w:rPr>
                <w:color w:val="FF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0861" w14:textId="77777777" w:rsidR="000F5E26" w:rsidRDefault="000F5E26" w:rsidP="007039C1">
            <w:pPr>
              <w:jc w:val="both"/>
              <w:rPr>
                <w:color w:val="FF0000"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C28D6" w14:textId="77777777" w:rsidR="000F5E26" w:rsidRDefault="000F5E26" w:rsidP="007039C1">
            <w:pPr>
              <w:jc w:val="both"/>
              <w:rPr>
                <w:color w:val="FF0000"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76B0A" w14:textId="77777777" w:rsidR="000F5E26" w:rsidRDefault="000F5E26" w:rsidP="007039C1">
            <w:pPr>
              <w:jc w:val="both"/>
              <w:rPr>
                <w:color w:val="FF0000"/>
              </w:rPr>
            </w:pPr>
          </w:p>
        </w:tc>
      </w:tr>
      <w:tr w:rsidR="000F5E26" w14:paraId="2F822E65" w14:textId="77777777" w:rsidTr="007039C1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0232654" w14:textId="77777777" w:rsidR="000F5E26" w:rsidRDefault="000F5E26" w:rsidP="007039C1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F5E26" w14:paraId="4DCCA265" w14:textId="77777777" w:rsidTr="007039C1">
        <w:trPr>
          <w:trHeight w:val="105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B647" w14:textId="77777777" w:rsidR="000F5E26" w:rsidRPr="00452529" w:rsidRDefault="000F5E26" w:rsidP="007039C1">
            <w:r w:rsidRPr="00452529">
              <w:t xml:space="preserve">2004 – Řízení a ekonomika podniku, FP VUT v Brně </w:t>
            </w:r>
            <w:r>
              <w:t>–</w:t>
            </w:r>
            <w:r w:rsidRPr="00452529">
              <w:t xml:space="preserve"> titul: Ph.D.</w:t>
            </w:r>
          </w:p>
          <w:p w14:paraId="576F969C" w14:textId="77777777" w:rsidR="000F5E26" w:rsidRPr="00452529" w:rsidRDefault="000F5E26" w:rsidP="007039C1">
            <w:r w:rsidRPr="00452529">
              <w:t xml:space="preserve">1999 – Finanční podnikání, ESF MU v Brně </w:t>
            </w:r>
            <w:r>
              <w:t>–</w:t>
            </w:r>
            <w:r w:rsidRPr="00452529">
              <w:t xml:space="preserve"> titul: Ing. </w:t>
            </w:r>
          </w:p>
          <w:p w14:paraId="6EF1D030" w14:textId="77777777" w:rsidR="000F5E26" w:rsidRDefault="000F5E26" w:rsidP="007039C1">
            <w:pPr>
              <w:rPr>
                <w:b/>
              </w:rPr>
            </w:pPr>
            <w:r w:rsidRPr="00452529">
              <w:t xml:space="preserve">1995 – Ekonomika a řízení průmyslu, FP VUT v Brně </w:t>
            </w:r>
            <w:r>
              <w:t>–</w:t>
            </w:r>
            <w:r w:rsidRPr="00452529">
              <w:t xml:space="preserve"> titul: Ing. </w:t>
            </w:r>
          </w:p>
        </w:tc>
      </w:tr>
      <w:tr w:rsidR="000F5E26" w14:paraId="233DEDFA" w14:textId="77777777" w:rsidTr="007039C1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E7ED854" w14:textId="77777777" w:rsidR="000F5E26" w:rsidRDefault="000F5E26" w:rsidP="007039C1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F5E26" w14:paraId="005AB6AB" w14:textId="77777777" w:rsidTr="007039C1">
        <w:trPr>
          <w:trHeight w:val="109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5309" w14:textId="77777777" w:rsidR="000F5E26" w:rsidRDefault="000F5E26" w:rsidP="007039C1">
            <w:r>
              <w:t xml:space="preserve">2006 – dosud: Univerzita Tomáše Bati ve Zlíně, Fakulta logistiky a krizového řízení, odborný asistent </w:t>
            </w:r>
          </w:p>
          <w:p w14:paraId="27813120" w14:textId="77777777" w:rsidR="000F5E26" w:rsidRDefault="000F5E26" w:rsidP="007039C1">
            <w:r>
              <w:t>2001 – 2004:   Komise pro cenné papíry – odborný referent</w:t>
            </w:r>
          </w:p>
          <w:p w14:paraId="22465C96" w14:textId="77777777" w:rsidR="000F5E26" w:rsidRDefault="000F5E26" w:rsidP="007039C1">
            <w:pPr>
              <w:jc w:val="both"/>
              <w:rPr>
                <w:color w:val="FF0000"/>
              </w:rPr>
            </w:pPr>
            <w:r>
              <w:t>1996 – 1997:   Brno Broker Group, a. s. – analytik kapitálových trhů</w:t>
            </w:r>
          </w:p>
        </w:tc>
      </w:tr>
      <w:tr w:rsidR="000F5E26" w14:paraId="3403F4B8" w14:textId="77777777" w:rsidTr="007039C1">
        <w:trPr>
          <w:trHeight w:val="25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31E7F3C" w14:textId="77777777" w:rsidR="000F5E26" w:rsidRDefault="000F5E26" w:rsidP="007039C1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F5E26" w14:paraId="5EAC23C5" w14:textId="77777777" w:rsidTr="007039C1">
        <w:trPr>
          <w:trHeight w:val="110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0097E" w14:textId="369A0401" w:rsidR="000F5E26" w:rsidRPr="00705671" w:rsidRDefault="00705671" w:rsidP="007039C1">
            <w:r w:rsidRPr="00705671">
              <w:t>164x vedoucí bakalářské práce</w:t>
            </w:r>
          </w:p>
          <w:p w14:paraId="4608E7A9" w14:textId="19A2A54E" w:rsidR="000F5E26" w:rsidRDefault="00705671" w:rsidP="00705671">
            <w:pPr>
              <w:jc w:val="both"/>
            </w:pPr>
            <w:r w:rsidRPr="00705671">
              <w:t>12x vedoucí diplomové práce</w:t>
            </w:r>
            <w:r w:rsidR="000F5E26" w:rsidRPr="00705671">
              <w:t xml:space="preserve"> </w:t>
            </w:r>
          </w:p>
        </w:tc>
      </w:tr>
      <w:tr w:rsidR="000F5E26" w14:paraId="26C6B425" w14:textId="77777777" w:rsidTr="007039C1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CE5338E" w14:textId="77777777" w:rsidR="000F5E26" w:rsidRDefault="000F5E26" w:rsidP="007039C1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FF79325" w14:textId="77777777" w:rsidR="000F5E26" w:rsidRDefault="000F5E26" w:rsidP="007039C1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67D4D3FF" w14:textId="77777777" w:rsidR="000F5E26" w:rsidRDefault="000F5E26" w:rsidP="007039C1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AD5CA81" w14:textId="77777777" w:rsidR="000F5E26" w:rsidRDefault="000F5E26" w:rsidP="007039C1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0F5E26" w14:paraId="2CD818CD" w14:textId="77777777" w:rsidTr="007039C1">
        <w:trPr>
          <w:cantSplit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BDE5" w14:textId="77777777" w:rsidR="000F5E26" w:rsidRDefault="000F5E26" w:rsidP="007039C1">
            <w:pPr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6B47D" w14:textId="77777777" w:rsidR="000F5E26" w:rsidRDefault="000F5E26" w:rsidP="007039C1">
            <w:pPr>
              <w:jc w:val="both"/>
            </w:pP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76DF07" w14:textId="77777777" w:rsidR="000F5E26" w:rsidRDefault="000F5E26" w:rsidP="007039C1">
            <w:pPr>
              <w:jc w:val="both"/>
            </w:pP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C56CB30" w14:textId="77777777" w:rsidR="000F5E26" w:rsidRDefault="000F5E26" w:rsidP="007039C1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8BDBA64" w14:textId="77777777" w:rsidR="000F5E26" w:rsidRDefault="000F5E26" w:rsidP="007039C1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1A472E2" w14:textId="77777777" w:rsidR="000F5E26" w:rsidRDefault="000F5E26" w:rsidP="007039C1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0F5E26" w14:paraId="0CCCC3EE" w14:textId="77777777" w:rsidTr="007039C1">
        <w:trPr>
          <w:cantSplit/>
          <w:trHeight w:val="70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93C3BFF" w14:textId="77777777" w:rsidR="000F5E26" w:rsidRDefault="000F5E26" w:rsidP="007039C1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6D6A970" w14:textId="77777777" w:rsidR="000F5E26" w:rsidRDefault="000F5E26" w:rsidP="007039C1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442EF4A5" w14:textId="77777777" w:rsidR="000F5E26" w:rsidRDefault="000F5E26" w:rsidP="007039C1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86C384E" w14:textId="5D1E1B79" w:rsidR="000F5E26" w:rsidRPr="00705671" w:rsidRDefault="00705671" w:rsidP="00705671">
            <w:pPr>
              <w:jc w:val="center"/>
              <w:rPr>
                <w:b/>
              </w:rPr>
            </w:pPr>
            <w:r w:rsidRPr="00705671">
              <w:rPr>
                <w:b/>
              </w:rPr>
              <w:t>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E46C" w14:textId="48CC72A0" w:rsidR="000F5E26" w:rsidRPr="00705671" w:rsidRDefault="00705671" w:rsidP="007039C1">
            <w:pPr>
              <w:jc w:val="both"/>
              <w:rPr>
                <w:b/>
              </w:rPr>
            </w:pPr>
            <w:r w:rsidRPr="00705671">
              <w:rPr>
                <w:b/>
              </w:rPr>
              <w:t>12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E624" w14:textId="77777777" w:rsidR="000F5E26" w:rsidRPr="00705671" w:rsidRDefault="000F5E26" w:rsidP="007039C1">
            <w:pPr>
              <w:jc w:val="both"/>
              <w:rPr>
                <w:b/>
              </w:rPr>
            </w:pPr>
          </w:p>
        </w:tc>
      </w:tr>
      <w:tr w:rsidR="000F5E26" w14:paraId="5AB1C89B" w14:textId="77777777" w:rsidTr="007039C1">
        <w:trPr>
          <w:trHeight w:val="205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3490" w14:textId="77777777" w:rsidR="000F5E26" w:rsidRDefault="000F5E26" w:rsidP="007039C1">
            <w:pPr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4D81" w14:textId="77777777" w:rsidR="000F5E26" w:rsidRDefault="000F5E26" w:rsidP="007039C1">
            <w:pPr>
              <w:jc w:val="both"/>
            </w:pP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4303BDB" w14:textId="77777777" w:rsidR="000F5E26" w:rsidRDefault="000F5E26" w:rsidP="007039C1">
            <w:pPr>
              <w:jc w:val="both"/>
            </w:pP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79753345" w14:textId="77777777" w:rsidR="000F5E26" w:rsidRPr="00705671" w:rsidRDefault="000F5E26" w:rsidP="007039C1">
            <w:pPr>
              <w:jc w:val="both"/>
              <w:rPr>
                <w:b/>
                <w:sz w:val="18"/>
              </w:rPr>
            </w:pPr>
            <w:r w:rsidRPr="00705671"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CE1DE" w14:textId="68AD9521" w:rsidR="000F5E26" w:rsidRPr="00705671" w:rsidRDefault="000F5E26" w:rsidP="007039C1">
            <w:pPr>
              <w:rPr>
                <w:b/>
              </w:rPr>
            </w:pPr>
            <w:r w:rsidRPr="00705671">
              <w:rPr>
                <w:b/>
              </w:rPr>
              <w:t xml:space="preserve">   </w:t>
            </w:r>
            <w:r w:rsidR="00705671" w:rsidRPr="00705671">
              <w:rPr>
                <w:b/>
              </w:rPr>
              <w:t>0/2</w:t>
            </w:r>
          </w:p>
        </w:tc>
      </w:tr>
      <w:tr w:rsidR="000F5E26" w14:paraId="0077EE93" w14:textId="77777777" w:rsidTr="007039C1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169BCAB" w14:textId="77777777" w:rsidR="000F5E26" w:rsidRDefault="000F5E26" w:rsidP="007039C1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F5E26" w14:paraId="01C26B05" w14:textId="77777777" w:rsidTr="007039C1">
        <w:trPr>
          <w:trHeight w:val="2347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494EC" w14:textId="70D96EDA" w:rsidR="000B41DF" w:rsidRDefault="000B41DF" w:rsidP="000B41DF">
            <w:pPr>
              <w:jc w:val="both"/>
            </w:pPr>
            <w:r>
              <w:lastRenderedPageBreak/>
              <w:t xml:space="preserve">MACKO, Michal, Jan ANTOŠ, Frantisek BOŽEK, </w:t>
            </w:r>
            <w:r w:rsidRPr="000B41DF">
              <w:rPr>
                <w:b/>
              </w:rPr>
              <w:t>Jiří KONEČNÝ</w:t>
            </w:r>
            <w:r>
              <w:rPr>
                <w:b/>
              </w:rPr>
              <w:t xml:space="preserve"> (5 %)</w:t>
            </w:r>
            <w:r>
              <w:t xml:space="preserve">, Jiří HUZLÍK, Jitka HEGROVÁ a Ivo KUŘITKA. Development of New Health Risk Assessment of Nanoparticles: EPA Health Risk Assessment Revised. </w:t>
            </w:r>
            <w:r w:rsidRPr="000B41DF">
              <w:rPr>
                <w:i/>
              </w:rPr>
              <w:t>Nanomaterials.</w:t>
            </w:r>
            <w:r>
              <w:t xml:space="preserve"> 2023, 13(1). ISSN 20794991 (Jimp, Q2)</w:t>
            </w:r>
          </w:p>
          <w:p w14:paraId="0E41EC11" w14:textId="77777777" w:rsidR="000B41DF" w:rsidRDefault="000B41DF" w:rsidP="000B41DF">
            <w:pPr>
              <w:jc w:val="both"/>
            </w:pPr>
          </w:p>
          <w:p w14:paraId="120A02D9" w14:textId="50F2F0E2" w:rsidR="000B41DF" w:rsidRDefault="000B41DF" w:rsidP="000B41DF">
            <w:pPr>
              <w:jc w:val="both"/>
            </w:pPr>
            <w:r>
              <w:t xml:space="preserve">DOKULIL, Jiří, Kateřina KADALOVÁ a </w:t>
            </w:r>
            <w:r w:rsidRPr="000B41DF">
              <w:rPr>
                <w:b/>
              </w:rPr>
              <w:t>Jiří KONEČNÝ (5 %)</w:t>
            </w:r>
            <w:r>
              <w:t xml:space="preserve">. Faktory zavedení nefinančních ukazatelů výkonnosti do procesu plánování. In: </w:t>
            </w:r>
            <w:r w:rsidRPr="000B41DF">
              <w:rPr>
                <w:i/>
              </w:rPr>
              <w:t>Sborník konference CrisCon: 8.-</w:t>
            </w:r>
            <w:proofErr w:type="gramStart"/>
            <w:r w:rsidRPr="000B41DF">
              <w:rPr>
                <w:i/>
              </w:rPr>
              <w:t>9.9.2021</w:t>
            </w:r>
            <w:proofErr w:type="gramEnd"/>
            <w:r w:rsidRPr="000B41DF">
              <w:rPr>
                <w:i/>
              </w:rPr>
              <w:t>.</w:t>
            </w:r>
            <w:r>
              <w:t xml:space="preserve"> Zlín: Univerzita Tomáše Bati ve Zlíně, 2021. s. 18-21. ISBN 978-80-7678-028-6.</w:t>
            </w:r>
          </w:p>
          <w:p w14:paraId="332DDEA0" w14:textId="57E041AC" w:rsidR="000F5E26" w:rsidRDefault="000F5E26" w:rsidP="007039C1">
            <w:pPr>
              <w:jc w:val="both"/>
              <w:rPr>
                <w:b/>
              </w:rPr>
            </w:pPr>
          </w:p>
        </w:tc>
      </w:tr>
      <w:tr w:rsidR="000F5E26" w14:paraId="2DFB25A0" w14:textId="77777777" w:rsidTr="007039C1">
        <w:trPr>
          <w:trHeight w:val="21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A905435" w14:textId="77777777" w:rsidR="000F5E26" w:rsidRDefault="000F5E26" w:rsidP="007039C1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F5E26" w14:paraId="0AA6E489" w14:textId="77777777" w:rsidTr="007039C1">
        <w:trPr>
          <w:trHeight w:val="32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2BFA" w14:textId="77777777" w:rsidR="000F5E26" w:rsidRDefault="000F5E26" w:rsidP="007039C1">
            <w:pPr>
              <w:rPr>
                <w:b/>
              </w:rPr>
            </w:pPr>
          </w:p>
        </w:tc>
      </w:tr>
      <w:tr w:rsidR="000F5E26" w14:paraId="579755CD" w14:textId="77777777" w:rsidTr="007039C1">
        <w:trPr>
          <w:cantSplit/>
          <w:trHeight w:val="4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F9A1B46" w14:textId="77777777" w:rsidR="000F5E26" w:rsidRDefault="000F5E26" w:rsidP="007039C1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10CE" w14:textId="77777777" w:rsidR="000F5E26" w:rsidRDefault="000F5E26" w:rsidP="007039C1">
            <w:pPr>
              <w:jc w:val="both"/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1326BD4" w14:textId="77777777" w:rsidR="000F5E26" w:rsidRDefault="000F5E26" w:rsidP="007039C1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F784F" w14:textId="6152A99D" w:rsidR="000F5E26" w:rsidRDefault="000F5E26" w:rsidP="007039C1">
            <w:pPr>
              <w:jc w:val="both"/>
            </w:pPr>
            <w:r>
              <w:t>02. 03. 2023</w:t>
            </w:r>
          </w:p>
        </w:tc>
      </w:tr>
    </w:tbl>
    <w:p w14:paraId="63C370EA" w14:textId="77777777" w:rsidR="000F5E26" w:rsidRDefault="000F5E26" w:rsidP="000F5E26"/>
    <w:p w14:paraId="3DD7C86C" w14:textId="77777777" w:rsidR="00BB6320" w:rsidRDefault="00BB6320">
      <w:pPr>
        <w:spacing w:after="160" w:line="259" w:lineRule="auto"/>
      </w:pPr>
    </w:p>
    <w:p w14:paraId="4A3633DD" w14:textId="77777777" w:rsidR="00BB6320" w:rsidRDefault="00BB6320">
      <w:pPr>
        <w:spacing w:after="160" w:line="259" w:lineRule="auto"/>
      </w:pPr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BB6320" w14:paraId="22490CEE" w14:textId="77777777" w:rsidTr="00BB6320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6F942B2B" w14:textId="77777777" w:rsidR="00BB6320" w:rsidRDefault="00BB6320" w:rsidP="00BB6320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BB6320" w14:paraId="1B6E8712" w14:textId="77777777" w:rsidTr="00BB6320">
        <w:tc>
          <w:tcPr>
            <w:tcW w:w="25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781C71F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E718" w14:textId="77777777" w:rsidR="00BB6320" w:rsidRDefault="00BB6320" w:rsidP="00BB6320">
            <w:pPr>
              <w:jc w:val="both"/>
            </w:pPr>
            <w:r w:rsidRPr="00DB32A9">
              <w:t>Univerzita Tomáše Bati ve Zlíně</w:t>
            </w:r>
          </w:p>
        </w:tc>
      </w:tr>
      <w:tr w:rsidR="00BB6320" w14:paraId="7AB5C19D" w14:textId="77777777" w:rsidTr="00BB6320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A40810C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39C74" w14:textId="77777777" w:rsidR="00BB6320" w:rsidRDefault="00BB6320" w:rsidP="00BB6320">
            <w:pPr>
              <w:jc w:val="both"/>
            </w:pPr>
            <w:r w:rsidRPr="00DB32A9">
              <w:t>Fakulta logistiky a krizového řízení</w:t>
            </w:r>
          </w:p>
        </w:tc>
      </w:tr>
      <w:tr w:rsidR="00BB6320" w14:paraId="383D336E" w14:textId="77777777" w:rsidTr="00BB6320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9D19C12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3814" w14:textId="77777777" w:rsidR="00BB6320" w:rsidRDefault="00BB6320" w:rsidP="00BB6320">
            <w:pPr>
              <w:jc w:val="both"/>
            </w:pPr>
            <w:r w:rsidRPr="00DB32A9">
              <w:t>Bezpečnost společnosti</w:t>
            </w:r>
          </w:p>
        </w:tc>
      </w:tr>
      <w:tr w:rsidR="00BB6320" w14:paraId="5DCE5919" w14:textId="77777777" w:rsidTr="00BB6320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EEAC679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DCAF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Jiří Lehejček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13AFF69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572E" w14:textId="2C36C079" w:rsidR="00BB6320" w:rsidRDefault="00A21F8D" w:rsidP="00BB6320">
            <w:pPr>
              <w:jc w:val="both"/>
            </w:pPr>
            <w:r>
              <w:t>Mgr., Ing., Ph.D.</w:t>
            </w:r>
          </w:p>
        </w:tc>
      </w:tr>
      <w:tr w:rsidR="00BB6320" w14:paraId="11B9BB6A" w14:textId="77777777" w:rsidTr="00BB6320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03D08AB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7A3C" w14:textId="77777777" w:rsidR="00BB6320" w:rsidRDefault="00BB6320" w:rsidP="00BB6320">
            <w:pPr>
              <w:jc w:val="both"/>
            </w:pPr>
            <w:r>
              <w:t>1986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8984223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E1999" w14:textId="77777777" w:rsidR="00BB6320" w:rsidRPr="0065073B" w:rsidRDefault="00BB6320" w:rsidP="00BB6320">
            <w:pPr>
              <w:jc w:val="both"/>
              <w:rPr>
                <w:i/>
              </w:rPr>
            </w:pPr>
            <w:r w:rsidRPr="0065073B">
              <w:rPr>
                <w:i/>
              </w:rPr>
              <w:t>pp.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798D71A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D616" w14:textId="77777777" w:rsidR="00BB6320" w:rsidRDefault="00BB6320" w:rsidP="00BB6320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2A1FB6F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AB77" w14:textId="4545A1BE" w:rsidR="00BB6320" w:rsidRDefault="008E128D" w:rsidP="00BB6320">
            <w:pPr>
              <w:jc w:val="both"/>
            </w:pPr>
            <w:r>
              <w:t>08/24</w:t>
            </w:r>
          </w:p>
        </w:tc>
      </w:tr>
      <w:tr w:rsidR="00BB6320" w14:paraId="0D867108" w14:textId="77777777" w:rsidTr="00BB6320"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D579A6A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A43B" w14:textId="77777777" w:rsidR="00BB6320" w:rsidRPr="0065073B" w:rsidRDefault="00BB6320" w:rsidP="00BB6320">
            <w:pPr>
              <w:jc w:val="both"/>
              <w:rPr>
                <w:i/>
              </w:rPr>
            </w:pPr>
            <w:r w:rsidRPr="0065073B">
              <w:rPr>
                <w:i/>
              </w:rPr>
              <w:t>pp.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3684F76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4E83" w14:textId="77777777" w:rsidR="00BB6320" w:rsidRDefault="00BB6320" w:rsidP="00BB6320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079DFF6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E18C" w14:textId="1E6D0D64" w:rsidR="00BB6320" w:rsidRDefault="008E128D" w:rsidP="00BB6320">
            <w:pPr>
              <w:jc w:val="both"/>
            </w:pPr>
            <w:r>
              <w:t>08/24</w:t>
            </w:r>
          </w:p>
        </w:tc>
      </w:tr>
      <w:tr w:rsidR="00BB6320" w14:paraId="5DC459D2" w14:textId="77777777" w:rsidTr="00BB6320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9AB0A15" w14:textId="77777777" w:rsidR="00BB6320" w:rsidRDefault="00BB6320" w:rsidP="00BB6320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1AEC117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83253C5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B6320" w14:paraId="1905510E" w14:textId="77777777" w:rsidTr="00BB6320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C267" w14:textId="77777777" w:rsidR="00BB6320" w:rsidRDefault="00BB6320" w:rsidP="00BB6320">
            <w:pPr>
              <w:jc w:val="both"/>
              <w:rPr>
                <w:highlight w:val="yellow"/>
              </w:rPr>
            </w:pPr>
            <w:r>
              <w:t>Univerzita Jana Evangelisty Purkyně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CBF97" w14:textId="1CF698BB" w:rsidR="00BB6320" w:rsidRPr="0065073B" w:rsidRDefault="00BB6320" w:rsidP="00BB6320">
            <w:pPr>
              <w:jc w:val="both"/>
              <w:rPr>
                <w:i/>
              </w:rPr>
            </w:pPr>
            <w:r w:rsidRPr="0065073B">
              <w:rPr>
                <w:i/>
              </w:rPr>
              <w:t>pp</w:t>
            </w:r>
            <w:r w:rsidR="0065073B" w:rsidRPr="0065073B">
              <w:rPr>
                <w:i/>
              </w:rPr>
              <w:t>.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B2FD" w14:textId="77777777" w:rsidR="00BB6320" w:rsidRDefault="00BB6320" w:rsidP="00BB6320">
            <w:pPr>
              <w:jc w:val="both"/>
            </w:pPr>
            <w:r>
              <w:t>20</w:t>
            </w:r>
          </w:p>
        </w:tc>
      </w:tr>
      <w:tr w:rsidR="00BB6320" w14:paraId="24060C80" w14:textId="77777777" w:rsidTr="00BB6320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C0341F3" w14:textId="77777777" w:rsidR="00BB6320" w:rsidRDefault="00BB6320" w:rsidP="00BB6320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BB6320" w14:paraId="6DD3E53E" w14:textId="77777777" w:rsidTr="00BB6320">
        <w:trPr>
          <w:trHeight w:val="1118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62D8" w14:textId="1AA9F955" w:rsidR="00BB6320" w:rsidRDefault="00BB6320" w:rsidP="00BB6320">
            <w:pPr>
              <w:jc w:val="both"/>
            </w:pPr>
            <w:r>
              <w:t xml:space="preserve">Ekosystémové služby – garant, </w:t>
            </w:r>
            <w:r w:rsidR="00AF6493">
              <w:t>přednášky</w:t>
            </w:r>
            <w:r>
              <w:t xml:space="preserve"> (100 %), </w:t>
            </w:r>
            <w:r w:rsidR="00AF6493">
              <w:t>semináře (100 %)</w:t>
            </w:r>
          </w:p>
          <w:p w14:paraId="4960F4CE" w14:textId="77777777" w:rsidR="00BB6320" w:rsidRDefault="00AF6493" w:rsidP="00AF6493">
            <w:pPr>
              <w:jc w:val="both"/>
            </w:pPr>
            <w:r>
              <w:t>Nástroje</w:t>
            </w:r>
            <w:r w:rsidR="00BB6320">
              <w:t xml:space="preserve"> ochrany přírody a krajiny –</w:t>
            </w:r>
            <w:r>
              <w:t xml:space="preserve"> </w:t>
            </w:r>
            <w:r w:rsidR="00BB6320">
              <w:t>přednášející (</w:t>
            </w:r>
            <w:r>
              <w:t>46</w:t>
            </w:r>
            <w:r w:rsidR="00BB6320">
              <w:t xml:space="preserve"> %), </w:t>
            </w:r>
            <w:r>
              <w:t>semináře</w:t>
            </w:r>
            <w:r w:rsidR="00BB6320">
              <w:t xml:space="preserve"> (</w:t>
            </w:r>
            <w:r>
              <w:t>46</w:t>
            </w:r>
            <w:r w:rsidR="00BB6320">
              <w:t xml:space="preserve"> %)</w:t>
            </w:r>
          </w:p>
          <w:p w14:paraId="680A4A5E" w14:textId="06933080" w:rsidR="00AF6493" w:rsidRDefault="00AF6493" w:rsidP="00FF3EC4">
            <w:pPr>
              <w:jc w:val="both"/>
            </w:pPr>
            <w:r>
              <w:t>Regionální případové studie – přednášky (23 %), semináře (</w:t>
            </w:r>
            <w:r w:rsidR="00FF3EC4">
              <w:t>46</w:t>
            </w:r>
            <w:r>
              <w:t xml:space="preserve"> %)</w:t>
            </w:r>
          </w:p>
        </w:tc>
      </w:tr>
      <w:tr w:rsidR="00BB6320" w14:paraId="449F837E" w14:textId="77777777" w:rsidTr="00BB6320">
        <w:trPr>
          <w:trHeight w:val="340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14:paraId="750E6758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BB6320" w14:paraId="162201A5" w14:textId="77777777" w:rsidTr="00BB6320">
        <w:trPr>
          <w:trHeight w:val="340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46199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108D8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D0D47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32938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12DAC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i/>
                <w:iCs/>
              </w:rPr>
              <w:t>nepovinný údaj</w:t>
            </w:r>
            <w:r>
              <w:rPr>
                <w:b/>
              </w:rPr>
              <w:t>) Počet hodin za semestr</w:t>
            </w:r>
          </w:p>
        </w:tc>
      </w:tr>
      <w:tr w:rsidR="00BB6320" w14:paraId="79D6227E" w14:textId="77777777" w:rsidTr="00BB6320">
        <w:trPr>
          <w:trHeight w:val="285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C878" w14:textId="77777777" w:rsidR="00BB6320" w:rsidRDefault="00BB6320" w:rsidP="00BB6320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7FE8" w14:textId="77777777" w:rsidR="00BB6320" w:rsidRDefault="00BB6320" w:rsidP="00BB6320">
            <w:pPr>
              <w:jc w:val="both"/>
              <w:rPr>
                <w:color w:val="FF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B8BB" w14:textId="77777777" w:rsidR="00BB6320" w:rsidRDefault="00BB6320" w:rsidP="00BB6320">
            <w:pPr>
              <w:jc w:val="both"/>
              <w:rPr>
                <w:color w:val="FF0000"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A26B" w14:textId="77777777" w:rsidR="00BB6320" w:rsidRDefault="00BB6320" w:rsidP="00BB6320">
            <w:pPr>
              <w:jc w:val="both"/>
              <w:rPr>
                <w:color w:val="FF0000"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BD76" w14:textId="77777777" w:rsidR="00BB6320" w:rsidRDefault="00BB6320" w:rsidP="00BB6320">
            <w:pPr>
              <w:jc w:val="both"/>
              <w:rPr>
                <w:color w:val="FF0000"/>
              </w:rPr>
            </w:pPr>
          </w:p>
        </w:tc>
      </w:tr>
      <w:tr w:rsidR="00BB6320" w14:paraId="4EE93D42" w14:textId="77777777" w:rsidTr="00BB6320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6F638AE" w14:textId="77777777" w:rsidR="00BB6320" w:rsidRDefault="00BB6320" w:rsidP="00BB6320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BB6320" w14:paraId="16566AF0" w14:textId="77777777" w:rsidTr="00BB6320">
        <w:trPr>
          <w:trHeight w:val="105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E5E5D" w14:textId="64816000" w:rsidR="00A21F8D" w:rsidRDefault="00A21F8D" w:rsidP="00BB6320">
            <w:r>
              <w:t xml:space="preserve">2016 – obor </w:t>
            </w:r>
            <w:r>
              <w:rPr>
                <w:color w:val="000000"/>
              </w:rPr>
              <w:t>Pěstování lesa</w:t>
            </w:r>
            <w:r>
              <w:t>, Fakulta lesnická a dřevařská, ČZU v Praze, Ph.D.</w:t>
            </w:r>
          </w:p>
          <w:p w14:paraId="64DFE2D8" w14:textId="626154C8" w:rsidR="00BB6320" w:rsidRDefault="00BB6320" w:rsidP="00BB6320">
            <w:r>
              <w:t>2012 – obor Fyzická geografie a geoekologie, Přírodovědecká fakulta, Univerzita Karlova, Mgr.</w:t>
            </w:r>
          </w:p>
          <w:p w14:paraId="7C0E5873" w14:textId="77777777" w:rsidR="00BB6320" w:rsidRDefault="00BB6320" w:rsidP="00BB6320">
            <w:r>
              <w:t>2012 – obor Forestry, Water, and Landscape management, Fakulta lesnická a dřevařská, ČZU v Praze, Ing.</w:t>
            </w:r>
          </w:p>
          <w:p w14:paraId="4D6427C4" w14:textId="2A0031C0" w:rsidR="00BB6320" w:rsidRDefault="00BB6320" w:rsidP="00BB6320">
            <w:pPr>
              <w:jc w:val="both"/>
              <w:rPr>
                <w:b/>
              </w:rPr>
            </w:pPr>
          </w:p>
        </w:tc>
      </w:tr>
      <w:tr w:rsidR="00BB6320" w14:paraId="24084674" w14:textId="77777777" w:rsidTr="00BB6320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C513FC6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B6320" w14:paraId="097E634A" w14:textId="77777777" w:rsidTr="00BB6320">
        <w:trPr>
          <w:trHeight w:val="109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5FDA" w14:textId="77777777" w:rsidR="00A21F8D" w:rsidRDefault="00A21F8D" w:rsidP="00A21F8D">
            <w:r>
              <w:t>5/2018 – 5/2023</w:t>
            </w:r>
            <w:r>
              <w:tab/>
              <w:t xml:space="preserve"> – IFOAM EU – místopředseda</w:t>
            </w:r>
          </w:p>
          <w:p w14:paraId="521350A0" w14:textId="77777777" w:rsidR="00A21F8D" w:rsidRDefault="00A21F8D" w:rsidP="00A21F8D">
            <w:r>
              <w:t>4/2014 – 9/2022</w:t>
            </w:r>
            <w:r>
              <w:tab/>
              <w:t xml:space="preserve"> – Envipor, s.r.o. – environmentální poradenství a realizace, jednatel, spolumajitel</w:t>
            </w:r>
          </w:p>
          <w:p w14:paraId="59164B7D" w14:textId="2220DA13" w:rsidR="00A21F8D" w:rsidRDefault="00A21F8D" w:rsidP="00BB6320">
            <w:r>
              <w:t>4/2014 – 4/2022</w:t>
            </w:r>
            <w:r>
              <w:tab/>
              <w:t xml:space="preserve"> – Česká technologická platforma pro ekologické zemědělství (předseda 2019-2022)</w:t>
            </w:r>
          </w:p>
          <w:p w14:paraId="1D4CCAB1" w14:textId="77777777" w:rsidR="00A21F8D" w:rsidRDefault="00A21F8D" w:rsidP="00A21F8D">
            <w:r>
              <w:t xml:space="preserve">05/2022 – dodnes – člen dozorčí rady Lesy ČR, </w:t>
            </w:r>
            <w:proofErr w:type="gramStart"/>
            <w:r>
              <w:t>s.p.</w:t>
            </w:r>
            <w:proofErr w:type="gramEnd"/>
          </w:p>
          <w:p w14:paraId="0D765995" w14:textId="77777777" w:rsidR="00A21F8D" w:rsidRDefault="00A21F8D" w:rsidP="00A21F8D">
            <w:r>
              <w:t>2019 – dodnes</w:t>
            </w:r>
            <w:r>
              <w:tab/>
              <w:t xml:space="preserve"> – člen vědecké rady Komise Rady HMP pro udržitelnou energii a klima</w:t>
            </w:r>
          </w:p>
          <w:p w14:paraId="59AEFCF5" w14:textId="77777777" w:rsidR="00A21F8D" w:rsidRDefault="00A21F8D" w:rsidP="00A21F8D">
            <w:r>
              <w:t xml:space="preserve">9/2020 – </w:t>
            </w:r>
            <w:proofErr w:type="gramStart"/>
            <w:r>
              <w:t>dodnes   – Univerzita</w:t>
            </w:r>
            <w:proofErr w:type="gramEnd"/>
            <w:r>
              <w:t xml:space="preserve"> Jana Evangelisty Purkyně </w:t>
            </w:r>
          </w:p>
          <w:p w14:paraId="6C839A78" w14:textId="2147C326" w:rsidR="00BB6320" w:rsidRDefault="00BB6320" w:rsidP="00BB6320">
            <w:r>
              <w:t>8/2017 – dodnes</w:t>
            </w:r>
            <w:r>
              <w:tab/>
              <w:t xml:space="preserve"> – Univerzita Tomáše Bati ve Zlíně, odborný asistent na ústavu environmentální bezpečnosti</w:t>
            </w:r>
          </w:p>
          <w:p w14:paraId="084E5621" w14:textId="3788681E" w:rsidR="00BB6320" w:rsidRDefault="00BB6320" w:rsidP="00BB6320"/>
          <w:p w14:paraId="296B03D2" w14:textId="77777777" w:rsidR="00BB6320" w:rsidRDefault="00BB6320" w:rsidP="00A21F8D">
            <w:pPr>
              <w:rPr>
                <w:color w:val="FF0000"/>
              </w:rPr>
            </w:pPr>
          </w:p>
        </w:tc>
      </w:tr>
      <w:tr w:rsidR="00BB6320" w14:paraId="18DD3151" w14:textId="77777777" w:rsidTr="00BB6320">
        <w:trPr>
          <w:trHeight w:val="25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0B3B2BF" w14:textId="77777777" w:rsidR="00BB6320" w:rsidRDefault="00BB6320" w:rsidP="00BB6320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BB6320" w14:paraId="0472CADD" w14:textId="77777777" w:rsidTr="00BB6320">
        <w:trPr>
          <w:trHeight w:val="110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981F" w14:textId="2D0E23A0" w:rsidR="0065073B" w:rsidRDefault="0065073B" w:rsidP="00BB6320">
            <w:pPr>
              <w:jc w:val="both"/>
            </w:pPr>
            <w:r>
              <w:t>12x vedoucí bakalářské práce</w:t>
            </w:r>
          </w:p>
          <w:p w14:paraId="12796C65" w14:textId="2BC0D687" w:rsidR="0065073B" w:rsidRDefault="0065073B" w:rsidP="00BB6320">
            <w:pPr>
              <w:jc w:val="both"/>
            </w:pPr>
            <w:r>
              <w:t>2x vedoucí diplomové práce</w:t>
            </w:r>
          </w:p>
          <w:p w14:paraId="1FF2C985" w14:textId="1D0B0A67" w:rsidR="0065073B" w:rsidRDefault="0065073B" w:rsidP="00BB6320">
            <w:pPr>
              <w:jc w:val="both"/>
            </w:pPr>
            <w:r>
              <w:t>1x vedoucí disertační práce</w:t>
            </w:r>
          </w:p>
          <w:p w14:paraId="78B9A16D" w14:textId="25577A64" w:rsidR="00BB6320" w:rsidRDefault="00BB6320" w:rsidP="00BB6320">
            <w:pPr>
              <w:jc w:val="both"/>
            </w:pPr>
          </w:p>
        </w:tc>
      </w:tr>
      <w:tr w:rsidR="00BB6320" w14:paraId="2F16CC14" w14:textId="77777777" w:rsidTr="00BB6320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2DD21EE" w14:textId="77777777" w:rsidR="00BB6320" w:rsidRDefault="00BB6320" w:rsidP="00BB6320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86B704B" w14:textId="77777777" w:rsidR="00BB6320" w:rsidRDefault="00BB6320" w:rsidP="00BB6320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0CBFB601" w14:textId="77777777" w:rsidR="00BB6320" w:rsidRDefault="00BB6320" w:rsidP="00BB6320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1B60627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B6320" w14:paraId="08EDE7EB" w14:textId="77777777" w:rsidTr="00BB6320">
        <w:trPr>
          <w:cantSplit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FE0CD" w14:textId="77777777" w:rsidR="00BB6320" w:rsidRDefault="00BB6320" w:rsidP="00BB6320">
            <w:pPr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E187" w14:textId="77777777" w:rsidR="00BB6320" w:rsidRDefault="00BB6320" w:rsidP="00BB6320">
            <w:pPr>
              <w:jc w:val="both"/>
            </w:pP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FBD5B3" w14:textId="77777777" w:rsidR="00BB6320" w:rsidRDefault="00BB6320" w:rsidP="00BB6320">
            <w:pPr>
              <w:jc w:val="both"/>
            </w:pP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442362E" w14:textId="77777777" w:rsidR="00BB6320" w:rsidRDefault="00BB6320" w:rsidP="00BB6320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B2549D1" w14:textId="77777777" w:rsidR="00BB6320" w:rsidRDefault="00BB6320" w:rsidP="00BB6320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08DBF39" w14:textId="77777777" w:rsidR="00BB6320" w:rsidRDefault="00BB6320" w:rsidP="00BB6320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BB6320" w14:paraId="4D8E4ED3" w14:textId="77777777" w:rsidTr="00BB6320">
        <w:trPr>
          <w:cantSplit/>
          <w:trHeight w:val="70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9E6DFBD" w14:textId="77777777" w:rsidR="00BB6320" w:rsidRDefault="00BB6320" w:rsidP="00BB6320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9222670" w14:textId="77777777" w:rsidR="00BB6320" w:rsidRDefault="00BB6320" w:rsidP="00BB6320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4E2942D2" w14:textId="77777777" w:rsidR="00BB6320" w:rsidRDefault="00BB6320" w:rsidP="00BB6320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FF54B9B" w14:textId="4042666A" w:rsidR="00BB6320" w:rsidRDefault="006B1D4E" w:rsidP="00BB6320">
            <w:pPr>
              <w:jc w:val="both"/>
              <w:rPr>
                <w:b/>
              </w:rPr>
            </w:pPr>
            <w:r>
              <w:rPr>
                <w:b/>
              </w:rPr>
              <w:t>125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4091" w14:textId="60D23578" w:rsidR="00BB6320" w:rsidRDefault="006B1D4E" w:rsidP="00BB6320">
            <w:pPr>
              <w:jc w:val="both"/>
              <w:rPr>
                <w:b/>
              </w:rPr>
            </w:pPr>
            <w:r>
              <w:rPr>
                <w:b/>
              </w:rPr>
              <w:t>132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CA8C" w14:textId="77777777" w:rsidR="00BB6320" w:rsidRDefault="00BB6320" w:rsidP="00BB6320">
            <w:pPr>
              <w:jc w:val="both"/>
              <w:rPr>
                <w:b/>
              </w:rPr>
            </w:pPr>
          </w:p>
        </w:tc>
      </w:tr>
      <w:tr w:rsidR="00BB6320" w14:paraId="72A6DB5E" w14:textId="77777777" w:rsidTr="00BB6320">
        <w:trPr>
          <w:trHeight w:val="205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D921" w14:textId="77777777" w:rsidR="00BB6320" w:rsidRDefault="00BB6320" w:rsidP="00BB6320">
            <w:pPr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B715" w14:textId="77777777" w:rsidR="00BB6320" w:rsidRDefault="00BB6320" w:rsidP="00BB6320">
            <w:pPr>
              <w:jc w:val="both"/>
            </w:pP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7C7048" w14:textId="77777777" w:rsidR="00BB6320" w:rsidRDefault="00BB6320" w:rsidP="00BB6320">
            <w:pPr>
              <w:jc w:val="both"/>
            </w:pP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7AEC30DA" w14:textId="77777777" w:rsidR="00BB6320" w:rsidRDefault="00BB6320" w:rsidP="00BB6320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B0BF7" w14:textId="4A2FDDB8" w:rsidR="00BB6320" w:rsidRDefault="00BB6320" w:rsidP="006B1D4E">
            <w:pPr>
              <w:rPr>
                <w:b/>
              </w:rPr>
            </w:pPr>
            <w:r>
              <w:rPr>
                <w:b/>
              </w:rPr>
              <w:t>6/</w:t>
            </w:r>
            <w:r w:rsidR="006B1D4E">
              <w:rPr>
                <w:b/>
              </w:rPr>
              <w:t>5</w:t>
            </w:r>
          </w:p>
        </w:tc>
      </w:tr>
      <w:tr w:rsidR="00BB6320" w14:paraId="1236E769" w14:textId="77777777" w:rsidTr="00BB6320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63AA0C9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BB6320" w14:paraId="3ABFC3A4" w14:textId="77777777" w:rsidTr="00BB6320">
        <w:trPr>
          <w:trHeight w:val="2347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856F2" w14:textId="77777777" w:rsidR="00BB6320" w:rsidRDefault="00BB6320" w:rsidP="00BB6320">
            <w:pPr>
              <w:spacing w:line="276" w:lineRule="auto"/>
            </w:pPr>
            <w:r>
              <w:rPr>
                <w:b/>
              </w:rPr>
              <w:lastRenderedPageBreak/>
              <w:t>LEHEJČEK J.</w:t>
            </w:r>
            <w:r>
              <w:t>; TRKAL, F; DOLEŽAL, J.; ČADA, V. (</w:t>
            </w:r>
            <w:r w:rsidRPr="00D61654">
              <w:rPr>
                <w:i/>
              </w:rPr>
              <w:t>in press</w:t>
            </w:r>
            <w:r>
              <w:t xml:space="preserve">): </w:t>
            </w:r>
            <w:r w:rsidRPr="00D61654">
              <w:t xml:space="preserve">Alpine and Arctic tundra shrub populations show similar ontogenetic growth trends but differing absolute growth rates and lifespan, Dendrochronologia 126046, </w:t>
            </w:r>
            <w:hyperlink r:id="rId102" w:history="1">
              <w:r w:rsidRPr="00BF392B">
                <w:rPr>
                  <w:rStyle w:val="Hypertextovodkaz"/>
                </w:rPr>
                <w:t>https://doi.org/10.1016/j.dendro.2022.126046</w:t>
              </w:r>
            </w:hyperlink>
            <w:r w:rsidRPr="00D61654">
              <w:t>.</w:t>
            </w:r>
            <w:r>
              <w:t xml:space="preserve"> (Jimp, </w:t>
            </w:r>
            <w:r w:rsidRPr="0014095F">
              <w:rPr>
                <w:b/>
              </w:rPr>
              <w:t>Q1</w:t>
            </w:r>
            <w:r>
              <w:t xml:space="preserve">, </w:t>
            </w:r>
            <w:r w:rsidRPr="0065073B">
              <w:rPr>
                <w:b/>
              </w:rPr>
              <w:t>65 %</w:t>
            </w:r>
            <w:r>
              <w:t>)</w:t>
            </w:r>
          </w:p>
          <w:p w14:paraId="27403714" w14:textId="77777777" w:rsidR="00A21F8D" w:rsidRPr="0065073B" w:rsidRDefault="00A21F8D" w:rsidP="00BB6320">
            <w:pPr>
              <w:spacing w:line="276" w:lineRule="auto"/>
              <w:rPr>
                <w:sz w:val="8"/>
                <w:szCs w:val="8"/>
              </w:rPr>
            </w:pPr>
          </w:p>
          <w:p w14:paraId="0941D213" w14:textId="3B1EA434" w:rsidR="00BB6320" w:rsidRDefault="00BB6320" w:rsidP="00BB6320">
            <w:pPr>
              <w:spacing w:line="276" w:lineRule="auto"/>
            </w:pPr>
            <w:r>
              <w:t xml:space="preserve">TUMAJER, J.; BURAS, A.; CAMARERO J. J.; CARRER M.; SHETTI E.; WILMKING M.; ALTMAN J.; SANGUESA-BARREDA G.; </w:t>
            </w:r>
            <w:r>
              <w:rPr>
                <w:b/>
              </w:rPr>
              <w:t>LEHEJČEK J.</w:t>
            </w:r>
            <w:r>
              <w:t xml:space="preserve"> (2021): Growing faster, longer or both? Modelling plastic response of Juniperus communis growth phenology to climate change; Global Ecology and Biogeography, 1-16. (Jimp, </w:t>
            </w:r>
            <w:r w:rsidRPr="0014095F">
              <w:rPr>
                <w:b/>
              </w:rPr>
              <w:t>D1</w:t>
            </w:r>
            <w:r>
              <w:t xml:space="preserve">, </w:t>
            </w:r>
            <w:r w:rsidRPr="0065073B">
              <w:rPr>
                <w:b/>
              </w:rPr>
              <w:t>30</w:t>
            </w:r>
            <w:r w:rsidR="0065073B">
              <w:rPr>
                <w:b/>
              </w:rPr>
              <w:t xml:space="preserve"> </w:t>
            </w:r>
            <w:r w:rsidRPr="0065073B">
              <w:rPr>
                <w:b/>
              </w:rPr>
              <w:t>%</w:t>
            </w:r>
            <w:r>
              <w:t>)</w:t>
            </w:r>
          </w:p>
          <w:p w14:paraId="3D24DEC5" w14:textId="77777777" w:rsidR="00BB6320" w:rsidRPr="0065073B" w:rsidRDefault="00BB6320" w:rsidP="00BB6320">
            <w:pPr>
              <w:spacing w:line="276" w:lineRule="auto"/>
              <w:rPr>
                <w:sz w:val="8"/>
                <w:szCs w:val="8"/>
              </w:rPr>
            </w:pPr>
          </w:p>
          <w:p w14:paraId="4A830A6D" w14:textId="77777777" w:rsidR="00BB6320" w:rsidRDefault="00BB6320" w:rsidP="00BB6320">
            <w:r>
              <w:t xml:space="preserve">TUMAJER, J., </w:t>
            </w:r>
            <w:r>
              <w:rPr>
                <w:b/>
              </w:rPr>
              <w:t>LEHEJČEK, J</w:t>
            </w:r>
            <w:r>
              <w:t xml:space="preserve">. (2019): Boreal tree-rings are influenced by temperature up to two years prior to their formation: a trade-off between growth and reproduction? Environmental Research Letters. ERL-107296 (Jimp, </w:t>
            </w:r>
            <w:r w:rsidRPr="0014095F">
              <w:rPr>
                <w:b/>
              </w:rPr>
              <w:t>D1</w:t>
            </w:r>
            <w:r>
              <w:t>, 5</w:t>
            </w:r>
            <w:r w:rsidRPr="0065073B">
              <w:rPr>
                <w:b/>
              </w:rPr>
              <w:t>0 %</w:t>
            </w:r>
            <w:r>
              <w:t>)</w:t>
            </w:r>
          </w:p>
          <w:p w14:paraId="2033CFCA" w14:textId="77777777" w:rsidR="00BB6320" w:rsidRPr="0065073B" w:rsidRDefault="00BB6320" w:rsidP="00BB6320">
            <w:pPr>
              <w:rPr>
                <w:sz w:val="8"/>
                <w:szCs w:val="8"/>
              </w:rPr>
            </w:pPr>
          </w:p>
          <w:p w14:paraId="7EB74A33" w14:textId="77777777" w:rsidR="00BB6320" w:rsidRDefault="00BB6320" w:rsidP="00BB6320">
            <w:pPr>
              <w:shd w:val="clear" w:color="auto" w:fill="FFFFFF"/>
            </w:pPr>
            <w:r>
              <w:t xml:space="preserve">WILMKING, M., BURAS, A., </w:t>
            </w:r>
            <w:r>
              <w:rPr>
                <w:b/>
                <w:color w:val="000000"/>
              </w:rPr>
              <w:t>LEHEJČEK, J.,</w:t>
            </w:r>
            <w:r>
              <w:t xml:space="preserve"> VAN DER MAATEN, E., LANGE, J., SHETTI, R. (2018) Influence of larval outbreaks on the climate reconstruction potential of an Arctic shrub. Dendrochronologia. 49, 36-43. 2018. (Jimp, </w:t>
            </w:r>
            <w:r w:rsidRPr="0014095F">
              <w:rPr>
                <w:b/>
              </w:rPr>
              <w:t>Q1</w:t>
            </w:r>
            <w:r>
              <w:t xml:space="preserve">, </w:t>
            </w:r>
            <w:r w:rsidRPr="0065073B">
              <w:rPr>
                <w:b/>
              </w:rPr>
              <w:t>27 %</w:t>
            </w:r>
            <w:r>
              <w:t>)</w:t>
            </w:r>
          </w:p>
          <w:p w14:paraId="58A69437" w14:textId="77777777" w:rsidR="00BB6320" w:rsidRPr="0065073B" w:rsidRDefault="00BB6320" w:rsidP="00BB6320">
            <w:pPr>
              <w:shd w:val="clear" w:color="auto" w:fill="FFFFFF"/>
              <w:rPr>
                <w:sz w:val="8"/>
                <w:szCs w:val="8"/>
              </w:rPr>
            </w:pPr>
          </w:p>
          <w:p w14:paraId="0990EE68" w14:textId="77777777" w:rsidR="00BB6320" w:rsidRDefault="00BB6320" w:rsidP="00BB6320">
            <w:pPr>
              <w:shd w:val="clear" w:color="auto" w:fill="FFFFFF"/>
            </w:pPr>
            <w:r>
              <w:rPr>
                <w:b/>
              </w:rPr>
              <w:t>LEHEJČEK, J</w:t>
            </w:r>
            <w:r>
              <w:t xml:space="preserve">., BURAS, A., SVOBODA, M., WILMKING, M. (2017) Wood-anatomy of Juniperus communis: a promising proxy for paleoclimate reconstructions in the Arctic. Polar Biology. 40(5), 977 - 988. 2017. (Jimp, </w:t>
            </w:r>
            <w:r w:rsidRPr="0014095F">
              <w:rPr>
                <w:b/>
              </w:rPr>
              <w:t>Q2</w:t>
            </w:r>
            <w:r>
              <w:t xml:space="preserve">, </w:t>
            </w:r>
            <w:r w:rsidRPr="0065073B">
              <w:rPr>
                <w:b/>
              </w:rPr>
              <w:t>70 %</w:t>
            </w:r>
            <w:r>
              <w:t>)</w:t>
            </w:r>
          </w:p>
          <w:p w14:paraId="1816B8E4" w14:textId="77777777" w:rsidR="00BB6320" w:rsidRDefault="00BB6320" w:rsidP="00BB6320">
            <w:pPr>
              <w:jc w:val="both"/>
              <w:rPr>
                <w:b/>
              </w:rPr>
            </w:pPr>
          </w:p>
        </w:tc>
      </w:tr>
      <w:tr w:rsidR="00BB6320" w14:paraId="3719E6A8" w14:textId="77777777" w:rsidTr="00BB6320">
        <w:trPr>
          <w:trHeight w:val="21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9C148FC" w14:textId="43369544" w:rsidR="00BB6320" w:rsidRDefault="00BB6320" w:rsidP="00BB6320">
            <w:pPr>
              <w:rPr>
                <w:b/>
              </w:rPr>
            </w:pPr>
            <w:r>
              <w:rPr>
                <w:b/>
              </w:rPr>
              <w:t>Působení v</w:t>
            </w:r>
            <w:r w:rsidR="008E4540">
              <w:rPr>
                <w:b/>
              </w:rPr>
              <w:t> </w:t>
            </w:r>
            <w:r>
              <w:rPr>
                <w:b/>
              </w:rPr>
              <w:t>zahraničí</w:t>
            </w:r>
          </w:p>
        </w:tc>
      </w:tr>
      <w:tr w:rsidR="00BB6320" w14:paraId="697053B1" w14:textId="77777777" w:rsidTr="00BB6320">
        <w:trPr>
          <w:trHeight w:val="32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4610" w14:textId="77777777" w:rsidR="00BB6320" w:rsidRDefault="00BB6320" w:rsidP="00BB6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07/2015 – University of Greifswald, Landscape Ecol. Res. Group, Německo</w:t>
            </w:r>
          </w:p>
          <w:p w14:paraId="18D788A4" w14:textId="77777777" w:rsidR="00BB6320" w:rsidRDefault="00BB6320" w:rsidP="00BB6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11 – 12/2013 – Swiss Federal Institute for Forest, Snow and Landscape Research. WSL, ETH Zürich, Švýcarsko – vědecko výzkumná stáž.</w:t>
            </w:r>
          </w:p>
          <w:p w14:paraId="1FA1B13B" w14:textId="77777777" w:rsidR="00BB6320" w:rsidRDefault="00BB6320" w:rsidP="00BB6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09 – 12/2011 – Vancouver Island Universiry, Faculty of Science, Kanada – semestrální studium v rámci programu „Transatlantic Exchange Partnerships: EU – Canada“</w:t>
            </w:r>
          </w:p>
          <w:p w14:paraId="1918DA03" w14:textId="77777777" w:rsidR="00BB6320" w:rsidRPr="0014095F" w:rsidRDefault="00BB6320" w:rsidP="00BB6320">
            <w:pPr>
              <w:rPr>
                <w:color w:val="000000"/>
              </w:rPr>
            </w:pPr>
            <w:r>
              <w:rPr>
                <w:color w:val="000000"/>
              </w:rPr>
              <w:t>01 – 06/2009 – University of Iceland, Faculty of Science, Island – semestrální studium v rámci programu NAEP</w:t>
            </w:r>
          </w:p>
        </w:tc>
      </w:tr>
      <w:tr w:rsidR="00BB6320" w14:paraId="1D025233" w14:textId="77777777" w:rsidTr="00BB6320">
        <w:trPr>
          <w:cantSplit/>
          <w:trHeight w:val="4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547ACC2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40D3" w14:textId="77777777" w:rsidR="00BB6320" w:rsidRDefault="00BB6320" w:rsidP="00BB6320">
            <w:pPr>
              <w:jc w:val="both"/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FB2E141" w14:textId="77777777" w:rsidR="00BB6320" w:rsidRDefault="00BB6320" w:rsidP="00BB6320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452B" w14:textId="024CEE74" w:rsidR="00BB6320" w:rsidRDefault="006B1D4E" w:rsidP="00BB6320">
            <w:pPr>
              <w:jc w:val="both"/>
            </w:pPr>
            <w:r>
              <w:t>02. 03. 2023</w:t>
            </w:r>
          </w:p>
        </w:tc>
      </w:tr>
    </w:tbl>
    <w:p w14:paraId="7D181E41" w14:textId="77777777" w:rsidR="00BB6320" w:rsidRDefault="00BB6320" w:rsidP="00BB6320"/>
    <w:p w14:paraId="7D451BAB" w14:textId="131E5ED9" w:rsidR="007B4835" w:rsidRDefault="007B4835">
      <w:pPr>
        <w:spacing w:after="160" w:line="259" w:lineRule="auto"/>
      </w:pPr>
    </w:p>
    <w:p w14:paraId="0F2974DD" w14:textId="77777777" w:rsidR="007B4835" w:rsidRDefault="007B4835">
      <w:pPr>
        <w:spacing w:after="160" w:line="259" w:lineRule="auto"/>
      </w:pPr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7B4835" w14:paraId="2DBD5A1F" w14:textId="77777777" w:rsidTr="0022275B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6E00BF72" w14:textId="77777777" w:rsidR="007B4835" w:rsidRDefault="007B4835" w:rsidP="0022275B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7B4835" w14:paraId="55028429" w14:textId="77777777" w:rsidTr="0022275B">
        <w:tc>
          <w:tcPr>
            <w:tcW w:w="25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4372BB4" w14:textId="77777777" w:rsidR="007B4835" w:rsidRDefault="007B4835" w:rsidP="0022275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8D6D" w14:textId="77777777" w:rsidR="007B4835" w:rsidRDefault="007B4835" w:rsidP="0022275B">
            <w:pPr>
              <w:jc w:val="both"/>
            </w:pPr>
            <w:r w:rsidRPr="001B2AE1">
              <w:t>Univerzita Tomáše Bati ve Zlíně</w:t>
            </w:r>
          </w:p>
        </w:tc>
      </w:tr>
      <w:tr w:rsidR="007B4835" w14:paraId="796CB0CF" w14:textId="77777777" w:rsidTr="0022275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C94F282" w14:textId="77777777" w:rsidR="007B4835" w:rsidRDefault="007B4835" w:rsidP="0022275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485B" w14:textId="77777777" w:rsidR="007B4835" w:rsidRDefault="007B4835" w:rsidP="0022275B">
            <w:pPr>
              <w:jc w:val="both"/>
            </w:pPr>
            <w:r w:rsidRPr="00CF7506">
              <w:t>Fakulta logistiky a krizového řízení</w:t>
            </w:r>
          </w:p>
        </w:tc>
      </w:tr>
      <w:tr w:rsidR="007B4835" w14:paraId="541AD434" w14:textId="77777777" w:rsidTr="0022275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9C7E8AA" w14:textId="77777777" w:rsidR="007B4835" w:rsidRDefault="007B4835" w:rsidP="0022275B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9826" w14:textId="77777777" w:rsidR="007B4835" w:rsidRDefault="007B4835" w:rsidP="0022275B">
            <w:pPr>
              <w:jc w:val="both"/>
            </w:pPr>
            <w:r>
              <w:t>Bezpečnost společnosti</w:t>
            </w:r>
          </w:p>
        </w:tc>
      </w:tr>
      <w:tr w:rsidR="007B4835" w14:paraId="413E0315" w14:textId="77777777" w:rsidTr="0022275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44BA609" w14:textId="77777777" w:rsidR="007B4835" w:rsidRDefault="007B4835" w:rsidP="0022275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D6444" w14:textId="77777777" w:rsidR="007B4835" w:rsidRPr="00A21F8D" w:rsidRDefault="007B4835" w:rsidP="0022275B">
            <w:pPr>
              <w:jc w:val="both"/>
              <w:rPr>
                <w:b/>
              </w:rPr>
            </w:pPr>
            <w:r w:rsidRPr="00A21F8D">
              <w:rPr>
                <w:b/>
              </w:rPr>
              <w:t>Václav Lošek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96C32A3" w14:textId="77777777" w:rsidR="007B4835" w:rsidRDefault="007B4835" w:rsidP="0022275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57F5" w14:textId="5DF1DB44" w:rsidR="007B4835" w:rsidRDefault="00A21F8D" w:rsidP="0022275B">
            <w:pPr>
              <w:jc w:val="both"/>
            </w:pPr>
            <w:r>
              <w:t>d</w:t>
            </w:r>
            <w:r w:rsidR="007B4835">
              <w:t>oc. RSDr., CSc.</w:t>
            </w:r>
          </w:p>
        </w:tc>
      </w:tr>
      <w:tr w:rsidR="007B4835" w14:paraId="7FE7B5BC" w14:textId="77777777" w:rsidTr="0022275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309157F" w14:textId="77777777" w:rsidR="007B4835" w:rsidRDefault="007B4835" w:rsidP="0022275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A6CF3" w14:textId="77777777" w:rsidR="007B4835" w:rsidRDefault="007B4835" w:rsidP="0022275B">
            <w:pPr>
              <w:jc w:val="both"/>
            </w:pPr>
            <w:r>
              <w:t>1950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F826884" w14:textId="77777777" w:rsidR="007B4835" w:rsidRDefault="007B4835" w:rsidP="0022275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704F" w14:textId="39BB891F" w:rsidR="007B4835" w:rsidRPr="0065073B" w:rsidRDefault="007B4835" w:rsidP="0022275B">
            <w:pPr>
              <w:jc w:val="both"/>
              <w:rPr>
                <w:i/>
              </w:rPr>
            </w:pPr>
            <w:r w:rsidRPr="0065073B">
              <w:rPr>
                <w:i/>
              </w:rPr>
              <w:t>pp</w:t>
            </w:r>
            <w:r w:rsidR="0065073B" w:rsidRPr="0065073B">
              <w:rPr>
                <w:i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B117751" w14:textId="77777777" w:rsidR="007B4835" w:rsidRDefault="007B4835" w:rsidP="0022275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3891" w14:textId="77777777" w:rsidR="007B4835" w:rsidRDefault="007B4835" w:rsidP="0022275B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755D9DC" w14:textId="77777777" w:rsidR="007B4835" w:rsidRDefault="007B4835" w:rsidP="0022275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95D3" w14:textId="7855A301" w:rsidR="007B4835" w:rsidRDefault="00A21F8D" w:rsidP="0022275B">
            <w:pPr>
              <w:jc w:val="both"/>
            </w:pPr>
            <w:r>
              <w:t>N</w:t>
            </w:r>
          </w:p>
        </w:tc>
      </w:tr>
      <w:tr w:rsidR="007B4835" w14:paraId="166A6908" w14:textId="77777777" w:rsidTr="0022275B"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733F7B0" w14:textId="77777777" w:rsidR="007B4835" w:rsidRDefault="007B4835" w:rsidP="0022275B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07A9" w14:textId="28E4CFBC" w:rsidR="007B4835" w:rsidRPr="0065073B" w:rsidRDefault="007B4835" w:rsidP="0022275B">
            <w:pPr>
              <w:jc w:val="both"/>
              <w:rPr>
                <w:i/>
              </w:rPr>
            </w:pPr>
            <w:r w:rsidRPr="0065073B">
              <w:rPr>
                <w:i/>
              </w:rPr>
              <w:t>pp</w:t>
            </w:r>
            <w:r w:rsidR="0065073B" w:rsidRPr="0065073B">
              <w:rPr>
                <w:i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BDCA774" w14:textId="77777777" w:rsidR="007B4835" w:rsidRDefault="007B4835" w:rsidP="0022275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C470" w14:textId="77777777" w:rsidR="007B4835" w:rsidRDefault="007B4835" w:rsidP="0022275B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D4CD87A" w14:textId="77777777" w:rsidR="007B4835" w:rsidRDefault="007B4835" w:rsidP="0022275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875A" w14:textId="7E4AC8F5" w:rsidR="007B4835" w:rsidRDefault="00A21F8D" w:rsidP="0022275B">
            <w:pPr>
              <w:jc w:val="both"/>
            </w:pPr>
            <w:r>
              <w:t>N</w:t>
            </w:r>
          </w:p>
        </w:tc>
      </w:tr>
      <w:tr w:rsidR="007B4835" w14:paraId="1EE02F73" w14:textId="77777777" w:rsidTr="0022275B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B4C0983" w14:textId="77777777" w:rsidR="007B4835" w:rsidRDefault="007B4835" w:rsidP="0022275B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F15A381" w14:textId="77777777" w:rsidR="007B4835" w:rsidRDefault="007B4835" w:rsidP="0022275B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C2E7F8D" w14:textId="77777777" w:rsidR="007B4835" w:rsidRDefault="007B4835" w:rsidP="0022275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7B4835" w14:paraId="5074C792" w14:textId="77777777" w:rsidTr="0022275B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FF8F" w14:textId="77777777" w:rsidR="007B4835" w:rsidRDefault="007B4835" w:rsidP="0022275B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0CDF1" w14:textId="77777777" w:rsidR="007B4835" w:rsidRDefault="007B4835" w:rsidP="0022275B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6AD8" w14:textId="77777777" w:rsidR="007B4835" w:rsidRDefault="007B4835" w:rsidP="0022275B">
            <w:pPr>
              <w:jc w:val="both"/>
            </w:pPr>
          </w:p>
        </w:tc>
      </w:tr>
      <w:tr w:rsidR="007B4835" w14:paraId="352B1A95" w14:textId="77777777" w:rsidTr="0022275B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9037B" w14:textId="77777777" w:rsidR="007B4835" w:rsidRDefault="007B4835" w:rsidP="0022275B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75E8C" w14:textId="77777777" w:rsidR="007B4835" w:rsidRDefault="007B4835" w:rsidP="0022275B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0B09" w14:textId="77777777" w:rsidR="007B4835" w:rsidRDefault="007B4835" w:rsidP="0022275B">
            <w:pPr>
              <w:jc w:val="both"/>
            </w:pPr>
          </w:p>
        </w:tc>
      </w:tr>
      <w:tr w:rsidR="007B4835" w14:paraId="39F951B1" w14:textId="77777777" w:rsidTr="0022275B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9674" w14:textId="77777777" w:rsidR="007B4835" w:rsidRDefault="007B4835" w:rsidP="0022275B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AF31" w14:textId="77777777" w:rsidR="007B4835" w:rsidRDefault="007B4835" w:rsidP="0022275B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B67B" w14:textId="77777777" w:rsidR="007B4835" w:rsidRDefault="007B4835" w:rsidP="0022275B">
            <w:pPr>
              <w:jc w:val="both"/>
            </w:pPr>
          </w:p>
        </w:tc>
      </w:tr>
      <w:tr w:rsidR="007B4835" w14:paraId="3E470B84" w14:textId="77777777" w:rsidTr="0022275B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D84E" w14:textId="77777777" w:rsidR="007B4835" w:rsidRDefault="007B4835" w:rsidP="0022275B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FC7B" w14:textId="77777777" w:rsidR="007B4835" w:rsidRDefault="007B4835" w:rsidP="0022275B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7D3DA" w14:textId="77777777" w:rsidR="007B4835" w:rsidRDefault="007B4835" w:rsidP="0022275B">
            <w:pPr>
              <w:jc w:val="both"/>
            </w:pPr>
          </w:p>
        </w:tc>
      </w:tr>
      <w:tr w:rsidR="007B4835" w14:paraId="5B904064" w14:textId="77777777" w:rsidTr="0022275B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6919F12" w14:textId="77777777" w:rsidR="007B4835" w:rsidRDefault="007B4835" w:rsidP="0022275B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7B4835" w14:paraId="214A6885" w14:textId="77777777" w:rsidTr="0022275B">
        <w:trPr>
          <w:trHeight w:val="1118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C2E7" w14:textId="6806C129" w:rsidR="007B4835" w:rsidRPr="0074644E" w:rsidRDefault="007B4835" w:rsidP="0022275B">
            <w:pPr>
              <w:jc w:val="both"/>
            </w:pPr>
            <w:r>
              <w:t>Strategické dokumenty ochrana obyvatelstva – garant, přednášky (100 %), semináře (</w:t>
            </w:r>
            <w:r w:rsidR="00FF3EC4">
              <w:t>46</w:t>
            </w:r>
            <w:r>
              <w:t xml:space="preserve"> %)</w:t>
            </w:r>
          </w:p>
          <w:p w14:paraId="4356E7F1" w14:textId="060A79E8" w:rsidR="007B4835" w:rsidRPr="0074644E" w:rsidRDefault="00D2129F" w:rsidP="0022275B">
            <w:pPr>
              <w:jc w:val="both"/>
            </w:pPr>
            <w:ins w:id="186" w:author="Eva Skýbová" w:date="2023-06-06T10:56:00Z">
              <w:r>
                <w:t>Systémy řízení bezpečnosti státu a společnosti</w:t>
              </w:r>
            </w:ins>
            <w:ins w:id="187" w:author="Eva Skýbová" w:date="2023-06-06T10:57:00Z">
              <w:r w:rsidR="00FB7D18">
                <w:t xml:space="preserve"> (ZT)</w:t>
              </w:r>
            </w:ins>
            <w:ins w:id="188" w:author="Eva Skýbová" w:date="2023-06-06T10:56:00Z">
              <w:r>
                <w:t xml:space="preserve"> – přednášky (23 %)</w:t>
              </w:r>
            </w:ins>
          </w:p>
          <w:p w14:paraId="780CE216" w14:textId="77777777" w:rsidR="007B4835" w:rsidRDefault="007B4835" w:rsidP="0022275B">
            <w:pPr>
              <w:jc w:val="both"/>
            </w:pPr>
          </w:p>
        </w:tc>
      </w:tr>
      <w:tr w:rsidR="007B4835" w14:paraId="7A8C467B" w14:textId="77777777" w:rsidTr="0022275B">
        <w:trPr>
          <w:trHeight w:val="340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14:paraId="3E9879FA" w14:textId="77777777" w:rsidR="007B4835" w:rsidRDefault="007B4835" w:rsidP="0022275B">
            <w:pPr>
              <w:jc w:val="both"/>
              <w:rPr>
                <w:b/>
              </w:rPr>
            </w:pPr>
            <w:r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7B4835" w14:paraId="4CBD8F05" w14:textId="77777777" w:rsidTr="0022275B">
        <w:trPr>
          <w:trHeight w:val="340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8D4A4" w14:textId="77777777" w:rsidR="007B4835" w:rsidRDefault="007B4835" w:rsidP="0022275B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29071" w14:textId="77777777" w:rsidR="007B4835" w:rsidRDefault="007B4835" w:rsidP="0022275B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BF214" w14:textId="77777777" w:rsidR="007B4835" w:rsidRDefault="007B4835" w:rsidP="0022275B">
            <w:pPr>
              <w:jc w:val="both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2B77E" w14:textId="77777777" w:rsidR="007B4835" w:rsidRDefault="007B4835" w:rsidP="0022275B">
            <w:pPr>
              <w:jc w:val="both"/>
              <w:rPr>
                <w:b/>
              </w:rPr>
            </w:pPr>
            <w:r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62887" w14:textId="77777777" w:rsidR="007B4835" w:rsidRDefault="007B4835" w:rsidP="0022275B">
            <w:pPr>
              <w:jc w:val="both"/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i/>
                <w:iCs/>
              </w:rPr>
              <w:t>nepovinný údaj</w:t>
            </w:r>
            <w:r>
              <w:rPr>
                <w:b/>
              </w:rPr>
              <w:t>) Počet hodin za semestr</w:t>
            </w:r>
          </w:p>
        </w:tc>
      </w:tr>
      <w:tr w:rsidR="007B4835" w14:paraId="613FDD7B" w14:textId="77777777" w:rsidTr="0022275B">
        <w:trPr>
          <w:trHeight w:val="285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93B3" w14:textId="77777777" w:rsidR="007B4835" w:rsidRPr="006E56AC" w:rsidRDefault="007B4835" w:rsidP="0022275B">
            <w:pPr>
              <w:jc w:val="both"/>
              <w:rPr>
                <w:bCs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0E8C" w14:textId="77777777" w:rsidR="007B4835" w:rsidRPr="006E56AC" w:rsidRDefault="007B4835" w:rsidP="0022275B">
            <w:pPr>
              <w:jc w:val="both"/>
              <w:rPr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E680" w14:textId="77777777" w:rsidR="007B4835" w:rsidRPr="006E56AC" w:rsidRDefault="007B4835" w:rsidP="0022275B">
            <w:pPr>
              <w:jc w:val="both"/>
              <w:rPr>
                <w:bCs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ADF2" w14:textId="77777777" w:rsidR="007B4835" w:rsidRPr="006E56AC" w:rsidRDefault="007B4835" w:rsidP="0022275B">
            <w:pPr>
              <w:jc w:val="both"/>
              <w:rPr>
                <w:bCs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D0B0" w14:textId="77777777" w:rsidR="007B4835" w:rsidRPr="006E56AC" w:rsidRDefault="007B4835" w:rsidP="0022275B">
            <w:pPr>
              <w:jc w:val="both"/>
              <w:rPr>
                <w:bCs/>
              </w:rPr>
            </w:pPr>
          </w:p>
        </w:tc>
      </w:tr>
      <w:tr w:rsidR="007B4835" w14:paraId="5D264D99" w14:textId="77777777" w:rsidTr="0022275B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A6F3" w14:textId="77777777" w:rsidR="007B4835" w:rsidRPr="006E56AC" w:rsidRDefault="007B4835" w:rsidP="0022275B">
            <w:pPr>
              <w:jc w:val="both"/>
              <w:rPr>
                <w:bCs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AE5E" w14:textId="77777777" w:rsidR="007B4835" w:rsidRPr="006E56AC" w:rsidRDefault="007B4835" w:rsidP="0022275B">
            <w:pPr>
              <w:jc w:val="both"/>
              <w:rPr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09D1" w14:textId="77777777" w:rsidR="007B4835" w:rsidRPr="006E56AC" w:rsidRDefault="007B4835" w:rsidP="0022275B">
            <w:pPr>
              <w:jc w:val="both"/>
              <w:rPr>
                <w:bCs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5D36" w14:textId="77777777" w:rsidR="007B4835" w:rsidRPr="006E56AC" w:rsidRDefault="007B4835" w:rsidP="0022275B">
            <w:pPr>
              <w:jc w:val="both"/>
              <w:rPr>
                <w:bCs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B9A2" w14:textId="77777777" w:rsidR="007B4835" w:rsidRPr="006E56AC" w:rsidRDefault="007B4835" w:rsidP="0022275B">
            <w:pPr>
              <w:jc w:val="both"/>
              <w:rPr>
                <w:bCs/>
              </w:rPr>
            </w:pPr>
          </w:p>
        </w:tc>
      </w:tr>
      <w:tr w:rsidR="007B4835" w14:paraId="0E652601" w14:textId="77777777" w:rsidTr="0022275B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BC6F1" w14:textId="77777777" w:rsidR="007B4835" w:rsidRDefault="007B4835" w:rsidP="0022275B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D5A8" w14:textId="77777777" w:rsidR="007B4835" w:rsidRDefault="007B4835" w:rsidP="0022275B">
            <w:pPr>
              <w:jc w:val="both"/>
              <w:rPr>
                <w:color w:val="FF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05A29" w14:textId="77777777" w:rsidR="007B4835" w:rsidRDefault="007B4835" w:rsidP="0022275B">
            <w:pPr>
              <w:jc w:val="both"/>
              <w:rPr>
                <w:color w:val="FF0000"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9F59" w14:textId="77777777" w:rsidR="007B4835" w:rsidRDefault="007B4835" w:rsidP="0022275B">
            <w:pPr>
              <w:jc w:val="both"/>
              <w:rPr>
                <w:color w:val="FF0000"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0BF8" w14:textId="77777777" w:rsidR="007B4835" w:rsidRDefault="007B4835" w:rsidP="0022275B">
            <w:pPr>
              <w:jc w:val="both"/>
              <w:rPr>
                <w:color w:val="FF0000"/>
              </w:rPr>
            </w:pPr>
          </w:p>
        </w:tc>
      </w:tr>
      <w:tr w:rsidR="007B4835" w14:paraId="222CC9E0" w14:textId="77777777" w:rsidTr="0022275B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9FF8" w14:textId="77777777" w:rsidR="007B4835" w:rsidRDefault="007B4835" w:rsidP="0022275B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E25C" w14:textId="77777777" w:rsidR="007B4835" w:rsidRDefault="007B4835" w:rsidP="0022275B">
            <w:pPr>
              <w:jc w:val="both"/>
              <w:rPr>
                <w:color w:val="FF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A12A" w14:textId="77777777" w:rsidR="007B4835" w:rsidRDefault="007B4835" w:rsidP="0022275B">
            <w:pPr>
              <w:jc w:val="both"/>
              <w:rPr>
                <w:color w:val="FF0000"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9582" w14:textId="77777777" w:rsidR="007B4835" w:rsidRDefault="007B4835" w:rsidP="0022275B">
            <w:pPr>
              <w:jc w:val="both"/>
              <w:rPr>
                <w:color w:val="FF0000"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807B" w14:textId="77777777" w:rsidR="007B4835" w:rsidRDefault="007B4835" w:rsidP="0022275B">
            <w:pPr>
              <w:jc w:val="both"/>
              <w:rPr>
                <w:color w:val="FF0000"/>
              </w:rPr>
            </w:pPr>
          </w:p>
        </w:tc>
      </w:tr>
      <w:tr w:rsidR="007B4835" w14:paraId="35F65E1E" w14:textId="77777777" w:rsidTr="0022275B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B494C06" w14:textId="77777777" w:rsidR="007B4835" w:rsidRDefault="007B4835" w:rsidP="0022275B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7B4835" w14:paraId="0233001E" w14:textId="77777777" w:rsidTr="0022275B">
        <w:trPr>
          <w:trHeight w:val="105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79DE" w14:textId="77777777" w:rsidR="007B4835" w:rsidRPr="0065073B" w:rsidRDefault="007B4835" w:rsidP="0022275B">
            <w:r w:rsidRPr="0065073B">
              <w:t>1997: VŠE Praha – 3 semestrální kurz IKM – ekonomické zabezpečení krizových situací</w:t>
            </w:r>
          </w:p>
          <w:p w14:paraId="66A112BC" w14:textId="77777777" w:rsidR="007B4835" w:rsidRPr="0065073B" w:rsidRDefault="007B4835" w:rsidP="0022275B">
            <w:pPr>
              <w:jc w:val="both"/>
            </w:pPr>
            <w:r w:rsidRPr="0065073B">
              <w:t>1981: VA Bratislava – Československé dějiny, CSc.</w:t>
            </w:r>
          </w:p>
          <w:p w14:paraId="4C58B560" w14:textId="77777777" w:rsidR="007B4835" w:rsidRDefault="007B4835" w:rsidP="0022275B">
            <w:pPr>
              <w:rPr>
                <w:b/>
              </w:rPr>
            </w:pPr>
            <w:r w:rsidRPr="0065073B">
              <w:t>1973:</w:t>
            </w:r>
            <w:r>
              <w:t xml:space="preserve"> VA Bratislava – obor Československé dějiny</w:t>
            </w:r>
            <w:r>
              <w:rPr>
                <w:b/>
              </w:rPr>
              <w:t xml:space="preserve"> </w:t>
            </w:r>
          </w:p>
        </w:tc>
      </w:tr>
      <w:tr w:rsidR="007B4835" w14:paraId="5C84190F" w14:textId="77777777" w:rsidTr="0022275B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9982303" w14:textId="77777777" w:rsidR="007B4835" w:rsidRDefault="007B4835" w:rsidP="0022275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7B4835" w14:paraId="4A92DA19" w14:textId="77777777" w:rsidTr="0022275B">
        <w:trPr>
          <w:trHeight w:val="109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45AA" w14:textId="77777777" w:rsidR="007B4835" w:rsidRPr="0065073B" w:rsidRDefault="007B4835" w:rsidP="0022275B">
            <w:pPr>
              <w:jc w:val="both"/>
            </w:pPr>
            <w:r w:rsidRPr="0065073B">
              <w:t xml:space="preserve">2009 – dosud:  UTB ve Zlíně, Fakulta logistiky a krizového řízení, docent </w:t>
            </w:r>
          </w:p>
          <w:p w14:paraId="01F77636" w14:textId="77777777" w:rsidR="007B4835" w:rsidRPr="0065073B" w:rsidRDefault="007B4835" w:rsidP="0022275B">
            <w:pPr>
              <w:jc w:val="both"/>
            </w:pPr>
            <w:r w:rsidRPr="0065073B">
              <w:t xml:space="preserve">2004 – 2009:    UTB ve Zlíně, Fakulta technologická, Institut bezpečnostních technologií, docent </w:t>
            </w:r>
          </w:p>
          <w:p w14:paraId="0D7E94DE" w14:textId="77777777" w:rsidR="007B4835" w:rsidRPr="0065073B" w:rsidRDefault="007B4835" w:rsidP="0022275B">
            <w:pPr>
              <w:jc w:val="both"/>
            </w:pPr>
            <w:r w:rsidRPr="0065073B">
              <w:t>2003 – 2004:    VVŠ PV Vyškov, externí učitel katedry ochrany obyvatelstva</w:t>
            </w:r>
          </w:p>
          <w:p w14:paraId="4C21B24F" w14:textId="77777777" w:rsidR="007B4835" w:rsidRPr="0065073B" w:rsidRDefault="007B4835" w:rsidP="0022275B">
            <w:pPr>
              <w:jc w:val="both"/>
            </w:pPr>
            <w:r w:rsidRPr="0065073B">
              <w:t>1993 – 2003:    ÚMČ Brno - střed, tajemník bezpečnostní rady, externí učitel VSA-VOŠ, Brno</w:t>
            </w:r>
          </w:p>
          <w:p w14:paraId="43C2713E" w14:textId="77777777" w:rsidR="007B4835" w:rsidRPr="0065073B" w:rsidRDefault="007B4835" w:rsidP="0022275B">
            <w:pPr>
              <w:jc w:val="both"/>
            </w:pPr>
            <w:r w:rsidRPr="0065073B">
              <w:t>1987 – 1993:    VVŠ PV Vyškov, vedoucí katedry sociálních věd</w:t>
            </w:r>
          </w:p>
          <w:p w14:paraId="157F2A9F" w14:textId="77777777" w:rsidR="007B4835" w:rsidRDefault="007B4835" w:rsidP="0022275B">
            <w:pPr>
              <w:jc w:val="both"/>
              <w:rPr>
                <w:color w:val="FF0000"/>
              </w:rPr>
            </w:pPr>
            <w:r w:rsidRPr="0065073B">
              <w:t>1973 – 1987:</w:t>
            </w:r>
            <w:r>
              <w:t xml:space="preserve">    MO - pedagog</w:t>
            </w:r>
          </w:p>
        </w:tc>
      </w:tr>
      <w:tr w:rsidR="007B4835" w14:paraId="030CA82C" w14:textId="77777777" w:rsidTr="0022275B">
        <w:trPr>
          <w:trHeight w:val="25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EC5BDBB" w14:textId="77777777" w:rsidR="007B4835" w:rsidRDefault="007B4835" w:rsidP="0022275B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7B4835" w14:paraId="17A33AA9" w14:textId="77777777" w:rsidTr="0022275B">
        <w:trPr>
          <w:trHeight w:val="110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4F91" w14:textId="41419E6A" w:rsidR="007B4835" w:rsidRDefault="007B4835" w:rsidP="0022275B">
            <w:pPr>
              <w:jc w:val="both"/>
            </w:pPr>
            <w:r>
              <w:t>139x vedoucí bakalářské práce</w:t>
            </w:r>
          </w:p>
          <w:p w14:paraId="62A52E44" w14:textId="4C58C72F" w:rsidR="007B4835" w:rsidRDefault="007B4835" w:rsidP="0022275B">
            <w:pPr>
              <w:jc w:val="both"/>
            </w:pPr>
            <w:r>
              <w:t>48x vedoucí diplomové práce</w:t>
            </w:r>
          </w:p>
          <w:p w14:paraId="75ECC735" w14:textId="77777777" w:rsidR="007B4835" w:rsidRDefault="007B4835" w:rsidP="0022275B">
            <w:pPr>
              <w:jc w:val="both"/>
            </w:pPr>
          </w:p>
        </w:tc>
      </w:tr>
      <w:tr w:rsidR="007B4835" w14:paraId="06011E97" w14:textId="77777777" w:rsidTr="0022275B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C0E295A" w14:textId="77777777" w:rsidR="007B4835" w:rsidRDefault="007B4835" w:rsidP="0022275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655583B" w14:textId="77777777" w:rsidR="007B4835" w:rsidRDefault="007B4835" w:rsidP="0022275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4326B70F" w14:textId="77777777" w:rsidR="007B4835" w:rsidRDefault="007B4835" w:rsidP="0022275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F499C62" w14:textId="77777777" w:rsidR="007B4835" w:rsidRDefault="007B4835" w:rsidP="0022275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7B4835" w14:paraId="1B5A6922" w14:textId="77777777" w:rsidTr="0022275B">
        <w:trPr>
          <w:cantSplit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F492A" w14:textId="5A379A85" w:rsidR="007B4835" w:rsidRDefault="007B4835" w:rsidP="0022275B">
            <w:pPr>
              <w:jc w:val="both"/>
            </w:pPr>
            <w:r>
              <w:t>71-02-9 Československé dějiny</w:t>
            </w: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6C6F2" w14:textId="7086A8B1" w:rsidR="007B4835" w:rsidRDefault="007B4835" w:rsidP="0022275B">
            <w:pPr>
              <w:jc w:val="both"/>
            </w:pPr>
            <w:r>
              <w:t>1988</w:t>
            </w: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2B00F6" w14:textId="6148D325" w:rsidR="007B4835" w:rsidRDefault="007B4835" w:rsidP="0022275B">
            <w:pPr>
              <w:jc w:val="both"/>
            </w:pPr>
            <w:r>
              <w:t>VA - Bratislava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CD0CF69" w14:textId="77777777" w:rsidR="007B4835" w:rsidRDefault="007B4835" w:rsidP="0022275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1B1B428" w14:textId="77777777" w:rsidR="007B4835" w:rsidRDefault="007B4835" w:rsidP="0022275B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959212B" w14:textId="77777777" w:rsidR="007B4835" w:rsidRDefault="007B4835" w:rsidP="0022275B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7B4835" w14:paraId="730AC2DF" w14:textId="77777777" w:rsidTr="0022275B">
        <w:trPr>
          <w:cantSplit/>
          <w:trHeight w:val="70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67FF026" w14:textId="77777777" w:rsidR="007B4835" w:rsidRDefault="007B4835" w:rsidP="0022275B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52CE7DA" w14:textId="77777777" w:rsidR="007B4835" w:rsidRDefault="007B4835" w:rsidP="0022275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46C76E63" w14:textId="77777777" w:rsidR="007B4835" w:rsidRDefault="007B4835" w:rsidP="0022275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BE29DC9" w14:textId="5DF992BF" w:rsidR="007B4835" w:rsidRDefault="006B1D4E" w:rsidP="006B1D4E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0F58" w14:textId="00BE130A" w:rsidR="007B4835" w:rsidRDefault="006B1D4E" w:rsidP="006B1D4E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58F65" w14:textId="77777777" w:rsidR="007B4835" w:rsidRDefault="007B4835" w:rsidP="0022275B">
            <w:pPr>
              <w:jc w:val="both"/>
              <w:rPr>
                <w:b/>
              </w:rPr>
            </w:pPr>
          </w:p>
        </w:tc>
      </w:tr>
      <w:tr w:rsidR="007B4835" w14:paraId="0CAAFE54" w14:textId="77777777" w:rsidTr="0022275B">
        <w:trPr>
          <w:trHeight w:val="205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D328" w14:textId="77777777" w:rsidR="007B4835" w:rsidRDefault="007B4835" w:rsidP="0022275B">
            <w:pPr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96E5" w14:textId="77777777" w:rsidR="007B4835" w:rsidRDefault="007B4835" w:rsidP="0022275B">
            <w:pPr>
              <w:jc w:val="both"/>
            </w:pP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68C8A6" w14:textId="77777777" w:rsidR="007B4835" w:rsidRDefault="007B4835" w:rsidP="0022275B">
            <w:pPr>
              <w:jc w:val="both"/>
            </w:pP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25E67301" w14:textId="77777777" w:rsidR="007B4835" w:rsidRDefault="007B4835" w:rsidP="0022275B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6BA05" w14:textId="3A5275E1" w:rsidR="007B4835" w:rsidRDefault="007B4835" w:rsidP="0022275B">
            <w:pPr>
              <w:rPr>
                <w:b/>
              </w:rPr>
            </w:pPr>
            <w:r>
              <w:rPr>
                <w:b/>
              </w:rPr>
              <w:t xml:space="preserve">   </w:t>
            </w:r>
            <w:r w:rsidR="006B1D4E">
              <w:rPr>
                <w:b/>
              </w:rPr>
              <w:t>2/2</w:t>
            </w:r>
          </w:p>
        </w:tc>
      </w:tr>
      <w:tr w:rsidR="007B4835" w14:paraId="65649BED" w14:textId="77777777" w:rsidTr="0022275B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6EB8BF3" w14:textId="77777777" w:rsidR="007B4835" w:rsidRDefault="007B4835" w:rsidP="0022275B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7B4835" w14:paraId="2A40AE35" w14:textId="77777777" w:rsidTr="0057788A">
        <w:trPr>
          <w:trHeight w:val="170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CB35" w14:textId="1F34309E" w:rsidR="007B4835" w:rsidRDefault="007B4835" w:rsidP="0065073B">
            <w:pPr>
              <w:jc w:val="both"/>
            </w:pPr>
            <w:r>
              <w:rPr>
                <w:bCs/>
              </w:rPr>
              <w:lastRenderedPageBreak/>
              <w:t>RAK, Jakub.</w:t>
            </w:r>
            <w:r>
              <w:t xml:space="preserve">, VICAR, Dusan., </w:t>
            </w:r>
            <w:r>
              <w:rPr>
                <w:b/>
              </w:rPr>
              <w:t>LOSEK Vaclav (10%)</w:t>
            </w:r>
            <w:r>
              <w:t>, BALINT, Tomas., STROHMANDL, Jan., KOZUBIKOVA Barbora. 2018. Design of a spatial database of standardized blocks of flats for the purpose of population sheltering in the town of Uherské Hradiště. </w:t>
            </w:r>
            <w:r>
              <w:rPr>
                <w:i/>
                <w:iCs/>
              </w:rPr>
              <w:t>WSEAS Transactions on Environment and Development</w:t>
            </w:r>
            <w:r>
              <w:t xml:space="preserve">. Roč. </w:t>
            </w:r>
            <w:proofErr w:type="gramStart"/>
            <w:r>
              <w:t>14,  s.</w:t>
            </w:r>
            <w:proofErr w:type="gramEnd"/>
            <w:r>
              <w:t xml:space="preserve"> 16 –23. ISSN 1790-5079.</w:t>
            </w:r>
          </w:p>
          <w:p w14:paraId="3039EF5F" w14:textId="77777777" w:rsidR="0065073B" w:rsidRPr="0065073B" w:rsidRDefault="0065073B" w:rsidP="0065073B">
            <w:pPr>
              <w:jc w:val="both"/>
              <w:rPr>
                <w:sz w:val="8"/>
                <w:szCs w:val="8"/>
              </w:rPr>
            </w:pPr>
          </w:p>
          <w:p w14:paraId="3586909D" w14:textId="77777777" w:rsidR="007B4835" w:rsidRDefault="007B4835" w:rsidP="0022275B">
            <w:pPr>
              <w:spacing w:after="60"/>
              <w:jc w:val="both"/>
            </w:pPr>
            <w:r>
              <w:rPr>
                <w:bCs/>
              </w:rPr>
              <w:t>RAK, Jakub</w:t>
            </w:r>
            <w:r>
              <w:t xml:space="preserve">,  </w:t>
            </w:r>
            <w:r>
              <w:rPr>
                <w:b/>
              </w:rPr>
              <w:t>LOSEK Vaclav (10%),</w:t>
            </w:r>
            <w:r>
              <w:t xml:space="preserve"> SVOBODA, Petr, MICKA, Jan, BALINT, Tomas. 2017. Využití typizace panelových domů pro potřeby návrhu databáze objektů pro ukrytí obyvatelstva v Uherském Hradišti. </w:t>
            </w:r>
            <w:r>
              <w:rPr>
                <w:i/>
                <w:iCs/>
              </w:rPr>
              <w:t>The Science for Population Protection</w:t>
            </w:r>
            <w:r>
              <w:t xml:space="preserve">. Roč. 9, č. </w:t>
            </w:r>
            <w:proofErr w:type="gramStart"/>
            <w:r>
              <w:t>2/2017.  s.</w:t>
            </w:r>
            <w:proofErr w:type="gramEnd"/>
            <w:r>
              <w:t xml:space="preserve"> 1 – 9. ISSN 1803-568X</w:t>
            </w:r>
          </w:p>
          <w:p w14:paraId="0666A125" w14:textId="77777777" w:rsidR="007B4835" w:rsidRDefault="007B4835" w:rsidP="0022275B">
            <w:pPr>
              <w:jc w:val="both"/>
              <w:rPr>
                <w:b/>
              </w:rPr>
            </w:pPr>
          </w:p>
        </w:tc>
      </w:tr>
      <w:tr w:rsidR="007B4835" w14:paraId="4463E565" w14:textId="77777777" w:rsidTr="0022275B">
        <w:trPr>
          <w:trHeight w:val="21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E67EFB7" w14:textId="77777777" w:rsidR="007B4835" w:rsidRDefault="007B4835" w:rsidP="0022275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7B4835" w14:paraId="68AF5206" w14:textId="77777777" w:rsidTr="0022275B">
        <w:trPr>
          <w:trHeight w:val="32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2A15" w14:textId="77777777" w:rsidR="007B4835" w:rsidRDefault="007B4835" w:rsidP="0022275B">
            <w:pPr>
              <w:rPr>
                <w:b/>
              </w:rPr>
            </w:pPr>
          </w:p>
        </w:tc>
      </w:tr>
      <w:tr w:rsidR="007B4835" w14:paraId="7387736B" w14:textId="77777777" w:rsidTr="0022275B">
        <w:trPr>
          <w:cantSplit/>
          <w:trHeight w:val="4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8EAADB0" w14:textId="77777777" w:rsidR="007B4835" w:rsidRDefault="007B4835" w:rsidP="0022275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F5EE" w14:textId="77777777" w:rsidR="007B4835" w:rsidRDefault="007B4835" w:rsidP="0022275B">
            <w:pPr>
              <w:jc w:val="both"/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B887FC2" w14:textId="77777777" w:rsidR="007B4835" w:rsidRDefault="007B4835" w:rsidP="0022275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9F636" w14:textId="4F560670" w:rsidR="007B4835" w:rsidRDefault="006B1D4E" w:rsidP="0022275B">
            <w:pPr>
              <w:jc w:val="both"/>
            </w:pPr>
            <w:r>
              <w:t>02. 03. 2023</w:t>
            </w:r>
          </w:p>
        </w:tc>
      </w:tr>
    </w:tbl>
    <w:p w14:paraId="2E63CF2D" w14:textId="77777777" w:rsidR="007B4835" w:rsidRDefault="007B4835" w:rsidP="007B4835"/>
    <w:p w14:paraId="12A305B3" w14:textId="4BDE19A9" w:rsidR="003B29A4" w:rsidRDefault="003B29A4">
      <w:pPr>
        <w:spacing w:after="160" w:line="259" w:lineRule="auto"/>
      </w:pPr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3B29A4" w14:paraId="7C6026A7" w14:textId="77777777" w:rsidTr="007039C1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40D667FD" w14:textId="77777777" w:rsidR="003B29A4" w:rsidRDefault="003B29A4" w:rsidP="007039C1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3B29A4" w14:paraId="0CA80F32" w14:textId="77777777" w:rsidTr="007039C1">
        <w:tc>
          <w:tcPr>
            <w:tcW w:w="25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FB7DB64" w14:textId="77777777" w:rsidR="003B29A4" w:rsidRDefault="003B29A4" w:rsidP="007039C1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85596" w14:textId="77777777" w:rsidR="003B29A4" w:rsidRDefault="003B29A4" w:rsidP="007039C1">
            <w:pPr>
              <w:jc w:val="both"/>
            </w:pPr>
            <w:r w:rsidRPr="001B2AE1">
              <w:t>Univerzita Tomáše Bati ve Zlíně</w:t>
            </w:r>
          </w:p>
        </w:tc>
      </w:tr>
      <w:tr w:rsidR="003B29A4" w14:paraId="6174370D" w14:textId="77777777" w:rsidTr="007039C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65BB161" w14:textId="77777777" w:rsidR="003B29A4" w:rsidRDefault="003B29A4" w:rsidP="007039C1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A344" w14:textId="77777777" w:rsidR="003B29A4" w:rsidRDefault="003B29A4" w:rsidP="007039C1">
            <w:pPr>
              <w:jc w:val="both"/>
            </w:pPr>
            <w:r w:rsidRPr="00CF7506">
              <w:t>Fakulta logistiky a krizového řízení</w:t>
            </w:r>
          </w:p>
        </w:tc>
      </w:tr>
      <w:tr w:rsidR="003B29A4" w14:paraId="4C7C3EED" w14:textId="77777777" w:rsidTr="007039C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270D546" w14:textId="77777777" w:rsidR="003B29A4" w:rsidRDefault="003B29A4" w:rsidP="007039C1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B950" w14:textId="77777777" w:rsidR="003B29A4" w:rsidRDefault="003B29A4" w:rsidP="007039C1">
            <w:pPr>
              <w:jc w:val="both"/>
            </w:pPr>
            <w:r>
              <w:t>Bezpečnost společnosti</w:t>
            </w:r>
          </w:p>
        </w:tc>
      </w:tr>
      <w:tr w:rsidR="003B29A4" w14:paraId="1AFA9926" w14:textId="77777777" w:rsidTr="007039C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586F685" w14:textId="77777777" w:rsidR="003B29A4" w:rsidRDefault="003B29A4" w:rsidP="007039C1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1FCA" w14:textId="77777777" w:rsidR="003B29A4" w:rsidRPr="003B29A4" w:rsidRDefault="003B29A4" w:rsidP="007039C1">
            <w:pPr>
              <w:jc w:val="both"/>
              <w:rPr>
                <w:b/>
              </w:rPr>
            </w:pPr>
            <w:r w:rsidRPr="003B29A4">
              <w:rPr>
                <w:b/>
              </w:rPr>
              <w:t>Eva Lukášková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74C4933" w14:textId="77777777" w:rsidR="003B29A4" w:rsidRDefault="003B29A4" w:rsidP="007039C1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0E193" w14:textId="77777777" w:rsidR="003B29A4" w:rsidRDefault="003B29A4" w:rsidP="007039C1">
            <w:pPr>
              <w:jc w:val="both"/>
            </w:pPr>
            <w:r>
              <w:t>Ing. Bc, Ph.D.</w:t>
            </w:r>
          </w:p>
        </w:tc>
      </w:tr>
      <w:tr w:rsidR="003B29A4" w14:paraId="601922EA" w14:textId="77777777" w:rsidTr="007039C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AD20AFE" w14:textId="77777777" w:rsidR="003B29A4" w:rsidRDefault="003B29A4" w:rsidP="007039C1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70FE" w14:textId="77777777" w:rsidR="003B29A4" w:rsidRDefault="003B29A4" w:rsidP="007039C1">
            <w:pPr>
              <w:jc w:val="both"/>
            </w:pPr>
            <w:r>
              <w:t>1977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D877506" w14:textId="77777777" w:rsidR="003B29A4" w:rsidRDefault="003B29A4" w:rsidP="007039C1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3C38" w14:textId="05048C98" w:rsidR="003B29A4" w:rsidRPr="003B29A4" w:rsidRDefault="003B29A4" w:rsidP="007039C1">
            <w:pPr>
              <w:jc w:val="both"/>
              <w:rPr>
                <w:i/>
              </w:rPr>
            </w:pPr>
            <w:r w:rsidRPr="003B29A4">
              <w:rPr>
                <w:i/>
              </w:rPr>
              <w:t>pp</w:t>
            </w:r>
            <w:r>
              <w:rPr>
                <w:i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49036C3" w14:textId="77777777" w:rsidR="003B29A4" w:rsidRDefault="003B29A4" w:rsidP="007039C1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D1F2" w14:textId="77777777" w:rsidR="003B29A4" w:rsidRDefault="003B29A4" w:rsidP="007039C1">
            <w:pPr>
              <w:jc w:val="both"/>
            </w:pPr>
            <w:r>
              <w:t>20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4301B8A" w14:textId="77777777" w:rsidR="003B29A4" w:rsidRDefault="003B29A4" w:rsidP="007039C1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D42D1" w14:textId="77777777" w:rsidR="003B29A4" w:rsidRDefault="003B29A4" w:rsidP="007039C1">
            <w:pPr>
              <w:jc w:val="both"/>
            </w:pPr>
            <w:r>
              <w:t>N</w:t>
            </w:r>
          </w:p>
        </w:tc>
      </w:tr>
      <w:tr w:rsidR="003B29A4" w14:paraId="26ECB7E3" w14:textId="77777777" w:rsidTr="007039C1"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F5D66CA" w14:textId="77777777" w:rsidR="003B29A4" w:rsidRDefault="003B29A4" w:rsidP="007039C1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D2FEA" w14:textId="7CBC3971" w:rsidR="003B29A4" w:rsidRPr="003B29A4" w:rsidRDefault="003B29A4" w:rsidP="007039C1">
            <w:pPr>
              <w:jc w:val="both"/>
              <w:rPr>
                <w:i/>
              </w:rPr>
            </w:pPr>
            <w:r w:rsidRPr="003B29A4">
              <w:rPr>
                <w:i/>
              </w:rPr>
              <w:t>pp</w:t>
            </w:r>
            <w:r>
              <w:rPr>
                <w:i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F6430B9" w14:textId="77777777" w:rsidR="003B29A4" w:rsidRDefault="003B29A4" w:rsidP="007039C1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E07D8" w14:textId="77777777" w:rsidR="003B29A4" w:rsidRDefault="003B29A4" w:rsidP="007039C1">
            <w:pPr>
              <w:jc w:val="both"/>
            </w:pPr>
            <w:r>
              <w:t>20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C6FACC0" w14:textId="77777777" w:rsidR="003B29A4" w:rsidRDefault="003B29A4" w:rsidP="007039C1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464C" w14:textId="77777777" w:rsidR="003B29A4" w:rsidRDefault="003B29A4" w:rsidP="007039C1">
            <w:pPr>
              <w:jc w:val="both"/>
            </w:pPr>
            <w:r>
              <w:t>N</w:t>
            </w:r>
          </w:p>
        </w:tc>
      </w:tr>
      <w:tr w:rsidR="003B29A4" w14:paraId="5CB333D6" w14:textId="77777777" w:rsidTr="007039C1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25756FB" w14:textId="77777777" w:rsidR="003B29A4" w:rsidRDefault="003B29A4" w:rsidP="007039C1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BB0BB04" w14:textId="77777777" w:rsidR="003B29A4" w:rsidRDefault="003B29A4" w:rsidP="007039C1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6036E81" w14:textId="77777777" w:rsidR="003B29A4" w:rsidRDefault="003B29A4" w:rsidP="007039C1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3B29A4" w14:paraId="6DC3A230" w14:textId="77777777" w:rsidTr="007039C1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84F0" w14:textId="77777777" w:rsidR="003B29A4" w:rsidRDefault="003B29A4" w:rsidP="007039C1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D01E" w14:textId="77777777" w:rsidR="003B29A4" w:rsidRDefault="003B29A4" w:rsidP="007039C1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CDC13" w14:textId="77777777" w:rsidR="003B29A4" w:rsidRDefault="003B29A4" w:rsidP="007039C1">
            <w:pPr>
              <w:jc w:val="both"/>
            </w:pPr>
          </w:p>
        </w:tc>
      </w:tr>
      <w:tr w:rsidR="003B29A4" w14:paraId="298E0CCA" w14:textId="77777777" w:rsidTr="007039C1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EAC0" w14:textId="77777777" w:rsidR="003B29A4" w:rsidRDefault="003B29A4" w:rsidP="007039C1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7D06" w14:textId="77777777" w:rsidR="003B29A4" w:rsidRDefault="003B29A4" w:rsidP="007039C1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42EA4" w14:textId="77777777" w:rsidR="003B29A4" w:rsidRDefault="003B29A4" w:rsidP="007039C1">
            <w:pPr>
              <w:jc w:val="both"/>
            </w:pPr>
          </w:p>
        </w:tc>
      </w:tr>
      <w:tr w:rsidR="003B29A4" w14:paraId="16C1349F" w14:textId="77777777" w:rsidTr="007039C1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D7899" w14:textId="77777777" w:rsidR="003B29A4" w:rsidRDefault="003B29A4" w:rsidP="007039C1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6FE8" w14:textId="77777777" w:rsidR="003B29A4" w:rsidRDefault="003B29A4" w:rsidP="007039C1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E775" w14:textId="77777777" w:rsidR="003B29A4" w:rsidRDefault="003B29A4" w:rsidP="007039C1">
            <w:pPr>
              <w:jc w:val="both"/>
            </w:pPr>
          </w:p>
        </w:tc>
      </w:tr>
      <w:tr w:rsidR="003B29A4" w14:paraId="445E3835" w14:textId="77777777" w:rsidTr="007039C1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6553" w14:textId="77777777" w:rsidR="003B29A4" w:rsidRDefault="003B29A4" w:rsidP="007039C1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D60E" w14:textId="77777777" w:rsidR="003B29A4" w:rsidRDefault="003B29A4" w:rsidP="007039C1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B93B3" w14:textId="77777777" w:rsidR="003B29A4" w:rsidRDefault="003B29A4" w:rsidP="007039C1">
            <w:pPr>
              <w:jc w:val="both"/>
            </w:pPr>
          </w:p>
        </w:tc>
      </w:tr>
      <w:tr w:rsidR="003B29A4" w14:paraId="0C65A927" w14:textId="77777777" w:rsidTr="007039C1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D9F1E98" w14:textId="77777777" w:rsidR="003B29A4" w:rsidRDefault="003B29A4" w:rsidP="007039C1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3B29A4" w14:paraId="2438F6EF" w14:textId="77777777" w:rsidTr="007039C1">
        <w:trPr>
          <w:trHeight w:val="1118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016E" w14:textId="77777777" w:rsidR="003B29A4" w:rsidRPr="0074644E" w:rsidRDefault="003B29A4" w:rsidP="007039C1">
            <w:pPr>
              <w:jc w:val="both"/>
            </w:pPr>
            <w:r>
              <w:t>Potravinová bezpečnost a nouzové zásobování – semináře (100 %)</w:t>
            </w:r>
          </w:p>
          <w:p w14:paraId="149E9EA6" w14:textId="77777777" w:rsidR="003B29A4" w:rsidRDefault="003B29A4" w:rsidP="007039C1">
            <w:pPr>
              <w:jc w:val="both"/>
            </w:pPr>
          </w:p>
        </w:tc>
      </w:tr>
      <w:tr w:rsidR="003B29A4" w14:paraId="3CBD9B0F" w14:textId="77777777" w:rsidTr="007039C1">
        <w:trPr>
          <w:trHeight w:val="340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14:paraId="3866043E" w14:textId="77777777" w:rsidR="003B29A4" w:rsidRDefault="003B29A4" w:rsidP="007039C1">
            <w:pPr>
              <w:jc w:val="both"/>
              <w:rPr>
                <w:b/>
              </w:rPr>
            </w:pPr>
            <w:r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3B29A4" w14:paraId="3B17BB00" w14:textId="77777777" w:rsidTr="007039C1">
        <w:trPr>
          <w:trHeight w:val="340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274CD" w14:textId="77777777" w:rsidR="003B29A4" w:rsidRDefault="003B29A4" w:rsidP="007039C1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7BAF6" w14:textId="77777777" w:rsidR="003B29A4" w:rsidRDefault="003B29A4" w:rsidP="007039C1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C24B8" w14:textId="77777777" w:rsidR="003B29A4" w:rsidRDefault="003B29A4" w:rsidP="007039C1">
            <w:pPr>
              <w:jc w:val="both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966E8" w14:textId="77777777" w:rsidR="003B29A4" w:rsidRDefault="003B29A4" w:rsidP="007039C1">
            <w:pPr>
              <w:jc w:val="both"/>
              <w:rPr>
                <w:b/>
              </w:rPr>
            </w:pPr>
            <w:r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DC33D" w14:textId="77777777" w:rsidR="003B29A4" w:rsidRDefault="003B29A4" w:rsidP="007039C1">
            <w:pPr>
              <w:jc w:val="both"/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i/>
                <w:iCs/>
              </w:rPr>
              <w:t>nepovinný údaj</w:t>
            </w:r>
            <w:r>
              <w:rPr>
                <w:b/>
              </w:rPr>
              <w:t>) Počet hodin za semestr</w:t>
            </w:r>
          </w:p>
        </w:tc>
      </w:tr>
      <w:tr w:rsidR="003B29A4" w14:paraId="22165FA7" w14:textId="77777777" w:rsidTr="007039C1">
        <w:trPr>
          <w:trHeight w:val="285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BF8D" w14:textId="77777777" w:rsidR="003B29A4" w:rsidRPr="006E56AC" w:rsidRDefault="003B29A4" w:rsidP="007039C1">
            <w:pPr>
              <w:jc w:val="both"/>
              <w:rPr>
                <w:bCs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A41D0" w14:textId="77777777" w:rsidR="003B29A4" w:rsidRPr="006E56AC" w:rsidRDefault="003B29A4" w:rsidP="007039C1">
            <w:pPr>
              <w:jc w:val="both"/>
              <w:rPr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BAE3E" w14:textId="77777777" w:rsidR="003B29A4" w:rsidRPr="006E56AC" w:rsidRDefault="003B29A4" w:rsidP="007039C1">
            <w:pPr>
              <w:jc w:val="both"/>
              <w:rPr>
                <w:bCs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846A9" w14:textId="77777777" w:rsidR="003B29A4" w:rsidRPr="006E56AC" w:rsidRDefault="003B29A4" w:rsidP="007039C1">
            <w:pPr>
              <w:jc w:val="both"/>
              <w:rPr>
                <w:bCs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7578" w14:textId="77777777" w:rsidR="003B29A4" w:rsidRPr="006E56AC" w:rsidRDefault="003B29A4" w:rsidP="007039C1">
            <w:pPr>
              <w:jc w:val="both"/>
              <w:rPr>
                <w:bCs/>
              </w:rPr>
            </w:pPr>
          </w:p>
        </w:tc>
      </w:tr>
      <w:tr w:rsidR="003B29A4" w14:paraId="24E4BBD4" w14:textId="77777777" w:rsidTr="007039C1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4217" w14:textId="77777777" w:rsidR="003B29A4" w:rsidRPr="006E56AC" w:rsidRDefault="003B29A4" w:rsidP="007039C1">
            <w:pPr>
              <w:jc w:val="both"/>
              <w:rPr>
                <w:bCs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3D94" w14:textId="77777777" w:rsidR="003B29A4" w:rsidRPr="006E56AC" w:rsidRDefault="003B29A4" w:rsidP="007039C1">
            <w:pPr>
              <w:jc w:val="both"/>
              <w:rPr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2CB5" w14:textId="77777777" w:rsidR="003B29A4" w:rsidRPr="006E56AC" w:rsidRDefault="003B29A4" w:rsidP="007039C1">
            <w:pPr>
              <w:jc w:val="both"/>
              <w:rPr>
                <w:bCs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02B5" w14:textId="77777777" w:rsidR="003B29A4" w:rsidRPr="006E56AC" w:rsidRDefault="003B29A4" w:rsidP="007039C1">
            <w:pPr>
              <w:jc w:val="both"/>
              <w:rPr>
                <w:bCs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A369" w14:textId="77777777" w:rsidR="003B29A4" w:rsidRPr="006E56AC" w:rsidRDefault="003B29A4" w:rsidP="007039C1">
            <w:pPr>
              <w:jc w:val="both"/>
              <w:rPr>
                <w:bCs/>
              </w:rPr>
            </w:pPr>
          </w:p>
        </w:tc>
      </w:tr>
      <w:tr w:rsidR="003B29A4" w14:paraId="505A5360" w14:textId="77777777" w:rsidTr="007039C1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66ED5" w14:textId="77777777" w:rsidR="003B29A4" w:rsidRDefault="003B29A4" w:rsidP="007039C1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D1C5" w14:textId="77777777" w:rsidR="003B29A4" w:rsidRDefault="003B29A4" w:rsidP="007039C1">
            <w:pPr>
              <w:jc w:val="both"/>
              <w:rPr>
                <w:color w:val="FF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A5E17" w14:textId="77777777" w:rsidR="003B29A4" w:rsidRDefault="003B29A4" w:rsidP="007039C1">
            <w:pPr>
              <w:jc w:val="both"/>
              <w:rPr>
                <w:color w:val="FF0000"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86502" w14:textId="77777777" w:rsidR="003B29A4" w:rsidRDefault="003B29A4" w:rsidP="007039C1">
            <w:pPr>
              <w:jc w:val="both"/>
              <w:rPr>
                <w:color w:val="FF0000"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7D09A" w14:textId="77777777" w:rsidR="003B29A4" w:rsidRDefault="003B29A4" w:rsidP="007039C1">
            <w:pPr>
              <w:jc w:val="both"/>
              <w:rPr>
                <w:color w:val="FF0000"/>
              </w:rPr>
            </w:pPr>
          </w:p>
        </w:tc>
      </w:tr>
      <w:tr w:rsidR="003B29A4" w14:paraId="7068C973" w14:textId="77777777" w:rsidTr="007039C1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62E4" w14:textId="77777777" w:rsidR="003B29A4" w:rsidRDefault="003B29A4" w:rsidP="007039C1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9693" w14:textId="77777777" w:rsidR="003B29A4" w:rsidRDefault="003B29A4" w:rsidP="007039C1">
            <w:pPr>
              <w:jc w:val="both"/>
              <w:rPr>
                <w:color w:val="FF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65C2" w14:textId="77777777" w:rsidR="003B29A4" w:rsidRDefault="003B29A4" w:rsidP="007039C1">
            <w:pPr>
              <w:jc w:val="both"/>
              <w:rPr>
                <w:color w:val="FF0000"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B3F1" w14:textId="77777777" w:rsidR="003B29A4" w:rsidRDefault="003B29A4" w:rsidP="007039C1">
            <w:pPr>
              <w:jc w:val="both"/>
              <w:rPr>
                <w:color w:val="FF0000"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170B" w14:textId="77777777" w:rsidR="003B29A4" w:rsidRDefault="003B29A4" w:rsidP="007039C1">
            <w:pPr>
              <w:jc w:val="both"/>
              <w:rPr>
                <w:color w:val="FF0000"/>
              </w:rPr>
            </w:pPr>
          </w:p>
        </w:tc>
      </w:tr>
      <w:tr w:rsidR="003B29A4" w14:paraId="0592666B" w14:textId="77777777" w:rsidTr="007039C1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F05336A" w14:textId="77777777" w:rsidR="003B29A4" w:rsidRDefault="003B29A4" w:rsidP="007039C1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3B29A4" w14:paraId="304AD1FC" w14:textId="77777777" w:rsidTr="007039C1">
        <w:trPr>
          <w:trHeight w:val="105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DC56" w14:textId="77777777" w:rsidR="00A317EB" w:rsidRDefault="00A317EB" w:rsidP="00A317EB">
            <w:pPr>
              <w:snapToGrid w:val="0"/>
              <w:jc w:val="both"/>
            </w:pPr>
            <w:r>
              <w:t>PhD.: 2003 – obor Ekonomika a hygiena výživy ve studijním programu Ekonomika a management, VVŠ PV Vyškov, Fakulta ekonomiky obrany státu</w:t>
            </w:r>
          </w:p>
          <w:p w14:paraId="5C6FC28E" w14:textId="77777777" w:rsidR="003B29A4" w:rsidRDefault="003B29A4" w:rsidP="007039C1">
            <w:pPr>
              <w:snapToGrid w:val="0"/>
              <w:jc w:val="both"/>
            </w:pPr>
            <w:r>
              <w:t>Ing.: 2000 – obor Ekonomika a hygiena výživy ve studijním programu Ekonomika a management, VVŠ PV Vyškov, Fakulta ekonomiky obrany státu</w:t>
            </w:r>
          </w:p>
          <w:p w14:paraId="5ACA1D1F" w14:textId="77777777" w:rsidR="003B29A4" w:rsidRDefault="003B29A4" w:rsidP="007039C1">
            <w:pPr>
              <w:snapToGrid w:val="0"/>
              <w:jc w:val="both"/>
            </w:pPr>
            <w:r>
              <w:t>Bc.: 2009 – obor Učitelství odborných předmětů pro střední školy ve studijním programu Specializace v pedagogice, Univerzita Tomáše Bati ve Zlíně (Fakulta humanitních studií)</w:t>
            </w:r>
          </w:p>
          <w:p w14:paraId="16CC2241" w14:textId="77777777" w:rsidR="003B29A4" w:rsidRDefault="003B29A4" w:rsidP="007039C1">
            <w:pPr>
              <w:rPr>
                <w:b/>
              </w:rPr>
            </w:pPr>
          </w:p>
        </w:tc>
      </w:tr>
      <w:tr w:rsidR="003B29A4" w14:paraId="12F50AE0" w14:textId="77777777" w:rsidTr="007039C1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1667721" w14:textId="77777777" w:rsidR="003B29A4" w:rsidRDefault="003B29A4" w:rsidP="007039C1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3B29A4" w14:paraId="1A49ABDE" w14:textId="77777777" w:rsidTr="007039C1">
        <w:trPr>
          <w:trHeight w:val="109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54E5" w14:textId="77777777" w:rsidR="00A317EB" w:rsidRDefault="00A317EB" w:rsidP="00A317EB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2017 – dosud, Ústav ochrany obyvatelstva, Fakulta logistiky a krizového řízení, UTB ve Zlíně (odborná asistentka)</w:t>
            </w:r>
          </w:p>
          <w:p w14:paraId="23C5A7F1" w14:textId="1CBABB0B" w:rsidR="00A317EB" w:rsidRDefault="00A317EB" w:rsidP="00A317EB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2013 – </w:t>
            </w:r>
            <w:proofErr w:type="gramStart"/>
            <w:r>
              <w:rPr>
                <w:rFonts w:eastAsia="Arial Unicode MS"/>
              </w:rPr>
              <w:t>2017    Ústav</w:t>
            </w:r>
            <w:proofErr w:type="gramEnd"/>
            <w:r>
              <w:rPr>
                <w:rFonts w:eastAsia="Arial Unicode MS"/>
              </w:rPr>
              <w:t xml:space="preserve"> environmentální bezpečnosti, Fakulta logistiky a krizového řízení, UTB ve Zlíně (odborná asistentka) 2012 – 2021 Ústav gastronomie, hotelnictví a cestovního ruchu, Vysoká škola obchodní a hotelová Brno (odborná asistentka);</w:t>
            </w:r>
          </w:p>
          <w:p w14:paraId="54827467" w14:textId="7F7949D9" w:rsidR="00A317EB" w:rsidRDefault="00A317EB" w:rsidP="00A317EB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2011 – 2013 Ústav krizového řízení, Fakulta logistiky a krizového řízení, UTB ve Zlíně (odborná asistentka)</w:t>
            </w:r>
          </w:p>
          <w:p w14:paraId="4F5E59E4" w14:textId="37CA33A9" w:rsidR="00A317EB" w:rsidRDefault="00A317EB" w:rsidP="00A317EB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2009 – 2011 Ústav ekonomie, Fakulta logistiky a krizového řízení,  UTB ve Zlíně (odborná asistentka)</w:t>
            </w:r>
          </w:p>
          <w:p w14:paraId="43B0FF5A" w14:textId="1BD54053" w:rsidR="00A317EB" w:rsidRDefault="00A317EB" w:rsidP="00A317EB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2008 – 2009 Institut bezpečnostních technologií, Fakulta technologická, UTB ve Zlíně (odborná asistentka)</w:t>
            </w:r>
          </w:p>
          <w:p w14:paraId="4D2EC5A1" w14:textId="77777777" w:rsidR="00A317EB" w:rsidRDefault="00A317EB" w:rsidP="00A317EB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2003 – 2008 Ústav potravinářského inženýrství, Fakulta technologická, UTB ve Zlíně (odborná asistentka)</w:t>
            </w:r>
          </w:p>
          <w:p w14:paraId="7B7E04F7" w14:textId="2439C558" w:rsidR="00A317EB" w:rsidRDefault="00A317EB" w:rsidP="00A317EB">
            <w:pPr>
              <w:jc w:val="both"/>
              <w:rPr>
                <w:rFonts w:eastAsia="Arial Unicode MS"/>
              </w:rPr>
            </w:pPr>
          </w:p>
          <w:p w14:paraId="473368D6" w14:textId="552B030C" w:rsidR="003B29A4" w:rsidRDefault="003B29A4" w:rsidP="00A317EB">
            <w:pPr>
              <w:jc w:val="both"/>
              <w:rPr>
                <w:color w:val="FF0000"/>
              </w:rPr>
            </w:pPr>
          </w:p>
        </w:tc>
      </w:tr>
      <w:tr w:rsidR="003B29A4" w14:paraId="6A1DF31F" w14:textId="77777777" w:rsidTr="007039C1">
        <w:trPr>
          <w:trHeight w:val="25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7531A20" w14:textId="77777777" w:rsidR="003B29A4" w:rsidRDefault="003B29A4" w:rsidP="007039C1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3B29A4" w14:paraId="21FE51E4" w14:textId="77777777" w:rsidTr="007039C1">
        <w:trPr>
          <w:trHeight w:val="110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E0A1" w14:textId="51F8BF3D" w:rsidR="003B29A4" w:rsidRDefault="00A317EB" w:rsidP="007039C1">
            <w:r>
              <w:t>87x vedoucí bakalářské práce</w:t>
            </w:r>
          </w:p>
          <w:p w14:paraId="1699B696" w14:textId="7191C9C0" w:rsidR="003B29A4" w:rsidRDefault="00A317EB" w:rsidP="00A317EB">
            <w:r>
              <w:t>23x vedoucí diplomové práce</w:t>
            </w:r>
          </w:p>
        </w:tc>
      </w:tr>
      <w:tr w:rsidR="003B29A4" w14:paraId="07B10F5C" w14:textId="77777777" w:rsidTr="007039C1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498508D" w14:textId="77777777" w:rsidR="003B29A4" w:rsidRDefault="003B29A4" w:rsidP="007039C1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256F7F4" w14:textId="77777777" w:rsidR="003B29A4" w:rsidRDefault="003B29A4" w:rsidP="007039C1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6D733776" w14:textId="77777777" w:rsidR="003B29A4" w:rsidRDefault="003B29A4" w:rsidP="007039C1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8239250" w14:textId="77777777" w:rsidR="003B29A4" w:rsidRDefault="003B29A4" w:rsidP="007039C1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3B29A4" w14:paraId="486575D5" w14:textId="77777777" w:rsidTr="007039C1">
        <w:trPr>
          <w:cantSplit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6FF7C" w14:textId="77777777" w:rsidR="003B29A4" w:rsidRDefault="003B29A4" w:rsidP="007039C1">
            <w:pPr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0153" w14:textId="77777777" w:rsidR="003B29A4" w:rsidRDefault="003B29A4" w:rsidP="007039C1">
            <w:pPr>
              <w:jc w:val="both"/>
            </w:pP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D3BFB8" w14:textId="77777777" w:rsidR="003B29A4" w:rsidRDefault="003B29A4" w:rsidP="007039C1">
            <w:pPr>
              <w:jc w:val="both"/>
            </w:pP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B6EC544" w14:textId="77777777" w:rsidR="003B29A4" w:rsidRDefault="003B29A4" w:rsidP="007039C1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392B039" w14:textId="77777777" w:rsidR="003B29A4" w:rsidRDefault="003B29A4" w:rsidP="007039C1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D7F5179" w14:textId="77777777" w:rsidR="003B29A4" w:rsidRDefault="003B29A4" w:rsidP="007039C1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3B29A4" w14:paraId="275502EB" w14:textId="77777777" w:rsidTr="007039C1">
        <w:trPr>
          <w:cantSplit/>
          <w:trHeight w:val="70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766555A" w14:textId="77777777" w:rsidR="003B29A4" w:rsidRDefault="003B29A4" w:rsidP="007039C1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BE549E5" w14:textId="77777777" w:rsidR="003B29A4" w:rsidRDefault="003B29A4" w:rsidP="007039C1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165094C2" w14:textId="77777777" w:rsidR="003B29A4" w:rsidRDefault="003B29A4" w:rsidP="007039C1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C67A3A7" w14:textId="0341DDAB" w:rsidR="003B29A4" w:rsidRPr="00A317EB" w:rsidRDefault="00A317EB" w:rsidP="00A317EB">
            <w:pPr>
              <w:jc w:val="center"/>
              <w:rPr>
                <w:b/>
              </w:rPr>
            </w:pPr>
            <w:r w:rsidRPr="00A317EB">
              <w:rPr>
                <w:b/>
              </w:rPr>
              <w:t>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E1AF5" w14:textId="5F2E6DFC" w:rsidR="003B29A4" w:rsidRPr="00A317EB" w:rsidRDefault="00A317EB" w:rsidP="00A317EB">
            <w:pPr>
              <w:jc w:val="center"/>
              <w:rPr>
                <w:b/>
              </w:rPr>
            </w:pPr>
            <w:r w:rsidRPr="00A317EB">
              <w:rPr>
                <w:b/>
              </w:rPr>
              <w:t>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CE1F4" w14:textId="77777777" w:rsidR="003B29A4" w:rsidRPr="00A317EB" w:rsidRDefault="003B29A4" w:rsidP="007039C1">
            <w:pPr>
              <w:jc w:val="both"/>
              <w:rPr>
                <w:b/>
              </w:rPr>
            </w:pPr>
          </w:p>
        </w:tc>
      </w:tr>
      <w:tr w:rsidR="003B29A4" w14:paraId="1A9087E3" w14:textId="77777777" w:rsidTr="007039C1">
        <w:trPr>
          <w:trHeight w:val="205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AA78" w14:textId="77777777" w:rsidR="003B29A4" w:rsidRDefault="003B29A4" w:rsidP="007039C1">
            <w:pPr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180CE" w14:textId="77777777" w:rsidR="003B29A4" w:rsidRDefault="003B29A4" w:rsidP="007039C1">
            <w:pPr>
              <w:jc w:val="both"/>
            </w:pP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97360E" w14:textId="77777777" w:rsidR="003B29A4" w:rsidRDefault="003B29A4" w:rsidP="007039C1">
            <w:pPr>
              <w:jc w:val="both"/>
            </w:pP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12017B0D" w14:textId="77777777" w:rsidR="003B29A4" w:rsidRPr="00A317EB" w:rsidRDefault="003B29A4" w:rsidP="007039C1">
            <w:pPr>
              <w:jc w:val="both"/>
              <w:rPr>
                <w:b/>
                <w:sz w:val="18"/>
              </w:rPr>
            </w:pPr>
            <w:r w:rsidRPr="00A317EB"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A4B88" w14:textId="58D1678D" w:rsidR="003B29A4" w:rsidRPr="00A317EB" w:rsidRDefault="003B29A4" w:rsidP="007039C1">
            <w:pPr>
              <w:rPr>
                <w:b/>
              </w:rPr>
            </w:pPr>
            <w:r w:rsidRPr="00A317EB">
              <w:rPr>
                <w:b/>
              </w:rPr>
              <w:t xml:space="preserve">   </w:t>
            </w:r>
            <w:r w:rsidR="00A317EB" w:rsidRPr="00A317EB">
              <w:rPr>
                <w:b/>
              </w:rPr>
              <w:t>2/1</w:t>
            </w:r>
          </w:p>
        </w:tc>
      </w:tr>
      <w:tr w:rsidR="003B29A4" w14:paraId="31955371" w14:textId="77777777" w:rsidTr="007039C1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5B9BD06" w14:textId="77777777" w:rsidR="003B29A4" w:rsidRDefault="003B29A4" w:rsidP="007039C1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3B29A4" w14:paraId="77309249" w14:textId="77777777" w:rsidTr="007039C1">
        <w:trPr>
          <w:trHeight w:val="2347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1788" w14:textId="60CC4703" w:rsidR="009922FD" w:rsidRDefault="009922FD" w:rsidP="009922FD">
            <w:pPr>
              <w:jc w:val="both"/>
              <w:rPr>
                <w:rStyle w:val="Hypertextovodkaz"/>
              </w:rPr>
            </w:pPr>
            <w:r>
              <w:t xml:space="preserve">FIŠERA, M., ŠUSTOVÁ, K., TVRZNÍK, P., VELICHOVÁ, H. FIŠEROVÁ, L., </w:t>
            </w:r>
            <w:proofErr w:type="gramStart"/>
            <w:r w:rsidRPr="00906034">
              <w:rPr>
                <w:b/>
              </w:rPr>
              <w:t>LUKÁŠKOVÁ, E.</w:t>
            </w:r>
            <w:r>
              <w:t xml:space="preserve"> a STANISLAV</w:t>
            </w:r>
            <w:proofErr w:type="gramEnd"/>
            <w:r>
              <w:t xml:space="preserve"> KRÁČMAR. Reduce the Sulphur Dioxide Content of Wine by Biological Process in Relation to the Content of Polyphenolic Substances. Journal of Microbiology, Biotechnology and Food Sciences. Vol 11, no. 5. Nitra: SPU, 2022. ISSN 1338-5178.  </w:t>
            </w:r>
            <w:r w:rsidRPr="00906034">
              <w:t xml:space="preserve">DOI: </w:t>
            </w:r>
            <w:hyperlink r:id="rId103" w:history="1">
              <w:r w:rsidRPr="0065561D">
                <w:rPr>
                  <w:rStyle w:val="Hypertextovodkaz"/>
                </w:rPr>
                <w:t>https://doi.org/10.55251/jmbfs.5975</w:t>
              </w:r>
            </w:hyperlink>
          </w:p>
          <w:p w14:paraId="17CD25F1" w14:textId="77777777" w:rsidR="009922FD" w:rsidRPr="009922FD" w:rsidRDefault="009922FD" w:rsidP="009922FD">
            <w:pPr>
              <w:jc w:val="both"/>
              <w:rPr>
                <w:i/>
                <w:iCs/>
                <w:sz w:val="8"/>
                <w:szCs w:val="8"/>
                <w:shd w:val="clear" w:color="auto" w:fill="FFFFFF"/>
              </w:rPr>
            </w:pPr>
          </w:p>
          <w:p w14:paraId="547D038C" w14:textId="676114F9" w:rsidR="009922FD" w:rsidRDefault="009922FD" w:rsidP="009922FD">
            <w:pPr>
              <w:jc w:val="both"/>
              <w:rPr>
                <w:i/>
                <w:iCs/>
                <w:shd w:val="clear" w:color="auto" w:fill="FFFFFF"/>
              </w:rPr>
            </w:pPr>
            <w:r w:rsidRPr="007F5922">
              <w:rPr>
                <w:b/>
                <w:shd w:val="clear" w:color="auto" w:fill="FFFFFF"/>
              </w:rPr>
              <w:t>LUKÁŠKOVÁ, E</w:t>
            </w:r>
            <w:r w:rsidRPr="007F5922">
              <w:rPr>
                <w:shd w:val="clear" w:color="auto" w:fill="FFFFFF"/>
              </w:rPr>
              <w:t>.</w:t>
            </w:r>
            <w:r>
              <w:rPr>
                <w:shd w:val="clear" w:color="auto" w:fill="FFFFFF"/>
              </w:rPr>
              <w:t>, MÁLEK, Z., PITROVÁ, K. a H. VELICHOVÁ. Risk Analysis of Economic and Physical Availability in Food Emergency in the Czech Republic.</w:t>
            </w:r>
            <w:r w:rsidRPr="0006548F">
              <w:rPr>
                <w:shd w:val="clear" w:color="auto" w:fill="FFFFFF"/>
              </w:rPr>
              <w:t xml:space="preserve"> In: SOLIMAN, S. K. eds. </w:t>
            </w:r>
            <w:r w:rsidRPr="0006548F">
              <w:rPr>
                <w:i/>
                <w:iCs/>
                <w:shd w:val="clear" w:color="auto" w:fill="FFFFFF"/>
              </w:rPr>
              <w:t>3</w:t>
            </w:r>
            <w:r>
              <w:rPr>
                <w:i/>
                <w:iCs/>
                <w:shd w:val="clear" w:color="auto" w:fill="FFFFFF"/>
              </w:rPr>
              <w:t>8</w:t>
            </w:r>
            <w:r w:rsidRPr="0006548F">
              <w:rPr>
                <w:i/>
                <w:iCs/>
                <w:shd w:val="clear" w:color="auto" w:fill="FFFFFF"/>
              </w:rPr>
              <w:t>th IBIMA Conference: Innovation Management and Education Excellence Vision 2020: From</w:t>
            </w:r>
            <w:r>
              <w:rPr>
                <w:i/>
                <w:iCs/>
                <w:shd w:val="clear" w:color="auto" w:fill="FFFFFF"/>
              </w:rPr>
              <w:t xml:space="preserve"> </w:t>
            </w:r>
            <w:r w:rsidRPr="0006548F">
              <w:rPr>
                <w:i/>
                <w:iCs/>
                <w:shd w:val="clear" w:color="auto" w:fill="FFFFFF"/>
              </w:rPr>
              <w:t>Regional Development Sustainability to Global Economic Growth,</w:t>
            </w:r>
            <w:r>
              <w:rPr>
                <w:i/>
                <w:iCs/>
                <w:shd w:val="clear" w:color="auto" w:fill="FFFFFF"/>
              </w:rPr>
              <w:t>23-24 November 2021</w:t>
            </w:r>
            <w:r w:rsidRPr="0006548F">
              <w:rPr>
                <w:i/>
                <w:iCs/>
                <w:shd w:val="clear" w:color="auto" w:fill="FFFFFF"/>
              </w:rPr>
              <w:t xml:space="preserve">, </w:t>
            </w:r>
            <w:r>
              <w:rPr>
                <w:i/>
                <w:iCs/>
                <w:shd w:val="clear" w:color="auto" w:fill="FFFFFF"/>
              </w:rPr>
              <w:t>Sevilla</w:t>
            </w:r>
            <w:r w:rsidRPr="0006548F">
              <w:rPr>
                <w:i/>
                <w:iCs/>
                <w:shd w:val="clear" w:color="auto" w:fill="FFFFFF"/>
              </w:rPr>
              <w:t xml:space="preserve">, </w:t>
            </w:r>
            <w:r>
              <w:rPr>
                <w:i/>
                <w:iCs/>
                <w:shd w:val="clear" w:color="auto" w:fill="FFFFFF"/>
              </w:rPr>
              <w:t>Spain</w:t>
            </w:r>
            <w:r w:rsidRPr="0006548F">
              <w:rPr>
                <w:i/>
                <w:iCs/>
                <w:shd w:val="clear" w:color="auto" w:fill="FFFFFF"/>
              </w:rPr>
              <w:t>. ISBN 978-0-9998551-</w:t>
            </w:r>
            <w:r>
              <w:rPr>
                <w:i/>
                <w:iCs/>
                <w:shd w:val="clear" w:color="auto" w:fill="FFFFFF"/>
              </w:rPr>
              <w:t>7</w:t>
            </w:r>
            <w:r w:rsidRPr="0006548F">
              <w:rPr>
                <w:i/>
                <w:iCs/>
                <w:shd w:val="clear" w:color="auto" w:fill="FFFFFF"/>
              </w:rPr>
              <w:t>-</w:t>
            </w:r>
            <w:r>
              <w:rPr>
                <w:i/>
                <w:iCs/>
                <w:shd w:val="clear" w:color="auto" w:fill="FFFFFF"/>
              </w:rPr>
              <w:t>1.</w:t>
            </w:r>
          </w:p>
          <w:p w14:paraId="67897C44" w14:textId="77777777" w:rsidR="009922FD" w:rsidRPr="009922FD" w:rsidRDefault="009922FD" w:rsidP="009922FD">
            <w:pPr>
              <w:jc w:val="both"/>
              <w:rPr>
                <w:i/>
                <w:iCs/>
                <w:sz w:val="8"/>
                <w:szCs w:val="8"/>
                <w:shd w:val="clear" w:color="auto" w:fill="FFFFFF"/>
              </w:rPr>
            </w:pPr>
          </w:p>
          <w:p w14:paraId="191E34E9" w14:textId="67973BE6" w:rsidR="009922FD" w:rsidRDefault="009922FD" w:rsidP="009922FD">
            <w:pPr>
              <w:jc w:val="both"/>
              <w:rPr>
                <w:shd w:val="clear" w:color="auto" w:fill="FFFFFF"/>
              </w:rPr>
            </w:pPr>
            <w:r w:rsidRPr="00EC09F5">
              <w:rPr>
                <w:b/>
                <w:bCs/>
                <w:shd w:val="clear" w:color="auto" w:fill="FFFFFF"/>
              </w:rPr>
              <w:t>LUKÁŠKOVÁ Eva (50 %)</w:t>
            </w:r>
            <w:r w:rsidRPr="00EC09F5">
              <w:rPr>
                <w:shd w:val="clear" w:color="auto" w:fill="FFFFFF"/>
              </w:rPr>
              <w:t xml:space="preserve"> a Kateřina PITROVÁ. </w:t>
            </w:r>
            <w:r w:rsidRPr="004956F7">
              <w:rPr>
                <w:i/>
                <w:shd w:val="clear" w:color="auto" w:fill="FFFFFF"/>
              </w:rPr>
              <w:t>Economic and Social Aspects of Food Security</w:t>
            </w:r>
            <w:r w:rsidRPr="00EC09F5">
              <w:rPr>
                <w:shd w:val="clear" w:color="auto" w:fill="FFFFFF"/>
              </w:rPr>
              <w:t>. Zlín: UTB ve Zlíně, 2018. ISBN 978-80-7454-770-6</w:t>
            </w:r>
            <w:r>
              <w:rPr>
                <w:shd w:val="clear" w:color="auto" w:fill="FFFFFF"/>
              </w:rPr>
              <w:t>.</w:t>
            </w:r>
          </w:p>
          <w:p w14:paraId="2FE1CEA2" w14:textId="77777777" w:rsidR="009922FD" w:rsidRPr="009922FD" w:rsidRDefault="009922FD" w:rsidP="009922FD">
            <w:pPr>
              <w:jc w:val="both"/>
              <w:rPr>
                <w:sz w:val="8"/>
                <w:szCs w:val="8"/>
                <w:shd w:val="clear" w:color="auto" w:fill="FFFFFF"/>
              </w:rPr>
            </w:pPr>
          </w:p>
          <w:p w14:paraId="36E09F1E" w14:textId="1DDE589D" w:rsidR="009922FD" w:rsidRDefault="009922FD" w:rsidP="009922FD">
            <w:pPr>
              <w:jc w:val="both"/>
              <w:rPr>
                <w:i/>
                <w:iCs/>
                <w:shd w:val="clear" w:color="auto" w:fill="FFFFFF"/>
              </w:rPr>
            </w:pPr>
            <w:r w:rsidRPr="0006548F">
              <w:rPr>
                <w:b/>
                <w:bCs/>
                <w:shd w:val="clear" w:color="auto" w:fill="FFFFFF"/>
              </w:rPr>
              <w:t>LUKÁŠKOVÁ, E.</w:t>
            </w:r>
            <w:r w:rsidRPr="0006548F">
              <w:rPr>
                <w:shd w:val="clear" w:color="auto" w:fill="FFFFFF"/>
              </w:rPr>
              <w:t xml:space="preserve">, PITROVÁ, K., VELICHOVÁ, H. a Z. MÁLEK. </w:t>
            </w:r>
            <w:r w:rsidRPr="0006548F">
              <w:rPr>
                <w:i/>
                <w:shd w:val="clear" w:color="auto" w:fill="FFFFFF"/>
              </w:rPr>
              <w:t>Livestock Food Production</w:t>
            </w:r>
            <w:r>
              <w:rPr>
                <w:i/>
                <w:shd w:val="clear" w:color="auto" w:fill="FFFFFF"/>
              </w:rPr>
              <w:t xml:space="preserve"> </w:t>
            </w:r>
            <w:r w:rsidRPr="0006548F">
              <w:rPr>
                <w:i/>
                <w:shd w:val="clear" w:color="auto" w:fill="FFFFFF"/>
              </w:rPr>
              <w:t>Self-sufficiency in the Czech Republic</w:t>
            </w:r>
            <w:r w:rsidRPr="0006548F">
              <w:rPr>
                <w:shd w:val="clear" w:color="auto" w:fill="FFFFFF"/>
              </w:rPr>
              <w:t>. In: SOLIMAN, S. K. eds. </w:t>
            </w:r>
            <w:r w:rsidRPr="0006548F">
              <w:rPr>
                <w:i/>
                <w:iCs/>
                <w:shd w:val="clear" w:color="auto" w:fill="FFFFFF"/>
              </w:rPr>
              <w:t>31th IBIMA Conference: Innovation Management and Education Excellence Vision 2020: From</w:t>
            </w:r>
            <w:r>
              <w:rPr>
                <w:i/>
                <w:iCs/>
                <w:shd w:val="clear" w:color="auto" w:fill="FFFFFF"/>
              </w:rPr>
              <w:t xml:space="preserve"> </w:t>
            </w:r>
            <w:r w:rsidRPr="0006548F">
              <w:rPr>
                <w:i/>
                <w:iCs/>
                <w:shd w:val="clear" w:color="auto" w:fill="FFFFFF"/>
              </w:rPr>
              <w:t>Regional Development Sustainability to Global Economic Growth,25 - 26April 2018, Milan, Italy. ISBN 978-0-9998551-0-2</w:t>
            </w:r>
            <w:r>
              <w:rPr>
                <w:i/>
                <w:iCs/>
                <w:shd w:val="clear" w:color="auto" w:fill="FFFFFF"/>
              </w:rPr>
              <w:t>.</w:t>
            </w:r>
          </w:p>
          <w:p w14:paraId="48AEDBBC" w14:textId="77777777" w:rsidR="003B29A4" w:rsidRDefault="003B29A4" w:rsidP="009922FD">
            <w:pPr>
              <w:jc w:val="both"/>
              <w:rPr>
                <w:b/>
              </w:rPr>
            </w:pPr>
          </w:p>
        </w:tc>
      </w:tr>
      <w:tr w:rsidR="003B29A4" w14:paraId="5EBDC482" w14:textId="77777777" w:rsidTr="007039C1">
        <w:trPr>
          <w:trHeight w:val="21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D68F64E" w14:textId="77777777" w:rsidR="003B29A4" w:rsidRDefault="003B29A4" w:rsidP="007039C1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3B29A4" w14:paraId="7CFF2D3F" w14:textId="77777777" w:rsidTr="007039C1">
        <w:trPr>
          <w:trHeight w:val="32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9594" w14:textId="77777777" w:rsidR="003B29A4" w:rsidRDefault="003B29A4" w:rsidP="007039C1">
            <w:pPr>
              <w:rPr>
                <w:b/>
              </w:rPr>
            </w:pPr>
          </w:p>
        </w:tc>
      </w:tr>
      <w:tr w:rsidR="003B29A4" w14:paraId="748494B2" w14:textId="77777777" w:rsidTr="007039C1">
        <w:trPr>
          <w:cantSplit/>
          <w:trHeight w:val="4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477CBF6" w14:textId="77777777" w:rsidR="003B29A4" w:rsidRDefault="003B29A4" w:rsidP="007039C1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82CB" w14:textId="77777777" w:rsidR="003B29A4" w:rsidRDefault="003B29A4" w:rsidP="007039C1">
            <w:pPr>
              <w:jc w:val="both"/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71E8B33" w14:textId="77777777" w:rsidR="003B29A4" w:rsidRDefault="003B29A4" w:rsidP="007039C1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FB1E" w14:textId="07012C71" w:rsidR="003B29A4" w:rsidRDefault="00A317EB" w:rsidP="007039C1">
            <w:pPr>
              <w:jc w:val="both"/>
            </w:pPr>
            <w:r>
              <w:t>02. 03. 2023</w:t>
            </w:r>
          </w:p>
        </w:tc>
      </w:tr>
    </w:tbl>
    <w:p w14:paraId="1D4978F6" w14:textId="77777777" w:rsidR="003B29A4" w:rsidRDefault="003B29A4" w:rsidP="003B29A4"/>
    <w:p w14:paraId="228B3473" w14:textId="77777777" w:rsidR="00BB6320" w:rsidRDefault="00BB6320">
      <w:pPr>
        <w:spacing w:after="160" w:line="259" w:lineRule="auto"/>
      </w:pPr>
    </w:p>
    <w:p w14:paraId="3A5D261A" w14:textId="77777777" w:rsidR="00BB6320" w:rsidRDefault="00BB6320">
      <w:pPr>
        <w:spacing w:after="160" w:line="259" w:lineRule="auto"/>
      </w:pPr>
      <w:r>
        <w:br w:type="page"/>
      </w:r>
    </w:p>
    <w:p w14:paraId="3B679B39" w14:textId="6BD308C5" w:rsidR="00BB6320" w:rsidRDefault="00BB6320" w:rsidP="00BB6320"/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BB6320" w14:paraId="20980DE1" w14:textId="77777777" w:rsidTr="00BB6320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06345470" w14:textId="77777777" w:rsidR="00BB6320" w:rsidRDefault="00BB6320" w:rsidP="00BB6320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C-I – Personální zabezpečení</w:t>
            </w:r>
          </w:p>
        </w:tc>
      </w:tr>
      <w:tr w:rsidR="00BB6320" w14:paraId="2F716187" w14:textId="77777777" w:rsidTr="00BB6320">
        <w:tc>
          <w:tcPr>
            <w:tcW w:w="25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4592544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761D7" w14:textId="77777777" w:rsidR="00BB6320" w:rsidRDefault="00BB6320" w:rsidP="00BB6320">
            <w:pPr>
              <w:jc w:val="both"/>
            </w:pPr>
            <w:r>
              <w:t>Universita Tomáše Bati ve Zlíně</w:t>
            </w:r>
          </w:p>
        </w:tc>
      </w:tr>
      <w:tr w:rsidR="00BB6320" w14:paraId="52BAF281" w14:textId="77777777" w:rsidTr="00BB6320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BB74B97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A7A3" w14:textId="77777777" w:rsidR="00BB6320" w:rsidRDefault="00BB6320" w:rsidP="00BB6320">
            <w:pPr>
              <w:jc w:val="both"/>
            </w:pPr>
            <w:r>
              <w:t>Fakulta logistiky a krizového řízení v Uherském Hradišti</w:t>
            </w:r>
          </w:p>
        </w:tc>
      </w:tr>
      <w:tr w:rsidR="00BB6320" w14:paraId="3E42C717" w14:textId="77777777" w:rsidTr="00BB6320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8F613FB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6B36" w14:textId="77777777" w:rsidR="00BB6320" w:rsidRDefault="00BB6320" w:rsidP="00BB6320">
            <w:pPr>
              <w:jc w:val="both"/>
            </w:pPr>
            <w:r>
              <w:t>Bezpečnost společnosti</w:t>
            </w:r>
          </w:p>
        </w:tc>
      </w:tr>
      <w:tr w:rsidR="00BB6320" w14:paraId="1CE4322B" w14:textId="77777777" w:rsidTr="00BB6320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2DC9A58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E568" w14:textId="77777777" w:rsidR="00BB6320" w:rsidRPr="000F064E" w:rsidRDefault="00BB6320" w:rsidP="00BB6320">
            <w:pPr>
              <w:jc w:val="both"/>
              <w:rPr>
                <w:b/>
              </w:rPr>
            </w:pPr>
            <w:r w:rsidRPr="000F064E">
              <w:rPr>
                <w:b/>
              </w:rPr>
              <w:t>Vieroslav Molnár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0828C89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6817" w14:textId="77777777" w:rsidR="00BB6320" w:rsidRDefault="00BB6320" w:rsidP="00BB6320">
            <w:pPr>
              <w:jc w:val="both"/>
            </w:pPr>
            <w:r>
              <w:t>Prof. Ing. PhD.</w:t>
            </w:r>
          </w:p>
        </w:tc>
      </w:tr>
      <w:tr w:rsidR="00BB6320" w14:paraId="5DA6FF47" w14:textId="77777777" w:rsidTr="008E128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965601A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C666" w14:textId="77777777" w:rsidR="00BB6320" w:rsidRDefault="00BB6320" w:rsidP="00BB6320">
            <w:pPr>
              <w:jc w:val="both"/>
            </w:pPr>
            <w:r>
              <w:t>1960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ADC01C2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4CFD" w14:textId="5BD2ACEC" w:rsidR="00BB6320" w:rsidRPr="00D83FD5" w:rsidRDefault="00BB6320" w:rsidP="00BB6320">
            <w:pPr>
              <w:jc w:val="both"/>
              <w:rPr>
                <w:i/>
              </w:rPr>
            </w:pPr>
            <w:r w:rsidRPr="00D83FD5">
              <w:rPr>
                <w:i/>
              </w:rPr>
              <w:t>pp</w:t>
            </w:r>
            <w:r w:rsidR="00D83FD5">
              <w:rPr>
                <w:i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56253C3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2F1C" w14:textId="29A1739C" w:rsidR="00BB6320" w:rsidRDefault="00C51A63" w:rsidP="00BB6320">
            <w:pPr>
              <w:jc w:val="both"/>
            </w:pPr>
            <w:r>
              <w:t>20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5004C1F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4F9FB" w14:textId="73212B71" w:rsidR="00BB6320" w:rsidRPr="006B4BF6" w:rsidRDefault="008E128D" w:rsidP="00BB6320">
            <w:pPr>
              <w:jc w:val="both"/>
            </w:pPr>
            <w:r w:rsidRPr="006B4BF6">
              <w:t>08/24</w:t>
            </w:r>
          </w:p>
        </w:tc>
      </w:tr>
      <w:tr w:rsidR="00BB6320" w14:paraId="5F36DD01" w14:textId="77777777" w:rsidTr="008E128D"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A9C329D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E997D" w14:textId="1AF26281" w:rsidR="00BB6320" w:rsidRPr="00D83FD5" w:rsidRDefault="00BB6320" w:rsidP="00BB6320">
            <w:pPr>
              <w:jc w:val="both"/>
              <w:rPr>
                <w:i/>
              </w:rPr>
            </w:pPr>
            <w:r w:rsidRPr="00D83FD5">
              <w:rPr>
                <w:i/>
              </w:rPr>
              <w:t>pp</w:t>
            </w:r>
            <w:r w:rsidR="00D83FD5">
              <w:rPr>
                <w:i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3630BD4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9F6D" w14:textId="3FF8E42B" w:rsidR="00BB6320" w:rsidRDefault="00C51A63" w:rsidP="00BB6320">
            <w:pPr>
              <w:jc w:val="both"/>
            </w:pPr>
            <w:r>
              <w:t>20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6F60984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7DC9A" w14:textId="467EEEC6" w:rsidR="00BB6320" w:rsidRPr="006B4BF6" w:rsidRDefault="008E128D" w:rsidP="00BB6320">
            <w:pPr>
              <w:jc w:val="both"/>
            </w:pPr>
            <w:r w:rsidRPr="006B4BF6">
              <w:t>08/24</w:t>
            </w:r>
          </w:p>
        </w:tc>
      </w:tr>
      <w:tr w:rsidR="00BB6320" w14:paraId="006027AB" w14:textId="77777777" w:rsidTr="00BB6320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6C96021" w14:textId="77777777" w:rsidR="00BB6320" w:rsidRDefault="00BB6320" w:rsidP="00BB6320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679B9FE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6E0FD40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B6320" w14:paraId="3EEE4A55" w14:textId="77777777" w:rsidTr="00BB6320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6D11" w14:textId="77777777" w:rsidR="00BB6320" w:rsidRDefault="00BB6320" w:rsidP="00BB6320">
            <w:pPr>
              <w:jc w:val="both"/>
            </w:pPr>
            <w:r>
              <w:t>TU Košice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E385" w14:textId="45310EE0" w:rsidR="00BB6320" w:rsidRPr="00D83FD5" w:rsidRDefault="00A21F8D" w:rsidP="00BB6320">
            <w:pPr>
              <w:jc w:val="both"/>
              <w:rPr>
                <w:i/>
              </w:rPr>
            </w:pPr>
            <w:r w:rsidRPr="00D83FD5">
              <w:rPr>
                <w:i/>
              </w:rPr>
              <w:t>pp</w:t>
            </w:r>
            <w:r w:rsidR="00D83FD5">
              <w:rPr>
                <w:i/>
              </w:rPr>
              <w:t>.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2BF6" w14:textId="77777777" w:rsidR="00BB6320" w:rsidRDefault="00BB6320" w:rsidP="00BB6320">
            <w:pPr>
              <w:jc w:val="both"/>
            </w:pPr>
            <w:r>
              <w:t>40</w:t>
            </w:r>
          </w:p>
        </w:tc>
      </w:tr>
      <w:tr w:rsidR="00BB6320" w14:paraId="65C8D315" w14:textId="77777777" w:rsidTr="00BB6320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6576" w14:textId="77777777" w:rsidR="00BB6320" w:rsidRDefault="00BB6320" w:rsidP="00BB6320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3DC1" w14:textId="77777777" w:rsidR="00BB6320" w:rsidRDefault="00BB6320" w:rsidP="00BB6320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DF71" w14:textId="77777777" w:rsidR="00BB6320" w:rsidRDefault="00BB6320" w:rsidP="00BB6320">
            <w:pPr>
              <w:jc w:val="both"/>
            </w:pPr>
          </w:p>
        </w:tc>
      </w:tr>
      <w:tr w:rsidR="00BB6320" w14:paraId="4E1C4343" w14:textId="77777777" w:rsidTr="00BB6320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AF15" w14:textId="77777777" w:rsidR="00BB6320" w:rsidRDefault="00BB6320" w:rsidP="00BB6320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7AC64" w14:textId="77777777" w:rsidR="00BB6320" w:rsidRDefault="00BB6320" w:rsidP="00BB6320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6A85" w14:textId="77777777" w:rsidR="00BB6320" w:rsidRDefault="00BB6320" w:rsidP="00BB6320">
            <w:pPr>
              <w:jc w:val="both"/>
            </w:pPr>
          </w:p>
        </w:tc>
      </w:tr>
      <w:tr w:rsidR="00BB6320" w14:paraId="7E758B67" w14:textId="77777777" w:rsidTr="00BB6320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3E1A" w14:textId="77777777" w:rsidR="00BB6320" w:rsidRDefault="00BB6320" w:rsidP="00BB6320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4058" w14:textId="77777777" w:rsidR="00BB6320" w:rsidRDefault="00BB6320" w:rsidP="00BB6320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51BBA" w14:textId="77777777" w:rsidR="00BB6320" w:rsidRDefault="00BB6320" w:rsidP="00BB6320">
            <w:pPr>
              <w:jc w:val="both"/>
            </w:pPr>
          </w:p>
        </w:tc>
      </w:tr>
      <w:tr w:rsidR="00BB6320" w14:paraId="7429B817" w14:textId="77777777" w:rsidTr="00BB6320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E71F0A4" w14:textId="77777777" w:rsidR="00BB6320" w:rsidRDefault="00BB6320" w:rsidP="00BB6320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BB6320" w14:paraId="6592B8B6" w14:textId="77777777" w:rsidTr="00BB6320">
        <w:trPr>
          <w:trHeight w:val="1118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3593" w14:textId="2BD7D6D3" w:rsidR="00BB6320" w:rsidRDefault="00BB6320" w:rsidP="00BB6320">
            <w:pPr>
              <w:jc w:val="both"/>
            </w:pPr>
            <w:r w:rsidRPr="00144145">
              <w:t>Modelování logistických a výrobních procesů</w:t>
            </w:r>
            <w:r>
              <w:t xml:space="preserve"> </w:t>
            </w:r>
            <w:r w:rsidR="000F064E">
              <w:t>(PZ) – garant, přednášky (100 %), semináře (100 %)</w:t>
            </w:r>
          </w:p>
          <w:p w14:paraId="277C45E9" w14:textId="7C3B233B" w:rsidR="00BB6320" w:rsidRDefault="00BB6320" w:rsidP="00BB6320">
            <w:pPr>
              <w:jc w:val="both"/>
            </w:pPr>
            <w:r>
              <w:t>Výrobní technologie</w:t>
            </w:r>
            <w:r w:rsidR="000F064E">
              <w:t xml:space="preserve"> – garant, přednášky (100 %), semináře (100 %)</w:t>
            </w:r>
          </w:p>
        </w:tc>
      </w:tr>
      <w:tr w:rsidR="00BB6320" w14:paraId="479FE138" w14:textId="77777777" w:rsidTr="00BB6320">
        <w:trPr>
          <w:trHeight w:val="340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14:paraId="48C4F961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BB6320" w14:paraId="6446F50A" w14:textId="77777777" w:rsidTr="00BB6320">
        <w:trPr>
          <w:trHeight w:val="340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FF929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66F3D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64CBB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A660A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9921C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i/>
                <w:iCs/>
              </w:rPr>
              <w:t>nepovinný údaj</w:t>
            </w:r>
            <w:r>
              <w:rPr>
                <w:b/>
              </w:rPr>
              <w:t>) Počet hodin za semestr</w:t>
            </w:r>
          </w:p>
        </w:tc>
      </w:tr>
      <w:tr w:rsidR="00BB6320" w14:paraId="64F55BCB" w14:textId="77777777" w:rsidTr="006B4BF6">
        <w:trPr>
          <w:trHeight w:val="285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37BAB" w14:textId="004337C0" w:rsidR="00BB6320" w:rsidRPr="006B4BF6" w:rsidRDefault="008E128D" w:rsidP="006B4BF6">
            <w:r w:rsidRPr="006B4BF6">
              <w:t>Základy zpracování materiálů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C17CC" w14:textId="7145F11C" w:rsidR="00BB6320" w:rsidRPr="006B4BF6" w:rsidRDefault="008E128D" w:rsidP="006B4BF6">
            <w:r w:rsidRPr="006B4BF6">
              <w:t>Aplikovaná logistika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9F4A7" w14:textId="3C72D622" w:rsidR="00BB6320" w:rsidRPr="006B4BF6" w:rsidRDefault="008E128D" w:rsidP="006B4BF6">
            <w:r w:rsidRPr="006B4BF6">
              <w:t>2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B9B23" w14:textId="1C06DE44" w:rsidR="00BB6320" w:rsidRPr="006B4BF6" w:rsidRDefault="008E128D" w:rsidP="006B4BF6">
            <w:r w:rsidRPr="006B4BF6">
              <w:t>Garant, přednášky semináře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B59EB" w14:textId="77777777" w:rsidR="00BB6320" w:rsidRDefault="00BB6320" w:rsidP="006B4BF6">
            <w:pPr>
              <w:rPr>
                <w:color w:val="FF0000"/>
              </w:rPr>
            </w:pPr>
          </w:p>
        </w:tc>
      </w:tr>
      <w:tr w:rsidR="00BB6320" w14:paraId="389FA50E" w14:textId="77777777" w:rsidTr="006B4BF6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F6944" w14:textId="397ECB94" w:rsidR="00BB6320" w:rsidRPr="006B4BF6" w:rsidRDefault="008E128D" w:rsidP="006B4BF6">
            <w:r w:rsidRPr="006B4BF6">
              <w:t>Základy technické komunikace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62C79" w14:textId="07C9A7DF" w:rsidR="00BB6320" w:rsidRPr="006B4BF6" w:rsidRDefault="008E128D" w:rsidP="006B4BF6">
            <w:r w:rsidRPr="006B4BF6">
              <w:t>Aplikovaná logistiky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4DE79" w14:textId="501DB89D" w:rsidR="00BB6320" w:rsidRPr="006B4BF6" w:rsidRDefault="008E128D" w:rsidP="006B4BF6">
            <w:r w:rsidRPr="006B4BF6">
              <w:t>1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78A7F" w14:textId="53C2C6E9" w:rsidR="00BB6320" w:rsidRPr="006B4BF6" w:rsidRDefault="008E128D" w:rsidP="006B4BF6">
            <w:r w:rsidRPr="006B4BF6">
              <w:t>Garant, přednášky semináře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8E900" w14:textId="77777777" w:rsidR="00BB6320" w:rsidRDefault="00BB6320" w:rsidP="006B4BF6">
            <w:pPr>
              <w:rPr>
                <w:color w:val="FF0000"/>
              </w:rPr>
            </w:pPr>
          </w:p>
        </w:tc>
      </w:tr>
      <w:tr w:rsidR="00BB6320" w14:paraId="7FE52CEB" w14:textId="77777777" w:rsidTr="00BB6320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CDE5" w14:textId="157E350A" w:rsidR="00BB6320" w:rsidRPr="006B4BF6" w:rsidRDefault="008E128D" w:rsidP="006B4BF6">
            <w:r w:rsidRPr="006B4BF6">
              <w:t>Průmysl 4.0 – digitalizace výrobních procesů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B2CB" w14:textId="6029A3DA" w:rsidR="00BB6320" w:rsidRPr="006B4BF6" w:rsidRDefault="008E128D" w:rsidP="006B4BF6">
            <w:r w:rsidRPr="006B4BF6">
              <w:t>Management rizik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5DF1A" w14:textId="60C13AFA" w:rsidR="00BB6320" w:rsidRPr="006B4BF6" w:rsidRDefault="008E128D" w:rsidP="006B4BF6">
            <w:r w:rsidRPr="006B4BF6">
              <w:t>2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CBB9E" w14:textId="495B816B" w:rsidR="00BB6320" w:rsidRPr="006B4BF6" w:rsidRDefault="006B4BF6" w:rsidP="006B4BF6">
            <w:r w:rsidRPr="006B4BF6">
              <w:t>Přednášející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67B3" w14:textId="77777777" w:rsidR="00BB6320" w:rsidRDefault="00BB6320" w:rsidP="006B4BF6">
            <w:pPr>
              <w:rPr>
                <w:color w:val="FF0000"/>
              </w:rPr>
            </w:pPr>
          </w:p>
        </w:tc>
      </w:tr>
      <w:tr w:rsidR="00BB6320" w14:paraId="3B5496B3" w14:textId="77777777" w:rsidTr="00BB6320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2CFC" w14:textId="41043EEB" w:rsidR="00BB6320" w:rsidRPr="006B4BF6" w:rsidRDefault="006B4BF6" w:rsidP="006B4BF6">
            <w:r w:rsidRPr="006B4BF6">
              <w:t>Průmyslové inženýrství a inovativní výrobní koncepty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F6B88" w14:textId="3D06C749" w:rsidR="00BB6320" w:rsidRPr="006B4BF6" w:rsidRDefault="006B4BF6" w:rsidP="006B4BF6">
            <w:r w:rsidRPr="006B4BF6">
              <w:t>Průmyslové inženýrství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0BCA" w14:textId="11D94D06" w:rsidR="00BB6320" w:rsidRPr="006B4BF6" w:rsidRDefault="006B4BF6" w:rsidP="006B4BF6">
            <w:r w:rsidRPr="006B4BF6">
              <w:t>2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ED85" w14:textId="4C16F4CD" w:rsidR="00BB6320" w:rsidRPr="006B4BF6" w:rsidRDefault="006B4BF6" w:rsidP="006B4BF6">
            <w:r w:rsidRPr="006B4BF6">
              <w:t>Přednášející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D672" w14:textId="77777777" w:rsidR="00BB6320" w:rsidRDefault="00BB6320" w:rsidP="006B4BF6">
            <w:pPr>
              <w:rPr>
                <w:color w:val="FF0000"/>
              </w:rPr>
            </w:pPr>
          </w:p>
        </w:tc>
      </w:tr>
      <w:tr w:rsidR="006B4BF6" w14:paraId="090B1415" w14:textId="77777777" w:rsidTr="00BB6320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3295" w14:textId="6D8E50B2" w:rsidR="006B4BF6" w:rsidRPr="006B4BF6" w:rsidRDefault="006B4BF6" w:rsidP="006B4BF6">
            <w:r w:rsidRPr="006B4BF6">
              <w:t>Modelování asimulace logistických procesů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41A3" w14:textId="7D51C5E3" w:rsidR="006B4BF6" w:rsidRPr="006B4BF6" w:rsidRDefault="006B4BF6" w:rsidP="006B4BF6">
            <w:r w:rsidRPr="006B4BF6">
              <w:t>Aplikovaná logistika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FD4D" w14:textId="2FB51A38" w:rsidR="006B4BF6" w:rsidRPr="006B4BF6" w:rsidRDefault="006B4BF6" w:rsidP="006B4BF6">
            <w:r w:rsidRPr="006B4BF6">
              <w:t>1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732C" w14:textId="47242D0E" w:rsidR="006B4BF6" w:rsidRPr="006B4BF6" w:rsidRDefault="006B4BF6" w:rsidP="006B4BF6">
            <w:r w:rsidRPr="006B4BF6">
              <w:t>Garant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5718" w14:textId="77777777" w:rsidR="006B4BF6" w:rsidRDefault="006B4BF6" w:rsidP="006B4BF6">
            <w:pPr>
              <w:rPr>
                <w:color w:val="FF0000"/>
              </w:rPr>
            </w:pPr>
          </w:p>
        </w:tc>
      </w:tr>
      <w:tr w:rsidR="006B4BF6" w14:paraId="7A20AD61" w14:textId="77777777" w:rsidTr="00BB6320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85899" w14:textId="764595F3" w:rsidR="006B4BF6" w:rsidRPr="006B4BF6" w:rsidRDefault="006B4BF6" w:rsidP="006B4BF6">
            <w:r w:rsidRPr="006B4BF6">
              <w:t>Mikroekonomie II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C6EB" w14:textId="77777777" w:rsidR="006B4BF6" w:rsidRPr="006B4BF6" w:rsidRDefault="006B4BF6" w:rsidP="006B4BF6">
            <w:r w:rsidRPr="006B4BF6">
              <w:t>Ekonomika a management</w:t>
            </w:r>
          </w:p>
          <w:p w14:paraId="5534023E" w14:textId="49FB975A" w:rsidR="006B4BF6" w:rsidRPr="006B4BF6" w:rsidRDefault="006B4BF6" w:rsidP="006B4BF6">
            <w:r w:rsidRPr="006B4BF6">
              <w:t>Hospodářská politika a správa</w:t>
            </w:r>
          </w:p>
          <w:p w14:paraId="10EBD202" w14:textId="171889E9" w:rsidR="006B4BF6" w:rsidRPr="006B4BF6" w:rsidRDefault="006B4BF6" w:rsidP="006B4BF6">
            <w:r w:rsidRPr="006B4BF6">
              <w:t>Systémové inženýrství a informatika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443D5" w14:textId="2AEB7BBC" w:rsidR="006B4BF6" w:rsidRPr="006B4BF6" w:rsidRDefault="006B4BF6" w:rsidP="006B4BF6">
            <w:r w:rsidRPr="006B4BF6">
              <w:t>1 a 2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298E" w14:textId="095C8B8D" w:rsidR="006B4BF6" w:rsidRPr="006B4BF6" w:rsidRDefault="006B4BF6" w:rsidP="006B4BF6">
            <w:r w:rsidRPr="006B4BF6">
              <w:t>Přednášející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0AFE" w14:textId="77777777" w:rsidR="006B4BF6" w:rsidRDefault="006B4BF6" w:rsidP="006B4BF6">
            <w:pPr>
              <w:rPr>
                <w:color w:val="FF0000"/>
              </w:rPr>
            </w:pPr>
          </w:p>
        </w:tc>
      </w:tr>
      <w:tr w:rsidR="006B4BF6" w14:paraId="5AA51E70" w14:textId="77777777" w:rsidTr="00BB6320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EBAE" w14:textId="0B9E8D94" w:rsidR="006B4BF6" w:rsidRPr="006B4BF6" w:rsidRDefault="006B4BF6" w:rsidP="006B4BF6">
            <w:r w:rsidRPr="006B4BF6">
              <w:t>Materiálové inženýrství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E5A29" w14:textId="77777777" w:rsidR="006B4BF6" w:rsidRPr="006B4BF6" w:rsidRDefault="006B4BF6" w:rsidP="006B4BF6">
            <w:r w:rsidRPr="006B4BF6">
              <w:t>Průmyslové inženýrství</w:t>
            </w:r>
          </w:p>
          <w:p w14:paraId="3EE74F1F" w14:textId="792E331F" w:rsidR="006B4BF6" w:rsidRPr="006B4BF6" w:rsidRDefault="006B4BF6" w:rsidP="006B4BF6">
            <w:r w:rsidRPr="006B4BF6">
              <w:t>Ekonomika podniku a podnikání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33B18" w14:textId="1623E67F" w:rsidR="006B4BF6" w:rsidRPr="006B4BF6" w:rsidRDefault="006B4BF6" w:rsidP="006B4BF6">
            <w:r w:rsidRPr="006B4BF6">
              <w:t>1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D19A" w14:textId="229FA3B6" w:rsidR="006B4BF6" w:rsidRPr="006B4BF6" w:rsidRDefault="006B4BF6" w:rsidP="006B4BF6">
            <w:r w:rsidRPr="006B4BF6">
              <w:t>Přednášející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B82C" w14:textId="77777777" w:rsidR="006B4BF6" w:rsidRDefault="006B4BF6" w:rsidP="006B4BF6">
            <w:pPr>
              <w:rPr>
                <w:color w:val="FF0000"/>
              </w:rPr>
            </w:pPr>
          </w:p>
        </w:tc>
      </w:tr>
      <w:tr w:rsidR="006B4BF6" w14:paraId="3960C97D" w14:textId="77777777" w:rsidTr="00BB6320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8375" w14:textId="39FF11DD" w:rsidR="006B4BF6" w:rsidRPr="006B4BF6" w:rsidRDefault="006B4BF6" w:rsidP="006B4BF6">
            <w:r w:rsidRPr="006B4BF6">
              <w:t>Logistics Concepts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F646" w14:textId="48B1649D" w:rsidR="006B4BF6" w:rsidRPr="006B4BF6" w:rsidRDefault="006B4BF6" w:rsidP="006B4BF6">
            <w:r w:rsidRPr="006B4BF6">
              <w:t>Industrial Engineering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9BF2" w14:textId="47F2D675" w:rsidR="006B4BF6" w:rsidRPr="006B4BF6" w:rsidRDefault="006B4BF6" w:rsidP="006B4BF6">
            <w:r w:rsidRPr="006B4BF6">
              <w:t>1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85573" w14:textId="393C7A7A" w:rsidR="006B4BF6" w:rsidRPr="006B4BF6" w:rsidRDefault="006B4BF6" w:rsidP="006B4BF6">
            <w:r w:rsidRPr="006B4BF6">
              <w:t>Přednášející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30201" w14:textId="77777777" w:rsidR="006B4BF6" w:rsidRDefault="006B4BF6" w:rsidP="006B4BF6">
            <w:pPr>
              <w:rPr>
                <w:color w:val="FF0000"/>
              </w:rPr>
            </w:pPr>
          </w:p>
        </w:tc>
      </w:tr>
      <w:tr w:rsidR="006B4BF6" w14:paraId="7B5ABC49" w14:textId="77777777" w:rsidTr="00BB6320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6FCB" w14:textId="6DC0827D" w:rsidR="006B4BF6" w:rsidRPr="006B4BF6" w:rsidRDefault="006B4BF6" w:rsidP="006B4BF6">
            <w:r w:rsidRPr="006B4BF6">
              <w:t>Logistické koncepty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8759" w14:textId="273D11AC" w:rsidR="006B4BF6" w:rsidRPr="006B4BF6" w:rsidRDefault="006B4BF6" w:rsidP="006B4BF6">
            <w:r w:rsidRPr="006B4BF6">
              <w:t>Průmyslové inženýrství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061E9" w14:textId="137DD8E3" w:rsidR="006B4BF6" w:rsidRPr="006B4BF6" w:rsidRDefault="006B4BF6" w:rsidP="006B4BF6">
            <w:r w:rsidRPr="006B4BF6">
              <w:t>1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F5CB" w14:textId="6683C507" w:rsidR="006B4BF6" w:rsidRPr="006B4BF6" w:rsidRDefault="006B4BF6" w:rsidP="006B4BF6">
            <w:r w:rsidRPr="006B4BF6">
              <w:t>Přednášející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57E4" w14:textId="77777777" w:rsidR="006B4BF6" w:rsidRDefault="006B4BF6" w:rsidP="006B4BF6">
            <w:pPr>
              <w:rPr>
                <w:color w:val="FF0000"/>
              </w:rPr>
            </w:pPr>
          </w:p>
        </w:tc>
      </w:tr>
      <w:tr w:rsidR="006B4BF6" w14:paraId="03F2DAB3" w14:textId="77777777" w:rsidTr="00BB6320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0F87" w14:textId="3B8D3287" w:rsidR="006B4BF6" w:rsidRPr="006B4BF6" w:rsidRDefault="006B4BF6" w:rsidP="006B4BF6">
            <w:r w:rsidRPr="006B4BF6">
              <w:rPr>
                <w:shd w:val="clear" w:color="auto" w:fill="FFFFFF"/>
              </w:rPr>
              <w:t>Industrial Engineering and Innovative Production Concepts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8350" w14:textId="7FE9384B" w:rsidR="006B4BF6" w:rsidRPr="006B4BF6" w:rsidRDefault="006B4BF6" w:rsidP="006B4BF6">
            <w:r w:rsidRPr="006B4BF6">
              <w:t>Industrial Engineering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62A9" w14:textId="021030FB" w:rsidR="006B4BF6" w:rsidRPr="006B4BF6" w:rsidRDefault="006B4BF6" w:rsidP="006B4BF6">
            <w:r w:rsidRPr="006B4BF6">
              <w:t>2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DBFD" w14:textId="19EA5B64" w:rsidR="006B4BF6" w:rsidRPr="006B4BF6" w:rsidRDefault="006B4BF6" w:rsidP="006B4BF6">
            <w:r w:rsidRPr="006B4BF6">
              <w:t>Přednášející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56A4" w14:textId="77777777" w:rsidR="006B4BF6" w:rsidRDefault="006B4BF6" w:rsidP="006B4BF6">
            <w:pPr>
              <w:rPr>
                <w:color w:val="FF0000"/>
              </w:rPr>
            </w:pPr>
          </w:p>
        </w:tc>
      </w:tr>
      <w:tr w:rsidR="006B4BF6" w14:paraId="4C484779" w14:textId="77777777" w:rsidTr="00BB6320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2379" w14:textId="77777777" w:rsidR="006B4BF6" w:rsidRDefault="006B4BF6" w:rsidP="006B4BF6">
            <w:pPr>
              <w:rPr>
                <w:color w:val="FF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D1AB" w14:textId="77777777" w:rsidR="006B4BF6" w:rsidRDefault="006B4BF6" w:rsidP="006B4BF6">
            <w:pPr>
              <w:rPr>
                <w:color w:val="FF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5893" w14:textId="77777777" w:rsidR="006B4BF6" w:rsidRDefault="006B4BF6" w:rsidP="006B4BF6">
            <w:pPr>
              <w:rPr>
                <w:color w:val="FF0000"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D5DE" w14:textId="77777777" w:rsidR="006B4BF6" w:rsidRDefault="006B4BF6" w:rsidP="006B4BF6">
            <w:pPr>
              <w:rPr>
                <w:color w:val="FF0000"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9703" w14:textId="77777777" w:rsidR="006B4BF6" w:rsidRDefault="006B4BF6" w:rsidP="006B4BF6">
            <w:pPr>
              <w:rPr>
                <w:color w:val="FF0000"/>
              </w:rPr>
            </w:pPr>
          </w:p>
        </w:tc>
      </w:tr>
      <w:tr w:rsidR="00BB6320" w14:paraId="4EEE10D2" w14:textId="77777777" w:rsidTr="00BB6320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7262F37" w14:textId="77777777" w:rsidR="00BB6320" w:rsidRDefault="00BB6320" w:rsidP="00BB6320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BB6320" w14:paraId="216B20E3" w14:textId="77777777" w:rsidTr="00BB6320">
        <w:trPr>
          <w:trHeight w:val="105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B972" w14:textId="30B712EC" w:rsidR="00AC0804" w:rsidRDefault="00AC0804" w:rsidP="00BB6320">
            <w:pPr>
              <w:jc w:val="both"/>
            </w:pPr>
            <w:r w:rsidRPr="00B41C32">
              <w:t>1986–1995</w:t>
            </w:r>
            <w:r>
              <w:t xml:space="preserve">: </w:t>
            </w:r>
            <w:r w:rsidRPr="00B41C32">
              <w:t>Kandidát technických vied CSc. v odbore 23-07-9 Strojárska technológia, Strojnícka fakulta TU v Košiciach, Letná 9, 04200 Košice</w:t>
            </w:r>
          </w:p>
          <w:p w14:paraId="5B3BD51A" w14:textId="52757A1C" w:rsidR="00BB6320" w:rsidRDefault="00BB6320" w:rsidP="00C65570">
            <w:pPr>
              <w:jc w:val="both"/>
              <w:rPr>
                <w:b/>
              </w:rPr>
            </w:pPr>
            <w:r w:rsidRPr="00B41C32">
              <w:t>1980–1985</w:t>
            </w:r>
            <w:r>
              <w:t>:</w:t>
            </w:r>
            <w:r w:rsidRPr="00B41C32">
              <w:t xml:space="preserve"> Inžinier Ing. – študijný odbor: „prístrojová, regulačná a manipulačná technika“, Vysoká škola technická v Košiciach, Strojnícka fakulta detašované pracovisko Prešov </w:t>
            </w:r>
          </w:p>
        </w:tc>
      </w:tr>
      <w:tr w:rsidR="00BB6320" w14:paraId="1F711A51" w14:textId="77777777" w:rsidTr="00BB6320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5D96129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Údaje o odborném působení od absolvování VŠ</w:t>
            </w:r>
          </w:p>
        </w:tc>
      </w:tr>
      <w:tr w:rsidR="00BB6320" w14:paraId="1459D420" w14:textId="77777777" w:rsidTr="00BB6320">
        <w:trPr>
          <w:trHeight w:val="109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AEDA" w14:textId="0E4AB2D5" w:rsidR="00C65570" w:rsidRDefault="008B441D" w:rsidP="00BB6320">
            <w:pPr>
              <w:jc w:val="both"/>
            </w:pPr>
            <w:r>
              <w:t>2017 – dosud</w:t>
            </w:r>
            <w:r w:rsidR="00C65570">
              <w:t>: profesor, Fakulta logistiky a krizového řízení, UTB ve Zlíně</w:t>
            </w:r>
          </w:p>
          <w:p w14:paraId="75B15A2F" w14:textId="36BA64FA" w:rsidR="00AC0804" w:rsidRDefault="00AC0804" w:rsidP="00BB6320">
            <w:pPr>
              <w:jc w:val="both"/>
            </w:pPr>
            <w:r w:rsidRPr="00B41C32">
              <w:t>20</w:t>
            </w:r>
            <w:r>
              <w:t xml:space="preserve">18 </w:t>
            </w:r>
            <w:r w:rsidRPr="00B41C32">
              <w:t>– do</w:t>
            </w:r>
            <w:r>
              <w:t>sud: profesor</w:t>
            </w:r>
            <w:r w:rsidRPr="00B41C32">
              <w:t xml:space="preserve"> na </w:t>
            </w:r>
            <w:r>
              <w:t>Fakulta výrobných technológií.</w:t>
            </w:r>
            <w:r w:rsidRPr="00B41C32">
              <w:t xml:space="preserve"> Technická univerzita v</w:t>
            </w:r>
            <w:r>
              <w:t> </w:t>
            </w:r>
            <w:r w:rsidRPr="00B41C32">
              <w:t>Košiciach</w:t>
            </w:r>
            <w:r>
              <w:t xml:space="preserve"> </w:t>
            </w:r>
            <w:r w:rsidRPr="00144145">
              <w:t>so sídlom v Prešove</w:t>
            </w:r>
          </w:p>
          <w:p w14:paraId="2D738DDF" w14:textId="3AB6852E" w:rsidR="00AC0804" w:rsidRDefault="00AC0804" w:rsidP="00AC0804">
            <w:r w:rsidRPr="00B41C32">
              <w:t>2005</w:t>
            </w:r>
            <w:r>
              <w:t xml:space="preserve"> </w:t>
            </w:r>
            <w:r w:rsidRPr="00B41C32">
              <w:t xml:space="preserve">– </w:t>
            </w:r>
            <w:r>
              <w:t xml:space="preserve">2018: </w:t>
            </w:r>
            <w:r w:rsidRPr="00B41C32">
              <w:t xml:space="preserve">Docent na Ústave logistiky priemyslu a dopravy. Technická univerzita v Košiciach, Fakulta BERG, </w:t>
            </w:r>
          </w:p>
          <w:p w14:paraId="657BC7D4" w14:textId="0EC29179" w:rsidR="00AC0804" w:rsidRPr="00B41C32" w:rsidRDefault="00AC0804" w:rsidP="00AC0804">
            <w:r w:rsidRPr="00B41C32">
              <w:t>2001</w:t>
            </w:r>
            <w:r>
              <w:t xml:space="preserve"> </w:t>
            </w:r>
            <w:r w:rsidRPr="00B41C32">
              <w:t>–</w:t>
            </w:r>
            <w:r>
              <w:t xml:space="preserve"> </w:t>
            </w:r>
            <w:r w:rsidRPr="00B41C32">
              <w:t>2005</w:t>
            </w:r>
            <w:r>
              <w:t>:</w:t>
            </w:r>
            <w:r w:rsidRPr="00B41C32">
              <w:t xml:space="preserve"> Odborný asistent na Katedre logistiky a výrobných systémov. Technická univer</w:t>
            </w:r>
            <w:r>
              <w:t>zita v Košiciach, Fakulta BERG</w:t>
            </w:r>
          </w:p>
          <w:p w14:paraId="6264A478" w14:textId="77777777" w:rsidR="00C65570" w:rsidRPr="00B41C32" w:rsidRDefault="00AC0804" w:rsidP="00C65570">
            <w:pPr>
              <w:jc w:val="both"/>
            </w:pPr>
            <w:r w:rsidRPr="00B41C32">
              <w:t>1995</w:t>
            </w:r>
            <w:r>
              <w:t xml:space="preserve"> </w:t>
            </w:r>
            <w:r w:rsidRPr="00B41C32">
              <w:t>–</w:t>
            </w:r>
            <w:r>
              <w:t xml:space="preserve"> </w:t>
            </w:r>
            <w:r w:rsidRPr="00B41C32">
              <w:t>2001</w:t>
            </w:r>
            <w:r>
              <w:t xml:space="preserve">: </w:t>
            </w:r>
            <w:r w:rsidRPr="00B41C32">
              <w:t>Súkromná podnikateľská sféra v 3 firmách (KDK, s.r.o., AAA Netings a.s., Victor</w:t>
            </w:r>
            <w:r w:rsidR="00C65570">
              <w:t xml:space="preserve"> </w:t>
            </w:r>
            <w:r w:rsidR="00C65570" w:rsidRPr="00B41C32">
              <w:t>Busisness Data, s.r.o.),</w:t>
            </w:r>
          </w:p>
          <w:p w14:paraId="725E6FAA" w14:textId="4FDBE3C7" w:rsidR="00AC0804" w:rsidRPr="00B41C32" w:rsidRDefault="00AC0804" w:rsidP="00AC0804">
            <w:pPr>
              <w:jc w:val="both"/>
            </w:pPr>
            <w:r w:rsidRPr="00B41C32">
              <w:t>1987</w:t>
            </w:r>
            <w:r>
              <w:t xml:space="preserve"> </w:t>
            </w:r>
            <w:r w:rsidRPr="00B41C32">
              <w:t>–</w:t>
            </w:r>
            <w:r>
              <w:t xml:space="preserve"> </w:t>
            </w:r>
            <w:r w:rsidRPr="00B41C32">
              <w:t>1995</w:t>
            </w:r>
            <w:r>
              <w:t>:</w:t>
            </w:r>
            <w:r w:rsidRPr="00B41C32">
              <w:t xml:space="preserve"> Odborný asistent na Katedre merania a regulácie Strojníckej fakulty, TU v Košiciach</w:t>
            </w:r>
          </w:p>
          <w:p w14:paraId="28EFD8B8" w14:textId="7430A44E" w:rsidR="00BB6320" w:rsidRDefault="00BB6320" w:rsidP="00C65570">
            <w:pPr>
              <w:jc w:val="both"/>
              <w:rPr>
                <w:color w:val="FF0000"/>
              </w:rPr>
            </w:pPr>
            <w:r w:rsidRPr="00B41C32">
              <w:t>1985</w:t>
            </w:r>
            <w:r w:rsidR="00AC0804">
              <w:t xml:space="preserve"> </w:t>
            </w:r>
            <w:r w:rsidRPr="00B41C32">
              <w:t>–</w:t>
            </w:r>
            <w:r w:rsidR="00AC0804">
              <w:t xml:space="preserve"> </w:t>
            </w:r>
            <w:r w:rsidRPr="00B41C32">
              <w:t>1987</w:t>
            </w:r>
            <w:r>
              <w:t>:</w:t>
            </w:r>
            <w:r w:rsidRPr="00B41C32">
              <w:t xml:space="preserve"> Asistent na Katedre prístrojovej a automatizačnej techniky Strojníckej fakulty v Košiciach  detašované pracovisko Prešov, Vysoká škola technická v Košiciach</w:t>
            </w:r>
          </w:p>
        </w:tc>
      </w:tr>
      <w:tr w:rsidR="00BB6320" w14:paraId="0505E372" w14:textId="77777777" w:rsidTr="00BB6320">
        <w:trPr>
          <w:trHeight w:val="25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52B9BD3" w14:textId="77777777" w:rsidR="00BB6320" w:rsidRDefault="00BB6320" w:rsidP="00BB6320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BB6320" w14:paraId="54D9A8C1" w14:textId="77777777" w:rsidTr="00BB6320">
        <w:trPr>
          <w:trHeight w:val="110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7E06" w14:textId="6A1392F4" w:rsidR="00BB6320" w:rsidRDefault="00687259" w:rsidP="00BB6320">
            <w:pPr>
              <w:jc w:val="both"/>
            </w:pPr>
            <w:r>
              <w:t xml:space="preserve">2x </w:t>
            </w:r>
            <w:r w:rsidR="00BB6320">
              <w:t>školitel disertačních prací</w:t>
            </w:r>
          </w:p>
          <w:p w14:paraId="162F6CB2" w14:textId="1B18A64E" w:rsidR="00BB6320" w:rsidRDefault="00687259" w:rsidP="00BB6320">
            <w:pPr>
              <w:jc w:val="both"/>
            </w:pPr>
            <w:r>
              <w:t>50x vedoucí bakalářských prací</w:t>
            </w:r>
          </w:p>
          <w:p w14:paraId="1BB0C8BE" w14:textId="6AF210F0" w:rsidR="00687259" w:rsidRDefault="00687259" w:rsidP="00BB6320">
            <w:pPr>
              <w:jc w:val="both"/>
            </w:pPr>
            <w:r>
              <w:t>60x vedoucí diplomových prací</w:t>
            </w:r>
          </w:p>
          <w:p w14:paraId="3469AB34" w14:textId="665259D5" w:rsidR="00BB6320" w:rsidRDefault="00BB6320" w:rsidP="00BB6320">
            <w:pPr>
              <w:jc w:val="both"/>
            </w:pPr>
          </w:p>
        </w:tc>
      </w:tr>
      <w:tr w:rsidR="00BB6320" w14:paraId="0AFF66D0" w14:textId="77777777" w:rsidTr="00BB6320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D2BDD2A" w14:textId="77777777" w:rsidR="00BB6320" w:rsidRDefault="00BB6320" w:rsidP="00BB6320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6D0610F" w14:textId="77777777" w:rsidR="00BB6320" w:rsidRDefault="00BB6320" w:rsidP="00BB6320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13285D42" w14:textId="77777777" w:rsidR="00BB6320" w:rsidRDefault="00BB6320" w:rsidP="00BB6320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E8E7A88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B6320" w14:paraId="4C5E4729" w14:textId="77777777" w:rsidTr="00BB6320">
        <w:trPr>
          <w:cantSplit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DDE8" w14:textId="143ECE90" w:rsidR="00BB6320" w:rsidRDefault="007763B4" w:rsidP="00BB6320">
            <w:pPr>
              <w:jc w:val="both"/>
            </w:pPr>
            <w:r>
              <w:t>B</w:t>
            </w:r>
            <w:r w:rsidR="00BB6320" w:rsidRPr="00C6065D">
              <w:t>anská mechanizácia, doprava a hlbinné vŕtanie</w:t>
            </w: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C46E" w14:textId="77777777" w:rsidR="00BB6320" w:rsidRDefault="00BB6320" w:rsidP="00BB6320">
            <w:pPr>
              <w:jc w:val="both"/>
            </w:pPr>
            <w:r>
              <w:t>2005</w:t>
            </w: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847DD0" w14:textId="77777777" w:rsidR="00BB6320" w:rsidRDefault="00BB6320" w:rsidP="00BB6320">
            <w:pPr>
              <w:jc w:val="both"/>
            </w:pPr>
            <w:r>
              <w:t>TU Košice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3DB7AD7" w14:textId="77777777" w:rsidR="00BB6320" w:rsidRDefault="00BB6320" w:rsidP="00BB6320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60461B3" w14:textId="77777777" w:rsidR="00BB6320" w:rsidRDefault="00BB6320" w:rsidP="00BB6320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124D078" w14:textId="77777777" w:rsidR="00BB6320" w:rsidRDefault="00BB6320" w:rsidP="00BB6320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BB6320" w14:paraId="48BEDB94" w14:textId="77777777" w:rsidTr="00BB6320">
        <w:trPr>
          <w:cantSplit/>
          <w:trHeight w:val="70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7DCD93E" w14:textId="77777777" w:rsidR="00BB6320" w:rsidRDefault="00BB6320" w:rsidP="00BB6320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E870833" w14:textId="77777777" w:rsidR="00BB6320" w:rsidRDefault="00BB6320" w:rsidP="00BB6320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2D525CDA" w14:textId="77777777" w:rsidR="00BB6320" w:rsidRDefault="00BB6320" w:rsidP="00BB6320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BC0E63F" w14:textId="7568A564" w:rsidR="00BB6320" w:rsidRDefault="006B1D4E" w:rsidP="00BB6320">
            <w:pPr>
              <w:jc w:val="both"/>
              <w:rPr>
                <w:b/>
              </w:rPr>
            </w:pPr>
            <w:r>
              <w:rPr>
                <w:b/>
              </w:rPr>
              <w:t>1473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CA91" w14:textId="624C8BEA" w:rsidR="00BB6320" w:rsidRDefault="006B1D4E" w:rsidP="00BB6320">
            <w:pPr>
              <w:jc w:val="both"/>
              <w:rPr>
                <w:b/>
              </w:rPr>
            </w:pPr>
            <w:r>
              <w:rPr>
                <w:b/>
              </w:rPr>
              <w:t>1399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E1AF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150</w:t>
            </w:r>
          </w:p>
        </w:tc>
      </w:tr>
      <w:tr w:rsidR="00BB6320" w14:paraId="31F1599D" w14:textId="77777777" w:rsidTr="00BB6320">
        <w:trPr>
          <w:trHeight w:val="205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90E9" w14:textId="0D77CF9F" w:rsidR="00BB6320" w:rsidRDefault="007763B4" w:rsidP="00BB6320">
            <w:pPr>
              <w:jc w:val="both"/>
            </w:pPr>
            <w:r>
              <w:t>L</w:t>
            </w:r>
            <w:r w:rsidR="00BB6320">
              <w:t>ogistika</w:t>
            </w: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13D0" w14:textId="77777777" w:rsidR="00BB6320" w:rsidRDefault="00BB6320" w:rsidP="00BB6320">
            <w:pPr>
              <w:jc w:val="both"/>
            </w:pPr>
            <w:r>
              <w:t>2015</w:t>
            </w: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82CBE1" w14:textId="77777777" w:rsidR="00BB6320" w:rsidRDefault="00BB6320" w:rsidP="00BB6320">
            <w:pPr>
              <w:jc w:val="both"/>
            </w:pPr>
            <w:r>
              <w:t>TU Košice</w:t>
            </w: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57D47537" w14:textId="77777777" w:rsidR="00BB6320" w:rsidRDefault="00BB6320" w:rsidP="00BB6320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1B033" w14:textId="3C87BBF0" w:rsidR="00BB6320" w:rsidRDefault="006B1D4E" w:rsidP="00BB6320">
            <w:pPr>
              <w:rPr>
                <w:b/>
              </w:rPr>
            </w:pPr>
            <w:r>
              <w:rPr>
                <w:b/>
              </w:rPr>
              <w:t>20/20</w:t>
            </w:r>
          </w:p>
        </w:tc>
      </w:tr>
      <w:tr w:rsidR="00BB6320" w14:paraId="26D106F7" w14:textId="77777777" w:rsidTr="00BB6320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307A1A6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BB6320" w14:paraId="434BD402" w14:textId="77777777" w:rsidTr="00BB6320">
        <w:trPr>
          <w:trHeight w:val="2347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4B3E1" w14:textId="012A752C" w:rsidR="007763B4" w:rsidRDefault="00BB6320" w:rsidP="007763B4">
            <w:pPr>
              <w:autoSpaceDE w:val="0"/>
              <w:autoSpaceDN w:val="0"/>
              <w:adjustRightInd w:val="0"/>
              <w:spacing w:before="120"/>
              <w:jc w:val="both"/>
              <w:rPr>
                <w:bCs/>
              </w:rPr>
            </w:pPr>
            <w:r w:rsidRPr="007763B4">
              <w:rPr>
                <w:rFonts w:eastAsiaTheme="minorHAnsi"/>
                <w:b/>
                <w:lang w:val="sk-SK" w:eastAsia="en-US"/>
              </w:rPr>
              <w:t>MOLNÁR, Vieroslav</w:t>
            </w:r>
            <w:r>
              <w:rPr>
                <w:rFonts w:eastAsiaTheme="minorHAnsi"/>
                <w:lang w:val="sk-SK" w:eastAsia="en-US"/>
              </w:rPr>
              <w:t>,</w:t>
            </w:r>
            <w:r w:rsidRPr="007D7139">
              <w:rPr>
                <w:rFonts w:eastAsiaTheme="minorHAnsi"/>
                <w:lang w:val="sk-SK" w:eastAsia="en-US"/>
              </w:rPr>
              <w:t xml:space="preserve"> FEDORKO, Gabriel</w:t>
            </w:r>
            <w:r>
              <w:rPr>
                <w:rFonts w:eastAsiaTheme="minorHAnsi"/>
                <w:lang w:val="sk-SK" w:eastAsia="en-US"/>
              </w:rPr>
              <w:t>,</w:t>
            </w:r>
            <w:r w:rsidRPr="007D7139">
              <w:rPr>
                <w:rFonts w:eastAsiaTheme="minorHAnsi"/>
                <w:lang w:val="sk-SK" w:eastAsia="en-US"/>
              </w:rPr>
              <w:t xml:space="preserve"> HONUS, Stanislav</w:t>
            </w:r>
            <w:r>
              <w:rPr>
                <w:rFonts w:eastAsiaTheme="minorHAnsi"/>
                <w:lang w:val="sk-SK" w:eastAsia="en-US"/>
              </w:rPr>
              <w:t>,</w:t>
            </w:r>
            <w:r w:rsidRPr="007D7139">
              <w:rPr>
                <w:rFonts w:eastAsiaTheme="minorHAnsi"/>
                <w:lang w:val="sk-SK" w:eastAsia="en-US"/>
              </w:rPr>
              <w:t xml:space="preserve"> ANDREJIOVÁ, Miriam</w:t>
            </w:r>
            <w:r>
              <w:rPr>
                <w:rFonts w:eastAsiaTheme="minorHAnsi"/>
                <w:lang w:val="sk-SK" w:eastAsia="en-US"/>
              </w:rPr>
              <w:t>,</w:t>
            </w:r>
            <w:r w:rsidRPr="007D7139">
              <w:rPr>
                <w:rFonts w:eastAsiaTheme="minorHAnsi"/>
                <w:lang w:val="sk-SK" w:eastAsia="en-US"/>
              </w:rPr>
              <w:t xml:space="preserve"> GRINČOVÁ,</w:t>
            </w:r>
            <w:r>
              <w:rPr>
                <w:rFonts w:eastAsiaTheme="minorHAnsi"/>
                <w:lang w:val="sk-SK" w:eastAsia="en-US"/>
              </w:rPr>
              <w:t xml:space="preserve"> </w:t>
            </w:r>
            <w:r w:rsidRPr="007D7139">
              <w:rPr>
                <w:rFonts w:eastAsiaTheme="minorHAnsi"/>
                <w:lang w:val="sk-SK" w:eastAsia="en-US"/>
              </w:rPr>
              <w:t>Anna</w:t>
            </w:r>
            <w:r>
              <w:rPr>
                <w:rFonts w:eastAsiaTheme="minorHAnsi"/>
                <w:lang w:val="sk-SK" w:eastAsia="en-US"/>
              </w:rPr>
              <w:t>,</w:t>
            </w:r>
            <w:r w:rsidRPr="007D7139">
              <w:rPr>
                <w:rFonts w:eastAsiaTheme="minorHAnsi"/>
                <w:lang w:val="sk-SK" w:eastAsia="en-US"/>
              </w:rPr>
              <w:t xml:space="preserve"> MICHALIK, Peter</w:t>
            </w:r>
            <w:r>
              <w:rPr>
                <w:rFonts w:eastAsiaTheme="minorHAnsi"/>
                <w:lang w:val="sk-SK" w:eastAsia="en-US"/>
              </w:rPr>
              <w:t xml:space="preserve"> a</w:t>
            </w:r>
            <w:r w:rsidRPr="007D7139">
              <w:rPr>
                <w:rFonts w:eastAsiaTheme="minorHAnsi"/>
                <w:lang w:val="sk-SK" w:eastAsia="en-US"/>
              </w:rPr>
              <w:t xml:space="preserve"> PALENČÁR, Jakub</w:t>
            </w:r>
            <w:r>
              <w:rPr>
                <w:rFonts w:eastAsiaTheme="minorHAnsi"/>
                <w:lang w:val="sk-SK" w:eastAsia="en-US"/>
              </w:rPr>
              <w:t>.</w:t>
            </w:r>
            <w:r w:rsidRPr="007D7139">
              <w:rPr>
                <w:rFonts w:eastAsiaTheme="minorHAnsi"/>
                <w:lang w:val="sk-SK" w:eastAsia="en-US"/>
              </w:rPr>
              <w:t xml:space="preserve"> Research in placement of measuring sensors on hexagonal idler</w:t>
            </w:r>
            <w:r>
              <w:rPr>
                <w:rFonts w:eastAsiaTheme="minorHAnsi"/>
                <w:lang w:val="sk-SK" w:eastAsia="en-US"/>
              </w:rPr>
              <w:t xml:space="preserve"> </w:t>
            </w:r>
            <w:r w:rsidRPr="007D7139">
              <w:rPr>
                <w:rFonts w:eastAsiaTheme="minorHAnsi"/>
                <w:lang w:val="sk-SK" w:eastAsia="en-US"/>
              </w:rPr>
              <w:t>housing with regard to requirements of pipe conveyor failure analysis</w:t>
            </w:r>
            <w:r>
              <w:rPr>
                <w:rFonts w:eastAsiaTheme="minorHAnsi"/>
                <w:lang w:val="sk-SK" w:eastAsia="en-US"/>
              </w:rPr>
              <w:t xml:space="preserve">. </w:t>
            </w:r>
            <w:r w:rsidRPr="007D7139">
              <w:rPr>
                <w:rFonts w:eastAsiaTheme="minorHAnsi"/>
                <w:lang w:val="sk-SK" w:eastAsia="en-US"/>
              </w:rPr>
              <w:t>In: Engineering Failure Analysis.</w:t>
            </w:r>
            <w:r>
              <w:rPr>
                <w:rFonts w:eastAsiaTheme="minorHAnsi"/>
                <w:lang w:val="sk-SK" w:eastAsia="en-US"/>
              </w:rPr>
              <w:t xml:space="preserve"> </w:t>
            </w:r>
            <w:r w:rsidRPr="007D7139">
              <w:rPr>
                <w:rFonts w:eastAsiaTheme="minorHAnsi"/>
                <w:lang w:val="sk-SK" w:eastAsia="en-US"/>
              </w:rPr>
              <w:t>Vol. 116 (2020), p. 1-13. ISSN 1350-6307.</w:t>
            </w:r>
            <w:r>
              <w:rPr>
                <w:rFonts w:eastAsiaTheme="minorHAnsi"/>
                <w:lang w:val="sk-SK" w:eastAsia="en-US"/>
              </w:rPr>
              <w:t xml:space="preserve"> (</w:t>
            </w:r>
            <w:r w:rsidRPr="007D7139">
              <w:rPr>
                <w:rFonts w:eastAsiaTheme="minorHAnsi"/>
                <w:lang w:val="sk-SK" w:eastAsia="en-US"/>
              </w:rPr>
              <w:t>2019: 2.897 – IF, Q1 – JCR, Q1 – SJR</w:t>
            </w:r>
            <w:r>
              <w:rPr>
                <w:rFonts w:eastAsiaTheme="minorHAnsi"/>
                <w:lang w:val="sk-SK" w:eastAsia="en-US"/>
              </w:rPr>
              <w:t xml:space="preserve">, </w:t>
            </w:r>
            <w:r w:rsidRPr="00610187">
              <w:rPr>
                <w:bCs/>
              </w:rPr>
              <w:t xml:space="preserve">autorský podíl </w:t>
            </w:r>
            <w:r w:rsidRPr="007763B4">
              <w:rPr>
                <w:b/>
                <w:bCs/>
              </w:rPr>
              <w:t>20 %</w:t>
            </w:r>
            <w:r>
              <w:rPr>
                <w:bCs/>
              </w:rPr>
              <w:t>)</w:t>
            </w:r>
          </w:p>
          <w:p w14:paraId="54DDDC7E" w14:textId="77777777" w:rsidR="007763B4" w:rsidRPr="007763B4" w:rsidRDefault="007763B4" w:rsidP="007763B4">
            <w:pPr>
              <w:autoSpaceDE w:val="0"/>
              <w:autoSpaceDN w:val="0"/>
              <w:adjustRightInd w:val="0"/>
              <w:jc w:val="both"/>
              <w:rPr>
                <w:bCs/>
                <w:sz w:val="8"/>
                <w:szCs w:val="8"/>
              </w:rPr>
            </w:pPr>
          </w:p>
          <w:p w14:paraId="39B9A42A" w14:textId="76A4FAA5" w:rsidR="007763B4" w:rsidRDefault="00BB6320" w:rsidP="007763B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763B4">
              <w:rPr>
                <w:rFonts w:eastAsiaTheme="minorHAnsi"/>
                <w:b/>
                <w:lang w:val="sk-SK" w:eastAsia="en-US"/>
              </w:rPr>
              <w:t>MOLNÁR, Vieroslav</w:t>
            </w:r>
            <w:r>
              <w:rPr>
                <w:rFonts w:eastAsiaTheme="minorHAnsi"/>
                <w:lang w:val="sk-SK" w:eastAsia="en-US"/>
              </w:rPr>
              <w:t>,</w:t>
            </w:r>
            <w:r w:rsidRPr="007D7139">
              <w:rPr>
                <w:rFonts w:eastAsiaTheme="minorHAnsi"/>
                <w:lang w:val="sk-SK" w:eastAsia="en-US"/>
              </w:rPr>
              <w:t xml:space="preserve"> FEDORKO, Gabriel</w:t>
            </w:r>
            <w:r>
              <w:rPr>
                <w:rFonts w:eastAsiaTheme="minorHAnsi"/>
                <w:lang w:val="sk-SK" w:eastAsia="en-US"/>
              </w:rPr>
              <w:t>,</w:t>
            </w:r>
            <w:r w:rsidRPr="007D7139">
              <w:rPr>
                <w:rFonts w:eastAsiaTheme="minorHAnsi"/>
                <w:lang w:val="sk-SK" w:eastAsia="en-US"/>
              </w:rPr>
              <w:t xml:space="preserve"> HONUS, Stanislav</w:t>
            </w:r>
            <w:r>
              <w:rPr>
                <w:rFonts w:eastAsiaTheme="minorHAnsi"/>
                <w:lang w:val="sk-SK" w:eastAsia="en-US"/>
              </w:rPr>
              <w:t>,</w:t>
            </w:r>
            <w:r w:rsidRPr="007D7139">
              <w:rPr>
                <w:rFonts w:eastAsiaTheme="minorHAnsi"/>
                <w:lang w:val="sk-SK" w:eastAsia="en-US"/>
              </w:rPr>
              <w:t xml:space="preserve"> ANDREJIOVÁ, Miriam</w:t>
            </w:r>
            <w:r>
              <w:rPr>
                <w:rFonts w:eastAsiaTheme="minorHAnsi"/>
                <w:lang w:val="sk-SK" w:eastAsia="en-US"/>
              </w:rPr>
              <w:t xml:space="preserve">, </w:t>
            </w:r>
            <w:r w:rsidRPr="007D7139">
              <w:rPr>
                <w:rFonts w:eastAsiaTheme="minorHAnsi"/>
                <w:lang w:val="sk-SK" w:eastAsia="en-US"/>
              </w:rPr>
              <w:t>GRINČOVÁ,</w:t>
            </w:r>
            <w:r>
              <w:rPr>
                <w:rFonts w:eastAsiaTheme="minorHAnsi"/>
                <w:lang w:val="sk-SK" w:eastAsia="en-US"/>
              </w:rPr>
              <w:t xml:space="preserve"> </w:t>
            </w:r>
            <w:r w:rsidRPr="007D7139">
              <w:rPr>
                <w:rFonts w:eastAsiaTheme="minorHAnsi"/>
                <w:lang w:val="sk-SK" w:eastAsia="en-US"/>
              </w:rPr>
              <w:t>Anna</w:t>
            </w:r>
            <w:r>
              <w:rPr>
                <w:rFonts w:eastAsiaTheme="minorHAnsi"/>
                <w:lang w:val="sk-SK" w:eastAsia="en-US"/>
              </w:rPr>
              <w:t xml:space="preserve"> a </w:t>
            </w:r>
            <w:r w:rsidRPr="007D7139">
              <w:rPr>
                <w:rFonts w:eastAsiaTheme="minorHAnsi"/>
                <w:lang w:val="sk-SK" w:eastAsia="en-US"/>
              </w:rPr>
              <w:t>MICHALIK, Peter</w:t>
            </w:r>
            <w:r>
              <w:rPr>
                <w:rFonts w:eastAsiaTheme="minorHAnsi"/>
                <w:lang w:val="sk-SK" w:eastAsia="en-US"/>
              </w:rPr>
              <w:t>.</w:t>
            </w:r>
            <w:r w:rsidRPr="007D7139">
              <w:rPr>
                <w:rFonts w:eastAsiaTheme="minorHAnsi"/>
                <w:lang w:val="sk-SK" w:eastAsia="en-US"/>
              </w:rPr>
              <w:t xml:space="preserve"> Prediction of contact forces on idler rolls of a pipe conveyor idler housing for the needs</w:t>
            </w:r>
            <w:r>
              <w:rPr>
                <w:rFonts w:eastAsiaTheme="minorHAnsi"/>
                <w:lang w:val="sk-SK" w:eastAsia="en-US"/>
              </w:rPr>
              <w:t xml:space="preserve"> </w:t>
            </w:r>
            <w:r w:rsidRPr="007D7139">
              <w:rPr>
                <w:rFonts w:eastAsiaTheme="minorHAnsi"/>
                <w:lang w:val="sk-SK" w:eastAsia="en-US"/>
              </w:rPr>
              <w:t>of its online monitoring. In: Measurement. Vol.</w:t>
            </w:r>
            <w:r>
              <w:rPr>
                <w:rFonts w:eastAsiaTheme="minorHAnsi"/>
                <w:lang w:val="sk-SK" w:eastAsia="en-US"/>
              </w:rPr>
              <w:t xml:space="preserve"> </w:t>
            </w:r>
            <w:r w:rsidRPr="007D7139">
              <w:rPr>
                <w:rFonts w:eastAsiaTheme="minorHAnsi"/>
                <w:lang w:val="sk-SK" w:eastAsia="en-US"/>
              </w:rPr>
              <w:t>139 (2019), p. 177-184. ISSN 0263-2241.</w:t>
            </w:r>
            <w:r>
              <w:rPr>
                <w:rFonts w:eastAsiaTheme="minorHAnsi"/>
                <w:lang w:val="sk-SK" w:eastAsia="en-US"/>
              </w:rPr>
              <w:t xml:space="preserve"> (</w:t>
            </w:r>
            <w:r w:rsidRPr="007D7139">
              <w:rPr>
                <w:rFonts w:eastAsiaTheme="minorHAnsi"/>
                <w:lang w:val="sk-SK" w:eastAsia="en-US"/>
              </w:rPr>
              <w:t>2018: 2.791 – IF, Q2 – JCR, Q1 – SJR</w:t>
            </w:r>
            <w:r>
              <w:rPr>
                <w:rFonts w:eastAsiaTheme="minorHAnsi"/>
                <w:lang w:val="sk-SK" w:eastAsia="en-US"/>
              </w:rPr>
              <w:t xml:space="preserve">, </w:t>
            </w:r>
            <w:r w:rsidRPr="00610187">
              <w:rPr>
                <w:bCs/>
              </w:rPr>
              <w:t xml:space="preserve">autorský podíl </w:t>
            </w:r>
            <w:r w:rsidRPr="007763B4">
              <w:rPr>
                <w:b/>
                <w:bCs/>
              </w:rPr>
              <w:t>20 %</w:t>
            </w:r>
            <w:r>
              <w:rPr>
                <w:bCs/>
              </w:rPr>
              <w:t>)</w:t>
            </w:r>
          </w:p>
          <w:p w14:paraId="32309489" w14:textId="77777777" w:rsidR="007763B4" w:rsidRPr="007763B4" w:rsidRDefault="007763B4" w:rsidP="007763B4">
            <w:pPr>
              <w:autoSpaceDE w:val="0"/>
              <w:autoSpaceDN w:val="0"/>
              <w:adjustRightInd w:val="0"/>
              <w:jc w:val="both"/>
              <w:rPr>
                <w:bCs/>
                <w:sz w:val="8"/>
                <w:szCs w:val="8"/>
              </w:rPr>
            </w:pPr>
          </w:p>
          <w:p w14:paraId="352ACC2F" w14:textId="606BCB72" w:rsidR="007763B4" w:rsidRDefault="00BB6320" w:rsidP="007763B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763B4">
              <w:rPr>
                <w:b/>
                <w:bCs/>
                <w:lang w:val="sk-SK"/>
              </w:rPr>
              <w:t>MOLNÁR, Vieroslav</w:t>
            </w:r>
            <w:r w:rsidRPr="006C4CC2">
              <w:rPr>
                <w:bCs/>
                <w:lang w:val="sk-SK"/>
              </w:rPr>
              <w:t xml:space="preserve">, </w:t>
            </w:r>
            <w:r>
              <w:rPr>
                <w:bCs/>
                <w:lang w:val="sk-SK"/>
              </w:rPr>
              <w:t>FEDORKO,</w:t>
            </w:r>
            <w:r w:rsidRPr="006C4CC2">
              <w:rPr>
                <w:bCs/>
                <w:lang w:val="sk-SK"/>
              </w:rPr>
              <w:t xml:space="preserve"> G</w:t>
            </w:r>
            <w:r>
              <w:rPr>
                <w:bCs/>
                <w:lang w:val="sk-SK"/>
              </w:rPr>
              <w:t>abriel</w:t>
            </w:r>
            <w:r w:rsidRPr="006C4CC2">
              <w:rPr>
                <w:bCs/>
                <w:lang w:val="sk-SK"/>
              </w:rPr>
              <w:t>, HOMOLKA</w:t>
            </w:r>
            <w:r>
              <w:rPr>
                <w:bCs/>
                <w:lang w:val="sk-SK"/>
              </w:rPr>
              <w:t>,</w:t>
            </w:r>
            <w:r w:rsidRPr="006C4CC2">
              <w:rPr>
                <w:bCs/>
                <w:lang w:val="sk-SK"/>
              </w:rPr>
              <w:t xml:space="preserve"> L</w:t>
            </w:r>
            <w:r>
              <w:rPr>
                <w:bCs/>
                <w:lang w:val="sk-SK"/>
              </w:rPr>
              <w:t>ubor</w:t>
            </w:r>
            <w:r w:rsidRPr="006C4CC2">
              <w:rPr>
                <w:bCs/>
                <w:lang w:val="sk-SK"/>
              </w:rPr>
              <w:t>, MICHALIK</w:t>
            </w:r>
            <w:r>
              <w:rPr>
                <w:bCs/>
                <w:lang w:val="sk-SK"/>
              </w:rPr>
              <w:t>,</w:t>
            </w:r>
            <w:r w:rsidRPr="006C4CC2">
              <w:rPr>
                <w:bCs/>
                <w:lang w:val="sk-SK"/>
              </w:rPr>
              <w:t xml:space="preserve"> P</w:t>
            </w:r>
            <w:r>
              <w:rPr>
                <w:bCs/>
                <w:lang w:val="sk-SK"/>
              </w:rPr>
              <w:t>eter a</w:t>
            </w:r>
            <w:r w:rsidRPr="006C4CC2">
              <w:rPr>
                <w:bCs/>
                <w:lang w:val="sk-SK"/>
              </w:rPr>
              <w:t xml:space="preserve"> TUČKOVÁ Z</w:t>
            </w:r>
            <w:r>
              <w:rPr>
                <w:bCs/>
                <w:lang w:val="sk-SK"/>
              </w:rPr>
              <w:t>uzana</w:t>
            </w:r>
            <w:r w:rsidRPr="006C4CC2">
              <w:rPr>
                <w:bCs/>
                <w:lang w:val="sk-SK"/>
              </w:rPr>
              <w:t xml:space="preserve">. Utilisation of Measurements to Predict the Relationship between Contact Forces on the Pipe Conveyor Idler Rollers and the Tension Force of the Conveyor Belt. </w:t>
            </w:r>
            <w:r>
              <w:rPr>
                <w:bCs/>
                <w:lang w:val="sk-SK"/>
              </w:rPr>
              <w:t xml:space="preserve">In </w:t>
            </w:r>
            <w:r w:rsidRPr="006C4CC2">
              <w:rPr>
                <w:bCs/>
                <w:lang w:val="sk-SK"/>
              </w:rPr>
              <w:t>Measurement</w:t>
            </w:r>
            <w:r>
              <w:rPr>
                <w:bCs/>
                <w:lang w:val="sk-SK"/>
              </w:rPr>
              <w:t>.</w:t>
            </w:r>
            <w:r w:rsidRPr="006C4CC2">
              <w:rPr>
                <w:bCs/>
                <w:lang w:val="sk-SK"/>
              </w:rPr>
              <w:t xml:space="preserve"> </w:t>
            </w:r>
            <w:r>
              <w:rPr>
                <w:bCs/>
                <w:lang w:val="sk-SK"/>
              </w:rPr>
              <w:t>Vol. 136 (</w:t>
            </w:r>
            <w:r w:rsidRPr="006C4CC2">
              <w:rPr>
                <w:bCs/>
                <w:lang w:val="sk-SK"/>
              </w:rPr>
              <w:t>2019</w:t>
            </w:r>
            <w:r>
              <w:rPr>
                <w:bCs/>
                <w:lang w:val="sk-SK"/>
              </w:rPr>
              <w:t xml:space="preserve">) p. </w:t>
            </w:r>
            <w:r w:rsidRPr="006C4CC2">
              <w:rPr>
                <w:bCs/>
                <w:lang w:val="sk-SK"/>
              </w:rPr>
              <w:t>735–44.</w:t>
            </w:r>
            <w:r>
              <w:rPr>
                <w:bCs/>
                <w:lang w:val="sk-SK"/>
              </w:rPr>
              <w:t xml:space="preserve"> </w:t>
            </w:r>
            <w:r w:rsidRPr="0005382C">
              <w:rPr>
                <w:bCs/>
                <w:lang w:val="en-US"/>
              </w:rPr>
              <w:t>ISSN 0263-2241.</w:t>
            </w:r>
            <w:r>
              <w:rPr>
                <w:bCs/>
                <w:lang w:val="en-US"/>
              </w:rPr>
              <w:t xml:space="preserve"> </w:t>
            </w:r>
            <w:r>
              <w:rPr>
                <w:rFonts w:eastAsiaTheme="minorHAnsi"/>
                <w:lang w:val="sk-SK" w:eastAsia="en-US"/>
              </w:rPr>
              <w:t>(</w:t>
            </w:r>
            <w:r w:rsidRPr="007D7139">
              <w:rPr>
                <w:rFonts w:eastAsiaTheme="minorHAnsi"/>
                <w:lang w:val="sk-SK" w:eastAsia="en-US"/>
              </w:rPr>
              <w:t>2018: 2.791 – IF, Q2 – JCR, Q1 – SJR</w:t>
            </w:r>
            <w:r>
              <w:rPr>
                <w:rFonts w:eastAsiaTheme="minorHAnsi"/>
                <w:lang w:val="sk-SK" w:eastAsia="en-US"/>
              </w:rPr>
              <w:t xml:space="preserve">, </w:t>
            </w:r>
            <w:r w:rsidRPr="00610187">
              <w:rPr>
                <w:bCs/>
              </w:rPr>
              <w:t xml:space="preserve">autorský podíl </w:t>
            </w:r>
            <w:r w:rsidRPr="007763B4">
              <w:rPr>
                <w:b/>
                <w:bCs/>
              </w:rPr>
              <w:t>32 %</w:t>
            </w:r>
            <w:r>
              <w:rPr>
                <w:bCs/>
              </w:rPr>
              <w:t>)</w:t>
            </w:r>
          </w:p>
          <w:p w14:paraId="2268AFFB" w14:textId="77777777" w:rsidR="007763B4" w:rsidRPr="007763B4" w:rsidRDefault="007763B4" w:rsidP="007763B4">
            <w:pPr>
              <w:autoSpaceDE w:val="0"/>
              <w:autoSpaceDN w:val="0"/>
              <w:adjustRightInd w:val="0"/>
              <w:jc w:val="both"/>
              <w:rPr>
                <w:bCs/>
                <w:sz w:val="8"/>
                <w:szCs w:val="8"/>
              </w:rPr>
            </w:pPr>
          </w:p>
          <w:p w14:paraId="25AF457B" w14:textId="06877544" w:rsidR="007763B4" w:rsidRDefault="00BB6320" w:rsidP="007763B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763B4">
              <w:rPr>
                <w:b/>
                <w:lang w:val="en-US"/>
              </w:rPr>
              <w:t>MOLNÁR, Vieroslav</w:t>
            </w:r>
            <w:r>
              <w:rPr>
                <w:lang w:val="en-US"/>
              </w:rPr>
              <w:t>,</w:t>
            </w:r>
            <w:r w:rsidRPr="005D12F4">
              <w:rPr>
                <w:lang w:val="en-US"/>
              </w:rPr>
              <w:t xml:space="preserve"> FEDORKO, Gabriel</w:t>
            </w:r>
            <w:r>
              <w:rPr>
                <w:lang w:val="en-US"/>
              </w:rPr>
              <w:t>,</w:t>
            </w:r>
            <w:r w:rsidRPr="005D12F4">
              <w:rPr>
                <w:lang w:val="en-US"/>
              </w:rPr>
              <w:t xml:space="preserve"> KREŠÁK, Jozef</w:t>
            </w:r>
            <w:r>
              <w:rPr>
                <w:lang w:val="en-US"/>
              </w:rPr>
              <w:t>,</w:t>
            </w:r>
            <w:r w:rsidRPr="005D12F4">
              <w:rPr>
                <w:lang w:val="en-US"/>
              </w:rPr>
              <w:t xml:space="preserve"> PETERKA, Pavel </w:t>
            </w:r>
            <w:r>
              <w:rPr>
                <w:lang w:val="en-US"/>
              </w:rPr>
              <w:t xml:space="preserve">a </w:t>
            </w:r>
            <w:r w:rsidRPr="005D12F4">
              <w:rPr>
                <w:lang w:val="en-US"/>
              </w:rPr>
              <w:t>FABIANOVÁ, Jana</w:t>
            </w:r>
            <w:r>
              <w:rPr>
                <w:lang w:val="en-US"/>
              </w:rPr>
              <w:t>.</w:t>
            </w:r>
            <w:r w:rsidRPr="005D12F4">
              <w:rPr>
                <w:lang w:val="en-US"/>
              </w:rPr>
              <w:t xml:space="preserve"> The influence of corrosion on the life of steel ropes and prediction of their decommissioning. In: Engineering failure analysis. Vol. 74 (2017), p. 119-132. - ISSN 1350-6307</w:t>
            </w:r>
            <w:r>
              <w:rPr>
                <w:lang w:val="en-US"/>
              </w:rPr>
              <w:t>.</w:t>
            </w:r>
            <w:r>
              <w:rPr>
                <w:rFonts w:eastAsiaTheme="minorHAnsi"/>
                <w:lang w:val="sk-SK" w:eastAsia="en-US"/>
              </w:rPr>
              <w:t xml:space="preserve"> (</w:t>
            </w:r>
            <w:r w:rsidRPr="007D7139">
              <w:rPr>
                <w:rFonts w:eastAsiaTheme="minorHAnsi"/>
                <w:lang w:val="sk-SK" w:eastAsia="en-US"/>
              </w:rPr>
              <w:t>2019: 2.897 – IF, Q1 – JCR, Q1 – SJR</w:t>
            </w:r>
            <w:r>
              <w:rPr>
                <w:rFonts w:eastAsiaTheme="minorHAnsi"/>
                <w:lang w:val="sk-SK" w:eastAsia="en-US"/>
              </w:rPr>
              <w:t xml:space="preserve">, </w:t>
            </w:r>
            <w:r w:rsidRPr="00610187">
              <w:rPr>
                <w:bCs/>
              </w:rPr>
              <w:t xml:space="preserve">autorský podíl </w:t>
            </w:r>
            <w:r w:rsidRPr="007763B4">
              <w:rPr>
                <w:b/>
                <w:bCs/>
              </w:rPr>
              <w:t>20 %</w:t>
            </w:r>
            <w:r>
              <w:rPr>
                <w:bCs/>
              </w:rPr>
              <w:t>)</w:t>
            </w:r>
          </w:p>
          <w:p w14:paraId="15AA530D" w14:textId="77777777" w:rsidR="007763B4" w:rsidRPr="007763B4" w:rsidRDefault="007763B4" w:rsidP="007763B4">
            <w:pPr>
              <w:autoSpaceDE w:val="0"/>
              <w:autoSpaceDN w:val="0"/>
              <w:adjustRightInd w:val="0"/>
              <w:jc w:val="both"/>
              <w:rPr>
                <w:bCs/>
                <w:sz w:val="8"/>
                <w:szCs w:val="8"/>
              </w:rPr>
            </w:pPr>
          </w:p>
          <w:p w14:paraId="7998D506" w14:textId="1780817B" w:rsidR="00BB6320" w:rsidRDefault="00BB6320" w:rsidP="007763B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763B4">
              <w:rPr>
                <w:b/>
                <w:lang w:val="sk-SK"/>
              </w:rPr>
              <w:t>MOLNÁR, Vieroslav</w:t>
            </w:r>
            <w:r w:rsidRPr="0077688D">
              <w:rPr>
                <w:lang w:val="sk-SK"/>
              </w:rPr>
              <w:t xml:space="preserve">, FEDORKO, Gabriel, STEHLÍKOVÁ, Beáta a MICHALIK, Peter. </w:t>
            </w:r>
            <w:r w:rsidRPr="0077688D">
              <w:rPr>
                <w:lang w:val="en-US"/>
              </w:rPr>
              <w:t>Analysis of a pipe conveyor's idler housing failure due to a missing roller in terms of contact forces. In: Engineering Failure Analysis.</w:t>
            </w:r>
            <w:r>
              <w:rPr>
                <w:lang w:val="en-US"/>
              </w:rPr>
              <w:t xml:space="preserve"> Vol.</w:t>
            </w:r>
            <w:r w:rsidRPr="0077688D">
              <w:rPr>
                <w:lang w:val="en-US"/>
              </w:rPr>
              <w:t xml:space="preserve"> 127 (2021), </w:t>
            </w:r>
            <w:r>
              <w:rPr>
                <w:lang w:val="en-US"/>
              </w:rPr>
              <w:t>p</w:t>
            </w:r>
            <w:r w:rsidRPr="0077688D">
              <w:rPr>
                <w:lang w:val="en-US"/>
              </w:rPr>
              <w:t>.</w:t>
            </w:r>
            <w:r>
              <w:rPr>
                <w:lang w:val="en-US"/>
              </w:rPr>
              <w:t xml:space="preserve"> </w:t>
            </w:r>
            <w:r w:rsidRPr="0077688D">
              <w:rPr>
                <w:lang w:val="en-US"/>
              </w:rPr>
              <w:t>1-16]. ISSN 1350-6307</w:t>
            </w:r>
            <w:r>
              <w:rPr>
                <w:lang w:val="en-US"/>
              </w:rPr>
              <w:t>.</w:t>
            </w:r>
            <w:r>
              <w:rPr>
                <w:rFonts w:eastAsiaTheme="minorHAnsi"/>
                <w:lang w:val="sk-SK" w:eastAsia="en-US"/>
              </w:rPr>
              <w:t xml:space="preserve"> (</w:t>
            </w:r>
            <w:r w:rsidRPr="007D7139">
              <w:rPr>
                <w:rFonts w:eastAsiaTheme="minorHAnsi"/>
                <w:lang w:val="sk-SK" w:eastAsia="en-US"/>
              </w:rPr>
              <w:t>2019: 2.897 – IF, Q1 – JCR, Q1 – SJR</w:t>
            </w:r>
            <w:r>
              <w:rPr>
                <w:rFonts w:eastAsiaTheme="minorHAnsi"/>
                <w:lang w:val="sk-SK" w:eastAsia="en-US"/>
              </w:rPr>
              <w:t xml:space="preserve">, </w:t>
            </w:r>
            <w:r w:rsidRPr="00610187">
              <w:rPr>
                <w:bCs/>
              </w:rPr>
              <w:t xml:space="preserve">autorský podíl </w:t>
            </w:r>
            <w:r w:rsidRPr="007763B4">
              <w:rPr>
                <w:b/>
                <w:bCs/>
              </w:rPr>
              <w:t>25 %</w:t>
            </w:r>
            <w:r>
              <w:rPr>
                <w:bCs/>
              </w:rPr>
              <w:t>)</w:t>
            </w:r>
          </w:p>
          <w:p w14:paraId="16D34D5E" w14:textId="768F7C19" w:rsidR="007763B4" w:rsidRPr="0077688D" w:rsidRDefault="007763B4" w:rsidP="007763B4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lang w:val="en-US"/>
              </w:rPr>
            </w:pPr>
          </w:p>
        </w:tc>
      </w:tr>
      <w:tr w:rsidR="00BB6320" w14:paraId="60307322" w14:textId="77777777" w:rsidTr="00BB6320">
        <w:trPr>
          <w:trHeight w:val="21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F1127CB" w14:textId="77777777" w:rsidR="00BB6320" w:rsidRDefault="00BB6320" w:rsidP="00BB6320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B6320" w14:paraId="323FC0EE" w14:textId="77777777" w:rsidTr="00BB6320">
        <w:trPr>
          <w:trHeight w:val="32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B7C4" w14:textId="4BCFEB37" w:rsidR="00BB6320" w:rsidRDefault="00BB6320" w:rsidP="00BB6320">
            <w:pPr>
              <w:rPr>
                <w:b/>
              </w:rPr>
            </w:pPr>
          </w:p>
        </w:tc>
      </w:tr>
      <w:tr w:rsidR="00BB6320" w14:paraId="79BCAB18" w14:textId="77777777" w:rsidTr="00BB6320">
        <w:trPr>
          <w:cantSplit/>
          <w:trHeight w:val="4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2D9456C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2DB4" w14:textId="77777777" w:rsidR="00BB6320" w:rsidRDefault="00BB6320" w:rsidP="00BB6320">
            <w:pPr>
              <w:jc w:val="both"/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66B3AB1" w14:textId="77777777" w:rsidR="00BB6320" w:rsidRDefault="00BB6320" w:rsidP="00BB6320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76C25" w14:textId="2803DE8E" w:rsidR="00BB6320" w:rsidRDefault="006B1D4E" w:rsidP="00BB6320">
            <w:pPr>
              <w:jc w:val="both"/>
            </w:pPr>
            <w:r>
              <w:t>02. 03. 2023</w:t>
            </w:r>
          </w:p>
        </w:tc>
      </w:tr>
    </w:tbl>
    <w:p w14:paraId="55FCA7E3" w14:textId="77777777" w:rsidR="00BB6320" w:rsidRDefault="00BB6320" w:rsidP="00BB6320"/>
    <w:p w14:paraId="06C72BFE" w14:textId="704DF6EA" w:rsidR="00C65570" w:rsidRDefault="00C65570">
      <w:pPr>
        <w:spacing w:after="160" w:line="259" w:lineRule="auto"/>
      </w:pPr>
      <w:r>
        <w:br w:type="page"/>
      </w:r>
    </w:p>
    <w:p w14:paraId="7A067354" w14:textId="77777777" w:rsidR="000E55FD" w:rsidRDefault="000E55FD">
      <w:pPr>
        <w:spacing w:after="160" w:line="259" w:lineRule="auto"/>
      </w:pP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0E55FD" w14:paraId="3F87FB21" w14:textId="77777777" w:rsidTr="0022275B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473E63D0" w14:textId="77777777" w:rsidR="000E55FD" w:rsidRDefault="000E55FD" w:rsidP="0022275B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C-I – Personální zabezpečení</w:t>
            </w:r>
          </w:p>
        </w:tc>
      </w:tr>
      <w:tr w:rsidR="000E55FD" w14:paraId="75D94E29" w14:textId="77777777" w:rsidTr="0022275B">
        <w:tc>
          <w:tcPr>
            <w:tcW w:w="25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EB9EF49" w14:textId="77777777" w:rsidR="000E55FD" w:rsidRDefault="000E55FD" w:rsidP="0022275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BC9B" w14:textId="77777777" w:rsidR="000E55FD" w:rsidRDefault="000E55FD" w:rsidP="0022275B">
            <w:pPr>
              <w:jc w:val="both"/>
            </w:pPr>
            <w:r w:rsidRPr="001B2AE1">
              <w:t>Univerzita Tomáše Bati ve Zlíně</w:t>
            </w:r>
          </w:p>
        </w:tc>
      </w:tr>
      <w:tr w:rsidR="000E55FD" w14:paraId="66565B6B" w14:textId="77777777" w:rsidTr="0022275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C988284" w14:textId="77777777" w:rsidR="000E55FD" w:rsidRDefault="000E55FD" w:rsidP="0022275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D319" w14:textId="77777777" w:rsidR="000E55FD" w:rsidRDefault="000E55FD" w:rsidP="0022275B">
            <w:pPr>
              <w:jc w:val="both"/>
            </w:pPr>
            <w:r w:rsidRPr="00CF7506">
              <w:t>Fakulta logistiky a krizového řízení</w:t>
            </w:r>
          </w:p>
        </w:tc>
      </w:tr>
      <w:tr w:rsidR="000E55FD" w14:paraId="0E44A969" w14:textId="77777777" w:rsidTr="0022275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9FE0319" w14:textId="77777777" w:rsidR="000E55FD" w:rsidRDefault="000E55FD" w:rsidP="0022275B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86C9" w14:textId="77777777" w:rsidR="000E55FD" w:rsidRDefault="000E55FD" w:rsidP="0022275B">
            <w:pPr>
              <w:jc w:val="both"/>
            </w:pPr>
            <w:r>
              <w:t>Bezpečnost společnosti</w:t>
            </w:r>
          </w:p>
        </w:tc>
      </w:tr>
      <w:tr w:rsidR="000E55FD" w14:paraId="4ED74B63" w14:textId="77777777" w:rsidTr="0022275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B23D331" w14:textId="77777777" w:rsidR="000E55FD" w:rsidRDefault="000E55FD" w:rsidP="0022275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0BE4" w14:textId="77777777" w:rsidR="000E55FD" w:rsidRPr="00C65570" w:rsidRDefault="000E55FD" w:rsidP="0022275B">
            <w:pPr>
              <w:jc w:val="both"/>
              <w:rPr>
                <w:b/>
              </w:rPr>
            </w:pPr>
            <w:r w:rsidRPr="00C65570">
              <w:rPr>
                <w:b/>
              </w:rPr>
              <w:t>Lukáš Pavlík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75704DF" w14:textId="77777777" w:rsidR="000E55FD" w:rsidRDefault="000E55FD" w:rsidP="0022275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286BA" w14:textId="77777777" w:rsidR="000E55FD" w:rsidRDefault="000E55FD" w:rsidP="0022275B">
            <w:pPr>
              <w:jc w:val="both"/>
            </w:pPr>
            <w:r>
              <w:t>Ing., Ph.D.</w:t>
            </w:r>
          </w:p>
        </w:tc>
      </w:tr>
      <w:tr w:rsidR="000E55FD" w14:paraId="1AC598B7" w14:textId="77777777" w:rsidTr="00181D2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473E92F" w14:textId="77777777" w:rsidR="000E55FD" w:rsidRDefault="000E55FD" w:rsidP="0022275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9035" w14:textId="46C521BA" w:rsidR="000E55FD" w:rsidRDefault="007763B4" w:rsidP="0022275B">
            <w:pPr>
              <w:jc w:val="both"/>
            </w:pPr>
            <w:r>
              <w:t>1987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F3A1CD0" w14:textId="77777777" w:rsidR="000E55FD" w:rsidRDefault="000E55FD" w:rsidP="0022275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566A" w14:textId="30647181" w:rsidR="000E55FD" w:rsidRPr="007763B4" w:rsidRDefault="007763B4" w:rsidP="0022275B">
            <w:pPr>
              <w:jc w:val="both"/>
              <w:rPr>
                <w:i/>
              </w:rPr>
            </w:pPr>
            <w:r w:rsidRPr="007763B4">
              <w:rPr>
                <w:i/>
              </w:rPr>
              <w:t>pp.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7B00E47" w14:textId="77777777" w:rsidR="000E55FD" w:rsidRDefault="000E55FD" w:rsidP="0022275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97AD" w14:textId="5762B6DF" w:rsidR="000E55FD" w:rsidRDefault="00C65570" w:rsidP="0022275B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567B88B" w14:textId="77777777" w:rsidR="000E55FD" w:rsidRDefault="000E55FD" w:rsidP="0022275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F672A" w14:textId="34705CEA" w:rsidR="000E55FD" w:rsidRPr="00181D21" w:rsidRDefault="00181D21" w:rsidP="0022275B">
            <w:pPr>
              <w:jc w:val="both"/>
            </w:pPr>
            <w:r w:rsidRPr="00181D21">
              <w:t>02/26</w:t>
            </w:r>
          </w:p>
        </w:tc>
      </w:tr>
      <w:tr w:rsidR="000E55FD" w14:paraId="4927649D" w14:textId="77777777" w:rsidTr="00181D21"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98071E2" w14:textId="77777777" w:rsidR="000E55FD" w:rsidRDefault="000E55FD" w:rsidP="0022275B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DB6EE" w14:textId="10DEF029" w:rsidR="000E55FD" w:rsidRPr="007763B4" w:rsidRDefault="007763B4" w:rsidP="0022275B">
            <w:pPr>
              <w:jc w:val="both"/>
              <w:rPr>
                <w:i/>
              </w:rPr>
            </w:pPr>
            <w:r w:rsidRPr="007763B4">
              <w:rPr>
                <w:i/>
              </w:rPr>
              <w:t>pp.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07F9B69" w14:textId="77777777" w:rsidR="000E55FD" w:rsidRDefault="000E55FD" w:rsidP="0022275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9C18B" w14:textId="420739CC" w:rsidR="000E55FD" w:rsidRDefault="00C65570" w:rsidP="0022275B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C02C665" w14:textId="77777777" w:rsidR="000E55FD" w:rsidRDefault="000E55FD" w:rsidP="0022275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1BC73" w14:textId="45B13AF6" w:rsidR="000E55FD" w:rsidRPr="00181D21" w:rsidRDefault="00181D21" w:rsidP="0022275B">
            <w:pPr>
              <w:jc w:val="both"/>
            </w:pPr>
            <w:r w:rsidRPr="00181D21">
              <w:t>02/26</w:t>
            </w:r>
          </w:p>
        </w:tc>
      </w:tr>
      <w:tr w:rsidR="000E55FD" w14:paraId="0DA33974" w14:textId="77777777" w:rsidTr="0022275B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74BB6E7" w14:textId="77777777" w:rsidR="000E55FD" w:rsidRDefault="000E55FD" w:rsidP="0022275B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EB4638D" w14:textId="77777777" w:rsidR="000E55FD" w:rsidRDefault="000E55FD" w:rsidP="0022275B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95C1BCB" w14:textId="77777777" w:rsidR="000E55FD" w:rsidRDefault="000E55FD" w:rsidP="0022275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55FD" w14:paraId="0A9E60B5" w14:textId="77777777" w:rsidTr="0022275B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D089" w14:textId="77777777" w:rsidR="000E55FD" w:rsidRDefault="000E55FD" w:rsidP="0022275B">
            <w:pPr>
              <w:jc w:val="both"/>
            </w:pPr>
            <w:r>
              <w:t>Moravská vysoká škola Olomouc, o.p.s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F6DB" w14:textId="167838B1" w:rsidR="000E55FD" w:rsidRPr="007763B4" w:rsidRDefault="00C65570" w:rsidP="0022275B">
            <w:pPr>
              <w:jc w:val="both"/>
              <w:rPr>
                <w:i/>
              </w:rPr>
            </w:pPr>
            <w:r w:rsidRPr="007763B4">
              <w:rPr>
                <w:i/>
              </w:rPr>
              <w:t>pp</w:t>
            </w:r>
            <w:r w:rsidR="007763B4" w:rsidRPr="007763B4">
              <w:rPr>
                <w:i/>
              </w:rPr>
              <w:t>.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F64A" w14:textId="357C333D" w:rsidR="000E55FD" w:rsidRDefault="00C65570" w:rsidP="0022275B">
            <w:pPr>
              <w:jc w:val="both"/>
            </w:pPr>
            <w:r>
              <w:t>20</w:t>
            </w:r>
          </w:p>
        </w:tc>
      </w:tr>
      <w:tr w:rsidR="000E55FD" w14:paraId="3FABCB2A" w14:textId="77777777" w:rsidTr="0022275B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C1D6" w14:textId="77777777" w:rsidR="000E55FD" w:rsidRDefault="000E55FD" w:rsidP="0022275B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36E3" w14:textId="77777777" w:rsidR="000E55FD" w:rsidRDefault="000E55FD" w:rsidP="0022275B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7DF3" w14:textId="77777777" w:rsidR="000E55FD" w:rsidRDefault="000E55FD" w:rsidP="0022275B">
            <w:pPr>
              <w:jc w:val="both"/>
            </w:pPr>
          </w:p>
        </w:tc>
      </w:tr>
      <w:tr w:rsidR="000E55FD" w14:paraId="12D51129" w14:textId="77777777" w:rsidTr="0022275B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D5B6" w14:textId="77777777" w:rsidR="000E55FD" w:rsidRDefault="000E55FD" w:rsidP="0022275B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7D96" w14:textId="77777777" w:rsidR="000E55FD" w:rsidRDefault="000E55FD" w:rsidP="0022275B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AE7E" w14:textId="77777777" w:rsidR="000E55FD" w:rsidRDefault="000E55FD" w:rsidP="0022275B">
            <w:pPr>
              <w:jc w:val="both"/>
            </w:pPr>
          </w:p>
        </w:tc>
      </w:tr>
      <w:tr w:rsidR="000E55FD" w14:paraId="4E05E938" w14:textId="77777777" w:rsidTr="0022275B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0F44" w14:textId="77777777" w:rsidR="000E55FD" w:rsidRDefault="000E55FD" w:rsidP="0022275B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4E1E" w14:textId="77777777" w:rsidR="000E55FD" w:rsidRDefault="000E55FD" w:rsidP="0022275B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8107" w14:textId="77777777" w:rsidR="000E55FD" w:rsidRDefault="000E55FD" w:rsidP="0022275B">
            <w:pPr>
              <w:jc w:val="both"/>
            </w:pPr>
          </w:p>
        </w:tc>
      </w:tr>
      <w:tr w:rsidR="000E55FD" w14:paraId="129F319B" w14:textId="77777777" w:rsidTr="0022275B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3D0F6F7" w14:textId="77777777" w:rsidR="000E55FD" w:rsidRDefault="000E55FD" w:rsidP="0022275B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55FD" w14:paraId="56FC1E0E" w14:textId="77777777" w:rsidTr="0022275B">
        <w:trPr>
          <w:trHeight w:val="1118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D2EA" w14:textId="77777777" w:rsidR="000E55FD" w:rsidRDefault="000E55FD" w:rsidP="0022275B">
            <w:pPr>
              <w:jc w:val="both"/>
            </w:pPr>
            <w:r>
              <w:t>Aplikovaná kybernetická bezpečnost – přednášky (46 %), semináře (46 %)</w:t>
            </w:r>
          </w:p>
          <w:p w14:paraId="052E190D" w14:textId="77777777" w:rsidR="000E55FD" w:rsidRDefault="000E55FD" w:rsidP="0022275B">
            <w:pPr>
              <w:jc w:val="both"/>
            </w:pPr>
            <w:r>
              <w:t>Individuální a kolektivní ochrana (PZ) – přednášky (46 %), semináře (100 %)</w:t>
            </w:r>
          </w:p>
          <w:p w14:paraId="5483CA7C" w14:textId="206ED822" w:rsidR="000E55FD" w:rsidRDefault="000E55FD" w:rsidP="0022275B">
            <w:pPr>
              <w:jc w:val="both"/>
            </w:pPr>
            <w:r>
              <w:t>Strategické dokumenty a ochrana obyvatelstva – semináře (</w:t>
            </w:r>
            <w:r w:rsidR="00687259">
              <w:t>54</w:t>
            </w:r>
            <w:r>
              <w:t xml:space="preserve"> %)</w:t>
            </w:r>
          </w:p>
          <w:p w14:paraId="5EFBD930" w14:textId="77777777" w:rsidR="000E55FD" w:rsidRPr="0074644E" w:rsidRDefault="000E55FD" w:rsidP="0022275B">
            <w:pPr>
              <w:jc w:val="both"/>
            </w:pPr>
            <w:r>
              <w:t>Systémy řízení bezpečnosti státu a společnosti (ZT) – semináře (54 %)</w:t>
            </w:r>
          </w:p>
          <w:p w14:paraId="7EC7EDD6" w14:textId="77777777" w:rsidR="000E55FD" w:rsidRDefault="000E55FD" w:rsidP="0022275B">
            <w:pPr>
              <w:jc w:val="both"/>
            </w:pPr>
          </w:p>
        </w:tc>
      </w:tr>
      <w:tr w:rsidR="000E55FD" w14:paraId="7AC8A98E" w14:textId="77777777" w:rsidTr="0022275B">
        <w:trPr>
          <w:trHeight w:val="340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14:paraId="2119EDE8" w14:textId="77777777" w:rsidR="000E55FD" w:rsidRDefault="000E55FD" w:rsidP="0022275B">
            <w:pPr>
              <w:jc w:val="both"/>
              <w:rPr>
                <w:b/>
              </w:rPr>
            </w:pPr>
            <w:r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0E55FD" w14:paraId="199265E4" w14:textId="77777777" w:rsidTr="0022275B">
        <w:trPr>
          <w:trHeight w:val="340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DA957" w14:textId="77777777" w:rsidR="000E55FD" w:rsidRDefault="000E55FD" w:rsidP="0022275B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65914" w14:textId="77777777" w:rsidR="000E55FD" w:rsidRDefault="000E55FD" w:rsidP="0022275B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43274" w14:textId="77777777" w:rsidR="000E55FD" w:rsidRDefault="000E55FD" w:rsidP="0022275B">
            <w:pPr>
              <w:jc w:val="both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04BFB" w14:textId="77777777" w:rsidR="000E55FD" w:rsidRDefault="000E55FD" w:rsidP="0022275B">
            <w:pPr>
              <w:jc w:val="both"/>
              <w:rPr>
                <w:b/>
              </w:rPr>
            </w:pPr>
            <w:r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FACBC" w14:textId="77777777" w:rsidR="000E55FD" w:rsidRDefault="000E55FD" w:rsidP="0022275B">
            <w:pPr>
              <w:jc w:val="both"/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i/>
                <w:iCs/>
              </w:rPr>
              <w:t>nepovinný údaj</w:t>
            </w:r>
            <w:r>
              <w:rPr>
                <w:b/>
              </w:rPr>
              <w:t>) Počet hodin za semestr</w:t>
            </w:r>
          </w:p>
        </w:tc>
      </w:tr>
      <w:tr w:rsidR="000E55FD" w14:paraId="61C49D52" w14:textId="77777777" w:rsidTr="0022275B">
        <w:trPr>
          <w:trHeight w:val="285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B9B25" w14:textId="77777777" w:rsidR="000E55FD" w:rsidRPr="006E56AC" w:rsidRDefault="000E55FD" w:rsidP="0022275B">
            <w:pPr>
              <w:jc w:val="both"/>
              <w:rPr>
                <w:bCs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BA092" w14:textId="77777777" w:rsidR="000E55FD" w:rsidRPr="006E56AC" w:rsidRDefault="000E55FD" w:rsidP="0022275B">
            <w:pPr>
              <w:jc w:val="both"/>
              <w:rPr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01D7" w14:textId="77777777" w:rsidR="000E55FD" w:rsidRPr="006E56AC" w:rsidRDefault="000E55FD" w:rsidP="0022275B">
            <w:pPr>
              <w:jc w:val="both"/>
              <w:rPr>
                <w:bCs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783C" w14:textId="77777777" w:rsidR="000E55FD" w:rsidRPr="006E56AC" w:rsidRDefault="000E55FD" w:rsidP="0022275B">
            <w:pPr>
              <w:jc w:val="both"/>
              <w:rPr>
                <w:bCs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7B8C" w14:textId="77777777" w:rsidR="000E55FD" w:rsidRPr="006E56AC" w:rsidRDefault="000E55FD" w:rsidP="0022275B">
            <w:pPr>
              <w:jc w:val="both"/>
              <w:rPr>
                <w:bCs/>
              </w:rPr>
            </w:pPr>
          </w:p>
        </w:tc>
      </w:tr>
      <w:tr w:rsidR="000E55FD" w14:paraId="60BD098C" w14:textId="77777777" w:rsidTr="0022275B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4F78" w14:textId="77777777" w:rsidR="000E55FD" w:rsidRPr="006E56AC" w:rsidRDefault="000E55FD" w:rsidP="0022275B">
            <w:pPr>
              <w:jc w:val="both"/>
              <w:rPr>
                <w:bCs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9206" w14:textId="77777777" w:rsidR="000E55FD" w:rsidRPr="006E56AC" w:rsidRDefault="000E55FD" w:rsidP="0022275B">
            <w:pPr>
              <w:jc w:val="both"/>
              <w:rPr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CB72" w14:textId="77777777" w:rsidR="000E55FD" w:rsidRPr="006E56AC" w:rsidRDefault="000E55FD" w:rsidP="0022275B">
            <w:pPr>
              <w:jc w:val="both"/>
              <w:rPr>
                <w:bCs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09107" w14:textId="77777777" w:rsidR="000E55FD" w:rsidRPr="006E56AC" w:rsidRDefault="000E55FD" w:rsidP="0022275B">
            <w:pPr>
              <w:jc w:val="both"/>
              <w:rPr>
                <w:bCs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8B7B8" w14:textId="77777777" w:rsidR="000E55FD" w:rsidRPr="006E56AC" w:rsidRDefault="000E55FD" w:rsidP="0022275B">
            <w:pPr>
              <w:jc w:val="both"/>
              <w:rPr>
                <w:bCs/>
              </w:rPr>
            </w:pPr>
          </w:p>
        </w:tc>
      </w:tr>
      <w:tr w:rsidR="000E55FD" w14:paraId="3D121E27" w14:textId="77777777" w:rsidTr="0022275B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3BCA" w14:textId="77777777" w:rsidR="000E55FD" w:rsidRDefault="000E55FD" w:rsidP="0022275B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9EDB" w14:textId="77777777" w:rsidR="000E55FD" w:rsidRDefault="000E55FD" w:rsidP="0022275B">
            <w:pPr>
              <w:jc w:val="both"/>
              <w:rPr>
                <w:color w:val="FF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15AB" w14:textId="77777777" w:rsidR="000E55FD" w:rsidRDefault="000E55FD" w:rsidP="0022275B">
            <w:pPr>
              <w:jc w:val="both"/>
              <w:rPr>
                <w:color w:val="FF0000"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205C" w14:textId="77777777" w:rsidR="000E55FD" w:rsidRDefault="000E55FD" w:rsidP="0022275B">
            <w:pPr>
              <w:jc w:val="both"/>
              <w:rPr>
                <w:color w:val="FF0000"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17BA" w14:textId="77777777" w:rsidR="000E55FD" w:rsidRDefault="000E55FD" w:rsidP="0022275B">
            <w:pPr>
              <w:jc w:val="both"/>
              <w:rPr>
                <w:color w:val="FF0000"/>
              </w:rPr>
            </w:pPr>
          </w:p>
        </w:tc>
      </w:tr>
      <w:tr w:rsidR="000E55FD" w14:paraId="1D8F3AC9" w14:textId="77777777" w:rsidTr="0022275B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8100" w14:textId="77777777" w:rsidR="000E55FD" w:rsidRDefault="000E55FD" w:rsidP="0022275B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DE19" w14:textId="77777777" w:rsidR="000E55FD" w:rsidRDefault="000E55FD" w:rsidP="0022275B">
            <w:pPr>
              <w:jc w:val="both"/>
              <w:rPr>
                <w:color w:val="FF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6417" w14:textId="77777777" w:rsidR="000E55FD" w:rsidRDefault="000E55FD" w:rsidP="0022275B">
            <w:pPr>
              <w:jc w:val="both"/>
              <w:rPr>
                <w:color w:val="FF0000"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7543" w14:textId="77777777" w:rsidR="000E55FD" w:rsidRDefault="000E55FD" w:rsidP="0022275B">
            <w:pPr>
              <w:jc w:val="both"/>
              <w:rPr>
                <w:color w:val="FF0000"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859F0" w14:textId="77777777" w:rsidR="000E55FD" w:rsidRDefault="000E55FD" w:rsidP="0022275B">
            <w:pPr>
              <w:jc w:val="both"/>
              <w:rPr>
                <w:color w:val="FF0000"/>
              </w:rPr>
            </w:pPr>
          </w:p>
        </w:tc>
      </w:tr>
      <w:tr w:rsidR="000E55FD" w14:paraId="0EB62716" w14:textId="77777777" w:rsidTr="0022275B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ACEE865" w14:textId="77777777" w:rsidR="000E55FD" w:rsidRDefault="000E55FD" w:rsidP="0022275B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55FD" w14:paraId="60CA59C9" w14:textId="77777777" w:rsidTr="0022275B">
        <w:trPr>
          <w:trHeight w:val="105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19864" w14:textId="3D32ED06" w:rsidR="00C65570" w:rsidRDefault="00C65570" w:rsidP="0022275B">
            <w:r w:rsidRPr="00EC7ABA">
              <w:t>2019 – doktor (Ph.D.), studijní program Inženýrská informatika, studijní obor Inženýrská informatika, Univerzita Tomáše Bati ve Zlíně, Fakulta aplikované informatiky</w:t>
            </w:r>
          </w:p>
          <w:p w14:paraId="53CC1E8A" w14:textId="77777777" w:rsidR="00C65570" w:rsidRPr="00EC7ABA" w:rsidRDefault="00C65570" w:rsidP="00C65570">
            <w:r w:rsidRPr="00EC7ABA">
              <w:t xml:space="preserve">2015 – inženýr (Ing.), </w:t>
            </w:r>
            <w:proofErr w:type="gramStart"/>
            <w:r w:rsidRPr="00EC7ABA">
              <w:t>studijní  program</w:t>
            </w:r>
            <w:proofErr w:type="gramEnd"/>
            <w:r w:rsidRPr="00EC7ABA">
              <w:t xml:space="preserve"> Inženýrská informatika, studijní obor Bezpečnostní technologie, systémy a management, Univerzita Tomáše Bati ve Zlíně, Fakulta aplikované informatiky</w:t>
            </w:r>
          </w:p>
          <w:p w14:paraId="7D0639E6" w14:textId="508CF78C" w:rsidR="000E55FD" w:rsidRPr="00EC7ABA" w:rsidRDefault="000E55FD" w:rsidP="0022275B">
            <w:proofErr w:type="gramStart"/>
            <w:r w:rsidRPr="00EC7ABA">
              <w:t>2013</w:t>
            </w:r>
            <w:proofErr w:type="gramEnd"/>
            <w:r w:rsidRPr="00EC7ABA">
              <w:t xml:space="preserve"> –</w:t>
            </w:r>
            <w:proofErr w:type="gramStart"/>
            <w:r w:rsidRPr="00EC7ABA">
              <w:t>bakalář</w:t>
            </w:r>
            <w:proofErr w:type="gramEnd"/>
            <w:r w:rsidRPr="00EC7ABA">
              <w:t xml:space="preserve"> (Bc.), studijní program Procesní inženýrství, studijní obor Ovládání rizik, Univerzita Tomáše Bati ve Zlíně, Fakulta logistiky a krizového řízení</w:t>
            </w:r>
          </w:p>
          <w:p w14:paraId="5137B292" w14:textId="5E68AE62" w:rsidR="000E55FD" w:rsidRDefault="000E55FD" w:rsidP="00C65570">
            <w:pPr>
              <w:rPr>
                <w:b/>
              </w:rPr>
            </w:pPr>
          </w:p>
        </w:tc>
      </w:tr>
      <w:tr w:rsidR="000E55FD" w14:paraId="2961A6B8" w14:textId="77777777" w:rsidTr="0022275B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DE3708D" w14:textId="77777777" w:rsidR="000E55FD" w:rsidRDefault="000E55FD" w:rsidP="0022275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55FD" w14:paraId="719FE726" w14:textId="77777777" w:rsidTr="0022275B">
        <w:trPr>
          <w:trHeight w:val="109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6C4B" w14:textId="5A5891A7" w:rsidR="00C65570" w:rsidRDefault="00C65570" w:rsidP="0022275B">
            <w:pPr>
              <w:jc w:val="both"/>
              <w:rPr>
                <w:lang w:eastAsia="en-US"/>
              </w:rPr>
            </w:pPr>
            <w:r w:rsidRPr="00EC7ABA">
              <w:rPr>
                <w:lang w:eastAsia="en-US"/>
              </w:rPr>
              <w:t>2022 – dosud: akademický pracovník, Univerzita Tomáše Bati ve Zlíně, Fakulta logistiky a krizového řízení</w:t>
            </w:r>
          </w:p>
          <w:p w14:paraId="22459DFD" w14:textId="406B9517" w:rsidR="000E55FD" w:rsidRPr="00EC7ABA" w:rsidRDefault="000E55FD" w:rsidP="0022275B">
            <w:pPr>
              <w:jc w:val="both"/>
              <w:rPr>
                <w:lang w:eastAsia="en-US"/>
              </w:rPr>
            </w:pPr>
            <w:r w:rsidRPr="00EC7ABA">
              <w:rPr>
                <w:lang w:eastAsia="en-US"/>
              </w:rPr>
              <w:t>2017 – dosud: akademický pracovník, Moravská</w:t>
            </w:r>
            <w:r>
              <w:rPr>
                <w:lang w:eastAsia="en-US"/>
              </w:rPr>
              <w:t xml:space="preserve"> vysoká škola Olomouc</w:t>
            </w:r>
            <w:r w:rsidRPr="00EC7ABA">
              <w:rPr>
                <w:lang w:eastAsia="en-US"/>
              </w:rPr>
              <w:t>, o.p.s.</w:t>
            </w:r>
          </w:p>
          <w:p w14:paraId="63CAAEC7" w14:textId="20222E57" w:rsidR="000E55FD" w:rsidRDefault="000E55FD" w:rsidP="0022275B">
            <w:pPr>
              <w:jc w:val="both"/>
              <w:rPr>
                <w:color w:val="FF0000"/>
              </w:rPr>
            </w:pPr>
          </w:p>
        </w:tc>
      </w:tr>
      <w:tr w:rsidR="000E55FD" w14:paraId="541BEA51" w14:textId="77777777" w:rsidTr="0022275B">
        <w:trPr>
          <w:trHeight w:val="25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E739B5C" w14:textId="77777777" w:rsidR="000E55FD" w:rsidRDefault="000E55FD" w:rsidP="0022275B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55FD" w14:paraId="7CE4DF48" w14:textId="77777777" w:rsidTr="0022275B">
        <w:trPr>
          <w:trHeight w:val="110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13B8" w14:textId="77777777" w:rsidR="000E55FD" w:rsidRPr="003F66B8" w:rsidRDefault="000E55FD" w:rsidP="0022275B">
            <w:pPr>
              <w:jc w:val="both"/>
            </w:pPr>
            <w:r w:rsidRPr="003F66B8">
              <w:t>7x vedoucí bakalářské práce</w:t>
            </w:r>
          </w:p>
          <w:p w14:paraId="67766211" w14:textId="77777777" w:rsidR="000E55FD" w:rsidRPr="003F66B8" w:rsidRDefault="000E55FD" w:rsidP="0022275B">
            <w:pPr>
              <w:jc w:val="both"/>
            </w:pPr>
            <w:r w:rsidRPr="003F66B8">
              <w:t>2x vedoucí diplomové práce</w:t>
            </w:r>
          </w:p>
          <w:p w14:paraId="439D196A" w14:textId="77777777" w:rsidR="000E55FD" w:rsidRDefault="000E55FD" w:rsidP="0022275B">
            <w:pPr>
              <w:jc w:val="both"/>
            </w:pPr>
          </w:p>
        </w:tc>
      </w:tr>
      <w:tr w:rsidR="000E55FD" w14:paraId="730026E3" w14:textId="77777777" w:rsidTr="0022275B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356BCF2" w14:textId="77777777" w:rsidR="000E55FD" w:rsidRDefault="000E55FD" w:rsidP="0022275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19B906A" w14:textId="77777777" w:rsidR="000E55FD" w:rsidRDefault="000E55FD" w:rsidP="0022275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28002021" w14:textId="77777777" w:rsidR="000E55FD" w:rsidRDefault="000E55FD" w:rsidP="0022275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7DD61DD" w14:textId="77777777" w:rsidR="000E55FD" w:rsidRDefault="000E55FD" w:rsidP="0022275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0E55FD" w14:paraId="53B711B7" w14:textId="77777777" w:rsidTr="0022275B">
        <w:trPr>
          <w:cantSplit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B6DE" w14:textId="77777777" w:rsidR="000E55FD" w:rsidRDefault="000E55FD" w:rsidP="0022275B">
            <w:pPr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44BC6" w14:textId="77777777" w:rsidR="000E55FD" w:rsidRDefault="000E55FD" w:rsidP="0022275B">
            <w:pPr>
              <w:jc w:val="both"/>
            </w:pP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6BBEB4" w14:textId="77777777" w:rsidR="000E55FD" w:rsidRDefault="000E55FD" w:rsidP="0022275B">
            <w:pPr>
              <w:jc w:val="both"/>
            </w:pP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17FB5B6" w14:textId="77777777" w:rsidR="000E55FD" w:rsidRDefault="000E55FD" w:rsidP="0022275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B6AFB67" w14:textId="77777777" w:rsidR="000E55FD" w:rsidRDefault="000E55FD" w:rsidP="0022275B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23B9B06" w14:textId="77777777" w:rsidR="000E55FD" w:rsidRDefault="000E55FD" w:rsidP="0022275B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0E55FD" w14:paraId="134B4520" w14:textId="77777777" w:rsidTr="0022275B">
        <w:trPr>
          <w:cantSplit/>
          <w:trHeight w:val="70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12F7FD5" w14:textId="77777777" w:rsidR="000E55FD" w:rsidRDefault="000E55FD" w:rsidP="0022275B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647ECDE" w14:textId="77777777" w:rsidR="000E55FD" w:rsidRDefault="000E55FD" w:rsidP="0022275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1056B600" w14:textId="77777777" w:rsidR="000E55FD" w:rsidRPr="00107AAC" w:rsidRDefault="000E55FD" w:rsidP="0022275B">
            <w:pPr>
              <w:jc w:val="both"/>
            </w:pPr>
            <w:r w:rsidRPr="00107AAC"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990DE10" w14:textId="77777777" w:rsidR="000E55FD" w:rsidRPr="00107AAC" w:rsidRDefault="000E55FD" w:rsidP="0022275B">
            <w:pPr>
              <w:jc w:val="both"/>
              <w:rPr>
                <w:b/>
              </w:rPr>
            </w:pPr>
            <w:r w:rsidRPr="00107AAC">
              <w:rPr>
                <w:b/>
              </w:rPr>
              <w:t>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F143" w14:textId="0A284DF5" w:rsidR="000E55FD" w:rsidRPr="0032279F" w:rsidRDefault="006B1D4E" w:rsidP="0022275B">
            <w:pPr>
              <w:jc w:val="both"/>
              <w:rPr>
                <w:b/>
                <w:color w:val="FF0000"/>
              </w:rPr>
            </w:pPr>
            <w:r>
              <w:rPr>
                <w:b/>
              </w:rPr>
              <w:t>17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954C" w14:textId="77777777" w:rsidR="000E55FD" w:rsidRPr="0032279F" w:rsidRDefault="000E55FD" w:rsidP="0022275B">
            <w:pPr>
              <w:jc w:val="both"/>
              <w:rPr>
                <w:b/>
                <w:color w:val="FF0000"/>
              </w:rPr>
            </w:pPr>
          </w:p>
        </w:tc>
      </w:tr>
      <w:tr w:rsidR="000E55FD" w14:paraId="7F48DD23" w14:textId="77777777" w:rsidTr="0022275B">
        <w:trPr>
          <w:trHeight w:val="205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9F29" w14:textId="77777777" w:rsidR="000E55FD" w:rsidRDefault="000E55FD" w:rsidP="0022275B">
            <w:pPr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CD20" w14:textId="77777777" w:rsidR="000E55FD" w:rsidRDefault="000E55FD" w:rsidP="0022275B">
            <w:pPr>
              <w:jc w:val="both"/>
            </w:pP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77074F" w14:textId="77777777" w:rsidR="000E55FD" w:rsidRDefault="000E55FD" w:rsidP="0022275B">
            <w:pPr>
              <w:jc w:val="both"/>
            </w:pP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436054DD" w14:textId="77777777" w:rsidR="000E55FD" w:rsidRDefault="000E55FD" w:rsidP="0022275B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4832A" w14:textId="25BD0A9A" w:rsidR="000E55FD" w:rsidRDefault="006B1D4E" w:rsidP="0022275B">
            <w:pPr>
              <w:rPr>
                <w:b/>
              </w:rPr>
            </w:pPr>
            <w:r>
              <w:rPr>
                <w:b/>
              </w:rPr>
              <w:t xml:space="preserve">   2/2</w:t>
            </w:r>
          </w:p>
        </w:tc>
      </w:tr>
      <w:tr w:rsidR="000E55FD" w14:paraId="43C21B5C" w14:textId="77777777" w:rsidTr="0022275B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95883B9" w14:textId="77777777" w:rsidR="000E55FD" w:rsidRDefault="000E55FD" w:rsidP="0022275B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55FD" w14:paraId="384BC525" w14:textId="77777777" w:rsidTr="0022275B">
        <w:trPr>
          <w:trHeight w:val="2347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7962" w14:textId="7B1C0DC4" w:rsidR="000E55FD" w:rsidRDefault="000E55FD" w:rsidP="0022275B">
            <w:pPr>
              <w:jc w:val="both"/>
            </w:pPr>
            <w:r w:rsidRPr="007763B4">
              <w:rPr>
                <w:b/>
              </w:rPr>
              <w:t>PAVLÍK, Lukáš</w:t>
            </w:r>
            <w:r w:rsidRPr="00D505DB">
              <w:t>, Martin FICEK a Jakub RAK. Dynamic Assessment of Cyber Threats in the Field of Insurance. Risks [online]. 2022, 10(222), 22 s. [cit. 2023-01-31]. ISSN 22279091. Dostupné z: doi:https://doi.org/10.3390/risks10120222</w:t>
            </w:r>
            <w:r>
              <w:t xml:space="preserve"> (Q2/Q3, autorský podíl </w:t>
            </w:r>
            <w:r w:rsidRPr="007763B4">
              <w:rPr>
                <w:b/>
              </w:rPr>
              <w:t>80 %</w:t>
            </w:r>
            <w:r>
              <w:t>)</w:t>
            </w:r>
          </w:p>
          <w:p w14:paraId="7E490572" w14:textId="77777777" w:rsidR="007763B4" w:rsidRPr="007763B4" w:rsidRDefault="007763B4" w:rsidP="0022275B">
            <w:pPr>
              <w:jc w:val="both"/>
              <w:rPr>
                <w:sz w:val="8"/>
                <w:szCs w:val="8"/>
              </w:rPr>
            </w:pPr>
          </w:p>
          <w:p w14:paraId="0F5D59BB" w14:textId="66DE91C4" w:rsidR="000E55FD" w:rsidRDefault="000E55FD" w:rsidP="0022275B">
            <w:pPr>
              <w:jc w:val="both"/>
            </w:pPr>
            <w:r w:rsidRPr="00D505DB">
              <w:t xml:space="preserve">ZIMMERMANNOVÁ, Jarmila, </w:t>
            </w:r>
            <w:r w:rsidRPr="007763B4">
              <w:rPr>
                <w:b/>
              </w:rPr>
              <w:t xml:space="preserve">Lukáš PAVLÍK </w:t>
            </w:r>
            <w:r w:rsidRPr="00D505DB">
              <w:t xml:space="preserve">a Ekaterina CHYTILOVÁ. Digitalisation in Hospitals in COVID-19 </w:t>
            </w:r>
            <w:proofErr w:type="gramStart"/>
            <w:r w:rsidRPr="00D505DB">
              <w:t>Times—A Case</w:t>
            </w:r>
            <w:proofErr w:type="gramEnd"/>
            <w:r w:rsidRPr="00D505DB">
              <w:t xml:space="preserve"> Study of the Czech Republic. Economies [online]. 2022, 10(3):68, 15 s. [cit. 2022-04-07]. ISSN 2227-7099. Dostupné z: </w:t>
            </w:r>
            <w:r w:rsidRPr="00CF2735">
              <w:t>https://doi.org/10.3390/economies10030068</w:t>
            </w:r>
            <w:r>
              <w:t xml:space="preserve"> (Q2, autorský podíl </w:t>
            </w:r>
            <w:r w:rsidRPr="007763B4">
              <w:rPr>
                <w:b/>
              </w:rPr>
              <w:t>40 %</w:t>
            </w:r>
            <w:r>
              <w:t>)</w:t>
            </w:r>
          </w:p>
          <w:p w14:paraId="038AF628" w14:textId="77777777" w:rsidR="007763B4" w:rsidRPr="007763B4" w:rsidRDefault="007763B4" w:rsidP="0022275B">
            <w:pPr>
              <w:jc w:val="both"/>
              <w:rPr>
                <w:sz w:val="8"/>
                <w:szCs w:val="8"/>
              </w:rPr>
            </w:pPr>
          </w:p>
          <w:p w14:paraId="0B480619" w14:textId="799885DD" w:rsidR="000E55FD" w:rsidRDefault="000E55FD" w:rsidP="0022275B">
            <w:pPr>
              <w:jc w:val="both"/>
            </w:pPr>
            <w:r w:rsidRPr="007763B4">
              <w:rPr>
                <w:b/>
              </w:rPr>
              <w:t>PAVLÍK, Lukáš</w:t>
            </w:r>
            <w:r w:rsidRPr="00CF52D7">
              <w:t>. 14TH INTERNATIONAL CONFERENCE ON EDUCATION AND NEW LEARNING TECHNOLOGIES PALMA, SPAIN. Issues of ICT Security in Secondary Schools and its Impact on Education [online]. Spain: IATED, 2022, 9 s. [cit. 2022-10-04]. ISBN 978-84-09-42484-9. ISSN 2340-1117. Dostupné z: d</w:t>
            </w:r>
            <w:r>
              <w:t xml:space="preserve">oi: 10.21125/edulearn.2022.0775 (Web of Science, autorský podíl </w:t>
            </w:r>
            <w:r w:rsidRPr="007763B4">
              <w:rPr>
                <w:b/>
              </w:rPr>
              <w:t>100 %</w:t>
            </w:r>
            <w:r>
              <w:t>)</w:t>
            </w:r>
          </w:p>
          <w:p w14:paraId="6B5475EE" w14:textId="77777777" w:rsidR="007763B4" w:rsidRPr="007763B4" w:rsidRDefault="007763B4" w:rsidP="0022275B">
            <w:pPr>
              <w:jc w:val="both"/>
              <w:rPr>
                <w:sz w:val="8"/>
                <w:szCs w:val="8"/>
              </w:rPr>
            </w:pPr>
          </w:p>
          <w:p w14:paraId="651E922B" w14:textId="128B0DD5" w:rsidR="000E55FD" w:rsidRDefault="000E55FD" w:rsidP="0022275B">
            <w:pPr>
              <w:jc w:val="both"/>
            </w:pPr>
            <w:r w:rsidRPr="007763B4">
              <w:rPr>
                <w:b/>
              </w:rPr>
              <w:t>PAVLÍK, Lukáš</w:t>
            </w:r>
            <w:r w:rsidRPr="00CF52D7">
              <w:t xml:space="preserve">, Ekaterina CHYTILOVÁ a Jarmila ZIMMERMANNOVÁ. Impacts of Covid-19 on Selected Hospital Facilities from the Perspective of Cyber Security [online]. Olomouc: Univerzita Palackého v Olomouci, 2021, 7 s. [cit. 2021-12-15]. ISBN 978-80-244-6032-1. Dostupné z: </w:t>
            </w:r>
            <w:r w:rsidRPr="00CF2735">
              <w:t>https://kems.upol.cz/knowcon/conference-proceedings/</w:t>
            </w:r>
            <w:r>
              <w:t xml:space="preserve"> (Web of Science, autorský podíl </w:t>
            </w:r>
            <w:r w:rsidRPr="007763B4">
              <w:rPr>
                <w:b/>
              </w:rPr>
              <w:t>60 %</w:t>
            </w:r>
            <w:r>
              <w:t>)</w:t>
            </w:r>
          </w:p>
          <w:p w14:paraId="7B9E6FC1" w14:textId="77777777" w:rsidR="007763B4" w:rsidRPr="007763B4" w:rsidRDefault="007763B4" w:rsidP="0022275B">
            <w:pPr>
              <w:jc w:val="both"/>
              <w:rPr>
                <w:sz w:val="8"/>
                <w:szCs w:val="8"/>
              </w:rPr>
            </w:pPr>
          </w:p>
          <w:p w14:paraId="42711F40" w14:textId="7363C034" w:rsidR="000E55FD" w:rsidRDefault="000E55FD" w:rsidP="0022275B">
            <w:pPr>
              <w:jc w:val="both"/>
            </w:pPr>
            <w:r w:rsidRPr="007763B4">
              <w:rPr>
                <w:b/>
              </w:rPr>
              <w:t>PAVLÍK, Lukáš</w:t>
            </w:r>
            <w:r w:rsidRPr="00CF52D7">
              <w:t>. Design Methodology for Determining the Financial Damage caused by Cyber Threats in the Field of Insurance. In: ICMT 2019</w:t>
            </w:r>
            <w:r>
              <w:t xml:space="preserve">. Brno: Univerzita obrany, 2019 (Scopus, autorský podíl </w:t>
            </w:r>
            <w:r w:rsidR="00D61306">
              <w:rPr>
                <w:b/>
              </w:rPr>
              <w:t>100 %</w:t>
            </w:r>
            <w:r>
              <w:t>)</w:t>
            </w:r>
          </w:p>
          <w:p w14:paraId="60DA7873" w14:textId="2637B6EB" w:rsidR="007763B4" w:rsidRPr="00D505DB" w:rsidRDefault="007763B4" w:rsidP="0022275B">
            <w:pPr>
              <w:jc w:val="both"/>
            </w:pPr>
          </w:p>
        </w:tc>
      </w:tr>
      <w:tr w:rsidR="000E55FD" w14:paraId="49AD6599" w14:textId="77777777" w:rsidTr="0022275B">
        <w:trPr>
          <w:trHeight w:val="21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DD6EF76" w14:textId="77777777" w:rsidR="000E55FD" w:rsidRDefault="000E55FD" w:rsidP="0022275B">
            <w:pPr>
              <w:rPr>
                <w:b/>
              </w:rPr>
            </w:pPr>
            <w:r>
              <w:rPr>
                <w:b/>
              </w:rPr>
              <w:t>Působení v zahraničí</w:t>
            </w:r>
          </w:p>
        </w:tc>
      </w:tr>
      <w:tr w:rsidR="000E55FD" w14:paraId="7CFFC88D" w14:textId="77777777" w:rsidTr="0022275B">
        <w:trPr>
          <w:trHeight w:val="32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6F5B" w14:textId="77777777" w:rsidR="000E55FD" w:rsidRDefault="000E55FD" w:rsidP="0022275B">
            <w:pPr>
              <w:rPr>
                <w:b/>
              </w:rPr>
            </w:pPr>
          </w:p>
        </w:tc>
      </w:tr>
      <w:tr w:rsidR="000E55FD" w14:paraId="5E5121FE" w14:textId="77777777" w:rsidTr="0022275B">
        <w:trPr>
          <w:cantSplit/>
          <w:trHeight w:val="4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BBDC8E6" w14:textId="77777777" w:rsidR="000E55FD" w:rsidRDefault="000E55FD" w:rsidP="0022275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0D2D" w14:textId="77777777" w:rsidR="000E55FD" w:rsidRDefault="000E55FD" w:rsidP="0022275B">
            <w:pPr>
              <w:jc w:val="both"/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0F3474D" w14:textId="77777777" w:rsidR="000E55FD" w:rsidRDefault="000E55FD" w:rsidP="0022275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012F" w14:textId="49DE2280" w:rsidR="000E55FD" w:rsidRDefault="006B1D4E" w:rsidP="0022275B">
            <w:pPr>
              <w:jc w:val="both"/>
            </w:pPr>
            <w:r>
              <w:t>02. 03. 2023</w:t>
            </w:r>
          </w:p>
        </w:tc>
      </w:tr>
    </w:tbl>
    <w:p w14:paraId="69920246" w14:textId="77777777" w:rsidR="000E55FD" w:rsidRDefault="000E55FD" w:rsidP="000E55FD"/>
    <w:p w14:paraId="23D51530" w14:textId="77777777" w:rsidR="000E55FD" w:rsidRDefault="000E55FD">
      <w:pPr>
        <w:spacing w:after="160" w:line="259" w:lineRule="auto"/>
      </w:pPr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BB6320" w14:paraId="021CAFB8" w14:textId="77777777" w:rsidTr="00BB6320">
        <w:tc>
          <w:tcPr>
            <w:tcW w:w="9859" w:type="dxa"/>
            <w:gridSpan w:val="15"/>
            <w:tcBorders>
              <w:bottom w:val="double" w:sz="4" w:space="0" w:color="auto"/>
            </w:tcBorders>
            <w:shd w:val="clear" w:color="auto" w:fill="BDD6EE"/>
          </w:tcPr>
          <w:p w14:paraId="4FE43D9E" w14:textId="52DEA265" w:rsidR="00BB6320" w:rsidRDefault="00BB6320" w:rsidP="00BB6320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BB6320" w14:paraId="519D3A60" w14:textId="77777777" w:rsidTr="00BB6320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218DC6BD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</w:tcPr>
          <w:p w14:paraId="570E1089" w14:textId="77777777" w:rsidR="00BB6320" w:rsidRDefault="00BB6320" w:rsidP="00BB6320">
            <w:pPr>
              <w:jc w:val="both"/>
            </w:pPr>
            <w:r w:rsidRPr="001B2AE1">
              <w:t>Univerzita Tomáše Bati ve Zlíně</w:t>
            </w:r>
          </w:p>
        </w:tc>
      </w:tr>
      <w:tr w:rsidR="00BB6320" w14:paraId="7275BB5E" w14:textId="77777777" w:rsidTr="00BB6320">
        <w:tc>
          <w:tcPr>
            <w:tcW w:w="2518" w:type="dxa"/>
            <w:shd w:val="clear" w:color="auto" w:fill="F7CAAC"/>
          </w:tcPr>
          <w:p w14:paraId="17D55037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</w:tcPr>
          <w:p w14:paraId="6D731190" w14:textId="77777777" w:rsidR="00BB6320" w:rsidRDefault="00BB6320" w:rsidP="00BB6320">
            <w:pPr>
              <w:jc w:val="both"/>
            </w:pPr>
            <w:r w:rsidRPr="00CF7506">
              <w:t>Fakulta logistiky a krizového řízení</w:t>
            </w:r>
          </w:p>
        </w:tc>
      </w:tr>
      <w:tr w:rsidR="00BB6320" w14:paraId="214CBC51" w14:textId="77777777" w:rsidTr="00BB6320">
        <w:tc>
          <w:tcPr>
            <w:tcW w:w="2518" w:type="dxa"/>
            <w:shd w:val="clear" w:color="auto" w:fill="F7CAAC"/>
          </w:tcPr>
          <w:p w14:paraId="29A2014E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</w:tcPr>
          <w:p w14:paraId="4718E66D" w14:textId="77777777" w:rsidR="00BB6320" w:rsidRDefault="00BB6320" w:rsidP="00BB6320">
            <w:pPr>
              <w:jc w:val="both"/>
            </w:pPr>
            <w:r>
              <w:t>Bezpečnost společnosti</w:t>
            </w:r>
          </w:p>
        </w:tc>
      </w:tr>
      <w:tr w:rsidR="00BB6320" w14:paraId="00A7AA1A" w14:textId="77777777" w:rsidTr="00BB6320">
        <w:tc>
          <w:tcPr>
            <w:tcW w:w="2518" w:type="dxa"/>
            <w:shd w:val="clear" w:color="auto" w:fill="F7CAAC"/>
          </w:tcPr>
          <w:p w14:paraId="17E1254D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</w:tcPr>
          <w:p w14:paraId="3360C574" w14:textId="77777777" w:rsidR="00BB6320" w:rsidRPr="00C65570" w:rsidRDefault="00BB6320" w:rsidP="00BB6320">
            <w:pPr>
              <w:jc w:val="both"/>
              <w:rPr>
                <w:b/>
              </w:rPr>
            </w:pPr>
            <w:r w:rsidRPr="00C65570">
              <w:rPr>
                <w:b/>
              </w:rPr>
              <w:t>Kamil Peterek</w:t>
            </w:r>
          </w:p>
        </w:tc>
        <w:tc>
          <w:tcPr>
            <w:tcW w:w="709" w:type="dxa"/>
            <w:shd w:val="clear" w:color="auto" w:fill="F7CAAC"/>
          </w:tcPr>
          <w:p w14:paraId="2283BBC0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5"/>
          </w:tcPr>
          <w:p w14:paraId="32C6689A" w14:textId="77777777" w:rsidR="00BB6320" w:rsidRDefault="00BB6320" w:rsidP="00BB6320">
            <w:r>
              <w:t>Mgr., PhD.</w:t>
            </w:r>
          </w:p>
        </w:tc>
      </w:tr>
      <w:tr w:rsidR="00BB6320" w14:paraId="30CAAD4A" w14:textId="77777777" w:rsidTr="00BB6320">
        <w:tc>
          <w:tcPr>
            <w:tcW w:w="2518" w:type="dxa"/>
            <w:shd w:val="clear" w:color="auto" w:fill="F7CAAC"/>
          </w:tcPr>
          <w:p w14:paraId="3B3545DE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</w:tcPr>
          <w:p w14:paraId="05C625C0" w14:textId="77777777" w:rsidR="00BB6320" w:rsidRDefault="00BB6320" w:rsidP="00BB6320">
            <w:pPr>
              <w:jc w:val="both"/>
            </w:pPr>
            <w:r>
              <w:t>1982</w:t>
            </w:r>
          </w:p>
        </w:tc>
        <w:tc>
          <w:tcPr>
            <w:tcW w:w="1721" w:type="dxa"/>
            <w:shd w:val="clear" w:color="auto" w:fill="F7CAAC"/>
          </w:tcPr>
          <w:p w14:paraId="1DA2FC5C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</w:tcPr>
          <w:p w14:paraId="10B82573" w14:textId="57CEFBBF" w:rsidR="00BB6320" w:rsidRPr="000A32A3" w:rsidRDefault="00BB6320" w:rsidP="00BB6320">
            <w:pPr>
              <w:jc w:val="both"/>
              <w:rPr>
                <w:i/>
              </w:rPr>
            </w:pPr>
            <w:r w:rsidRPr="000A32A3">
              <w:rPr>
                <w:i/>
              </w:rPr>
              <w:t>pp</w:t>
            </w:r>
            <w:r w:rsidR="000A32A3" w:rsidRPr="000A32A3">
              <w:rPr>
                <w:i/>
              </w:rPr>
              <w:t>.</w:t>
            </w:r>
          </w:p>
        </w:tc>
        <w:tc>
          <w:tcPr>
            <w:tcW w:w="994" w:type="dxa"/>
            <w:shd w:val="clear" w:color="auto" w:fill="F7CAAC"/>
          </w:tcPr>
          <w:p w14:paraId="03815FF5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154AEFCE" w14:textId="77777777" w:rsidR="00BB6320" w:rsidRDefault="00BB6320" w:rsidP="00BB6320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shd w:val="clear" w:color="auto" w:fill="F7CAAC"/>
          </w:tcPr>
          <w:p w14:paraId="76DE7558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4F48A40F" w14:textId="65D124FA" w:rsidR="00BB6320" w:rsidRDefault="00181D21" w:rsidP="00BB6320">
            <w:pPr>
              <w:jc w:val="both"/>
            </w:pPr>
            <w:r>
              <w:t>10/26</w:t>
            </w:r>
          </w:p>
        </w:tc>
      </w:tr>
      <w:tr w:rsidR="00BB6320" w14:paraId="237B36E9" w14:textId="77777777" w:rsidTr="00BB6320">
        <w:tc>
          <w:tcPr>
            <w:tcW w:w="5068" w:type="dxa"/>
            <w:gridSpan w:val="4"/>
            <w:shd w:val="clear" w:color="auto" w:fill="F7CAAC"/>
          </w:tcPr>
          <w:p w14:paraId="6A66C18D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</w:tcPr>
          <w:p w14:paraId="031C3DFB" w14:textId="3B8E86CD" w:rsidR="00BB6320" w:rsidRPr="000A32A3" w:rsidRDefault="00BB6320" w:rsidP="00BB6320">
            <w:pPr>
              <w:jc w:val="both"/>
              <w:rPr>
                <w:i/>
              </w:rPr>
            </w:pPr>
            <w:r w:rsidRPr="000A32A3">
              <w:rPr>
                <w:i/>
              </w:rPr>
              <w:t>pp</w:t>
            </w:r>
            <w:r w:rsidR="000A32A3" w:rsidRPr="000A32A3">
              <w:rPr>
                <w:i/>
              </w:rPr>
              <w:t>.</w:t>
            </w:r>
          </w:p>
        </w:tc>
        <w:tc>
          <w:tcPr>
            <w:tcW w:w="994" w:type="dxa"/>
            <w:shd w:val="clear" w:color="auto" w:fill="F7CAAC"/>
          </w:tcPr>
          <w:p w14:paraId="6D826E0B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3FC48E1D" w14:textId="77777777" w:rsidR="00BB6320" w:rsidRDefault="00BB6320" w:rsidP="00BB6320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shd w:val="clear" w:color="auto" w:fill="F7CAAC"/>
          </w:tcPr>
          <w:p w14:paraId="728CD183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1F4E8CC5" w14:textId="787D44A5" w:rsidR="00BB6320" w:rsidRDefault="00181D21" w:rsidP="00BB6320">
            <w:pPr>
              <w:jc w:val="both"/>
            </w:pPr>
            <w:r>
              <w:t>10/26</w:t>
            </w:r>
          </w:p>
        </w:tc>
      </w:tr>
      <w:tr w:rsidR="00BB6320" w14:paraId="00242C78" w14:textId="77777777" w:rsidTr="00BB6320">
        <w:tc>
          <w:tcPr>
            <w:tcW w:w="6060" w:type="dxa"/>
            <w:gridSpan w:val="8"/>
            <w:shd w:val="clear" w:color="auto" w:fill="F7CAAC"/>
          </w:tcPr>
          <w:p w14:paraId="48F65E36" w14:textId="77777777" w:rsidR="00BB6320" w:rsidRDefault="00BB6320" w:rsidP="00BB6320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2E892817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096" w:type="dxa"/>
            <w:gridSpan w:val="5"/>
            <w:shd w:val="clear" w:color="auto" w:fill="F7CAAC"/>
          </w:tcPr>
          <w:p w14:paraId="5ED3D877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B6320" w14:paraId="44349028" w14:textId="77777777" w:rsidTr="00BB6320">
        <w:tc>
          <w:tcPr>
            <w:tcW w:w="6060" w:type="dxa"/>
            <w:gridSpan w:val="8"/>
          </w:tcPr>
          <w:p w14:paraId="06CAA5E7" w14:textId="77777777" w:rsidR="00BB6320" w:rsidRDefault="00BB6320" w:rsidP="00BB6320">
            <w:pPr>
              <w:jc w:val="both"/>
            </w:pPr>
          </w:p>
        </w:tc>
        <w:tc>
          <w:tcPr>
            <w:tcW w:w="1703" w:type="dxa"/>
            <w:gridSpan w:val="2"/>
          </w:tcPr>
          <w:p w14:paraId="274B4C23" w14:textId="77777777" w:rsidR="00BB6320" w:rsidRDefault="00BB6320" w:rsidP="00BB6320">
            <w:pPr>
              <w:jc w:val="both"/>
            </w:pPr>
          </w:p>
        </w:tc>
        <w:tc>
          <w:tcPr>
            <w:tcW w:w="2096" w:type="dxa"/>
            <w:gridSpan w:val="5"/>
          </w:tcPr>
          <w:p w14:paraId="0EB4ABEE" w14:textId="77777777" w:rsidR="00BB6320" w:rsidRDefault="00BB6320" w:rsidP="00BB6320">
            <w:pPr>
              <w:jc w:val="both"/>
            </w:pPr>
          </w:p>
        </w:tc>
      </w:tr>
      <w:tr w:rsidR="00BB6320" w14:paraId="5EBDDDBA" w14:textId="77777777" w:rsidTr="00BB6320">
        <w:tc>
          <w:tcPr>
            <w:tcW w:w="6060" w:type="dxa"/>
            <w:gridSpan w:val="8"/>
          </w:tcPr>
          <w:p w14:paraId="2F8B23B0" w14:textId="77777777" w:rsidR="00BB6320" w:rsidRDefault="00BB6320" w:rsidP="00BB6320">
            <w:pPr>
              <w:jc w:val="both"/>
            </w:pPr>
          </w:p>
        </w:tc>
        <w:tc>
          <w:tcPr>
            <w:tcW w:w="1703" w:type="dxa"/>
            <w:gridSpan w:val="2"/>
          </w:tcPr>
          <w:p w14:paraId="07E4EE4F" w14:textId="77777777" w:rsidR="00BB6320" w:rsidRDefault="00BB6320" w:rsidP="00BB6320">
            <w:pPr>
              <w:jc w:val="both"/>
            </w:pPr>
          </w:p>
        </w:tc>
        <w:tc>
          <w:tcPr>
            <w:tcW w:w="2096" w:type="dxa"/>
            <w:gridSpan w:val="5"/>
          </w:tcPr>
          <w:p w14:paraId="7496F83B" w14:textId="77777777" w:rsidR="00BB6320" w:rsidRDefault="00BB6320" w:rsidP="00BB6320">
            <w:pPr>
              <w:jc w:val="both"/>
            </w:pPr>
          </w:p>
        </w:tc>
      </w:tr>
      <w:tr w:rsidR="00BB6320" w14:paraId="428676A8" w14:textId="77777777" w:rsidTr="00BB6320">
        <w:tc>
          <w:tcPr>
            <w:tcW w:w="6060" w:type="dxa"/>
            <w:gridSpan w:val="8"/>
          </w:tcPr>
          <w:p w14:paraId="34F010CC" w14:textId="77777777" w:rsidR="00BB6320" w:rsidRDefault="00BB6320" w:rsidP="00BB6320">
            <w:pPr>
              <w:jc w:val="both"/>
            </w:pPr>
          </w:p>
        </w:tc>
        <w:tc>
          <w:tcPr>
            <w:tcW w:w="1703" w:type="dxa"/>
            <w:gridSpan w:val="2"/>
          </w:tcPr>
          <w:p w14:paraId="78C12EFC" w14:textId="77777777" w:rsidR="00BB6320" w:rsidRDefault="00BB6320" w:rsidP="00BB6320">
            <w:pPr>
              <w:jc w:val="both"/>
            </w:pPr>
          </w:p>
        </w:tc>
        <w:tc>
          <w:tcPr>
            <w:tcW w:w="2096" w:type="dxa"/>
            <w:gridSpan w:val="5"/>
          </w:tcPr>
          <w:p w14:paraId="26346153" w14:textId="77777777" w:rsidR="00BB6320" w:rsidRDefault="00BB6320" w:rsidP="00BB6320">
            <w:pPr>
              <w:jc w:val="both"/>
            </w:pPr>
          </w:p>
        </w:tc>
      </w:tr>
      <w:tr w:rsidR="00BB6320" w14:paraId="1A414FA0" w14:textId="77777777" w:rsidTr="00BB6320">
        <w:tc>
          <w:tcPr>
            <w:tcW w:w="6060" w:type="dxa"/>
            <w:gridSpan w:val="8"/>
          </w:tcPr>
          <w:p w14:paraId="3B82EC24" w14:textId="77777777" w:rsidR="00BB6320" w:rsidRDefault="00BB6320" w:rsidP="00BB6320">
            <w:pPr>
              <w:jc w:val="both"/>
            </w:pPr>
          </w:p>
        </w:tc>
        <w:tc>
          <w:tcPr>
            <w:tcW w:w="1703" w:type="dxa"/>
            <w:gridSpan w:val="2"/>
          </w:tcPr>
          <w:p w14:paraId="28A9E424" w14:textId="77777777" w:rsidR="00BB6320" w:rsidRDefault="00BB6320" w:rsidP="00BB6320">
            <w:pPr>
              <w:jc w:val="both"/>
            </w:pPr>
          </w:p>
        </w:tc>
        <w:tc>
          <w:tcPr>
            <w:tcW w:w="2096" w:type="dxa"/>
            <w:gridSpan w:val="5"/>
          </w:tcPr>
          <w:p w14:paraId="18A2025C" w14:textId="77777777" w:rsidR="00BB6320" w:rsidRDefault="00BB6320" w:rsidP="00BB6320">
            <w:pPr>
              <w:jc w:val="both"/>
            </w:pPr>
          </w:p>
        </w:tc>
      </w:tr>
      <w:tr w:rsidR="00BB6320" w14:paraId="32EEF561" w14:textId="77777777" w:rsidTr="00BB6320">
        <w:tc>
          <w:tcPr>
            <w:tcW w:w="9859" w:type="dxa"/>
            <w:gridSpan w:val="15"/>
            <w:shd w:val="clear" w:color="auto" w:fill="F7CAAC"/>
          </w:tcPr>
          <w:p w14:paraId="56987C8C" w14:textId="77777777" w:rsidR="00BB6320" w:rsidRDefault="00BB6320" w:rsidP="00BB6320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BB6320" w14:paraId="2F09F7AE" w14:textId="77777777" w:rsidTr="00BB6320">
        <w:trPr>
          <w:trHeight w:val="1417"/>
        </w:trPr>
        <w:tc>
          <w:tcPr>
            <w:tcW w:w="9859" w:type="dxa"/>
            <w:gridSpan w:val="15"/>
            <w:tcBorders>
              <w:top w:val="nil"/>
            </w:tcBorders>
          </w:tcPr>
          <w:p w14:paraId="14486102" w14:textId="77777777" w:rsidR="00BB6320" w:rsidRDefault="00BB6320" w:rsidP="00BB6320">
            <w:pPr>
              <w:jc w:val="both"/>
            </w:pPr>
            <w:r>
              <w:t>Řízení dodavatelských systémů (PZ) – garant, přednášky (100 %), semináře (100 %)</w:t>
            </w:r>
          </w:p>
          <w:p w14:paraId="37BE4A3E" w14:textId="77777777" w:rsidR="00BB6320" w:rsidRDefault="00BB6320" w:rsidP="00BB6320">
            <w:pPr>
              <w:jc w:val="both"/>
            </w:pPr>
            <w:r>
              <w:t>Bezpečnost logistických procesů (PZ) – garant, přednášky (100 %), semináře (100 %)</w:t>
            </w:r>
          </w:p>
          <w:p w14:paraId="1A32EF10" w14:textId="77777777" w:rsidR="00BB6320" w:rsidRPr="002827C6" w:rsidRDefault="00BB6320" w:rsidP="00BB6320">
            <w:pPr>
              <w:jc w:val="both"/>
            </w:pPr>
          </w:p>
        </w:tc>
      </w:tr>
      <w:tr w:rsidR="00BB6320" w14:paraId="4F16945B" w14:textId="77777777" w:rsidTr="00BB6320">
        <w:trPr>
          <w:trHeight w:val="340"/>
        </w:trPr>
        <w:tc>
          <w:tcPr>
            <w:tcW w:w="9859" w:type="dxa"/>
            <w:gridSpan w:val="15"/>
            <w:tcBorders>
              <w:top w:val="nil"/>
            </w:tcBorders>
            <w:shd w:val="clear" w:color="auto" w:fill="FBD4B4"/>
          </w:tcPr>
          <w:p w14:paraId="2C6F90E6" w14:textId="77777777" w:rsidR="00BB6320" w:rsidRPr="002827C6" w:rsidRDefault="00BB6320" w:rsidP="00BB6320">
            <w:pPr>
              <w:jc w:val="both"/>
              <w:rPr>
                <w:b/>
              </w:rPr>
            </w:pPr>
            <w:r w:rsidRPr="002827C6"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BB6320" w14:paraId="7589403B" w14:textId="77777777" w:rsidTr="00BB6320">
        <w:trPr>
          <w:trHeight w:val="340"/>
        </w:trPr>
        <w:tc>
          <w:tcPr>
            <w:tcW w:w="2802" w:type="dxa"/>
            <w:gridSpan w:val="2"/>
            <w:tcBorders>
              <w:top w:val="nil"/>
            </w:tcBorders>
          </w:tcPr>
          <w:p w14:paraId="304647DE" w14:textId="77777777" w:rsidR="00BB6320" w:rsidRPr="002827C6" w:rsidRDefault="00BB6320" w:rsidP="00BB6320">
            <w:pPr>
              <w:jc w:val="both"/>
              <w:rPr>
                <w:b/>
              </w:rPr>
            </w:pPr>
            <w:r w:rsidRPr="002827C6"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133FDD34" w14:textId="77777777" w:rsidR="00BB6320" w:rsidRPr="002827C6" w:rsidRDefault="00BB6320" w:rsidP="00BB6320">
            <w:pPr>
              <w:jc w:val="both"/>
              <w:rPr>
                <w:b/>
              </w:rPr>
            </w:pPr>
            <w:r w:rsidRPr="002827C6"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1415C74B" w14:textId="77777777" w:rsidR="00BB6320" w:rsidRPr="002827C6" w:rsidRDefault="00BB6320" w:rsidP="00BB6320">
            <w:pPr>
              <w:jc w:val="both"/>
              <w:rPr>
                <w:b/>
              </w:rPr>
            </w:pPr>
            <w:r w:rsidRPr="002827C6"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228B52F4" w14:textId="77777777" w:rsidR="00BB6320" w:rsidRPr="002827C6" w:rsidRDefault="00BB6320" w:rsidP="00BB6320">
            <w:pPr>
              <w:jc w:val="both"/>
              <w:rPr>
                <w:b/>
              </w:rPr>
            </w:pPr>
            <w:r w:rsidRPr="002827C6"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55FA11C9" w14:textId="77777777" w:rsidR="00BB6320" w:rsidRPr="002827C6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(</w:t>
            </w:r>
            <w:r w:rsidRPr="00F20AEF">
              <w:rPr>
                <w:b/>
                <w:i/>
                <w:iCs/>
              </w:rPr>
              <w:t>nepovinný údaj</w:t>
            </w:r>
            <w:r w:rsidRPr="00F20AEF">
              <w:rPr>
                <w:b/>
              </w:rPr>
              <w:t>)</w:t>
            </w:r>
            <w:r>
              <w:rPr>
                <w:b/>
              </w:rPr>
              <w:t xml:space="preserve"> </w:t>
            </w:r>
            <w:r w:rsidRPr="002827C6">
              <w:rPr>
                <w:b/>
              </w:rPr>
              <w:t>Počet hodin za semestr</w:t>
            </w:r>
          </w:p>
        </w:tc>
      </w:tr>
      <w:tr w:rsidR="00BB6320" w14:paraId="5A105FD6" w14:textId="77777777" w:rsidTr="000A32A3">
        <w:trPr>
          <w:trHeight w:val="285"/>
        </w:trPr>
        <w:tc>
          <w:tcPr>
            <w:tcW w:w="2802" w:type="dxa"/>
            <w:gridSpan w:val="2"/>
            <w:tcBorders>
              <w:top w:val="nil"/>
            </w:tcBorders>
          </w:tcPr>
          <w:p w14:paraId="2D720D13" w14:textId="77777777" w:rsidR="00BB6320" w:rsidRPr="009B6531" w:rsidRDefault="00BB6320" w:rsidP="00BB6320">
            <w:pPr>
              <w:jc w:val="both"/>
            </w:pPr>
            <w:r>
              <w:t>Základy logistiky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0B6C4C46" w14:textId="77777777" w:rsidR="00BB6320" w:rsidRPr="009B6531" w:rsidRDefault="00BB6320" w:rsidP="00BB6320">
            <w:r>
              <w:t>Aplikovaná logistika, Ochrana obyvatelstva, Management rizik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54B6E003" w14:textId="08D24AB8" w:rsidR="00BB6320" w:rsidRPr="009B6531" w:rsidRDefault="00181D21" w:rsidP="00181D21">
            <w:pPr>
              <w:jc w:val="both"/>
            </w:pPr>
            <w:r>
              <w:t>1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06BCB0FB" w14:textId="77777777" w:rsidR="00BB6320" w:rsidRPr="00C46814" w:rsidRDefault="00BB6320" w:rsidP="00BB6320">
            <w:r w:rsidRPr="00C46814">
              <w:t>garant, přednášející, cvičící</w:t>
            </w:r>
          </w:p>
        </w:tc>
        <w:tc>
          <w:tcPr>
            <w:tcW w:w="1972" w:type="dxa"/>
            <w:gridSpan w:val="3"/>
            <w:tcBorders>
              <w:top w:val="nil"/>
            </w:tcBorders>
            <w:shd w:val="clear" w:color="auto" w:fill="auto"/>
          </w:tcPr>
          <w:p w14:paraId="0FDE3127" w14:textId="6A74F718" w:rsidR="00BB6320" w:rsidRPr="00C46814" w:rsidRDefault="00BB6320" w:rsidP="00BB6320">
            <w:pPr>
              <w:jc w:val="both"/>
            </w:pPr>
          </w:p>
        </w:tc>
      </w:tr>
      <w:tr w:rsidR="00BB6320" w14:paraId="70F2CF2F" w14:textId="77777777" w:rsidTr="000A32A3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41397733" w14:textId="77777777" w:rsidR="00BB6320" w:rsidRDefault="00BB6320" w:rsidP="00BB6320">
            <w:r>
              <w:t>Modelování a simulace logistických procesů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549EACED" w14:textId="77777777" w:rsidR="00BB6320" w:rsidRDefault="00BB6320" w:rsidP="00BB6320">
            <w:r>
              <w:t>Aplikovaná logistika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665CF249" w14:textId="4B8CFA55" w:rsidR="00BB6320" w:rsidRDefault="00181D21" w:rsidP="00BB6320">
            <w:r>
              <w:t>1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16C7D3D5" w14:textId="77777777" w:rsidR="00BB6320" w:rsidRDefault="00BB6320" w:rsidP="00BB6320">
            <w:r>
              <w:t>přednášející, cvičící</w:t>
            </w:r>
          </w:p>
        </w:tc>
        <w:tc>
          <w:tcPr>
            <w:tcW w:w="1972" w:type="dxa"/>
            <w:gridSpan w:val="3"/>
            <w:tcBorders>
              <w:top w:val="nil"/>
            </w:tcBorders>
            <w:shd w:val="clear" w:color="auto" w:fill="auto"/>
          </w:tcPr>
          <w:p w14:paraId="0B1648C8" w14:textId="24384862" w:rsidR="00BB6320" w:rsidRDefault="00BB6320" w:rsidP="00BB6320"/>
        </w:tc>
      </w:tr>
      <w:tr w:rsidR="00BB6320" w14:paraId="1235D560" w14:textId="77777777" w:rsidTr="000A32A3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2E03368F" w14:textId="77777777" w:rsidR="00BB6320" w:rsidRPr="009B6531" w:rsidRDefault="00BB6320" w:rsidP="00BB6320">
            <w:r>
              <w:t>Udržitelnost v logistice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4C50E8C9" w14:textId="77777777" w:rsidR="00BB6320" w:rsidRPr="009B6531" w:rsidRDefault="00BB6320" w:rsidP="00BB6320">
            <w:r>
              <w:t>Aplikovaná logistika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56FF42E1" w14:textId="4F1CB3AB" w:rsidR="00BB6320" w:rsidRPr="009B6531" w:rsidRDefault="00181D21" w:rsidP="00BB6320">
            <w:r>
              <w:t>1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19B5A61B" w14:textId="77777777" w:rsidR="00BB6320" w:rsidRPr="009B6531" w:rsidRDefault="00BB6320" w:rsidP="00BB6320">
            <w:r>
              <w:t>cvičící</w:t>
            </w:r>
          </w:p>
        </w:tc>
        <w:tc>
          <w:tcPr>
            <w:tcW w:w="1972" w:type="dxa"/>
            <w:gridSpan w:val="3"/>
            <w:tcBorders>
              <w:top w:val="nil"/>
            </w:tcBorders>
            <w:shd w:val="clear" w:color="auto" w:fill="auto"/>
          </w:tcPr>
          <w:p w14:paraId="68B210A7" w14:textId="1E3DAA53" w:rsidR="00BB6320" w:rsidRPr="009B6531" w:rsidRDefault="00BB6320" w:rsidP="00BB6320"/>
        </w:tc>
      </w:tr>
      <w:tr w:rsidR="00BB6320" w14:paraId="69E630EE" w14:textId="77777777" w:rsidTr="000A32A3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36477D45" w14:textId="77777777" w:rsidR="00BB6320" w:rsidRPr="009B6531" w:rsidRDefault="00BB6320" w:rsidP="00BB6320">
            <w:r>
              <w:t>Průmysl 4.0 – digitalizace výrobních procesů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6F9D9F26" w14:textId="77777777" w:rsidR="00BB6320" w:rsidRPr="009B6531" w:rsidRDefault="00BB6320" w:rsidP="00BB6320">
            <w:r>
              <w:t>Aplikovaná logistika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0CEF61E7" w14:textId="1EBACD2C" w:rsidR="00BB6320" w:rsidRPr="009B6531" w:rsidRDefault="00181D21" w:rsidP="00BB6320">
            <w:r>
              <w:t>2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568BA060" w14:textId="77777777" w:rsidR="00BB6320" w:rsidRPr="009B6531" w:rsidRDefault="00BB6320" w:rsidP="00BB6320">
            <w:r>
              <w:t>přednášející, cvičící</w:t>
            </w:r>
          </w:p>
        </w:tc>
        <w:tc>
          <w:tcPr>
            <w:tcW w:w="1972" w:type="dxa"/>
            <w:gridSpan w:val="3"/>
            <w:tcBorders>
              <w:top w:val="nil"/>
            </w:tcBorders>
            <w:shd w:val="clear" w:color="auto" w:fill="auto"/>
          </w:tcPr>
          <w:p w14:paraId="45946B53" w14:textId="3EBBFA02" w:rsidR="00BB6320" w:rsidRPr="009B6531" w:rsidRDefault="00BB6320" w:rsidP="00BB6320"/>
        </w:tc>
      </w:tr>
      <w:tr w:rsidR="00BB6320" w14:paraId="2F28F96D" w14:textId="77777777" w:rsidTr="000A32A3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3EF01C3D" w14:textId="77777777" w:rsidR="00BB6320" w:rsidRPr="009B6531" w:rsidRDefault="00BB6320" w:rsidP="00BB6320">
            <w:r>
              <w:t>Řízení rizik v logistice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1C781AB7" w14:textId="77777777" w:rsidR="00BB6320" w:rsidRPr="009B6531" w:rsidRDefault="00BB6320" w:rsidP="00BB6320">
            <w:r>
              <w:t>Aplikovaná logistika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46A5AE0E" w14:textId="2BD04CC1" w:rsidR="00BB6320" w:rsidRPr="009B6531" w:rsidRDefault="00181D21" w:rsidP="00BB6320">
            <w:r>
              <w:t>2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5D13252D" w14:textId="77777777" w:rsidR="00BB6320" w:rsidRPr="009B6531" w:rsidRDefault="00BB6320" w:rsidP="00BB6320">
            <w:r>
              <w:t>přednášející, cvičící</w:t>
            </w:r>
          </w:p>
        </w:tc>
        <w:tc>
          <w:tcPr>
            <w:tcW w:w="1972" w:type="dxa"/>
            <w:gridSpan w:val="3"/>
            <w:tcBorders>
              <w:top w:val="nil"/>
            </w:tcBorders>
            <w:shd w:val="clear" w:color="auto" w:fill="auto"/>
          </w:tcPr>
          <w:p w14:paraId="4286243C" w14:textId="4C72FFFC" w:rsidR="00BB6320" w:rsidRPr="009B6531" w:rsidRDefault="00BB6320" w:rsidP="00BB6320"/>
        </w:tc>
      </w:tr>
      <w:tr w:rsidR="00BB6320" w14:paraId="4CE27774" w14:textId="77777777" w:rsidTr="000A32A3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51F58617" w14:textId="77777777" w:rsidR="00BB6320" w:rsidRPr="009B6531" w:rsidRDefault="00BB6320" w:rsidP="00BB6320">
            <w:r>
              <w:t>Výrobní a distribuční logistika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532602BC" w14:textId="77777777" w:rsidR="00BB6320" w:rsidRPr="009B6531" w:rsidRDefault="00BB6320" w:rsidP="00BB6320">
            <w:r>
              <w:t>Aplikovaná logistika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7443D317" w14:textId="63EB55B4" w:rsidR="00BB6320" w:rsidRPr="009B6531" w:rsidRDefault="00181D21" w:rsidP="00BB6320">
            <w:r>
              <w:t>2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69060FAA" w14:textId="77777777" w:rsidR="00BB6320" w:rsidRPr="009B6531" w:rsidRDefault="00BB6320" w:rsidP="00BB6320">
            <w:r>
              <w:t>přednášející, cvičící</w:t>
            </w:r>
          </w:p>
        </w:tc>
        <w:tc>
          <w:tcPr>
            <w:tcW w:w="1972" w:type="dxa"/>
            <w:gridSpan w:val="3"/>
            <w:tcBorders>
              <w:top w:val="nil"/>
            </w:tcBorders>
            <w:shd w:val="clear" w:color="auto" w:fill="auto"/>
          </w:tcPr>
          <w:p w14:paraId="2893E5C5" w14:textId="72D3378B" w:rsidR="00BB6320" w:rsidRPr="009B6531" w:rsidRDefault="00BB6320" w:rsidP="00BB6320"/>
        </w:tc>
      </w:tr>
      <w:tr w:rsidR="00BB6320" w14:paraId="4C54F8F0" w14:textId="77777777" w:rsidTr="00BB6320">
        <w:tc>
          <w:tcPr>
            <w:tcW w:w="9859" w:type="dxa"/>
            <w:gridSpan w:val="15"/>
            <w:shd w:val="clear" w:color="auto" w:fill="F7CAAC"/>
          </w:tcPr>
          <w:p w14:paraId="270D8285" w14:textId="77777777" w:rsidR="00BB6320" w:rsidRDefault="00BB6320" w:rsidP="00BB6320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BB6320" w14:paraId="4ED2FD97" w14:textId="77777777" w:rsidTr="00BB6320">
        <w:trPr>
          <w:trHeight w:val="1417"/>
        </w:trPr>
        <w:tc>
          <w:tcPr>
            <w:tcW w:w="9859" w:type="dxa"/>
            <w:gridSpan w:val="15"/>
          </w:tcPr>
          <w:p w14:paraId="72DEFA1B" w14:textId="77777777" w:rsidR="00BB6320" w:rsidRPr="006E5EE7" w:rsidRDefault="00BB6320" w:rsidP="00BB6320">
            <w:pPr>
              <w:jc w:val="both"/>
              <w:rPr>
                <w:bCs/>
              </w:rPr>
            </w:pPr>
            <w:r w:rsidRPr="006E5EE7">
              <w:rPr>
                <w:bCs/>
              </w:rPr>
              <w:t>201</w:t>
            </w:r>
            <w:r>
              <w:rPr>
                <w:bCs/>
              </w:rPr>
              <w:t>8</w:t>
            </w:r>
            <w:r w:rsidRPr="006E5EE7">
              <w:rPr>
                <w:bCs/>
              </w:rPr>
              <w:t xml:space="preserve"> - doktor (PhD.), studijní program: </w:t>
            </w:r>
            <w:r>
              <w:rPr>
                <w:bCs/>
              </w:rPr>
              <w:t>Krízový manažment</w:t>
            </w:r>
            <w:r w:rsidRPr="006E5EE7">
              <w:rPr>
                <w:bCs/>
              </w:rPr>
              <w:t xml:space="preserve">, obor: </w:t>
            </w:r>
            <w:r>
              <w:rPr>
                <w:bCs/>
              </w:rPr>
              <w:t>Občianska bezpečnosť</w:t>
            </w:r>
            <w:r w:rsidRPr="006E5EE7">
              <w:rPr>
                <w:bCs/>
              </w:rPr>
              <w:t xml:space="preserve">, </w:t>
            </w:r>
            <w:r>
              <w:rPr>
                <w:bCs/>
              </w:rPr>
              <w:t>Žilinská u</w:t>
            </w:r>
            <w:r w:rsidRPr="006E5EE7">
              <w:rPr>
                <w:bCs/>
              </w:rPr>
              <w:t>niverzita</w:t>
            </w:r>
            <w:r>
              <w:rPr>
                <w:bCs/>
              </w:rPr>
              <w:t xml:space="preserve"> v Žilině</w:t>
            </w:r>
          </w:p>
          <w:p w14:paraId="6F2DE5BA" w14:textId="77777777" w:rsidR="00BB6320" w:rsidRPr="006E5EE7" w:rsidRDefault="00BB6320" w:rsidP="00BB6320">
            <w:pPr>
              <w:jc w:val="both"/>
              <w:rPr>
                <w:bCs/>
              </w:rPr>
            </w:pPr>
          </w:p>
        </w:tc>
      </w:tr>
      <w:tr w:rsidR="00BB6320" w14:paraId="2841E233" w14:textId="77777777" w:rsidTr="00BB6320">
        <w:tc>
          <w:tcPr>
            <w:tcW w:w="9859" w:type="dxa"/>
            <w:gridSpan w:val="15"/>
            <w:shd w:val="clear" w:color="auto" w:fill="F7CAAC"/>
          </w:tcPr>
          <w:p w14:paraId="0F576ECA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B6320" w14:paraId="7B47F3C8" w14:textId="77777777" w:rsidTr="00BB6320">
        <w:trPr>
          <w:trHeight w:val="1417"/>
        </w:trPr>
        <w:tc>
          <w:tcPr>
            <w:tcW w:w="9859" w:type="dxa"/>
            <w:gridSpan w:val="15"/>
          </w:tcPr>
          <w:p w14:paraId="79728075" w14:textId="77777777" w:rsidR="00C65570" w:rsidRDefault="00C65570" w:rsidP="00C65570">
            <w:pPr>
              <w:jc w:val="both"/>
            </w:pPr>
            <w:r>
              <w:t>2016 - dosud: odborný asistent, Univerzita Tomáš Bati ve Zlíně, Fakulta logistiky a krizového řízení, Ústav logistiky, pp</w:t>
            </w:r>
          </w:p>
          <w:p w14:paraId="76F1B2EA" w14:textId="77777777" w:rsidR="00C65570" w:rsidRDefault="00C65570" w:rsidP="00C65570">
            <w:pPr>
              <w:jc w:val="both"/>
            </w:pPr>
            <w:r>
              <w:t>2009–2019: odborný asistent, Vysoká škola logistiky o.p.s, pp</w:t>
            </w:r>
          </w:p>
          <w:p w14:paraId="028F7574" w14:textId="77777777" w:rsidR="00BB6320" w:rsidRDefault="00BB6320" w:rsidP="00BB6320">
            <w:pPr>
              <w:jc w:val="both"/>
            </w:pPr>
            <w:r>
              <w:t>2005–2009: učitel, Základní škola Kravaře, pp</w:t>
            </w:r>
          </w:p>
          <w:p w14:paraId="0E94BDF4" w14:textId="77777777" w:rsidR="00BB6320" w:rsidRPr="00424EE8" w:rsidRDefault="00BB6320" w:rsidP="00C65570">
            <w:pPr>
              <w:jc w:val="both"/>
            </w:pPr>
          </w:p>
        </w:tc>
      </w:tr>
      <w:tr w:rsidR="00BB6320" w14:paraId="1139AFC7" w14:textId="77777777" w:rsidTr="00BB6320">
        <w:trPr>
          <w:trHeight w:val="250"/>
        </w:trPr>
        <w:tc>
          <w:tcPr>
            <w:tcW w:w="9859" w:type="dxa"/>
            <w:gridSpan w:val="15"/>
            <w:shd w:val="clear" w:color="auto" w:fill="F7CAAC"/>
          </w:tcPr>
          <w:p w14:paraId="12603E10" w14:textId="77777777" w:rsidR="00BB6320" w:rsidRDefault="00BB6320" w:rsidP="00BB6320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BB6320" w14:paraId="485214BB" w14:textId="77777777" w:rsidTr="00BB6320">
        <w:trPr>
          <w:trHeight w:val="1417"/>
        </w:trPr>
        <w:tc>
          <w:tcPr>
            <w:tcW w:w="9859" w:type="dxa"/>
            <w:gridSpan w:val="15"/>
          </w:tcPr>
          <w:p w14:paraId="6D190F1A" w14:textId="77777777" w:rsidR="00BB6320" w:rsidRDefault="00BB6320" w:rsidP="00BB6320">
            <w:pPr>
              <w:jc w:val="both"/>
            </w:pPr>
            <w:r>
              <w:lastRenderedPageBreak/>
              <w:t>15x vedoucí bakalářské práce</w:t>
            </w:r>
          </w:p>
          <w:p w14:paraId="75653FEB" w14:textId="77777777" w:rsidR="00BB6320" w:rsidRDefault="00BB6320" w:rsidP="00BB6320">
            <w:pPr>
              <w:jc w:val="both"/>
            </w:pPr>
            <w:r>
              <w:t>10x vedoucí diplomové práce</w:t>
            </w:r>
          </w:p>
        </w:tc>
      </w:tr>
      <w:tr w:rsidR="00BB6320" w14:paraId="7744F7C2" w14:textId="77777777" w:rsidTr="00BB6320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0FF2153D" w14:textId="77777777" w:rsidR="00BB6320" w:rsidRDefault="00BB6320" w:rsidP="00BB6320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55258DB1" w14:textId="77777777" w:rsidR="00BB6320" w:rsidRDefault="00BB6320" w:rsidP="00BB6320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1CB9928C" w14:textId="77777777" w:rsidR="00BB6320" w:rsidRDefault="00BB6320" w:rsidP="00BB6320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1637D722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B6320" w14:paraId="07A9316C" w14:textId="77777777" w:rsidTr="00BB6320">
        <w:trPr>
          <w:cantSplit/>
        </w:trPr>
        <w:tc>
          <w:tcPr>
            <w:tcW w:w="3347" w:type="dxa"/>
            <w:gridSpan w:val="3"/>
          </w:tcPr>
          <w:p w14:paraId="2BE1C776" w14:textId="77777777" w:rsidR="00BB6320" w:rsidRDefault="00BB6320" w:rsidP="00BB6320">
            <w:pPr>
              <w:jc w:val="both"/>
            </w:pPr>
          </w:p>
        </w:tc>
        <w:tc>
          <w:tcPr>
            <w:tcW w:w="2245" w:type="dxa"/>
            <w:gridSpan w:val="3"/>
          </w:tcPr>
          <w:p w14:paraId="0FADC89F" w14:textId="77777777" w:rsidR="00BB6320" w:rsidRDefault="00BB6320" w:rsidP="00BB6320">
            <w:pPr>
              <w:jc w:val="both"/>
            </w:pP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18F62B92" w14:textId="77777777" w:rsidR="00BB6320" w:rsidRDefault="00BB6320" w:rsidP="00BB6320">
            <w:pPr>
              <w:jc w:val="both"/>
            </w:pP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  <w:shd w:val="clear" w:color="auto" w:fill="F7CAAC"/>
          </w:tcPr>
          <w:p w14:paraId="36F22F2B" w14:textId="77777777" w:rsidR="00BB6320" w:rsidRPr="00F20AEF" w:rsidRDefault="00BB6320" w:rsidP="00BB6320">
            <w:pPr>
              <w:jc w:val="both"/>
            </w:pPr>
            <w:r w:rsidRPr="00F20AEF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04086821" w14:textId="77777777" w:rsidR="00BB6320" w:rsidRPr="00F20AEF" w:rsidRDefault="00BB6320" w:rsidP="00BB6320">
            <w:pPr>
              <w:jc w:val="both"/>
              <w:rPr>
                <w:sz w:val="18"/>
              </w:rPr>
            </w:pPr>
            <w:r w:rsidRPr="00F20AEF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518F75DB" w14:textId="77777777" w:rsidR="00BB6320" w:rsidRDefault="00BB6320" w:rsidP="00BB6320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BB6320" w14:paraId="56403C62" w14:textId="77777777" w:rsidTr="00BB6320">
        <w:trPr>
          <w:cantSplit/>
          <w:trHeight w:val="70"/>
        </w:trPr>
        <w:tc>
          <w:tcPr>
            <w:tcW w:w="3347" w:type="dxa"/>
            <w:gridSpan w:val="3"/>
            <w:shd w:val="clear" w:color="auto" w:fill="F7CAAC"/>
          </w:tcPr>
          <w:p w14:paraId="00D9AE11" w14:textId="77777777" w:rsidR="00BB6320" w:rsidRDefault="00BB6320" w:rsidP="00BB6320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shd w:val="clear" w:color="auto" w:fill="F7CAAC"/>
          </w:tcPr>
          <w:p w14:paraId="39F76DA3" w14:textId="77777777" w:rsidR="00BB6320" w:rsidRDefault="00BB6320" w:rsidP="00BB6320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  <w:shd w:val="clear" w:color="auto" w:fill="F7CAAC"/>
          </w:tcPr>
          <w:p w14:paraId="6435C72D" w14:textId="77777777" w:rsidR="00BB6320" w:rsidRDefault="00BB6320" w:rsidP="00BB6320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14:paraId="7E270128" w14:textId="39E90980" w:rsidR="00BB6320" w:rsidRPr="00F20AEF" w:rsidRDefault="006B1D4E" w:rsidP="00BB6320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93" w:type="dxa"/>
          </w:tcPr>
          <w:p w14:paraId="39644661" w14:textId="77777777" w:rsidR="00BB6320" w:rsidRPr="00F20AEF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694" w:type="dxa"/>
          </w:tcPr>
          <w:p w14:paraId="56ECD1FA" w14:textId="77777777" w:rsidR="00BB6320" w:rsidRDefault="00BB6320" w:rsidP="00BB6320">
            <w:pPr>
              <w:jc w:val="both"/>
              <w:rPr>
                <w:b/>
              </w:rPr>
            </w:pPr>
          </w:p>
        </w:tc>
      </w:tr>
      <w:tr w:rsidR="00BB6320" w14:paraId="40E50504" w14:textId="77777777" w:rsidTr="00BB6320">
        <w:trPr>
          <w:trHeight w:val="205"/>
        </w:trPr>
        <w:tc>
          <w:tcPr>
            <w:tcW w:w="3347" w:type="dxa"/>
            <w:gridSpan w:val="3"/>
          </w:tcPr>
          <w:p w14:paraId="79597043" w14:textId="77777777" w:rsidR="00BB6320" w:rsidRDefault="00BB6320" w:rsidP="00BB6320">
            <w:pPr>
              <w:jc w:val="both"/>
            </w:pPr>
          </w:p>
        </w:tc>
        <w:tc>
          <w:tcPr>
            <w:tcW w:w="2245" w:type="dxa"/>
            <w:gridSpan w:val="3"/>
          </w:tcPr>
          <w:p w14:paraId="7734B36C" w14:textId="77777777" w:rsidR="00BB6320" w:rsidRDefault="00BB6320" w:rsidP="00BB6320">
            <w:pPr>
              <w:jc w:val="both"/>
            </w:pP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3BD42474" w14:textId="77777777" w:rsidR="00BB6320" w:rsidRDefault="00BB6320" w:rsidP="00BB6320">
            <w:pPr>
              <w:jc w:val="both"/>
            </w:pPr>
          </w:p>
        </w:tc>
        <w:tc>
          <w:tcPr>
            <w:tcW w:w="1325" w:type="dxa"/>
            <w:gridSpan w:val="3"/>
            <w:tcBorders>
              <w:left w:val="single" w:sz="12" w:space="0" w:color="auto"/>
            </w:tcBorders>
            <w:shd w:val="clear" w:color="auto" w:fill="FBD4B4"/>
            <w:vAlign w:val="center"/>
          </w:tcPr>
          <w:p w14:paraId="54875779" w14:textId="77777777" w:rsidR="00BB6320" w:rsidRPr="00F20AEF" w:rsidRDefault="00BB6320" w:rsidP="00BB6320">
            <w:pPr>
              <w:jc w:val="both"/>
              <w:rPr>
                <w:b/>
                <w:sz w:val="18"/>
              </w:rPr>
            </w:pPr>
            <w:r w:rsidRPr="00F20AEF"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vAlign w:val="center"/>
          </w:tcPr>
          <w:p w14:paraId="673394EC" w14:textId="595F8AED" w:rsidR="00BB6320" w:rsidRDefault="006B1D4E" w:rsidP="00BB6320">
            <w:pPr>
              <w:rPr>
                <w:b/>
              </w:rPr>
            </w:pPr>
            <w:r>
              <w:rPr>
                <w:b/>
              </w:rPr>
              <w:t>1/1</w:t>
            </w:r>
          </w:p>
        </w:tc>
      </w:tr>
      <w:tr w:rsidR="00BB6320" w14:paraId="2FAEB884" w14:textId="77777777" w:rsidTr="00BB6320">
        <w:tc>
          <w:tcPr>
            <w:tcW w:w="9859" w:type="dxa"/>
            <w:gridSpan w:val="15"/>
            <w:shd w:val="clear" w:color="auto" w:fill="F7CAAC"/>
          </w:tcPr>
          <w:p w14:paraId="2CFE37C8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BB6320" w14:paraId="3211D719" w14:textId="77777777" w:rsidTr="00BB6320">
        <w:trPr>
          <w:trHeight w:val="2347"/>
        </w:trPr>
        <w:tc>
          <w:tcPr>
            <w:tcW w:w="9859" w:type="dxa"/>
            <w:gridSpan w:val="15"/>
          </w:tcPr>
          <w:p w14:paraId="5CE97705" w14:textId="01846ECB" w:rsidR="00BB6320" w:rsidRDefault="00BB6320" w:rsidP="000A32A3">
            <w:pPr>
              <w:jc w:val="both"/>
              <w:rPr>
                <w:bCs/>
              </w:rPr>
            </w:pPr>
            <w:r>
              <w:rPr>
                <w:bCs/>
              </w:rPr>
              <w:t xml:space="preserve">HEINZOVÁ, Romana, Kateřina VÍCHOVÁ, </w:t>
            </w:r>
            <w:r w:rsidRPr="00603377">
              <w:rPr>
                <w:b/>
                <w:bCs/>
              </w:rPr>
              <w:t>Kamil PETEREK</w:t>
            </w:r>
            <w:r>
              <w:rPr>
                <w:bCs/>
              </w:rPr>
              <w:t xml:space="preserve"> a Jan STROHMANDL. Supply chain risk management in dairy industry of the Czech Republic. </w:t>
            </w:r>
            <w:r w:rsidRPr="004837AD">
              <w:rPr>
                <w:bCs/>
                <w:i/>
              </w:rPr>
              <w:t>Acta Logistica</w:t>
            </w:r>
            <w:r>
              <w:rPr>
                <w:bCs/>
              </w:rPr>
              <w:t xml:space="preserve">, 2022, </w:t>
            </w:r>
            <w:r w:rsidRPr="004837AD">
              <w:rPr>
                <w:b/>
                <w:bCs/>
              </w:rPr>
              <w:t>9</w:t>
            </w:r>
            <w:r>
              <w:rPr>
                <w:bCs/>
              </w:rPr>
              <w:t xml:space="preserve">(4), 441-448. ISSN 1339-5629 (Jsc, Q3, autorský podíl </w:t>
            </w:r>
            <w:r w:rsidRPr="00603377">
              <w:rPr>
                <w:b/>
                <w:bCs/>
              </w:rPr>
              <w:t>20 %</w:t>
            </w:r>
            <w:r>
              <w:rPr>
                <w:bCs/>
              </w:rPr>
              <w:t>)</w:t>
            </w:r>
          </w:p>
          <w:p w14:paraId="509B19CB" w14:textId="77777777" w:rsidR="000A32A3" w:rsidRPr="000A32A3" w:rsidRDefault="000A32A3" w:rsidP="000A32A3">
            <w:pPr>
              <w:jc w:val="both"/>
              <w:rPr>
                <w:bCs/>
                <w:sz w:val="8"/>
                <w:szCs w:val="8"/>
              </w:rPr>
            </w:pPr>
          </w:p>
          <w:p w14:paraId="0387D735" w14:textId="31393C6C" w:rsidR="00BB6320" w:rsidRDefault="00BB6320" w:rsidP="000A32A3">
            <w:pPr>
              <w:jc w:val="both"/>
              <w:rPr>
                <w:bCs/>
              </w:rPr>
            </w:pPr>
            <w:r w:rsidRPr="005C3EDA">
              <w:rPr>
                <w:bCs/>
              </w:rPr>
              <w:t>H</w:t>
            </w:r>
            <w:r w:rsidRPr="004837AD">
              <w:rPr>
                <w:bCs/>
                <w:caps/>
              </w:rPr>
              <w:t>oke</w:t>
            </w:r>
            <w:r w:rsidRPr="005C3EDA">
              <w:rPr>
                <w:bCs/>
              </w:rPr>
              <w:t>, E</w:t>
            </w:r>
            <w:r>
              <w:rPr>
                <w:bCs/>
              </w:rPr>
              <w:t>va</w:t>
            </w:r>
            <w:r w:rsidRPr="005C3EDA">
              <w:rPr>
                <w:bCs/>
              </w:rPr>
              <w:t xml:space="preserve">, </w:t>
            </w:r>
            <w:r w:rsidRPr="00603377">
              <w:rPr>
                <w:b/>
                <w:bCs/>
              </w:rPr>
              <w:t xml:space="preserve">Kamil </w:t>
            </w:r>
            <w:r w:rsidRPr="00603377">
              <w:rPr>
                <w:b/>
                <w:bCs/>
                <w:caps/>
              </w:rPr>
              <w:t>Peterek</w:t>
            </w:r>
            <w:r w:rsidRPr="005C3EDA">
              <w:rPr>
                <w:bCs/>
              </w:rPr>
              <w:t>, K</w:t>
            </w:r>
            <w:r>
              <w:rPr>
                <w:bCs/>
              </w:rPr>
              <w:t>ateřina</w:t>
            </w:r>
            <w:r w:rsidRPr="005C3EDA">
              <w:rPr>
                <w:bCs/>
              </w:rPr>
              <w:t xml:space="preserve"> </w:t>
            </w:r>
            <w:r w:rsidRPr="00193473">
              <w:rPr>
                <w:bCs/>
                <w:caps/>
              </w:rPr>
              <w:t>Víchová</w:t>
            </w:r>
            <w:r>
              <w:rPr>
                <w:bCs/>
              </w:rPr>
              <w:t xml:space="preserve"> a Pavel </w:t>
            </w:r>
            <w:r w:rsidRPr="005C3EDA">
              <w:rPr>
                <w:bCs/>
                <w:caps/>
              </w:rPr>
              <w:t>Taraba</w:t>
            </w:r>
            <w:r>
              <w:rPr>
                <w:bCs/>
              </w:rPr>
              <w:t>.</w:t>
            </w:r>
            <w:r w:rsidRPr="005C3EDA">
              <w:rPr>
                <w:bCs/>
              </w:rPr>
              <w:t xml:space="preserve"> </w:t>
            </w:r>
            <w:r>
              <w:rPr>
                <w:bCs/>
              </w:rPr>
              <w:t xml:space="preserve">Effect of crises on human resources management in small and medium enterprises: Evidence from manufacturing industry in the Czech Republic. </w:t>
            </w:r>
            <w:r w:rsidRPr="005C3EDA">
              <w:rPr>
                <w:bCs/>
                <w:i/>
              </w:rPr>
              <w:t>Problems and Perspectives in Management</w:t>
            </w:r>
            <w:r w:rsidRPr="005C3EDA">
              <w:rPr>
                <w:bCs/>
              </w:rPr>
              <w:t xml:space="preserve">, </w:t>
            </w:r>
            <w:r>
              <w:rPr>
                <w:bCs/>
              </w:rPr>
              <w:t xml:space="preserve">2022, </w:t>
            </w:r>
            <w:r w:rsidRPr="00193473">
              <w:rPr>
                <w:b/>
                <w:bCs/>
              </w:rPr>
              <w:t>20</w:t>
            </w:r>
            <w:r>
              <w:rPr>
                <w:bCs/>
              </w:rPr>
              <w:t>(</w:t>
            </w:r>
            <w:r w:rsidRPr="005C3EDA">
              <w:rPr>
                <w:bCs/>
              </w:rPr>
              <w:t>2</w:t>
            </w:r>
            <w:r>
              <w:rPr>
                <w:bCs/>
              </w:rPr>
              <w:t>)</w:t>
            </w:r>
            <w:r w:rsidRPr="005C3EDA">
              <w:rPr>
                <w:bCs/>
              </w:rPr>
              <w:t>, 10-21.</w:t>
            </w:r>
            <w:r>
              <w:rPr>
                <w:bCs/>
              </w:rPr>
              <w:t xml:space="preserve"> ISSN </w:t>
            </w:r>
            <w:r w:rsidRPr="005C3EDA">
              <w:rPr>
                <w:bCs/>
              </w:rPr>
              <w:t>1</w:t>
            </w:r>
            <w:r>
              <w:rPr>
                <w:bCs/>
              </w:rPr>
              <w:t>727</w:t>
            </w:r>
            <w:r w:rsidRPr="005C3EDA">
              <w:rPr>
                <w:bCs/>
              </w:rPr>
              <w:t>-</w:t>
            </w:r>
            <w:r>
              <w:rPr>
                <w:bCs/>
              </w:rPr>
              <w:t xml:space="preserve">7051 (Jsc, Q3, autorský podíl </w:t>
            </w:r>
            <w:r w:rsidRPr="00603377">
              <w:rPr>
                <w:b/>
                <w:bCs/>
              </w:rPr>
              <w:t>30 %</w:t>
            </w:r>
            <w:r>
              <w:rPr>
                <w:bCs/>
              </w:rPr>
              <w:t>)</w:t>
            </w:r>
          </w:p>
          <w:p w14:paraId="7BCFB8AC" w14:textId="77777777" w:rsidR="000A32A3" w:rsidRPr="000A32A3" w:rsidRDefault="000A32A3" w:rsidP="000A32A3">
            <w:pPr>
              <w:jc w:val="both"/>
              <w:rPr>
                <w:bCs/>
                <w:sz w:val="8"/>
                <w:szCs w:val="8"/>
              </w:rPr>
            </w:pPr>
          </w:p>
          <w:p w14:paraId="0D57BE4F" w14:textId="08ECDF8A" w:rsidR="00BB6320" w:rsidRDefault="00BB6320" w:rsidP="000A32A3">
            <w:pPr>
              <w:jc w:val="both"/>
              <w:rPr>
                <w:bCs/>
              </w:rPr>
            </w:pPr>
            <w:r w:rsidRPr="00193473">
              <w:rPr>
                <w:bCs/>
                <w:caps/>
              </w:rPr>
              <w:t>Heinzová</w:t>
            </w:r>
            <w:r w:rsidRPr="00193473">
              <w:rPr>
                <w:bCs/>
              </w:rPr>
              <w:t>, Romana</w:t>
            </w:r>
            <w:r>
              <w:rPr>
                <w:bCs/>
              </w:rPr>
              <w:t xml:space="preserve">, </w:t>
            </w:r>
            <w:r w:rsidRPr="00603377">
              <w:rPr>
                <w:b/>
                <w:bCs/>
              </w:rPr>
              <w:t xml:space="preserve">Kamil </w:t>
            </w:r>
            <w:r w:rsidRPr="00603377">
              <w:rPr>
                <w:b/>
                <w:bCs/>
                <w:caps/>
              </w:rPr>
              <w:t>Peterek</w:t>
            </w:r>
            <w:r w:rsidRPr="00193473">
              <w:rPr>
                <w:bCs/>
              </w:rPr>
              <w:t xml:space="preserve">, </w:t>
            </w:r>
            <w:r>
              <w:rPr>
                <w:bCs/>
              </w:rPr>
              <w:t xml:space="preserve">Kateřina </w:t>
            </w:r>
            <w:r w:rsidRPr="00193473">
              <w:rPr>
                <w:bCs/>
                <w:caps/>
              </w:rPr>
              <w:t>Víchová</w:t>
            </w:r>
            <w:r>
              <w:rPr>
                <w:bCs/>
                <w:caps/>
              </w:rPr>
              <w:t xml:space="preserve"> </w:t>
            </w:r>
            <w:r>
              <w:rPr>
                <w:bCs/>
              </w:rPr>
              <w:t xml:space="preserve">a Jan </w:t>
            </w:r>
            <w:r w:rsidRPr="00193473">
              <w:rPr>
                <w:bCs/>
                <w:caps/>
              </w:rPr>
              <w:t>Jaroš</w:t>
            </w:r>
            <w:r w:rsidRPr="00193473">
              <w:rPr>
                <w:bCs/>
              </w:rPr>
              <w:t xml:space="preserve">, Jan. Transport risk management in the dairy industry in the Czech Republic. </w:t>
            </w:r>
            <w:r w:rsidRPr="00193473">
              <w:rPr>
                <w:bCs/>
                <w:i/>
              </w:rPr>
              <w:t>Chemical Engineering Transactions</w:t>
            </w:r>
            <w:r w:rsidRPr="00193473">
              <w:rPr>
                <w:bCs/>
              </w:rPr>
              <w:t xml:space="preserve">, 2022, </w:t>
            </w:r>
            <w:r w:rsidRPr="00193473">
              <w:rPr>
                <w:b/>
                <w:bCs/>
              </w:rPr>
              <w:t>91</w:t>
            </w:r>
            <w:r w:rsidRPr="00193473">
              <w:rPr>
                <w:bCs/>
              </w:rPr>
              <w:t>, 19-24. ISSN 2283-9216</w:t>
            </w:r>
            <w:r>
              <w:rPr>
                <w:bCs/>
              </w:rPr>
              <w:t xml:space="preserve"> (Jsc, Q3, autorský podíl </w:t>
            </w:r>
            <w:r w:rsidRPr="00603377">
              <w:rPr>
                <w:b/>
                <w:bCs/>
              </w:rPr>
              <w:t>30 %</w:t>
            </w:r>
            <w:r>
              <w:rPr>
                <w:bCs/>
              </w:rPr>
              <w:t>)</w:t>
            </w:r>
          </w:p>
          <w:p w14:paraId="02486AFB" w14:textId="77777777" w:rsidR="000A32A3" w:rsidRPr="000A32A3" w:rsidRDefault="000A32A3" w:rsidP="000A32A3">
            <w:pPr>
              <w:jc w:val="both"/>
              <w:rPr>
                <w:bCs/>
                <w:sz w:val="8"/>
                <w:szCs w:val="8"/>
              </w:rPr>
            </w:pPr>
          </w:p>
          <w:p w14:paraId="7A2C9D0F" w14:textId="64B39185" w:rsidR="00BB6320" w:rsidRDefault="00BB6320" w:rsidP="000A32A3">
            <w:pPr>
              <w:jc w:val="both"/>
              <w:rPr>
                <w:bCs/>
              </w:rPr>
            </w:pPr>
            <w:r w:rsidRPr="003E2E4D">
              <w:rPr>
                <w:bCs/>
                <w:caps/>
              </w:rPr>
              <w:t>Hoke</w:t>
            </w:r>
            <w:r w:rsidRPr="003E2E4D">
              <w:rPr>
                <w:bCs/>
              </w:rPr>
              <w:t>, Eva</w:t>
            </w:r>
            <w:r>
              <w:rPr>
                <w:bCs/>
              </w:rPr>
              <w:t xml:space="preserve">, </w:t>
            </w:r>
            <w:r w:rsidRPr="00603377">
              <w:rPr>
                <w:b/>
                <w:bCs/>
              </w:rPr>
              <w:t>Kamil PETEREK</w:t>
            </w:r>
            <w:r>
              <w:rPr>
                <w:bCs/>
              </w:rPr>
              <w:t xml:space="preserve"> a Romana </w:t>
            </w:r>
            <w:r w:rsidRPr="003E2E4D">
              <w:rPr>
                <w:bCs/>
                <w:caps/>
              </w:rPr>
              <w:t>Heinzová</w:t>
            </w:r>
            <w:r w:rsidRPr="003E2E4D">
              <w:rPr>
                <w:bCs/>
              </w:rPr>
              <w:t xml:space="preserve">. Quality management systems in selected public organizations. </w:t>
            </w:r>
            <w:r w:rsidRPr="003E2E4D">
              <w:rPr>
                <w:bCs/>
                <w:i/>
              </w:rPr>
              <w:t>Chemical Engineering Transactions</w:t>
            </w:r>
            <w:r w:rsidRPr="003E2E4D">
              <w:rPr>
                <w:bCs/>
              </w:rPr>
              <w:t xml:space="preserve">, 2021, </w:t>
            </w:r>
            <w:r w:rsidRPr="003E2E4D">
              <w:rPr>
                <w:b/>
                <w:bCs/>
              </w:rPr>
              <w:t>86</w:t>
            </w:r>
            <w:r w:rsidRPr="003E2E4D">
              <w:rPr>
                <w:bCs/>
              </w:rPr>
              <w:t>, 475-480. ISSN 2283-9216</w:t>
            </w:r>
            <w:r>
              <w:rPr>
                <w:bCs/>
              </w:rPr>
              <w:t xml:space="preserve"> (Jsc, Q3, autorský podíl </w:t>
            </w:r>
            <w:r w:rsidRPr="00603377">
              <w:rPr>
                <w:b/>
                <w:bCs/>
              </w:rPr>
              <w:t>30 %</w:t>
            </w:r>
            <w:r>
              <w:rPr>
                <w:bCs/>
              </w:rPr>
              <w:t>)</w:t>
            </w:r>
          </w:p>
          <w:p w14:paraId="57E28963" w14:textId="77777777" w:rsidR="000A32A3" w:rsidRPr="000A32A3" w:rsidRDefault="000A32A3" w:rsidP="000A32A3">
            <w:pPr>
              <w:jc w:val="both"/>
              <w:rPr>
                <w:bCs/>
                <w:sz w:val="8"/>
                <w:szCs w:val="8"/>
              </w:rPr>
            </w:pPr>
          </w:p>
          <w:p w14:paraId="1C9249C7" w14:textId="77777777" w:rsidR="00BB6320" w:rsidRDefault="00BB6320" w:rsidP="000A32A3">
            <w:pPr>
              <w:jc w:val="both"/>
              <w:rPr>
                <w:bCs/>
              </w:rPr>
            </w:pPr>
            <w:r w:rsidRPr="00ED7AC7">
              <w:rPr>
                <w:bCs/>
              </w:rPr>
              <w:t>H</w:t>
            </w:r>
            <w:r>
              <w:rPr>
                <w:bCs/>
              </w:rPr>
              <w:t>OKE</w:t>
            </w:r>
            <w:r w:rsidRPr="00ED7AC7">
              <w:rPr>
                <w:bCs/>
              </w:rPr>
              <w:t>, Eva</w:t>
            </w:r>
            <w:r>
              <w:rPr>
                <w:bCs/>
              </w:rPr>
              <w:t xml:space="preserve">, Pavel TARABA a </w:t>
            </w:r>
            <w:r w:rsidRPr="00603377">
              <w:rPr>
                <w:b/>
                <w:bCs/>
              </w:rPr>
              <w:t>Kamil PETEREK</w:t>
            </w:r>
            <w:r w:rsidRPr="00ED7AC7">
              <w:rPr>
                <w:bCs/>
              </w:rPr>
              <w:t xml:space="preserve">. Human resources management in the corporate crisis. </w:t>
            </w:r>
            <w:r w:rsidRPr="00ED7AC7">
              <w:rPr>
                <w:bCs/>
                <w:i/>
              </w:rPr>
              <w:t>Chemical Engineering Transactions</w:t>
            </w:r>
            <w:r w:rsidRPr="00ED7AC7">
              <w:rPr>
                <w:bCs/>
              </w:rPr>
              <w:t xml:space="preserve">, 2020, </w:t>
            </w:r>
            <w:r w:rsidRPr="00ED7AC7">
              <w:rPr>
                <w:b/>
                <w:bCs/>
              </w:rPr>
              <w:t>82</w:t>
            </w:r>
            <w:r w:rsidRPr="00ED7AC7">
              <w:rPr>
                <w:bCs/>
              </w:rPr>
              <w:t>, 133-138. ISSN 2283-9216</w:t>
            </w:r>
            <w:r>
              <w:rPr>
                <w:bCs/>
              </w:rPr>
              <w:t xml:space="preserve"> (Jsc, Q3, autorský podíl </w:t>
            </w:r>
            <w:r w:rsidRPr="00603377">
              <w:rPr>
                <w:b/>
                <w:bCs/>
              </w:rPr>
              <w:t>30 %</w:t>
            </w:r>
            <w:r>
              <w:rPr>
                <w:bCs/>
              </w:rPr>
              <w:t>)</w:t>
            </w:r>
          </w:p>
          <w:p w14:paraId="33251E8D" w14:textId="77777777" w:rsidR="00BB6320" w:rsidRDefault="00BB6320" w:rsidP="00BB6320">
            <w:pPr>
              <w:jc w:val="both"/>
              <w:rPr>
                <w:b/>
              </w:rPr>
            </w:pPr>
          </w:p>
        </w:tc>
      </w:tr>
      <w:tr w:rsidR="00BB6320" w14:paraId="49620EFA" w14:textId="77777777" w:rsidTr="00BB6320">
        <w:trPr>
          <w:trHeight w:val="218"/>
        </w:trPr>
        <w:tc>
          <w:tcPr>
            <w:tcW w:w="9859" w:type="dxa"/>
            <w:gridSpan w:val="15"/>
            <w:shd w:val="clear" w:color="auto" w:fill="F7CAAC"/>
          </w:tcPr>
          <w:p w14:paraId="7175A5AF" w14:textId="77777777" w:rsidR="00BB6320" w:rsidRDefault="00BB6320" w:rsidP="00BB6320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B6320" w14:paraId="6AEA98AE" w14:textId="77777777" w:rsidTr="00BB6320">
        <w:trPr>
          <w:trHeight w:val="328"/>
        </w:trPr>
        <w:tc>
          <w:tcPr>
            <w:tcW w:w="9859" w:type="dxa"/>
            <w:gridSpan w:val="15"/>
          </w:tcPr>
          <w:p w14:paraId="51E575F2" w14:textId="77777777" w:rsidR="00BB6320" w:rsidRDefault="00BB6320" w:rsidP="00BB6320">
            <w:pPr>
              <w:rPr>
                <w:b/>
              </w:rPr>
            </w:pPr>
          </w:p>
        </w:tc>
      </w:tr>
      <w:tr w:rsidR="00BB6320" w14:paraId="2845CE77" w14:textId="77777777" w:rsidTr="00BB6320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44F04E43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</w:tcPr>
          <w:p w14:paraId="51F72E57" w14:textId="77777777" w:rsidR="00BB6320" w:rsidRDefault="00BB6320" w:rsidP="00BB6320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12B99CD2" w14:textId="77777777" w:rsidR="00BB6320" w:rsidRDefault="00BB6320" w:rsidP="00BB6320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4"/>
          </w:tcPr>
          <w:p w14:paraId="75C1D643" w14:textId="7D222395" w:rsidR="00BB6320" w:rsidRDefault="006B1D4E" w:rsidP="00BB6320">
            <w:pPr>
              <w:jc w:val="both"/>
            </w:pPr>
            <w:r>
              <w:t>02. 03. 2023</w:t>
            </w:r>
          </w:p>
        </w:tc>
      </w:tr>
    </w:tbl>
    <w:p w14:paraId="190E641B" w14:textId="77777777" w:rsidR="00BB6320" w:rsidRDefault="00BB6320" w:rsidP="00BB6320"/>
    <w:p w14:paraId="7D98D01F" w14:textId="77777777" w:rsidR="00BB6320" w:rsidRDefault="00BB6320">
      <w:pPr>
        <w:spacing w:after="160" w:line="259" w:lineRule="auto"/>
      </w:pPr>
    </w:p>
    <w:p w14:paraId="2F9370E7" w14:textId="77777777" w:rsidR="00BB6320" w:rsidRDefault="00BB6320">
      <w:pPr>
        <w:spacing w:after="160" w:line="259" w:lineRule="auto"/>
      </w:pPr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BB6320" w14:paraId="49897680" w14:textId="77777777" w:rsidTr="00BB6320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19C584EF" w14:textId="77777777" w:rsidR="00BB6320" w:rsidRDefault="00BB6320" w:rsidP="00BB6320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BB6320" w14:paraId="2028383D" w14:textId="77777777" w:rsidTr="00BB6320">
        <w:tc>
          <w:tcPr>
            <w:tcW w:w="25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993F6C0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ECF4" w14:textId="77777777" w:rsidR="00BB6320" w:rsidRDefault="00BB6320" w:rsidP="00BB6320">
            <w:pPr>
              <w:jc w:val="both"/>
            </w:pPr>
            <w:r>
              <w:t>Univerzita Tomáše Bati ve Zlíně</w:t>
            </w:r>
          </w:p>
        </w:tc>
      </w:tr>
      <w:tr w:rsidR="00BB6320" w14:paraId="5E0D540E" w14:textId="77777777" w:rsidTr="00BB6320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2024FB5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9A88" w14:textId="77777777" w:rsidR="00BB6320" w:rsidRDefault="00BB6320" w:rsidP="00BB6320">
            <w:pPr>
              <w:jc w:val="both"/>
            </w:pPr>
            <w:r>
              <w:t>Fakulta logistiky a krizového řízení</w:t>
            </w:r>
          </w:p>
        </w:tc>
      </w:tr>
      <w:tr w:rsidR="00BB6320" w14:paraId="516608C1" w14:textId="77777777" w:rsidTr="00BB6320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05E98A5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B994" w14:textId="77777777" w:rsidR="00BB6320" w:rsidRDefault="00BB6320" w:rsidP="00BB6320">
            <w:pPr>
              <w:jc w:val="both"/>
            </w:pPr>
            <w:r>
              <w:t>Bezpečnost společnosti</w:t>
            </w:r>
          </w:p>
        </w:tc>
      </w:tr>
      <w:tr w:rsidR="00BB6320" w14:paraId="2571093F" w14:textId="77777777" w:rsidTr="00BB6320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26AB179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553B" w14:textId="77777777" w:rsidR="00BB6320" w:rsidRPr="00C65570" w:rsidRDefault="00BB6320" w:rsidP="00BB6320">
            <w:pPr>
              <w:jc w:val="both"/>
              <w:rPr>
                <w:b/>
              </w:rPr>
            </w:pPr>
            <w:r w:rsidRPr="00C65570">
              <w:rPr>
                <w:b/>
              </w:rPr>
              <w:t>Kateřina Pitrová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9FDB651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FAE6" w14:textId="77777777" w:rsidR="00BB6320" w:rsidRDefault="00BB6320" w:rsidP="00BB6320">
            <w:pPr>
              <w:jc w:val="both"/>
            </w:pPr>
            <w:r>
              <w:t xml:space="preserve">Mgr. et Mgr., Ph.D., </w:t>
            </w:r>
            <w:proofErr w:type="gramStart"/>
            <w:r>
              <w:t>Ed.D., MBA</w:t>
            </w:r>
            <w:proofErr w:type="gramEnd"/>
          </w:p>
        </w:tc>
      </w:tr>
      <w:tr w:rsidR="00BB6320" w14:paraId="4ED1D313" w14:textId="77777777" w:rsidTr="00BB6320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C7C787F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8C55" w14:textId="77777777" w:rsidR="00BB6320" w:rsidRDefault="00BB6320" w:rsidP="00BB6320">
            <w:pPr>
              <w:jc w:val="both"/>
            </w:pPr>
            <w:r>
              <w:t>1975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E3F7DCE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A3B60" w14:textId="15E5B6C9" w:rsidR="00BB6320" w:rsidRPr="00603377" w:rsidRDefault="00BB6320" w:rsidP="00BB6320">
            <w:pPr>
              <w:jc w:val="both"/>
              <w:rPr>
                <w:i/>
              </w:rPr>
            </w:pPr>
            <w:r w:rsidRPr="00603377">
              <w:rPr>
                <w:i/>
              </w:rPr>
              <w:t>pp</w:t>
            </w:r>
            <w:r w:rsidR="00603377" w:rsidRPr="00603377">
              <w:rPr>
                <w:i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D54AF2A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9734" w14:textId="77777777" w:rsidR="00BB6320" w:rsidRDefault="00BB6320" w:rsidP="00BB6320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1458187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F780" w14:textId="77777777" w:rsidR="00BB6320" w:rsidRDefault="00BB6320" w:rsidP="00BB6320">
            <w:pPr>
              <w:jc w:val="both"/>
            </w:pPr>
            <w:r>
              <w:t>N</w:t>
            </w:r>
          </w:p>
        </w:tc>
      </w:tr>
      <w:tr w:rsidR="00BB6320" w14:paraId="406186CD" w14:textId="77777777" w:rsidTr="00BB6320"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29B571E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A0438" w14:textId="423180FA" w:rsidR="00BB6320" w:rsidRPr="00603377" w:rsidRDefault="00BB6320" w:rsidP="00BB6320">
            <w:pPr>
              <w:jc w:val="both"/>
              <w:rPr>
                <w:i/>
              </w:rPr>
            </w:pPr>
            <w:r w:rsidRPr="00603377">
              <w:rPr>
                <w:i/>
              </w:rPr>
              <w:t>pp</w:t>
            </w:r>
            <w:r w:rsidR="00603377" w:rsidRPr="00603377">
              <w:rPr>
                <w:i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A30CEE2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755E" w14:textId="77777777" w:rsidR="00BB6320" w:rsidRDefault="00BB6320" w:rsidP="00BB6320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10C52A5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B3FF5" w14:textId="77777777" w:rsidR="00BB6320" w:rsidRDefault="00BB6320" w:rsidP="00BB6320">
            <w:pPr>
              <w:jc w:val="both"/>
            </w:pPr>
            <w:r>
              <w:t>N</w:t>
            </w:r>
          </w:p>
        </w:tc>
      </w:tr>
      <w:tr w:rsidR="00BB6320" w14:paraId="197A6237" w14:textId="77777777" w:rsidTr="00BB6320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87D366B" w14:textId="77777777" w:rsidR="00BB6320" w:rsidRDefault="00BB6320" w:rsidP="00BB6320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69D9FCD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8088245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B6320" w14:paraId="3E67574D" w14:textId="77777777" w:rsidTr="00BB6320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A6F5" w14:textId="3FEF45F2" w:rsidR="00BB6320" w:rsidRDefault="00BB6320" w:rsidP="00BB6320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C9B7" w14:textId="77777777" w:rsidR="00BB6320" w:rsidRDefault="00BB6320" w:rsidP="00BB6320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A3A9B" w14:textId="77777777" w:rsidR="00BB6320" w:rsidRDefault="00BB6320" w:rsidP="00BB6320">
            <w:pPr>
              <w:jc w:val="both"/>
            </w:pPr>
          </w:p>
        </w:tc>
      </w:tr>
      <w:tr w:rsidR="00BB6320" w14:paraId="7A17EFFB" w14:textId="77777777" w:rsidTr="00BB6320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FCB7" w14:textId="77777777" w:rsidR="00BB6320" w:rsidRDefault="00BB6320" w:rsidP="00BB6320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C6DB" w14:textId="77777777" w:rsidR="00BB6320" w:rsidRDefault="00BB6320" w:rsidP="00BB6320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9940" w14:textId="77777777" w:rsidR="00BB6320" w:rsidRDefault="00BB6320" w:rsidP="00BB6320">
            <w:pPr>
              <w:jc w:val="both"/>
            </w:pPr>
          </w:p>
        </w:tc>
      </w:tr>
      <w:tr w:rsidR="00BB6320" w14:paraId="39B2C483" w14:textId="77777777" w:rsidTr="00BB6320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782F" w14:textId="77777777" w:rsidR="00BB6320" w:rsidRDefault="00BB6320" w:rsidP="00BB6320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54A43" w14:textId="77777777" w:rsidR="00BB6320" w:rsidRDefault="00BB6320" w:rsidP="00BB6320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C61B" w14:textId="77777777" w:rsidR="00BB6320" w:rsidRDefault="00BB6320" w:rsidP="00BB6320">
            <w:pPr>
              <w:jc w:val="both"/>
            </w:pPr>
          </w:p>
        </w:tc>
      </w:tr>
      <w:tr w:rsidR="00BB6320" w14:paraId="4B50F2AF" w14:textId="77777777" w:rsidTr="00BB6320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B31A" w14:textId="77777777" w:rsidR="00BB6320" w:rsidRDefault="00BB6320" w:rsidP="00BB6320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8BA4C" w14:textId="77777777" w:rsidR="00BB6320" w:rsidRDefault="00BB6320" w:rsidP="00BB6320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C4E2" w14:textId="77777777" w:rsidR="00BB6320" w:rsidRDefault="00BB6320" w:rsidP="00BB6320">
            <w:pPr>
              <w:jc w:val="both"/>
            </w:pPr>
          </w:p>
        </w:tc>
      </w:tr>
      <w:tr w:rsidR="00BB6320" w14:paraId="391EF442" w14:textId="77777777" w:rsidTr="00BB6320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B7B0294" w14:textId="77777777" w:rsidR="00BB6320" w:rsidRDefault="00BB6320" w:rsidP="00BB6320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BB6320" w14:paraId="2F4080A1" w14:textId="77777777" w:rsidTr="00BB6320">
        <w:trPr>
          <w:trHeight w:val="1118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51A1" w14:textId="7C0359E2" w:rsidR="00BB6320" w:rsidRDefault="00BB6320" w:rsidP="00BB6320">
            <w:pPr>
              <w:jc w:val="both"/>
            </w:pPr>
            <w:r w:rsidRPr="00334CE8">
              <w:t>Odborný anglický jazyk I</w:t>
            </w:r>
            <w:r>
              <w:t xml:space="preserve"> – </w:t>
            </w:r>
            <w:r w:rsidR="000F064E">
              <w:t>garant, semináře (100 %)</w:t>
            </w:r>
          </w:p>
          <w:p w14:paraId="0F817C89" w14:textId="74C3F29B" w:rsidR="00BB6320" w:rsidRDefault="00BB6320" w:rsidP="00BB6320">
            <w:pPr>
              <w:jc w:val="both"/>
            </w:pPr>
            <w:r>
              <w:t xml:space="preserve">Odborný anglický jazyk II – </w:t>
            </w:r>
            <w:r w:rsidR="000F064E">
              <w:t>garant, semináře (100 %)</w:t>
            </w:r>
          </w:p>
          <w:p w14:paraId="75934EBC" w14:textId="77777777" w:rsidR="00BB6320" w:rsidRDefault="00BB6320" w:rsidP="00BB6320">
            <w:pPr>
              <w:jc w:val="both"/>
            </w:pPr>
          </w:p>
        </w:tc>
      </w:tr>
      <w:tr w:rsidR="00BB6320" w14:paraId="2878EBDA" w14:textId="77777777" w:rsidTr="00BB6320">
        <w:trPr>
          <w:trHeight w:val="340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14:paraId="58935D8E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BB6320" w14:paraId="2745BFD4" w14:textId="77777777" w:rsidTr="00BB6320">
        <w:trPr>
          <w:trHeight w:val="340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CC6D0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3F162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FEB95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D88B3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1FF24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i/>
                <w:iCs/>
              </w:rPr>
              <w:t>nepovinný údaj</w:t>
            </w:r>
            <w:r>
              <w:rPr>
                <w:b/>
              </w:rPr>
              <w:t>) Počet hodin za semestr</w:t>
            </w:r>
          </w:p>
        </w:tc>
      </w:tr>
      <w:tr w:rsidR="00BB6320" w14:paraId="2A6A81EB" w14:textId="77777777" w:rsidTr="00BB6320">
        <w:trPr>
          <w:trHeight w:val="285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CE0E3" w14:textId="3F645F45" w:rsidR="00BB6320" w:rsidRPr="00D61A7C" w:rsidRDefault="00BB6320" w:rsidP="00BB6320">
            <w:pPr>
              <w:jc w:val="both"/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C3922" w14:textId="62E9D384" w:rsidR="00BB6320" w:rsidRPr="00D61A7C" w:rsidRDefault="00BB6320" w:rsidP="00BB6320">
            <w:pPr>
              <w:jc w:val="both"/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8B0EF" w14:textId="77777777" w:rsidR="00BB6320" w:rsidRPr="00D61A7C" w:rsidRDefault="00BB6320" w:rsidP="00BB6320">
            <w:pPr>
              <w:jc w:val="both"/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83A9" w14:textId="79C05780" w:rsidR="00BB6320" w:rsidRPr="00D61A7C" w:rsidRDefault="00BB6320" w:rsidP="00BB6320">
            <w:pPr>
              <w:jc w:val="both"/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C523" w14:textId="1CFEE5BD" w:rsidR="00BB6320" w:rsidRPr="00D61A7C" w:rsidRDefault="00BB6320" w:rsidP="00BB6320">
            <w:pPr>
              <w:jc w:val="both"/>
            </w:pPr>
          </w:p>
        </w:tc>
      </w:tr>
      <w:tr w:rsidR="00BB6320" w14:paraId="62E5E567" w14:textId="77777777" w:rsidTr="00BB6320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E2AC" w14:textId="05D9CC22" w:rsidR="00BB6320" w:rsidRPr="00D61A7C" w:rsidRDefault="00BB6320" w:rsidP="00BB6320">
            <w:pPr>
              <w:jc w:val="both"/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B334" w14:textId="4CC03C65" w:rsidR="00BB6320" w:rsidRPr="00D61A7C" w:rsidRDefault="00BB6320" w:rsidP="00BB6320">
            <w:pPr>
              <w:jc w:val="both"/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C01D" w14:textId="77777777" w:rsidR="00BB6320" w:rsidRPr="00D61A7C" w:rsidRDefault="00BB6320" w:rsidP="00BB6320">
            <w:pPr>
              <w:jc w:val="both"/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D36E" w14:textId="2648AA76" w:rsidR="00BB6320" w:rsidRPr="00D61A7C" w:rsidRDefault="00BB6320" w:rsidP="00BB6320">
            <w:pPr>
              <w:jc w:val="both"/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F3F6" w14:textId="08A7BEA0" w:rsidR="00BB6320" w:rsidRPr="00D61A7C" w:rsidRDefault="00BB6320" w:rsidP="00BB6320">
            <w:pPr>
              <w:jc w:val="both"/>
            </w:pPr>
          </w:p>
        </w:tc>
      </w:tr>
      <w:tr w:rsidR="00BB6320" w14:paraId="5C88784B" w14:textId="77777777" w:rsidTr="00BB6320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93BC" w14:textId="59F81F71" w:rsidR="00BB6320" w:rsidRPr="00D61A7C" w:rsidRDefault="00BB6320" w:rsidP="00BB6320">
            <w:pPr>
              <w:jc w:val="both"/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5BAD" w14:textId="5E7F6FFD" w:rsidR="00BB6320" w:rsidRPr="00D61A7C" w:rsidRDefault="00BB6320" w:rsidP="00BB6320">
            <w:pPr>
              <w:jc w:val="both"/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7E785" w14:textId="77777777" w:rsidR="00BB6320" w:rsidRPr="00D61A7C" w:rsidRDefault="00BB6320" w:rsidP="00BB6320">
            <w:pPr>
              <w:jc w:val="both"/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9B3D5" w14:textId="298B4269" w:rsidR="00BB6320" w:rsidRPr="00D61A7C" w:rsidRDefault="00BB6320" w:rsidP="00BB6320">
            <w:pPr>
              <w:jc w:val="both"/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B609" w14:textId="0F78D4E0" w:rsidR="00BB6320" w:rsidRPr="00D61A7C" w:rsidRDefault="00BB6320" w:rsidP="00BB6320">
            <w:pPr>
              <w:jc w:val="both"/>
            </w:pPr>
          </w:p>
        </w:tc>
      </w:tr>
      <w:tr w:rsidR="00BB6320" w14:paraId="63A5D4DE" w14:textId="77777777" w:rsidTr="00BB6320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CD5A" w14:textId="77777777" w:rsidR="00BB6320" w:rsidRDefault="00BB6320" w:rsidP="00BB6320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1FC6A" w14:textId="77777777" w:rsidR="00BB6320" w:rsidRDefault="00BB6320" w:rsidP="00BB6320">
            <w:pPr>
              <w:jc w:val="both"/>
              <w:rPr>
                <w:color w:val="FF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5F1F" w14:textId="77777777" w:rsidR="00BB6320" w:rsidRDefault="00BB6320" w:rsidP="00BB6320">
            <w:pPr>
              <w:jc w:val="both"/>
              <w:rPr>
                <w:color w:val="FF0000"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28C3" w14:textId="77777777" w:rsidR="00BB6320" w:rsidRDefault="00BB6320" w:rsidP="00BB6320">
            <w:pPr>
              <w:jc w:val="both"/>
              <w:rPr>
                <w:color w:val="FF0000"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3AE63" w14:textId="77777777" w:rsidR="00BB6320" w:rsidRDefault="00BB6320" w:rsidP="00BB6320">
            <w:pPr>
              <w:jc w:val="both"/>
              <w:rPr>
                <w:color w:val="FF0000"/>
              </w:rPr>
            </w:pPr>
          </w:p>
        </w:tc>
      </w:tr>
      <w:tr w:rsidR="00BB6320" w14:paraId="2E479654" w14:textId="77777777" w:rsidTr="00BB6320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BE43EBC" w14:textId="77777777" w:rsidR="00BB6320" w:rsidRDefault="00BB6320" w:rsidP="00BB6320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BB6320" w14:paraId="7702F128" w14:textId="77777777" w:rsidTr="00BB6320">
        <w:trPr>
          <w:trHeight w:val="105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3812" w14:textId="73868D63" w:rsidR="00C65570" w:rsidRDefault="00C65570" w:rsidP="00C65570">
            <w:pPr>
              <w:jc w:val="both"/>
              <w:rPr>
                <w:bCs/>
              </w:rPr>
            </w:pPr>
            <w:bookmarkStart w:id="189" w:name="_Hlk124332407"/>
            <w:r w:rsidRPr="000F064E">
              <w:t xml:space="preserve">2022–2023: Vysoká škola Jagiellońská v Toruni, Fakulta veřejnosprávních a ekonomických studií v Uh. Hradišti –    studijní program Doctor of Education – </w:t>
            </w:r>
            <w:proofErr w:type="gramStart"/>
            <w:r w:rsidRPr="000F064E">
              <w:rPr>
                <w:bCs/>
              </w:rPr>
              <w:t>Ed.D.</w:t>
            </w:r>
            <w:bookmarkEnd w:id="189"/>
            <w:proofErr w:type="gramEnd"/>
          </w:p>
          <w:p w14:paraId="1C68D398" w14:textId="77777777" w:rsidR="00C65570" w:rsidRPr="000F064E" w:rsidRDefault="00C65570" w:rsidP="00C65570">
            <w:pPr>
              <w:pStyle w:val="Zkladntext"/>
              <w:spacing w:after="0"/>
              <w:jc w:val="both"/>
              <w:rPr>
                <w:rFonts w:ascii="Times New Roman" w:hAnsi="Times New Roman"/>
                <w:b/>
                <w:lang w:val="en-GB"/>
              </w:rPr>
            </w:pPr>
            <w:r w:rsidRPr="000F064E">
              <w:rPr>
                <w:rFonts w:ascii="Times New Roman" w:hAnsi="Times New Roman"/>
                <w:lang w:val="en-GB"/>
              </w:rPr>
              <w:t>2022: World TESOL Academy, Accredited Teaching Certifications – TESOL/TEFL Certificate</w:t>
            </w:r>
          </w:p>
          <w:p w14:paraId="5F1AB08A" w14:textId="77777777" w:rsidR="00C65570" w:rsidRPr="000F064E" w:rsidRDefault="00C65570" w:rsidP="00C65570">
            <w:pPr>
              <w:pStyle w:val="Zkladntext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0F064E">
              <w:rPr>
                <w:rFonts w:ascii="Times New Roman" w:hAnsi="Times New Roman"/>
              </w:rPr>
              <w:t xml:space="preserve">2021–2022: Vysoká škola Jagiellońská v Toruni, Fakulta veřejnosprávních a ekonomických studií v Uh. </w:t>
            </w:r>
            <w:proofErr w:type="gramStart"/>
            <w:r w:rsidRPr="000F064E">
              <w:rPr>
                <w:rFonts w:ascii="Times New Roman" w:hAnsi="Times New Roman"/>
              </w:rPr>
              <w:t>Hradišti –    vzdělávací</w:t>
            </w:r>
            <w:proofErr w:type="gramEnd"/>
            <w:r w:rsidRPr="000F064E">
              <w:rPr>
                <w:rFonts w:ascii="Times New Roman" w:hAnsi="Times New Roman"/>
              </w:rPr>
              <w:t xml:space="preserve"> program Studium pro ředitele škol a školských zařízení (DVPP – funkční studium) a manažerský studijní program Master of Business Administration – Management ve vzdělávání a správě – </w:t>
            </w:r>
            <w:r w:rsidRPr="000F064E">
              <w:rPr>
                <w:rFonts w:ascii="Times New Roman" w:hAnsi="Times New Roman"/>
                <w:bCs/>
              </w:rPr>
              <w:t>MBA</w:t>
            </w:r>
          </w:p>
          <w:p w14:paraId="01CF1DF8" w14:textId="77777777" w:rsidR="00C65570" w:rsidRPr="000F064E" w:rsidRDefault="00C65570" w:rsidP="00C65570">
            <w:pPr>
              <w:autoSpaceDE w:val="0"/>
              <w:autoSpaceDN w:val="0"/>
              <w:adjustRightInd w:val="0"/>
              <w:jc w:val="both"/>
            </w:pPr>
            <w:r w:rsidRPr="000F064E">
              <w:t>2020 – dosud: Metropolitní univerzita v Praze – Anglophone Studies – navazující magisterský studijní program</w:t>
            </w:r>
          </w:p>
          <w:p w14:paraId="0E607798" w14:textId="77777777" w:rsidR="00C65570" w:rsidRPr="000F064E" w:rsidRDefault="00C65570" w:rsidP="00C65570">
            <w:pPr>
              <w:pStyle w:val="Zkladntext"/>
              <w:spacing w:after="0"/>
              <w:jc w:val="both"/>
              <w:rPr>
                <w:rFonts w:ascii="Times New Roman" w:hAnsi="Times New Roman"/>
                <w:b/>
              </w:rPr>
            </w:pPr>
            <w:r w:rsidRPr="000F064E">
              <w:rPr>
                <w:rFonts w:ascii="Times New Roman" w:hAnsi="Times New Roman"/>
              </w:rPr>
              <w:t>2016 – 2019: Univerzita Karlova v Praze, Pedagogická fakulta, Dějepis a didaktika dějepisu – rozšiřující studium, učitelství pro 2. a 3. st.</w:t>
            </w:r>
          </w:p>
          <w:p w14:paraId="480443B1" w14:textId="77777777" w:rsidR="00C65570" w:rsidRPr="000F064E" w:rsidRDefault="00C65570" w:rsidP="00C65570">
            <w:pPr>
              <w:jc w:val="both"/>
            </w:pPr>
            <w:r w:rsidRPr="000F064E">
              <w:t>2012 – 2016: Univerzita Jana Amose Komenského, Praha, Andragogika – doktorský studijní program, Ph.D.</w:t>
            </w:r>
          </w:p>
          <w:p w14:paraId="63F96B8F" w14:textId="77777777" w:rsidR="00C65570" w:rsidRPr="000F064E" w:rsidRDefault="00C65570" w:rsidP="00C65570">
            <w:pPr>
              <w:jc w:val="both"/>
            </w:pPr>
            <w:r w:rsidRPr="000F064E">
              <w:t>2014: AZ Smart, Praha, profesní kurz BBA – Bachelor of Business Administration – specializace Economy and Law</w:t>
            </w:r>
          </w:p>
          <w:p w14:paraId="6D85A8B7" w14:textId="77777777" w:rsidR="00C65570" w:rsidRPr="000F064E" w:rsidRDefault="00C65570" w:rsidP="00C65570">
            <w:pPr>
              <w:jc w:val="both"/>
            </w:pPr>
            <w:r w:rsidRPr="000F064E">
              <w:t>2010 – 2013: Univerzita Palackého v Olomouci, Pedagogická fakulta, Anglický jazyk – rozšiřující didaktické studium</w:t>
            </w:r>
          </w:p>
          <w:p w14:paraId="35DC5065" w14:textId="77777777" w:rsidR="00C65570" w:rsidRPr="000F064E" w:rsidRDefault="00C65570" w:rsidP="00C65570">
            <w:pPr>
              <w:jc w:val="both"/>
            </w:pPr>
            <w:r w:rsidRPr="000F064E">
              <w:t>2010 – 2012: Univerzita Jana Amose Komenského, Praha, Andragogika – specializace Vzdělávání lidských zdrojů, Mgr.</w:t>
            </w:r>
          </w:p>
          <w:p w14:paraId="3827A629" w14:textId="77777777" w:rsidR="00C65570" w:rsidRPr="000F064E" w:rsidRDefault="00C65570" w:rsidP="00C65570">
            <w:pPr>
              <w:pStyle w:val="Zkladntext"/>
              <w:spacing w:after="0"/>
              <w:jc w:val="both"/>
              <w:rPr>
                <w:rFonts w:ascii="Times New Roman" w:hAnsi="Times New Roman"/>
                <w:b/>
              </w:rPr>
            </w:pPr>
            <w:r w:rsidRPr="000F064E">
              <w:rPr>
                <w:rFonts w:ascii="Times New Roman" w:hAnsi="Times New Roman"/>
              </w:rPr>
              <w:t>2005 – 2008: Univerzita Karlova v Praze, Pedagogická fakulta, Francouzský jazyk – rozšiřující studium, učitelství pro 2. a 3. st.</w:t>
            </w:r>
          </w:p>
          <w:p w14:paraId="54BFBA69" w14:textId="77777777" w:rsidR="00C65570" w:rsidRPr="000F064E" w:rsidRDefault="00C65570" w:rsidP="00C65570">
            <w:pPr>
              <w:pStyle w:val="Zkladntext"/>
              <w:spacing w:after="0"/>
              <w:jc w:val="both"/>
              <w:rPr>
                <w:rFonts w:ascii="Times New Roman" w:hAnsi="Times New Roman"/>
                <w:b/>
              </w:rPr>
            </w:pPr>
            <w:bookmarkStart w:id="190" w:name="_Hlk53387950"/>
            <w:r w:rsidRPr="000F064E">
              <w:rPr>
                <w:rFonts w:ascii="Times New Roman" w:hAnsi="Times New Roman"/>
              </w:rPr>
              <w:t>2002: Státní všeobecná jazyková zkouška z jazyka anglického</w:t>
            </w:r>
          </w:p>
          <w:bookmarkEnd w:id="190"/>
          <w:p w14:paraId="6650412C" w14:textId="77777777" w:rsidR="00C65570" w:rsidRPr="000F064E" w:rsidRDefault="00C65570" w:rsidP="00C65570">
            <w:pPr>
              <w:pStyle w:val="Zkladntext"/>
              <w:spacing w:after="0"/>
              <w:jc w:val="both"/>
              <w:rPr>
                <w:rFonts w:ascii="Times New Roman" w:hAnsi="Times New Roman"/>
                <w:b/>
              </w:rPr>
            </w:pPr>
            <w:r w:rsidRPr="000F064E">
              <w:rPr>
                <w:rFonts w:ascii="Times New Roman" w:hAnsi="Times New Roman"/>
              </w:rPr>
              <w:t>2001: Státní všeobecná jazyková zkouška z jazyka německého</w:t>
            </w:r>
          </w:p>
          <w:p w14:paraId="4EC858C9" w14:textId="6C6AD40F" w:rsidR="00BB6320" w:rsidRDefault="00BB6320" w:rsidP="00C65570">
            <w:pPr>
              <w:jc w:val="both"/>
              <w:rPr>
                <w:b/>
              </w:rPr>
            </w:pPr>
            <w:r w:rsidRPr="000F064E">
              <w:t>1994 – 1999: Univerzita Palackého v Olomouci, Pedagogická fakulta, Učitelství německého jazyka pro ZŠ, Mgr.</w:t>
            </w:r>
          </w:p>
        </w:tc>
      </w:tr>
      <w:tr w:rsidR="00BB6320" w14:paraId="2C33BD52" w14:textId="77777777" w:rsidTr="00BB6320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6EA7914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B6320" w14:paraId="17D985E4" w14:textId="77777777" w:rsidTr="00603377">
        <w:trPr>
          <w:trHeight w:val="566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343C" w14:textId="28D34CAB" w:rsidR="00C65570" w:rsidRPr="00C65570" w:rsidRDefault="00C65570" w:rsidP="000F064E">
            <w:pPr>
              <w:pStyle w:val="Zkladntext"/>
              <w:spacing w:after="0"/>
              <w:jc w:val="both"/>
              <w:rPr>
                <w:rFonts w:ascii="Times New Roman" w:hAnsi="Times New Roman"/>
                <w:bCs/>
              </w:rPr>
            </w:pPr>
            <w:r w:rsidRPr="00C65570">
              <w:rPr>
                <w:rFonts w:ascii="Times New Roman" w:hAnsi="Times New Roman"/>
                <w:bCs/>
              </w:rPr>
              <w:t>2009 – dosud: Univerzita Tomáše Bati ve Zlíně, Fakulta logistiky a krizového řízení, ÚEB, UH, lektorka Aj a Nj, od 2016 odborná asistentka</w:t>
            </w:r>
          </w:p>
          <w:p w14:paraId="291E16CA" w14:textId="77777777" w:rsidR="00C65570" w:rsidRPr="00C65570" w:rsidRDefault="00C65570" w:rsidP="00C65570">
            <w:pPr>
              <w:pStyle w:val="Zkladntext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C65570">
              <w:rPr>
                <w:rFonts w:ascii="Times New Roman" w:hAnsi="Times New Roman"/>
                <w:bCs/>
              </w:rPr>
              <w:t>2009: Jazyková škola AMOS, Uherské Hradiště, lektorka anglického a francouzského jazyka</w:t>
            </w:r>
          </w:p>
          <w:p w14:paraId="31BE18FF" w14:textId="77777777" w:rsidR="00C65570" w:rsidRPr="00C65570" w:rsidRDefault="00C65570" w:rsidP="00C65570">
            <w:pPr>
              <w:pStyle w:val="Zkladntext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C65570">
              <w:rPr>
                <w:rFonts w:ascii="Times New Roman" w:hAnsi="Times New Roman"/>
                <w:bCs/>
              </w:rPr>
              <w:t>2004 – 2009: Základní škola Kunratice, Praha 4, učitelka německého a anglického jazyka</w:t>
            </w:r>
          </w:p>
          <w:p w14:paraId="6248BF21" w14:textId="77777777" w:rsidR="00C65570" w:rsidRPr="00C65570" w:rsidRDefault="00C65570" w:rsidP="00C65570">
            <w:pPr>
              <w:pStyle w:val="Zkladntext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C65570">
              <w:rPr>
                <w:rFonts w:ascii="Times New Roman" w:hAnsi="Times New Roman"/>
                <w:bCs/>
              </w:rPr>
              <w:t xml:space="preserve">2002 – 2004: Střední policejní škola Ministerstva vnitra, Praha 9, jazyková příprava zaměstnanců MV </w:t>
            </w:r>
            <w:r w:rsidRPr="00C65570">
              <w:rPr>
                <w:rFonts w:ascii="Times New Roman" w:hAnsi="Times New Roman"/>
              </w:rPr>
              <w:t>–</w:t>
            </w:r>
            <w:r w:rsidRPr="00C65570">
              <w:rPr>
                <w:rFonts w:ascii="Times New Roman" w:hAnsi="Times New Roman"/>
                <w:bCs/>
              </w:rPr>
              <w:t xml:space="preserve"> lektorka</w:t>
            </w:r>
          </w:p>
          <w:p w14:paraId="5A242667" w14:textId="77777777" w:rsidR="00C65570" w:rsidRPr="00C65570" w:rsidRDefault="00C65570" w:rsidP="00C65570">
            <w:pPr>
              <w:pStyle w:val="Zkladntext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C65570">
              <w:rPr>
                <w:rFonts w:ascii="Times New Roman" w:hAnsi="Times New Roman"/>
                <w:bCs/>
              </w:rPr>
              <w:lastRenderedPageBreak/>
              <w:t>2000 – 2002: VOŠ a SPŠ dopravní, Praha 1, učitelka německého jazyka</w:t>
            </w:r>
          </w:p>
          <w:p w14:paraId="57F2D073" w14:textId="32229051" w:rsidR="00BB6320" w:rsidRPr="00C65570" w:rsidRDefault="00BB6320" w:rsidP="000F064E">
            <w:pPr>
              <w:pStyle w:val="Zkladntext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C65570">
              <w:rPr>
                <w:rFonts w:ascii="Times New Roman" w:hAnsi="Times New Roman"/>
                <w:bCs/>
              </w:rPr>
              <w:t>1997 – 2000: Základní škola UNESCO, Uherské Hradiště, učitelka německého a anglického jazyka</w:t>
            </w:r>
          </w:p>
          <w:p w14:paraId="7A39D627" w14:textId="399C2729" w:rsidR="00BB6320" w:rsidRPr="00C65570" w:rsidRDefault="00BB6320" w:rsidP="00C65570">
            <w:pPr>
              <w:pStyle w:val="Zkladntext"/>
              <w:spacing w:after="0"/>
              <w:jc w:val="both"/>
              <w:rPr>
                <w:rFonts w:ascii="Times New Roman" w:hAnsi="Times New Roman"/>
                <w:color w:val="FF0000"/>
              </w:rPr>
            </w:pPr>
          </w:p>
        </w:tc>
      </w:tr>
      <w:tr w:rsidR="00BB6320" w14:paraId="7B10A063" w14:textId="77777777" w:rsidTr="00BB6320">
        <w:trPr>
          <w:trHeight w:val="25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EF228B7" w14:textId="77777777" w:rsidR="00BB6320" w:rsidRDefault="00BB6320" w:rsidP="00BB6320">
            <w:pPr>
              <w:jc w:val="both"/>
            </w:pPr>
            <w:r>
              <w:rPr>
                <w:b/>
              </w:rPr>
              <w:lastRenderedPageBreak/>
              <w:t>Zkušenosti s vedením kvalifikačních a rigorózních prací</w:t>
            </w:r>
          </w:p>
        </w:tc>
      </w:tr>
      <w:tr w:rsidR="00BB6320" w14:paraId="58EB865B" w14:textId="77777777" w:rsidTr="00603377">
        <w:trPr>
          <w:trHeight w:val="453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E0BD" w14:textId="77777777" w:rsidR="00BB6320" w:rsidRDefault="00BB6320" w:rsidP="00BB6320">
            <w:pPr>
              <w:jc w:val="both"/>
            </w:pPr>
            <w:r>
              <w:t>2x vedoucí bakalářské práce</w:t>
            </w:r>
          </w:p>
        </w:tc>
      </w:tr>
      <w:tr w:rsidR="00BB6320" w14:paraId="78D9992C" w14:textId="77777777" w:rsidTr="00BB6320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E8E26C6" w14:textId="77777777" w:rsidR="00BB6320" w:rsidRDefault="00BB6320" w:rsidP="00BB6320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E727258" w14:textId="77777777" w:rsidR="00BB6320" w:rsidRDefault="00BB6320" w:rsidP="00BB6320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57994979" w14:textId="77777777" w:rsidR="00BB6320" w:rsidRDefault="00BB6320" w:rsidP="00BB6320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EA486F1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B6320" w14:paraId="213FC30D" w14:textId="77777777" w:rsidTr="00BB6320">
        <w:trPr>
          <w:cantSplit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3414" w14:textId="77777777" w:rsidR="00BB6320" w:rsidRDefault="00BB6320" w:rsidP="00BB6320">
            <w:pPr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8D04A" w14:textId="77777777" w:rsidR="00BB6320" w:rsidRDefault="00BB6320" w:rsidP="00BB6320">
            <w:pPr>
              <w:jc w:val="both"/>
            </w:pP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7B6560" w14:textId="77777777" w:rsidR="00BB6320" w:rsidRDefault="00BB6320" w:rsidP="00BB6320">
            <w:pPr>
              <w:jc w:val="both"/>
            </w:pP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FECDA15" w14:textId="77777777" w:rsidR="00BB6320" w:rsidRDefault="00BB6320" w:rsidP="00BB6320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C773909" w14:textId="77777777" w:rsidR="00BB6320" w:rsidRDefault="00BB6320" w:rsidP="00BB6320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4D3ED35" w14:textId="77777777" w:rsidR="00BB6320" w:rsidRDefault="00BB6320" w:rsidP="00BB6320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BB6320" w14:paraId="61906849" w14:textId="77777777" w:rsidTr="00BB6320">
        <w:trPr>
          <w:cantSplit/>
          <w:trHeight w:val="70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62A976D" w14:textId="77777777" w:rsidR="00BB6320" w:rsidRDefault="00BB6320" w:rsidP="00BB6320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AFFF1EF" w14:textId="77777777" w:rsidR="00BB6320" w:rsidRDefault="00BB6320" w:rsidP="00BB6320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57F146A6" w14:textId="77777777" w:rsidR="00BB6320" w:rsidRDefault="00BB6320" w:rsidP="00BB6320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E302C90" w14:textId="7CA94937" w:rsidR="00BB6320" w:rsidRDefault="006B1D4E" w:rsidP="00BB6320">
            <w:pPr>
              <w:jc w:val="both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7D7B" w14:textId="152BFFFA" w:rsidR="00BB6320" w:rsidRDefault="006B1D4E" w:rsidP="00BB6320">
            <w:pPr>
              <w:jc w:val="both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CA79" w14:textId="77777777" w:rsidR="00BB6320" w:rsidRDefault="00BB6320" w:rsidP="00BB6320">
            <w:pPr>
              <w:jc w:val="both"/>
              <w:rPr>
                <w:b/>
              </w:rPr>
            </w:pPr>
          </w:p>
        </w:tc>
      </w:tr>
      <w:tr w:rsidR="00BB6320" w14:paraId="6875EA1A" w14:textId="77777777" w:rsidTr="00BB6320">
        <w:trPr>
          <w:trHeight w:val="205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9ABF" w14:textId="77777777" w:rsidR="00BB6320" w:rsidRDefault="00BB6320" w:rsidP="00BB6320">
            <w:pPr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6969C" w14:textId="77777777" w:rsidR="00BB6320" w:rsidRDefault="00BB6320" w:rsidP="00BB6320">
            <w:pPr>
              <w:jc w:val="both"/>
            </w:pP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6CB704" w14:textId="77777777" w:rsidR="00BB6320" w:rsidRDefault="00BB6320" w:rsidP="00BB6320">
            <w:pPr>
              <w:jc w:val="both"/>
            </w:pP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3FB5CDD9" w14:textId="77777777" w:rsidR="00BB6320" w:rsidRDefault="00BB6320" w:rsidP="00BB6320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6DCEB" w14:textId="10D71C33" w:rsidR="00BB6320" w:rsidRDefault="00BB6320" w:rsidP="006B1D4E">
            <w:pPr>
              <w:rPr>
                <w:b/>
              </w:rPr>
            </w:pPr>
            <w:r>
              <w:rPr>
                <w:b/>
              </w:rPr>
              <w:t xml:space="preserve">    </w:t>
            </w:r>
            <w:r w:rsidR="006B1D4E">
              <w:rPr>
                <w:b/>
              </w:rPr>
              <w:t>3/3</w:t>
            </w:r>
          </w:p>
        </w:tc>
      </w:tr>
      <w:tr w:rsidR="00BB6320" w14:paraId="178FC028" w14:textId="77777777" w:rsidTr="00BB6320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EA2D345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BB6320" w14:paraId="1A5B9B18" w14:textId="77777777" w:rsidTr="00BB6320">
        <w:trPr>
          <w:trHeight w:val="2347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4879" w14:textId="77777777" w:rsidR="00603377" w:rsidRDefault="00BB6320" w:rsidP="00BB6320">
            <w:pPr>
              <w:jc w:val="both"/>
              <w:rPr>
                <w:color w:val="000000"/>
              </w:rPr>
            </w:pPr>
            <w:r w:rsidRPr="000F064E">
              <w:rPr>
                <w:bCs/>
                <w:color w:val="000000"/>
              </w:rPr>
              <w:t>LUKÁŠKOVÁ Eva (50 %)</w:t>
            </w:r>
            <w:r w:rsidRPr="000F064E">
              <w:rPr>
                <w:color w:val="000000"/>
              </w:rPr>
              <w:t xml:space="preserve"> a </w:t>
            </w:r>
            <w:r w:rsidRPr="000F064E">
              <w:rPr>
                <w:b/>
                <w:color w:val="000000"/>
              </w:rPr>
              <w:t>Kateřina PITROVÁ (50 %)</w:t>
            </w:r>
            <w:r w:rsidRPr="000F064E">
              <w:rPr>
                <w:color w:val="000000"/>
              </w:rPr>
              <w:t>. Economic and Social Aspects of Food Security. Zlín: UTB ve Zlíně, 2018. ISBN 978-80-7454-770-6</w:t>
            </w:r>
          </w:p>
          <w:p w14:paraId="6B6262DA" w14:textId="0618ECAC" w:rsidR="00BB6320" w:rsidRPr="00603377" w:rsidRDefault="00BB6320" w:rsidP="00BB6320">
            <w:pPr>
              <w:jc w:val="both"/>
              <w:rPr>
                <w:color w:val="000000"/>
                <w:sz w:val="8"/>
                <w:szCs w:val="8"/>
              </w:rPr>
            </w:pPr>
            <w:r w:rsidRPr="00603377">
              <w:rPr>
                <w:color w:val="000000"/>
                <w:sz w:val="8"/>
                <w:szCs w:val="8"/>
              </w:rPr>
              <w:t> </w:t>
            </w:r>
          </w:p>
          <w:p w14:paraId="387746A2" w14:textId="0F0CC249" w:rsidR="00BB6320" w:rsidRDefault="00BB6320" w:rsidP="00BB6320">
            <w:pPr>
              <w:jc w:val="both"/>
            </w:pPr>
            <w:r w:rsidRPr="000F064E">
              <w:t xml:space="preserve">LUKÁŠKOVÁ, E., MÁLEK, Z., </w:t>
            </w:r>
            <w:r w:rsidRPr="000F064E">
              <w:rPr>
                <w:b/>
              </w:rPr>
              <w:t>PITROVÁ, K. (20%)</w:t>
            </w:r>
            <w:r w:rsidRPr="000F064E">
              <w:t xml:space="preserve">, LEOPOLDOVÁ, N., TVRZNÍK, P. Food System Influence in Agricultural Production on the Environment in the Czech Republic. </w:t>
            </w:r>
            <w:r w:rsidRPr="000F064E">
              <w:rPr>
                <w:i/>
                <w:iCs/>
              </w:rPr>
              <w:t>Proceedings of the 34th International Business Information Management Association Conference</w:t>
            </w:r>
            <w:r w:rsidRPr="000F064E">
              <w:t>, 9753 – 9761. 2019. RIV/70883521:28160/19:63523840</w:t>
            </w:r>
          </w:p>
          <w:p w14:paraId="778625C9" w14:textId="77777777" w:rsidR="00603377" w:rsidRPr="00603377" w:rsidRDefault="00603377" w:rsidP="00BB6320">
            <w:pPr>
              <w:jc w:val="both"/>
              <w:rPr>
                <w:sz w:val="8"/>
                <w:szCs w:val="8"/>
              </w:rPr>
            </w:pPr>
          </w:p>
          <w:p w14:paraId="52DD99A1" w14:textId="77777777" w:rsidR="00BB6320" w:rsidRPr="000F064E" w:rsidRDefault="00BB6320" w:rsidP="00BB6320">
            <w:pPr>
              <w:jc w:val="both"/>
              <w:rPr>
                <w:b/>
              </w:rPr>
            </w:pPr>
            <w:r w:rsidRPr="000F064E">
              <w:t xml:space="preserve">VELICHOVÁ, H., LUKÁŠKOVÁ, E., BUŇKA, F., </w:t>
            </w:r>
            <w:r w:rsidRPr="000F064E">
              <w:rPr>
                <w:b/>
              </w:rPr>
              <w:t xml:space="preserve">PITROVÁ, </w:t>
            </w:r>
            <w:proofErr w:type="gramStart"/>
            <w:r w:rsidRPr="000F064E">
              <w:rPr>
                <w:b/>
              </w:rPr>
              <w:t>K.(20%</w:t>
            </w:r>
            <w:proofErr w:type="gramEnd"/>
            <w:r w:rsidRPr="000F064E">
              <w:rPr>
                <w:b/>
              </w:rPr>
              <w:t>)</w:t>
            </w:r>
            <w:r w:rsidRPr="000F064E">
              <w:t xml:space="preserve">, VIČAR, D. Optimization of civil catering service in crisis conditions with nutritional evaluation of the pre-prepared food preparation plan. </w:t>
            </w:r>
            <w:r w:rsidRPr="000F064E">
              <w:rPr>
                <w:i/>
                <w:iCs/>
              </w:rPr>
              <w:t>Proceedings of the 33rd International Business Information Management Association Conference (IBIMA): Education Excellence and Innovation Management through Vision 2020,1-10</w:t>
            </w:r>
            <w:r w:rsidRPr="000F064E">
              <w:t>. 2019. RIV/70883521:28160/19:63523979</w:t>
            </w:r>
          </w:p>
        </w:tc>
      </w:tr>
      <w:tr w:rsidR="00BB6320" w14:paraId="55640AA9" w14:textId="77777777" w:rsidTr="00BB6320">
        <w:trPr>
          <w:trHeight w:val="21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759A6E2" w14:textId="77777777" w:rsidR="00BB6320" w:rsidRDefault="00BB6320" w:rsidP="00BB6320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B6320" w14:paraId="00E33336" w14:textId="77777777" w:rsidTr="00BB6320">
        <w:trPr>
          <w:trHeight w:val="32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9D812" w14:textId="3526CEC8" w:rsidR="00BB6320" w:rsidRPr="00D61A7C" w:rsidRDefault="00BB6320" w:rsidP="00BB6320"/>
        </w:tc>
      </w:tr>
      <w:tr w:rsidR="00BB6320" w14:paraId="628E1595" w14:textId="77777777" w:rsidTr="00BB6320">
        <w:trPr>
          <w:cantSplit/>
          <w:trHeight w:val="4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7305E15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1FB4" w14:textId="77777777" w:rsidR="00BB6320" w:rsidRDefault="00BB6320" w:rsidP="00BB6320">
            <w:pPr>
              <w:jc w:val="both"/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B4AF3B9" w14:textId="77777777" w:rsidR="00BB6320" w:rsidRDefault="00BB6320" w:rsidP="00BB6320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F2A9" w14:textId="37759FDC" w:rsidR="00BB6320" w:rsidRDefault="006B1D4E" w:rsidP="00BB6320">
            <w:pPr>
              <w:jc w:val="both"/>
            </w:pPr>
            <w:r>
              <w:t>02. 03. 2023</w:t>
            </w:r>
          </w:p>
        </w:tc>
      </w:tr>
    </w:tbl>
    <w:p w14:paraId="7FDEED4F" w14:textId="77777777" w:rsidR="00BB6320" w:rsidRDefault="00BB6320" w:rsidP="00BB6320"/>
    <w:p w14:paraId="37245BE8" w14:textId="77777777" w:rsidR="00BB6320" w:rsidRDefault="00BB6320">
      <w:pPr>
        <w:spacing w:after="160" w:line="259" w:lineRule="auto"/>
      </w:pPr>
    </w:p>
    <w:p w14:paraId="159D63A7" w14:textId="77777777" w:rsidR="00BB6320" w:rsidRDefault="00BB6320">
      <w:pPr>
        <w:spacing w:after="160" w:line="259" w:lineRule="auto"/>
      </w:pPr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296F46" w14:paraId="33D9C6AD" w14:textId="77777777" w:rsidTr="0022275B">
        <w:tc>
          <w:tcPr>
            <w:tcW w:w="9859" w:type="dxa"/>
            <w:gridSpan w:val="15"/>
            <w:tcBorders>
              <w:bottom w:val="double" w:sz="4" w:space="0" w:color="auto"/>
            </w:tcBorders>
            <w:shd w:val="clear" w:color="auto" w:fill="BDD6EE"/>
          </w:tcPr>
          <w:p w14:paraId="455A4A1B" w14:textId="77777777" w:rsidR="00296F46" w:rsidRDefault="00296F46" w:rsidP="0022275B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296F46" w14:paraId="2859BF35" w14:textId="77777777" w:rsidTr="0022275B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44A79EA8" w14:textId="77777777" w:rsidR="00296F46" w:rsidRDefault="00296F46" w:rsidP="0022275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</w:tcPr>
          <w:p w14:paraId="6D7E7BA1" w14:textId="77777777" w:rsidR="00296F46" w:rsidRDefault="00296F46" w:rsidP="0022275B">
            <w:pPr>
              <w:jc w:val="both"/>
            </w:pPr>
            <w:r w:rsidRPr="001B2AE1">
              <w:t>Univerzita Tomáše Bati ve Zlíně</w:t>
            </w:r>
          </w:p>
        </w:tc>
      </w:tr>
      <w:tr w:rsidR="00296F46" w14:paraId="5DC50F56" w14:textId="77777777" w:rsidTr="0022275B">
        <w:tc>
          <w:tcPr>
            <w:tcW w:w="2518" w:type="dxa"/>
            <w:shd w:val="clear" w:color="auto" w:fill="F7CAAC"/>
          </w:tcPr>
          <w:p w14:paraId="16092781" w14:textId="77777777" w:rsidR="00296F46" w:rsidRDefault="00296F46" w:rsidP="0022275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</w:tcPr>
          <w:p w14:paraId="783D2BC5" w14:textId="77777777" w:rsidR="00296F46" w:rsidRDefault="00296F46" w:rsidP="0022275B">
            <w:pPr>
              <w:jc w:val="both"/>
            </w:pPr>
            <w:r w:rsidRPr="00CF7506">
              <w:t>Fakulta logistiky a krizového řízení</w:t>
            </w:r>
          </w:p>
        </w:tc>
      </w:tr>
      <w:tr w:rsidR="00296F46" w14:paraId="7924AB58" w14:textId="77777777" w:rsidTr="0022275B">
        <w:tc>
          <w:tcPr>
            <w:tcW w:w="2518" w:type="dxa"/>
            <w:shd w:val="clear" w:color="auto" w:fill="F7CAAC"/>
          </w:tcPr>
          <w:p w14:paraId="6BEA504C" w14:textId="77777777" w:rsidR="00296F46" w:rsidRDefault="00296F46" w:rsidP="0022275B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</w:tcPr>
          <w:p w14:paraId="17176FB2" w14:textId="77777777" w:rsidR="00296F46" w:rsidRDefault="00296F46" w:rsidP="0022275B">
            <w:pPr>
              <w:jc w:val="both"/>
            </w:pPr>
            <w:r>
              <w:t>Bezpečnost společnosti</w:t>
            </w:r>
          </w:p>
        </w:tc>
      </w:tr>
      <w:tr w:rsidR="00296F46" w14:paraId="7B69AF77" w14:textId="77777777" w:rsidTr="0022275B">
        <w:tc>
          <w:tcPr>
            <w:tcW w:w="2518" w:type="dxa"/>
            <w:shd w:val="clear" w:color="auto" w:fill="F7CAAC"/>
          </w:tcPr>
          <w:p w14:paraId="0ECE4B34" w14:textId="77777777" w:rsidR="00296F46" w:rsidRDefault="00296F46" w:rsidP="0022275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</w:tcPr>
          <w:p w14:paraId="1B27C3AA" w14:textId="77777777" w:rsidR="00296F46" w:rsidRPr="00C65570" w:rsidRDefault="00296F46" w:rsidP="0022275B">
            <w:pPr>
              <w:jc w:val="both"/>
              <w:rPr>
                <w:b/>
              </w:rPr>
            </w:pPr>
            <w:r w:rsidRPr="00C65570">
              <w:rPr>
                <w:b/>
              </w:rPr>
              <w:t>Roman Prokop</w:t>
            </w:r>
          </w:p>
        </w:tc>
        <w:tc>
          <w:tcPr>
            <w:tcW w:w="709" w:type="dxa"/>
            <w:shd w:val="clear" w:color="auto" w:fill="F7CAAC"/>
          </w:tcPr>
          <w:p w14:paraId="5F8A05F5" w14:textId="77777777" w:rsidR="00296F46" w:rsidRDefault="00296F46" w:rsidP="0022275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5"/>
          </w:tcPr>
          <w:p w14:paraId="4D13607E" w14:textId="2F2D4E5F" w:rsidR="00296F46" w:rsidRDefault="00C65570" w:rsidP="0022275B">
            <w:r>
              <w:t>p</w:t>
            </w:r>
            <w:r w:rsidR="00296F46">
              <w:t>rof. Ing. CSc.</w:t>
            </w:r>
          </w:p>
        </w:tc>
      </w:tr>
      <w:tr w:rsidR="00296F46" w14:paraId="692F9F0F" w14:textId="77777777" w:rsidTr="0022275B">
        <w:tc>
          <w:tcPr>
            <w:tcW w:w="2518" w:type="dxa"/>
            <w:shd w:val="clear" w:color="auto" w:fill="F7CAAC"/>
          </w:tcPr>
          <w:p w14:paraId="207D6570" w14:textId="77777777" w:rsidR="00296F46" w:rsidRDefault="00296F46" w:rsidP="0022275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</w:tcPr>
          <w:p w14:paraId="05A9413F" w14:textId="77777777" w:rsidR="00296F46" w:rsidRDefault="00296F46" w:rsidP="0022275B">
            <w:pPr>
              <w:jc w:val="both"/>
            </w:pPr>
            <w:r>
              <w:t>1952</w:t>
            </w:r>
          </w:p>
        </w:tc>
        <w:tc>
          <w:tcPr>
            <w:tcW w:w="1721" w:type="dxa"/>
            <w:shd w:val="clear" w:color="auto" w:fill="F7CAAC"/>
          </w:tcPr>
          <w:p w14:paraId="4938D345" w14:textId="77777777" w:rsidR="00296F46" w:rsidRDefault="00296F46" w:rsidP="0022275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</w:tcPr>
          <w:p w14:paraId="240DDF8D" w14:textId="56F697C5" w:rsidR="00296F46" w:rsidRPr="00603377" w:rsidRDefault="00296F46" w:rsidP="0022275B">
            <w:pPr>
              <w:jc w:val="both"/>
              <w:rPr>
                <w:i/>
              </w:rPr>
            </w:pPr>
            <w:r w:rsidRPr="00603377">
              <w:rPr>
                <w:i/>
              </w:rPr>
              <w:t>pp</w:t>
            </w:r>
            <w:r w:rsidR="00603377" w:rsidRPr="00603377">
              <w:rPr>
                <w:i/>
              </w:rPr>
              <w:t>.</w:t>
            </w:r>
          </w:p>
        </w:tc>
        <w:tc>
          <w:tcPr>
            <w:tcW w:w="994" w:type="dxa"/>
            <w:shd w:val="clear" w:color="auto" w:fill="F7CAAC"/>
          </w:tcPr>
          <w:p w14:paraId="4345E3C3" w14:textId="77777777" w:rsidR="00296F46" w:rsidRDefault="00296F46" w:rsidP="0022275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6B3F8AE0" w14:textId="77777777" w:rsidR="00296F46" w:rsidRDefault="00296F46" w:rsidP="0022275B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shd w:val="clear" w:color="auto" w:fill="F7CAAC"/>
          </w:tcPr>
          <w:p w14:paraId="7FBFA7CF" w14:textId="77777777" w:rsidR="00296F46" w:rsidRDefault="00296F46" w:rsidP="0022275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7695BAE3" w14:textId="10E42D28" w:rsidR="00296F46" w:rsidRDefault="00C65570" w:rsidP="0022275B">
            <w:pPr>
              <w:jc w:val="both"/>
            </w:pPr>
            <w:r>
              <w:t>N</w:t>
            </w:r>
          </w:p>
        </w:tc>
      </w:tr>
      <w:tr w:rsidR="00296F46" w14:paraId="34C6B5FA" w14:textId="77777777" w:rsidTr="0022275B">
        <w:tc>
          <w:tcPr>
            <w:tcW w:w="5068" w:type="dxa"/>
            <w:gridSpan w:val="4"/>
            <w:shd w:val="clear" w:color="auto" w:fill="F7CAAC"/>
          </w:tcPr>
          <w:p w14:paraId="62F5E162" w14:textId="77777777" w:rsidR="00296F46" w:rsidRDefault="00296F46" w:rsidP="0022275B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</w:tcPr>
          <w:p w14:paraId="0DD44BC4" w14:textId="51084096" w:rsidR="00296F46" w:rsidRDefault="00296F46" w:rsidP="0022275B">
            <w:pPr>
              <w:jc w:val="both"/>
            </w:pPr>
          </w:p>
        </w:tc>
        <w:tc>
          <w:tcPr>
            <w:tcW w:w="994" w:type="dxa"/>
            <w:shd w:val="clear" w:color="auto" w:fill="F7CAAC"/>
          </w:tcPr>
          <w:p w14:paraId="246B458B" w14:textId="77777777" w:rsidR="00296F46" w:rsidRDefault="00296F46" w:rsidP="0022275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4257A6D5" w14:textId="0FFD4D4A" w:rsidR="00296F46" w:rsidRDefault="00296F46" w:rsidP="0022275B">
            <w:pPr>
              <w:jc w:val="both"/>
            </w:pPr>
          </w:p>
        </w:tc>
        <w:tc>
          <w:tcPr>
            <w:tcW w:w="709" w:type="dxa"/>
            <w:gridSpan w:val="3"/>
            <w:shd w:val="clear" w:color="auto" w:fill="F7CAAC"/>
          </w:tcPr>
          <w:p w14:paraId="37A82234" w14:textId="77777777" w:rsidR="00296F46" w:rsidRDefault="00296F46" w:rsidP="0022275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48350326" w14:textId="6F2AF745" w:rsidR="00296F46" w:rsidRDefault="00296F46" w:rsidP="0022275B">
            <w:pPr>
              <w:jc w:val="both"/>
            </w:pPr>
          </w:p>
        </w:tc>
      </w:tr>
      <w:tr w:rsidR="00296F46" w14:paraId="6F28879A" w14:textId="77777777" w:rsidTr="0022275B">
        <w:tc>
          <w:tcPr>
            <w:tcW w:w="6060" w:type="dxa"/>
            <w:gridSpan w:val="8"/>
            <w:shd w:val="clear" w:color="auto" w:fill="F7CAAC"/>
          </w:tcPr>
          <w:p w14:paraId="4640043F" w14:textId="77777777" w:rsidR="00296F46" w:rsidRDefault="00296F46" w:rsidP="0022275B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20EFC938" w14:textId="77777777" w:rsidR="00296F46" w:rsidRDefault="00296F46" w:rsidP="0022275B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096" w:type="dxa"/>
            <w:gridSpan w:val="5"/>
            <w:shd w:val="clear" w:color="auto" w:fill="F7CAAC"/>
          </w:tcPr>
          <w:p w14:paraId="2A072523" w14:textId="77777777" w:rsidR="00296F46" w:rsidRDefault="00296F46" w:rsidP="0022275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296F46" w14:paraId="4C2EE97F" w14:textId="77777777" w:rsidTr="0022275B">
        <w:tc>
          <w:tcPr>
            <w:tcW w:w="6060" w:type="dxa"/>
            <w:gridSpan w:val="8"/>
          </w:tcPr>
          <w:p w14:paraId="00E721A0" w14:textId="225BAFB4" w:rsidR="00296F46" w:rsidRDefault="00296F46" w:rsidP="0022275B">
            <w:pPr>
              <w:jc w:val="both"/>
            </w:pPr>
          </w:p>
        </w:tc>
        <w:tc>
          <w:tcPr>
            <w:tcW w:w="1703" w:type="dxa"/>
            <w:gridSpan w:val="2"/>
          </w:tcPr>
          <w:p w14:paraId="3E01A236" w14:textId="77777777" w:rsidR="00296F46" w:rsidRDefault="00296F46" w:rsidP="0022275B">
            <w:pPr>
              <w:jc w:val="both"/>
            </w:pPr>
          </w:p>
        </w:tc>
        <w:tc>
          <w:tcPr>
            <w:tcW w:w="2096" w:type="dxa"/>
            <w:gridSpan w:val="5"/>
          </w:tcPr>
          <w:p w14:paraId="5FB8B61A" w14:textId="77777777" w:rsidR="00296F46" w:rsidRDefault="00296F46" w:rsidP="0022275B">
            <w:pPr>
              <w:jc w:val="both"/>
            </w:pPr>
          </w:p>
        </w:tc>
      </w:tr>
      <w:tr w:rsidR="00296F46" w14:paraId="0BA87785" w14:textId="77777777" w:rsidTr="0022275B">
        <w:tc>
          <w:tcPr>
            <w:tcW w:w="6060" w:type="dxa"/>
            <w:gridSpan w:val="8"/>
          </w:tcPr>
          <w:p w14:paraId="3EC0961D" w14:textId="77777777" w:rsidR="00296F46" w:rsidRDefault="00296F46" w:rsidP="0022275B">
            <w:pPr>
              <w:jc w:val="both"/>
            </w:pPr>
          </w:p>
        </w:tc>
        <w:tc>
          <w:tcPr>
            <w:tcW w:w="1703" w:type="dxa"/>
            <w:gridSpan w:val="2"/>
          </w:tcPr>
          <w:p w14:paraId="7D4B9C5D" w14:textId="77777777" w:rsidR="00296F46" w:rsidRDefault="00296F46" w:rsidP="0022275B">
            <w:pPr>
              <w:jc w:val="both"/>
            </w:pPr>
          </w:p>
        </w:tc>
        <w:tc>
          <w:tcPr>
            <w:tcW w:w="2096" w:type="dxa"/>
            <w:gridSpan w:val="5"/>
          </w:tcPr>
          <w:p w14:paraId="58BAA713" w14:textId="77777777" w:rsidR="00296F46" w:rsidRDefault="00296F46" w:rsidP="0022275B">
            <w:pPr>
              <w:jc w:val="both"/>
            </w:pPr>
          </w:p>
        </w:tc>
      </w:tr>
      <w:tr w:rsidR="00296F46" w14:paraId="3161AFC0" w14:textId="77777777" w:rsidTr="0022275B">
        <w:tc>
          <w:tcPr>
            <w:tcW w:w="6060" w:type="dxa"/>
            <w:gridSpan w:val="8"/>
          </w:tcPr>
          <w:p w14:paraId="58FDE735" w14:textId="77777777" w:rsidR="00296F46" w:rsidRDefault="00296F46" w:rsidP="0022275B">
            <w:pPr>
              <w:jc w:val="both"/>
            </w:pPr>
          </w:p>
        </w:tc>
        <w:tc>
          <w:tcPr>
            <w:tcW w:w="1703" w:type="dxa"/>
            <w:gridSpan w:val="2"/>
          </w:tcPr>
          <w:p w14:paraId="1F9BB772" w14:textId="77777777" w:rsidR="00296F46" w:rsidRDefault="00296F46" w:rsidP="0022275B">
            <w:pPr>
              <w:jc w:val="both"/>
            </w:pPr>
          </w:p>
        </w:tc>
        <w:tc>
          <w:tcPr>
            <w:tcW w:w="2096" w:type="dxa"/>
            <w:gridSpan w:val="5"/>
          </w:tcPr>
          <w:p w14:paraId="33D94610" w14:textId="77777777" w:rsidR="00296F46" w:rsidRDefault="00296F46" w:rsidP="0022275B">
            <w:pPr>
              <w:jc w:val="both"/>
            </w:pPr>
          </w:p>
        </w:tc>
      </w:tr>
      <w:tr w:rsidR="00296F46" w14:paraId="27E8D35F" w14:textId="77777777" w:rsidTr="0022275B">
        <w:tc>
          <w:tcPr>
            <w:tcW w:w="6060" w:type="dxa"/>
            <w:gridSpan w:val="8"/>
          </w:tcPr>
          <w:p w14:paraId="0BA02DB9" w14:textId="77777777" w:rsidR="00296F46" w:rsidRDefault="00296F46" w:rsidP="0022275B">
            <w:pPr>
              <w:jc w:val="both"/>
            </w:pPr>
          </w:p>
        </w:tc>
        <w:tc>
          <w:tcPr>
            <w:tcW w:w="1703" w:type="dxa"/>
            <w:gridSpan w:val="2"/>
          </w:tcPr>
          <w:p w14:paraId="1B06C4F0" w14:textId="77777777" w:rsidR="00296F46" w:rsidRDefault="00296F46" w:rsidP="0022275B">
            <w:pPr>
              <w:jc w:val="both"/>
            </w:pPr>
          </w:p>
        </w:tc>
        <w:tc>
          <w:tcPr>
            <w:tcW w:w="2096" w:type="dxa"/>
            <w:gridSpan w:val="5"/>
          </w:tcPr>
          <w:p w14:paraId="6DBDDD89" w14:textId="77777777" w:rsidR="00296F46" w:rsidRDefault="00296F46" w:rsidP="0022275B">
            <w:pPr>
              <w:jc w:val="both"/>
            </w:pPr>
          </w:p>
        </w:tc>
      </w:tr>
      <w:tr w:rsidR="00296F46" w14:paraId="1D7F91C1" w14:textId="77777777" w:rsidTr="0022275B">
        <w:tc>
          <w:tcPr>
            <w:tcW w:w="9859" w:type="dxa"/>
            <w:gridSpan w:val="15"/>
            <w:shd w:val="clear" w:color="auto" w:fill="F7CAAC"/>
          </w:tcPr>
          <w:p w14:paraId="2A01AE11" w14:textId="77777777" w:rsidR="00296F46" w:rsidRDefault="00296F46" w:rsidP="0022275B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296F46" w14:paraId="2C8254FF" w14:textId="77777777" w:rsidTr="0022275B">
        <w:trPr>
          <w:trHeight w:val="1417"/>
        </w:trPr>
        <w:tc>
          <w:tcPr>
            <w:tcW w:w="9859" w:type="dxa"/>
            <w:gridSpan w:val="15"/>
            <w:tcBorders>
              <w:top w:val="nil"/>
            </w:tcBorders>
          </w:tcPr>
          <w:p w14:paraId="420748D8" w14:textId="1537646F" w:rsidR="00296F46" w:rsidRPr="002827C6" w:rsidRDefault="00296F46" w:rsidP="00687259">
            <w:pPr>
              <w:jc w:val="both"/>
            </w:pPr>
            <w:r>
              <w:t>Aplikovaná matematika a statistika v procesu hodnocení a ovládání rizik – garant, přednášky (100 %), semináře (</w:t>
            </w:r>
            <w:r w:rsidR="00687259">
              <w:t>69</w:t>
            </w:r>
            <w:r>
              <w:t xml:space="preserve"> %)</w:t>
            </w:r>
          </w:p>
        </w:tc>
      </w:tr>
      <w:tr w:rsidR="00296F46" w14:paraId="63B50869" w14:textId="77777777" w:rsidTr="0022275B">
        <w:trPr>
          <w:trHeight w:val="340"/>
        </w:trPr>
        <w:tc>
          <w:tcPr>
            <w:tcW w:w="9859" w:type="dxa"/>
            <w:gridSpan w:val="15"/>
            <w:tcBorders>
              <w:top w:val="nil"/>
            </w:tcBorders>
            <w:shd w:val="clear" w:color="auto" w:fill="FBD4B4"/>
          </w:tcPr>
          <w:p w14:paraId="1F037BE7" w14:textId="77777777" w:rsidR="00296F46" w:rsidRPr="002827C6" w:rsidRDefault="00296F46" w:rsidP="0022275B">
            <w:pPr>
              <w:jc w:val="both"/>
              <w:rPr>
                <w:b/>
              </w:rPr>
            </w:pPr>
            <w:r w:rsidRPr="002827C6"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296F46" w14:paraId="1AF772A3" w14:textId="77777777" w:rsidTr="0022275B">
        <w:trPr>
          <w:trHeight w:val="340"/>
        </w:trPr>
        <w:tc>
          <w:tcPr>
            <w:tcW w:w="2802" w:type="dxa"/>
            <w:gridSpan w:val="2"/>
            <w:tcBorders>
              <w:top w:val="nil"/>
            </w:tcBorders>
          </w:tcPr>
          <w:p w14:paraId="33108687" w14:textId="77777777" w:rsidR="00296F46" w:rsidRPr="002827C6" w:rsidRDefault="00296F46" w:rsidP="0022275B">
            <w:pPr>
              <w:jc w:val="both"/>
              <w:rPr>
                <w:b/>
              </w:rPr>
            </w:pPr>
            <w:r w:rsidRPr="002827C6"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1C05AF7A" w14:textId="77777777" w:rsidR="00296F46" w:rsidRPr="002827C6" w:rsidRDefault="00296F46" w:rsidP="0022275B">
            <w:pPr>
              <w:jc w:val="both"/>
              <w:rPr>
                <w:b/>
              </w:rPr>
            </w:pPr>
            <w:r w:rsidRPr="002827C6"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2129AB45" w14:textId="77777777" w:rsidR="00296F46" w:rsidRPr="002827C6" w:rsidRDefault="00296F46" w:rsidP="0022275B">
            <w:pPr>
              <w:jc w:val="both"/>
              <w:rPr>
                <w:b/>
              </w:rPr>
            </w:pPr>
            <w:r w:rsidRPr="002827C6"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569C48A3" w14:textId="77777777" w:rsidR="00296F46" w:rsidRPr="002827C6" w:rsidRDefault="00296F46" w:rsidP="0022275B">
            <w:pPr>
              <w:jc w:val="both"/>
              <w:rPr>
                <w:b/>
              </w:rPr>
            </w:pPr>
            <w:r w:rsidRPr="002827C6"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449B757F" w14:textId="77777777" w:rsidR="00296F46" w:rsidRPr="002827C6" w:rsidRDefault="00296F46" w:rsidP="0022275B">
            <w:pPr>
              <w:jc w:val="both"/>
              <w:rPr>
                <w:b/>
              </w:rPr>
            </w:pPr>
            <w:r>
              <w:rPr>
                <w:b/>
              </w:rPr>
              <w:t>(</w:t>
            </w:r>
            <w:r w:rsidRPr="00F20AEF">
              <w:rPr>
                <w:b/>
                <w:i/>
                <w:iCs/>
              </w:rPr>
              <w:t>nepovinný údaj</w:t>
            </w:r>
            <w:r w:rsidRPr="00F20AEF">
              <w:rPr>
                <w:b/>
              </w:rPr>
              <w:t>)</w:t>
            </w:r>
            <w:r>
              <w:rPr>
                <w:b/>
              </w:rPr>
              <w:t xml:space="preserve"> </w:t>
            </w:r>
            <w:r w:rsidRPr="002827C6">
              <w:rPr>
                <w:b/>
              </w:rPr>
              <w:t>Počet hodin za semestr</w:t>
            </w:r>
          </w:p>
        </w:tc>
      </w:tr>
      <w:tr w:rsidR="00296F46" w14:paraId="6E39B2F0" w14:textId="77777777" w:rsidTr="0022275B">
        <w:trPr>
          <w:trHeight w:val="285"/>
        </w:trPr>
        <w:tc>
          <w:tcPr>
            <w:tcW w:w="2802" w:type="dxa"/>
            <w:gridSpan w:val="2"/>
            <w:tcBorders>
              <w:top w:val="nil"/>
            </w:tcBorders>
          </w:tcPr>
          <w:p w14:paraId="21F5A777" w14:textId="15EE0B2A" w:rsidR="00296F46" w:rsidRPr="009B6531" w:rsidRDefault="00296F46" w:rsidP="0022275B">
            <w:pPr>
              <w:jc w:val="both"/>
            </w:pP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6826484F" w14:textId="148037EC" w:rsidR="00296F46" w:rsidRPr="009B6531" w:rsidRDefault="00296F46" w:rsidP="0022275B">
            <w:pPr>
              <w:jc w:val="both"/>
            </w:pP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1FB0F4DD" w14:textId="0BC4B5D4" w:rsidR="00296F46" w:rsidRPr="009B6531" w:rsidRDefault="00296F46" w:rsidP="0022275B">
            <w:pPr>
              <w:jc w:val="both"/>
            </w:pP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62AE86EB" w14:textId="3BC4E652" w:rsidR="00296F46" w:rsidRPr="009B6531" w:rsidRDefault="00296F46" w:rsidP="0022275B">
            <w:pPr>
              <w:jc w:val="both"/>
            </w:pP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5C7ACDE5" w14:textId="6FB988E0" w:rsidR="00296F46" w:rsidRPr="009B6531" w:rsidRDefault="00296F46" w:rsidP="0022275B">
            <w:pPr>
              <w:jc w:val="both"/>
            </w:pPr>
          </w:p>
        </w:tc>
      </w:tr>
      <w:tr w:rsidR="00296F46" w14:paraId="10A4C323" w14:textId="77777777" w:rsidTr="0022275B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36929ED8" w14:textId="77777777" w:rsidR="00296F46" w:rsidRPr="009B6531" w:rsidRDefault="00296F46" w:rsidP="0022275B">
            <w:pPr>
              <w:jc w:val="both"/>
            </w:pP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31E48F79" w14:textId="77777777" w:rsidR="00296F46" w:rsidRPr="009B6531" w:rsidRDefault="00296F46" w:rsidP="0022275B">
            <w:pPr>
              <w:jc w:val="both"/>
            </w:pP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2860E7FB" w14:textId="77777777" w:rsidR="00296F46" w:rsidRPr="009B6531" w:rsidRDefault="00296F46" w:rsidP="0022275B">
            <w:pPr>
              <w:jc w:val="both"/>
            </w:pP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28B0458D" w14:textId="77777777" w:rsidR="00296F46" w:rsidRPr="009B6531" w:rsidRDefault="00296F46" w:rsidP="0022275B">
            <w:pPr>
              <w:jc w:val="both"/>
            </w:pP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0D690300" w14:textId="77777777" w:rsidR="00296F46" w:rsidRPr="009B6531" w:rsidRDefault="00296F46" w:rsidP="0022275B">
            <w:pPr>
              <w:jc w:val="both"/>
            </w:pPr>
          </w:p>
        </w:tc>
      </w:tr>
      <w:tr w:rsidR="00296F46" w14:paraId="7BDE5F05" w14:textId="77777777" w:rsidTr="0022275B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1BDEC8AB" w14:textId="77777777" w:rsidR="00296F46" w:rsidRPr="009B6531" w:rsidRDefault="00296F46" w:rsidP="0022275B">
            <w:pPr>
              <w:jc w:val="both"/>
            </w:pP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4CC50F61" w14:textId="77777777" w:rsidR="00296F46" w:rsidRPr="009B6531" w:rsidRDefault="00296F46" w:rsidP="0022275B">
            <w:pPr>
              <w:jc w:val="both"/>
            </w:pP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3EEBCC1D" w14:textId="77777777" w:rsidR="00296F46" w:rsidRPr="009B6531" w:rsidRDefault="00296F46" w:rsidP="0022275B">
            <w:pPr>
              <w:jc w:val="both"/>
            </w:pP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77024023" w14:textId="77777777" w:rsidR="00296F46" w:rsidRPr="009B6531" w:rsidRDefault="00296F46" w:rsidP="0022275B">
            <w:pPr>
              <w:jc w:val="both"/>
            </w:pP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2C63631F" w14:textId="77777777" w:rsidR="00296F46" w:rsidRPr="009B6531" w:rsidRDefault="00296F46" w:rsidP="0022275B">
            <w:pPr>
              <w:jc w:val="both"/>
            </w:pPr>
          </w:p>
        </w:tc>
      </w:tr>
      <w:tr w:rsidR="00296F46" w14:paraId="104E2FF4" w14:textId="77777777" w:rsidTr="0022275B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1CF03CF4" w14:textId="77777777" w:rsidR="00296F46" w:rsidRPr="009B6531" w:rsidRDefault="00296F46" w:rsidP="0022275B">
            <w:pPr>
              <w:jc w:val="both"/>
            </w:pP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475F131D" w14:textId="77777777" w:rsidR="00296F46" w:rsidRPr="009B6531" w:rsidRDefault="00296F46" w:rsidP="0022275B">
            <w:pPr>
              <w:jc w:val="both"/>
            </w:pP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256D1B66" w14:textId="77777777" w:rsidR="00296F46" w:rsidRPr="009B6531" w:rsidRDefault="00296F46" w:rsidP="0022275B">
            <w:pPr>
              <w:jc w:val="both"/>
            </w:pP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65C0E60E" w14:textId="77777777" w:rsidR="00296F46" w:rsidRPr="009B6531" w:rsidRDefault="00296F46" w:rsidP="0022275B">
            <w:pPr>
              <w:jc w:val="both"/>
            </w:pP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3446844C" w14:textId="77777777" w:rsidR="00296F46" w:rsidRPr="009B6531" w:rsidRDefault="00296F46" w:rsidP="0022275B">
            <w:pPr>
              <w:jc w:val="both"/>
            </w:pPr>
          </w:p>
        </w:tc>
      </w:tr>
      <w:tr w:rsidR="00296F46" w14:paraId="6408015A" w14:textId="77777777" w:rsidTr="0022275B">
        <w:tc>
          <w:tcPr>
            <w:tcW w:w="9859" w:type="dxa"/>
            <w:gridSpan w:val="15"/>
            <w:shd w:val="clear" w:color="auto" w:fill="F7CAAC"/>
          </w:tcPr>
          <w:p w14:paraId="22925D0A" w14:textId="77777777" w:rsidR="00296F46" w:rsidRDefault="00296F46" w:rsidP="0022275B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296F46" w14:paraId="18E33661" w14:textId="77777777" w:rsidTr="0022275B">
        <w:trPr>
          <w:trHeight w:val="1417"/>
        </w:trPr>
        <w:tc>
          <w:tcPr>
            <w:tcW w:w="9859" w:type="dxa"/>
            <w:gridSpan w:val="15"/>
          </w:tcPr>
          <w:p w14:paraId="265081E2" w14:textId="77777777" w:rsidR="00C65570" w:rsidRDefault="00C65570" w:rsidP="00C65570">
            <w:pPr>
              <w:tabs>
                <w:tab w:val="left" w:pos="996"/>
              </w:tabs>
              <w:suppressAutoHyphens/>
              <w:ind w:left="1020" w:hanging="1020"/>
              <w:jc w:val="both"/>
            </w:pPr>
            <w:r>
              <w:t>1978-1983</w:t>
            </w:r>
            <w:r>
              <w:tab/>
              <w:t>SVŠT Bratislava, Fakulta elektrotechnická, vědecká aspirantura, CSc.</w:t>
            </w:r>
          </w:p>
          <w:p w14:paraId="2228C6CB" w14:textId="333AB723" w:rsidR="00296F46" w:rsidRDefault="00296F46" w:rsidP="0022275B">
            <w:pPr>
              <w:tabs>
                <w:tab w:val="left" w:pos="996"/>
              </w:tabs>
              <w:suppressAutoHyphens/>
              <w:ind w:left="1020" w:hanging="1020"/>
              <w:jc w:val="both"/>
            </w:pPr>
            <w:r>
              <w:t>1971-1976</w:t>
            </w:r>
            <w:r>
              <w:tab/>
              <w:t>ČVUT, Fakulta jaderná a fyzikálně inženýrská, vysokoškolské vzdělání, Ing.</w:t>
            </w:r>
          </w:p>
          <w:p w14:paraId="02C34964" w14:textId="7D7753AA" w:rsidR="00296F46" w:rsidRPr="006E5EE7" w:rsidRDefault="00296F46" w:rsidP="00C65570">
            <w:pPr>
              <w:tabs>
                <w:tab w:val="left" w:pos="996"/>
              </w:tabs>
              <w:suppressAutoHyphens/>
              <w:ind w:left="1020" w:hanging="1020"/>
              <w:jc w:val="both"/>
              <w:rPr>
                <w:bCs/>
              </w:rPr>
            </w:pPr>
          </w:p>
        </w:tc>
      </w:tr>
      <w:tr w:rsidR="00296F46" w14:paraId="15ADDF53" w14:textId="77777777" w:rsidTr="0022275B">
        <w:tc>
          <w:tcPr>
            <w:tcW w:w="9859" w:type="dxa"/>
            <w:gridSpan w:val="15"/>
            <w:shd w:val="clear" w:color="auto" w:fill="F7CAAC"/>
          </w:tcPr>
          <w:p w14:paraId="5FA9F1CB" w14:textId="77777777" w:rsidR="00296F46" w:rsidRDefault="00296F46" w:rsidP="0022275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296F46" w14:paraId="7530330A" w14:textId="77777777" w:rsidTr="0022275B">
        <w:trPr>
          <w:trHeight w:val="1417"/>
        </w:trPr>
        <w:tc>
          <w:tcPr>
            <w:tcW w:w="9859" w:type="dxa"/>
            <w:gridSpan w:val="15"/>
          </w:tcPr>
          <w:p w14:paraId="4411361C" w14:textId="62B75EBC" w:rsidR="00C65570" w:rsidRDefault="00C65570" w:rsidP="0022275B">
            <w:pPr>
              <w:tabs>
                <w:tab w:val="left" w:pos="996"/>
              </w:tabs>
              <w:suppressAutoHyphens/>
              <w:snapToGrid w:val="0"/>
              <w:ind w:left="1020" w:hanging="1020"/>
              <w:jc w:val="both"/>
            </w:pPr>
            <w:r>
              <w:t>2022 – dosud Univerzita Tomáše Bati ve Zlíně, Fakulta aplikované informatiky, Ústav matematiky, profesor</w:t>
            </w:r>
          </w:p>
          <w:p w14:paraId="4C76F2F7" w14:textId="69585AB4" w:rsidR="00C65570" w:rsidRDefault="00C65570" w:rsidP="0022275B">
            <w:pPr>
              <w:tabs>
                <w:tab w:val="left" w:pos="996"/>
              </w:tabs>
              <w:suppressAutoHyphens/>
              <w:snapToGrid w:val="0"/>
              <w:ind w:left="1020" w:hanging="1020"/>
              <w:jc w:val="both"/>
            </w:pPr>
            <w:r>
              <w:t>2015 -</w:t>
            </w:r>
            <w:proofErr w:type="gramStart"/>
            <w:r>
              <w:t>2022  Univerzita</w:t>
            </w:r>
            <w:proofErr w:type="gramEnd"/>
            <w:r>
              <w:t xml:space="preserve"> Tomáše Bati ve Zlíně, Fakulta aplikované informatiky, Ústav matematiky, ředitel.</w:t>
            </w:r>
          </w:p>
          <w:p w14:paraId="08B4D733" w14:textId="77777777" w:rsidR="00C65570" w:rsidRDefault="00C65570" w:rsidP="00C65570">
            <w:pPr>
              <w:tabs>
                <w:tab w:val="left" w:pos="996"/>
              </w:tabs>
              <w:suppressAutoHyphens/>
              <w:snapToGrid w:val="0"/>
              <w:ind w:left="1020" w:hanging="1020"/>
              <w:jc w:val="both"/>
            </w:pPr>
            <w:r>
              <w:t>2006-2014</w:t>
            </w:r>
            <w:r>
              <w:tab/>
              <w:t>Univerzita Tomáše Bati ve Zlíně, Fakulta aplikované informatiky, Ústav automatizace a řídicí techniky, profesor, proděkan</w:t>
            </w:r>
          </w:p>
          <w:p w14:paraId="5B56E0C2" w14:textId="77777777" w:rsidR="00C65570" w:rsidRDefault="00C65570" w:rsidP="00C65570">
            <w:pPr>
              <w:tabs>
                <w:tab w:val="left" w:pos="996"/>
              </w:tabs>
              <w:suppressAutoHyphens/>
              <w:snapToGrid w:val="0"/>
              <w:ind w:left="1020" w:hanging="1020"/>
              <w:jc w:val="both"/>
            </w:pPr>
            <w:r>
              <w:t>2004-2009</w:t>
            </w:r>
            <w:r>
              <w:tab/>
              <w:t>Univerzita Tomáše Bati ve Zlíně, profesor, prorektor pro pedagogickou činnost</w:t>
            </w:r>
          </w:p>
          <w:p w14:paraId="7EBBFDED" w14:textId="77777777" w:rsidR="00C65570" w:rsidRDefault="00C65570" w:rsidP="00C65570">
            <w:pPr>
              <w:tabs>
                <w:tab w:val="left" w:pos="996"/>
              </w:tabs>
              <w:suppressAutoHyphens/>
              <w:snapToGrid w:val="0"/>
              <w:ind w:left="1020" w:hanging="1020"/>
              <w:jc w:val="both"/>
            </w:pPr>
            <w:r>
              <w:t>2001-2004</w:t>
            </w:r>
            <w:r>
              <w:tab/>
              <w:t>Univerzita Tomáše Bati ve Zlíně, Fakulta technologická, Institut informačních technologií, Ústav řízení technologických procesů, docent, proděkan</w:t>
            </w:r>
          </w:p>
          <w:p w14:paraId="6BE51027" w14:textId="77777777" w:rsidR="00C65570" w:rsidRDefault="00C65570" w:rsidP="00C65570">
            <w:pPr>
              <w:tabs>
                <w:tab w:val="left" w:pos="996"/>
              </w:tabs>
              <w:suppressAutoHyphens/>
              <w:snapToGrid w:val="0"/>
              <w:ind w:left="1020" w:hanging="1020"/>
              <w:jc w:val="both"/>
            </w:pPr>
            <w:r>
              <w:t>1995-2000</w:t>
            </w:r>
            <w:r>
              <w:tab/>
              <w:t>Vysoké učení technické v Brně, Fakulta technologická ve Zlíně, Katedra automatizovaných systémů řízení technologických procesů, odborný asistent, docent, proděkan</w:t>
            </w:r>
          </w:p>
          <w:p w14:paraId="4A5D402E" w14:textId="25262975" w:rsidR="00296F46" w:rsidRDefault="00296F46" w:rsidP="0022275B">
            <w:pPr>
              <w:tabs>
                <w:tab w:val="left" w:pos="996"/>
              </w:tabs>
              <w:suppressAutoHyphens/>
              <w:snapToGrid w:val="0"/>
              <w:ind w:left="1020" w:hanging="1020"/>
              <w:jc w:val="both"/>
            </w:pPr>
            <w:r>
              <w:t>1976-1995</w:t>
            </w:r>
            <w:r>
              <w:tab/>
              <w:t>SVŠT Bratislava, Chemickotechnologická fakulta, Katedra automatizace, asistent odborný asistent, zástupce vedoucího katedry</w:t>
            </w:r>
          </w:p>
          <w:p w14:paraId="0D28E6F0" w14:textId="2F72AD29" w:rsidR="00296F46" w:rsidRPr="00424EE8" w:rsidRDefault="00296F46" w:rsidP="00C65570">
            <w:pPr>
              <w:tabs>
                <w:tab w:val="left" w:pos="996"/>
              </w:tabs>
              <w:suppressAutoHyphens/>
              <w:snapToGrid w:val="0"/>
              <w:ind w:left="1020" w:hanging="1020"/>
              <w:jc w:val="both"/>
            </w:pPr>
          </w:p>
        </w:tc>
      </w:tr>
      <w:tr w:rsidR="00296F46" w14:paraId="3CBB86A0" w14:textId="77777777" w:rsidTr="0022275B">
        <w:trPr>
          <w:trHeight w:val="250"/>
        </w:trPr>
        <w:tc>
          <w:tcPr>
            <w:tcW w:w="9859" w:type="dxa"/>
            <w:gridSpan w:val="15"/>
            <w:shd w:val="clear" w:color="auto" w:fill="F7CAAC"/>
          </w:tcPr>
          <w:p w14:paraId="55230D21" w14:textId="77777777" w:rsidR="00296F46" w:rsidRDefault="00296F46" w:rsidP="0022275B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296F46" w14:paraId="0AE648B5" w14:textId="77777777" w:rsidTr="00603377">
        <w:trPr>
          <w:trHeight w:val="850"/>
        </w:trPr>
        <w:tc>
          <w:tcPr>
            <w:tcW w:w="9859" w:type="dxa"/>
            <w:gridSpan w:val="15"/>
          </w:tcPr>
          <w:p w14:paraId="344B0B30" w14:textId="081F06CF" w:rsidR="00603377" w:rsidRDefault="00603377" w:rsidP="0022275B">
            <w:pPr>
              <w:jc w:val="both"/>
            </w:pPr>
            <w:r>
              <w:t>20x vedoucí bakalářské práce</w:t>
            </w:r>
          </w:p>
          <w:p w14:paraId="1DE0E3CE" w14:textId="0023A024" w:rsidR="00603377" w:rsidRDefault="00603377" w:rsidP="0022275B">
            <w:pPr>
              <w:jc w:val="both"/>
            </w:pPr>
            <w:r>
              <w:t>15x vedoucí diplomové práce</w:t>
            </w:r>
          </w:p>
          <w:p w14:paraId="01288796" w14:textId="25BDE729" w:rsidR="00296F46" w:rsidRDefault="00603377" w:rsidP="00603377">
            <w:pPr>
              <w:jc w:val="both"/>
            </w:pPr>
            <w:r>
              <w:t>8x vedoucí disertační práce</w:t>
            </w:r>
          </w:p>
        </w:tc>
      </w:tr>
      <w:tr w:rsidR="00296F46" w14:paraId="0C2D0106" w14:textId="77777777" w:rsidTr="0022275B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3F7FF89C" w14:textId="77777777" w:rsidR="00296F46" w:rsidRDefault="00296F46" w:rsidP="0022275B">
            <w:pPr>
              <w:jc w:val="both"/>
            </w:pPr>
            <w:r>
              <w:rPr>
                <w:b/>
              </w:rPr>
              <w:lastRenderedPageBreak/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2B714823" w14:textId="77777777" w:rsidR="00296F46" w:rsidRDefault="00296F46" w:rsidP="0022275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33E91F36" w14:textId="77777777" w:rsidR="00296F46" w:rsidRDefault="00296F46" w:rsidP="0022275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115F32D0" w14:textId="77777777" w:rsidR="00296F46" w:rsidRDefault="00296F46" w:rsidP="0022275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296F46" w14:paraId="022B162A" w14:textId="77777777" w:rsidTr="0022275B">
        <w:trPr>
          <w:cantSplit/>
        </w:trPr>
        <w:tc>
          <w:tcPr>
            <w:tcW w:w="3347" w:type="dxa"/>
            <w:gridSpan w:val="3"/>
          </w:tcPr>
          <w:p w14:paraId="358D0425" w14:textId="77777777" w:rsidR="00296F46" w:rsidRDefault="00296F46" w:rsidP="0022275B">
            <w:pPr>
              <w:jc w:val="both"/>
            </w:pPr>
            <w:r>
              <w:t>Technická kybernetika (doc.)</w:t>
            </w:r>
          </w:p>
        </w:tc>
        <w:tc>
          <w:tcPr>
            <w:tcW w:w="2245" w:type="dxa"/>
            <w:gridSpan w:val="3"/>
          </w:tcPr>
          <w:p w14:paraId="7DE4C56C" w14:textId="77777777" w:rsidR="00296F46" w:rsidRDefault="00296F46" w:rsidP="0022275B">
            <w:pPr>
              <w:jc w:val="both"/>
            </w:pPr>
            <w:r>
              <w:t>1998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4C76B319" w14:textId="77777777" w:rsidR="00296F46" w:rsidRDefault="00296F46" w:rsidP="0022275B">
            <w:pPr>
              <w:jc w:val="both"/>
            </w:pPr>
            <w:r>
              <w:t>VUT Brno</w:t>
            </w: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  <w:shd w:val="clear" w:color="auto" w:fill="F7CAAC"/>
          </w:tcPr>
          <w:p w14:paraId="00C1B175" w14:textId="77777777" w:rsidR="00296F46" w:rsidRPr="00F20AEF" w:rsidRDefault="00296F46" w:rsidP="0022275B">
            <w:pPr>
              <w:jc w:val="both"/>
            </w:pPr>
            <w:r w:rsidRPr="00F20AEF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21C19425" w14:textId="77777777" w:rsidR="00296F46" w:rsidRPr="00F20AEF" w:rsidRDefault="00296F46" w:rsidP="0022275B">
            <w:pPr>
              <w:jc w:val="both"/>
              <w:rPr>
                <w:sz w:val="18"/>
              </w:rPr>
            </w:pPr>
            <w:r w:rsidRPr="00F20AEF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1A5D2397" w14:textId="77777777" w:rsidR="00296F46" w:rsidRDefault="00296F46" w:rsidP="0022275B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296F46" w14:paraId="25624C5E" w14:textId="77777777" w:rsidTr="0022275B">
        <w:trPr>
          <w:cantSplit/>
          <w:trHeight w:val="70"/>
        </w:trPr>
        <w:tc>
          <w:tcPr>
            <w:tcW w:w="3347" w:type="dxa"/>
            <w:gridSpan w:val="3"/>
            <w:shd w:val="clear" w:color="auto" w:fill="F7CAAC"/>
          </w:tcPr>
          <w:p w14:paraId="49FDEADD" w14:textId="77777777" w:rsidR="00296F46" w:rsidRDefault="00296F46" w:rsidP="0022275B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shd w:val="clear" w:color="auto" w:fill="F7CAAC"/>
          </w:tcPr>
          <w:p w14:paraId="2D27F8D1" w14:textId="77777777" w:rsidR="00296F46" w:rsidRDefault="00296F46" w:rsidP="0022275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  <w:shd w:val="clear" w:color="auto" w:fill="F7CAAC"/>
          </w:tcPr>
          <w:p w14:paraId="71813886" w14:textId="77777777" w:rsidR="00296F46" w:rsidRDefault="00296F46" w:rsidP="0022275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14:paraId="05625B47" w14:textId="77777777" w:rsidR="00296F46" w:rsidRPr="00F20AEF" w:rsidRDefault="00296F46" w:rsidP="0022275B">
            <w:pPr>
              <w:jc w:val="both"/>
              <w:rPr>
                <w:b/>
              </w:rPr>
            </w:pPr>
            <w:r>
              <w:rPr>
                <w:b/>
              </w:rPr>
              <w:t>164</w:t>
            </w:r>
          </w:p>
        </w:tc>
        <w:tc>
          <w:tcPr>
            <w:tcW w:w="693" w:type="dxa"/>
          </w:tcPr>
          <w:p w14:paraId="29546A2B" w14:textId="5A80BC4D" w:rsidR="00296F46" w:rsidRPr="00F20AEF" w:rsidRDefault="006B1D4E" w:rsidP="0022275B">
            <w:pPr>
              <w:jc w:val="both"/>
              <w:rPr>
                <w:b/>
              </w:rPr>
            </w:pPr>
            <w:r>
              <w:rPr>
                <w:b/>
              </w:rPr>
              <w:t>487</w:t>
            </w:r>
          </w:p>
        </w:tc>
        <w:tc>
          <w:tcPr>
            <w:tcW w:w="694" w:type="dxa"/>
          </w:tcPr>
          <w:p w14:paraId="2679B004" w14:textId="77777777" w:rsidR="00296F46" w:rsidRDefault="00296F46" w:rsidP="0022275B">
            <w:pPr>
              <w:jc w:val="both"/>
              <w:rPr>
                <w:b/>
              </w:rPr>
            </w:pPr>
          </w:p>
        </w:tc>
      </w:tr>
      <w:tr w:rsidR="00296F46" w14:paraId="7E44FB4D" w14:textId="77777777" w:rsidTr="0022275B">
        <w:trPr>
          <w:trHeight w:val="205"/>
        </w:trPr>
        <w:tc>
          <w:tcPr>
            <w:tcW w:w="3347" w:type="dxa"/>
            <w:gridSpan w:val="3"/>
          </w:tcPr>
          <w:p w14:paraId="47186D7E" w14:textId="77777777" w:rsidR="00296F46" w:rsidRDefault="00296F46" w:rsidP="0022275B">
            <w:pPr>
              <w:jc w:val="both"/>
            </w:pPr>
            <w:r>
              <w:t>Technická kybernetika (prof.)</w:t>
            </w:r>
          </w:p>
        </w:tc>
        <w:tc>
          <w:tcPr>
            <w:tcW w:w="2245" w:type="dxa"/>
            <w:gridSpan w:val="3"/>
          </w:tcPr>
          <w:p w14:paraId="0F2D4F39" w14:textId="77777777" w:rsidR="00296F46" w:rsidRDefault="00296F46" w:rsidP="0022275B">
            <w:pPr>
              <w:jc w:val="both"/>
            </w:pPr>
            <w:r>
              <w:t>2004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5844E604" w14:textId="77777777" w:rsidR="00296F46" w:rsidRDefault="00296F46" w:rsidP="0022275B">
            <w:pPr>
              <w:jc w:val="both"/>
            </w:pPr>
            <w:r>
              <w:t>VUT Brno</w:t>
            </w:r>
          </w:p>
        </w:tc>
        <w:tc>
          <w:tcPr>
            <w:tcW w:w="1325" w:type="dxa"/>
            <w:gridSpan w:val="3"/>
            <w:tcBorders>
              <w:left w:val="single" w:sz="12" w:space="0" w:color="auto"/>
            </w:tcBorders>
            <w:shd w:val="clear" w:color="auto" w:fill="FBD4B4"/>
            <w:vAlign w:val="center"/>
          </w:tcPr>
          <w:p w14:paraId="66391D03" w14:textId="77777777" w:rsidR="00296F46" w:rsidRPr="00F20AEF" w:rsidRDefault="00296F46" w:rsidP="0022275B">
            <w:pPr>
              <w:jc w:val="both"/>
              <w:rPr>
                <w:b/>
                <w:sz w:val="18"/>
              </w:rPr>
            </w:pPr>
            <w:r w:rsidRPr="00F20AEF"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vAlign w:val="center"/>
          </w:tcPr>
          <w:p w14:paraId="381AFC11" w14:textId="2E02801D" w:rsidR="00296F46" w:rsidRDefault="00296F46" w:rsidP="006B1D4E">
            <w:pPr>
              <w:rPr>
                <w:b/>
              </w:rPr>
            </w:pPr>
            <w:r>
              <w:rPr>
                <w:b/>
              </w:rPr>
              <w:t xml:space="preserve">   8/</w:t>
            </w:r>
            <w:r w:rsidR="006B1D4E">
              <w:rPr>
                <w:b/>
              </w:rPr>
              <w:t>12</w:t>
            </w:r>
          </w:p>
        </w:tc>
      </w:tr>
      <w:tr w:rsidR="00296F46" w14:paraId="6FBAD09B" w14:textId="77777777" w:rsidTr="0022275B">
        <w:tc>
          <w:tcPr>
            <w:tcW w:w="9859" w:type="dxa"/>
            <w:gridSpan w:val="15"/>
            <w:shd w:val="clear" w:color="auto" w:fill="F7CAAC"/>
          </w:tcPr>
          <w:p w14:paraId="3769C517" w14:textId="77777777" w:rsidR="00296F46" w:rsidRDefault="00296F46" w:rsidP="0022275B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296F46" w14:paraId="51E1AEFA" w14:textId="77777777" w:rsidTr="00603377">
        <w:trPr>
          <w:trHeight w:val="1766"/>
        </w:trPr>
        <w:tc>
          <w:tcPr>
            <w:tcW w:w="9859" w:type="dxa"/>
            <w:gridSpan w:val="15"/>
          </w:tcPr>
          <w:p w14:paraId="6CE1AE8F" w14:textId="44CDFB7E" w:rsidR="00296F46" w:rsidRDefault="00296F46" w:rsidP="0022275B">
            <w:r w:rsidRPr="00603377">
              <w:rPr>
                <w:b/>
                <w:bCs/>
              </w:rPr>
              <w:t>PROKOP</w:t>
            </w:r>
            <w:r w:rsidRPr="00603377">
              <w:rPr>
                <w:b/>
              </w:rPr>
              <w:t xml:space="preserve">, </w:t>
            </w:r>
            <w:r w:rsidRPr="00603377">
              <w:rPr>
                <w:b/>
                <w:bCs/>
              </w:rPr>
              <w:t>R.</w:t>
            </w:r>
            <w:r w:rsidR="00603377">
              <w:rPr>
                <w:b/>
                <w:bCs/>
              </w:rPr>
              <w:t xml:space="preserve"> </w:t>
            </w:r>
            <w:r w:rsidRPr="00603377">
              <w:rPr>
                <w:b/>
              </w:rPr>
              <w:t>(40</w:t>
            </w:r>
            <w:r w:rsidR="00603377">
              <w:rPr>
                <w:b/>
              </w:rPr>
              <w:t xml:space="preserve"> </w:t>
            </w:r>
            <w:r w:rsidRPr="00603377">
              <w:rPr>
                <w:b/>
              </w:rPr>
              <w:t>%),</w:t>
            </w:r>
            <w:r w:rsidRPr="00394D31">
              <w:t xml:space="preserve"> </w:t>
            </w:r>
            <w:r w:rsidRPr="00394D31">
              <w:rPr>
                <w:bCs/>
              </w:rPr>
              <w:t>M</w:t>
            </w:r>
            <w:r>
              <w:rPr>
                <w:bCs/>
              </w:rPr>
              <w:t>ATUSŮ</w:t>
            </w:r>
            <w:r w:rsidRPr="00394D31">
              <w:t xml:space="preserve">, </w:t>
            </w:r>
            <w:r w:rsidRPr="00394D31">
              <w:rPr>
                <w:bCs/>
              </w:rPr>
              <w:t>R</w:t>
            </w:r>
            <w:r>
              <w:rPr>
                <w:bCs/>
              </w:rPr>
              <w:t>.</w:t>
            </w:r>
            <w:r w:rsidR="00603377">
              <w:rPr>
                <w:bCs/>
              </w:rPr>
              <w:t xml:space="preserve"> </w:t>
            </w:r>
            <w:r w:rsidRPr="00394D31">
              <w:t>(30</w:t>
            </w:r>
            <w:r w:rsidR="00603377">
              <w:t xml:space="preserve"> </w:t>
            </w:r>
            <w:r>
              <w:t>%</w:t>
            </w:r>
            <w:r w:rsidRPr="00394D31">
              <w:t>)</w:t>
            </w:r>
            <w:r>
              <w:t xml:space="preserve"> a J.</w:t>
            </w:r>
            <w:r w:rsidR="00603377">
              <w:t xml:space="preserve"> </w:t>
            </w:r>
            <w:r w:rsidRPr="00394D31">
              <w:rPr>
                <w:bCs/>
              </w:rPr>
              <w:t>V</w:t>
            </w:r>
            <w:r>
              <w:rPr>
                <w:bCs/>
              </w:rPr>
              <w:t>OJTĚŠEK</w:t>
            </w:r>
            <w:r w:rsidRPr="00394D31">
              <w:t xml:space="preserve"> (30</w:t>
            </w:r>
            <w:r>
              <w:t>%</w:t>
            </w:r>
            <w:r w:rsidRPr="00394D31">
              <w:t xml:space="preserve">). Feedback Control of Chemical Reactors by Modern Principles. </w:t>
            </w:r>
            <w:r w:rsidRPr="00394D31">
              <w:rPr>
                <w:i/>
                <w:iCs/>
              </w:rPr>
              <w:t>Chemical Engineering Transactions</w:t>
            </w:r>
            <w:r w:rsidRPr="00394D31">
              <w:t xml:space="preserve">, 2020, roč. 81, s. 805-810. ISSN 2283-9216. </w:t>
            </w:r>
          </w:p>
          <w:p w14:paraId="2FF57B8B" w14:textId="77777777" w:rsidR="00603377" w:rsidRPr="00603377" w:rsidRDefault="00603377" w:rsidP="0022275B">
            <w:pPr>
              <w:rPr>
                <w:sz w:val="8"/>
                <w:szCs w:val="8"/>
              </w:rPr>
            </w:pPr>
          </w:p>
          <w:p w14:paraId="28F2A5A7" w14:textId="11905E50" w:rsidR="00296F46" w:rsidRDefault="00296F46" w:rsidP="0022275B">
            <w:r w:rsidRPr="00603377">
              <w:rPr>
                <w:b/>
                <w:bCs/>
              </w:rPr>
              <w:t>PROKOP</w:t>
            </w:r>
            <w:r w:rsidRPr="00603377">
              <w:rPr>
                <w:b/>
              </w:rPr>
              <w:t xml:space="preserve">, </w:t>
            </w:r>
            <w:r w:rsidRPr="00603377">
              <w:rPr>
                <w:b/>
                <w:bCs/>
              </w:rPr>
              <w:t>R.</w:t>
            </w:r>
            <w:r w:rsidR="00603377">
              <w:rPr>
                <w:b/>
                <w:bCs/>
              </w:rPr>
              <w:t xml:space="preserve"> </w:t>
            </w:r>
            <w:r w:rsidRPr="00603377">
              <w:rPr>
                <w:b/>
              </w:rPr>
              <w:t>(50</w:t>
            </w:r>
            <w:r w:rsidR="00603377">
              <w:rPr>
                <w:b/>
              </w:rPr>
              <w:t xml:space="preserve"> </w:t>
            </w:r>
            <w:r w:rsidRPr="00603377">
              <w:rPr>
                <w:b/>
              </w:rPr>
              <w:t>%),</w:t>
            </w:r>
            <w:r w:rsidRPr="00394D31">
              <w:t xml:space="preserve"> </w:t>
            </w:r>
            <w:r w:rsidRPr="00394D31">
              <w:rPr>
                <w:bCs/>
              </w:rPr>
              <w:t>K</w:t>
            </w:r>
            <w:r>
              <w:rPr>
                <w:bCs/>
              </w:rPr>
              <w:t>ORBEL</w:t>
            </w:r>
            <w:r w:rsidRPr="00394D31">
              <w:t xml:space="preserve">, </w:t>
            </w:r>
            <w:r w:rsidRPr="00394D31">
              <w:rPr>
                <w:bCs/>
              </w:rPr>
              <w:t>J</w:t>
            </w:r>
            <w:r>
              <w:rPr>
                <w:bCs/>
              </w:rPr>
              <w:t>.</w:t>
            </w:r>
            <w:r w:rsidR="00603377">
              <w:rPr>
                <w:bCs/>
              </w:rPr>
              <w:t xml:space="preserve"> </w:t>
            </w:r>
            <w:r w:rsidRPr="00394D31">
              <w:t>(25</w:t>
            </w:r>
            <w:r w:rsidR="00603377">
              <w:t xml:space="preserve"> </w:t>
            </w:r>
            <w:r>
              <w:t>%</w:t>
            </w:r>
            <w:r w:rsidRPr="00394D31">
              <w:t>)</w:t>
            </w:r>
            <w:r>
              <w:t xml:space="preserve"> a L.</w:t>
            </w:r>
            <w:r w:rsidRPr="00394D31">
              <w:t xml:space="preserve"> </w:t>
            </w:r>
            <w:r w:rsidRPr="00394D31">
              <w:rPr>
                <w:bCs/>
              </w:rPr>
              <w:t>P</w:t>
            </w:r>
            <w:r>
              <w:rPr>
                <w:bCs/>
              </w:rPr>
              <w:t>EKAŘ</w:t>
            </w:r>
            <w:r w:rsidR="00603377">
              <w:rPr>
                <w:bCs/>
              </w:rPr>
              <w:t xml:space="preserve"> </w:t>
            </w:r>
            <w:r w:rsidRPr="00394D31">
              <w:t>(25</w:t>
            </w:r>
            <w:r w:rsidR="00603377">
              <w:t xml:space="preserve"> </w:t>
            </w:r>
            <w:r>
              <w:t>%</w:t>
            </w:r>
            <w:r w:rsidRPr="00394D31">
              <w:t xml:space="preserve">). Algebraic Principles as a Tool for Energy Saving. </w:t>
            </w:r>
            <w:r w:rsidRPr="00394D31">
              <w:rPr>
                <w:i/>
                <w:iCs/>
              </w:rPr>
              <w:t>Chemical Engineering Transactions</w:t>
            </w:r>
            <w:r w:rsidRPr="00394D31">
              <w:t xml:space="preserve">, 2020, roč. 81, č. Neuveden, s. 793-798. ISSN 2283-9216. </w:t>
            </w:r>
          </w:p>
          <w:p w14:paraId="2D863257" w14:textId="77777777" w:rsidR="00603377" w:rsidRPr="00603377" w:rsidRDefault="00603377" w:rsidP="0022275B">
            <w:pPr>
              <w:rPr>
                <w:sz w:val="8"/>
                <w:szCs w:val="8"/>
              </w:rPr>
            </w:pPr>
          </w:p>
          <w:p w14:paraId="080C1080" w14:textId="6F4E17BB" w:rsidR="00296F46" w:rsidRDefault="00296F46" w:rsidP="00603377">
            <w:pPr>
              <w:rPr>
                <w:b/>
              </w:rPr>
            </w:pPr>
            <w:r w:rsidRPr="00603377">
              <w:rPr>
                <w:b/>
              </w:rPr>
              <w:t>PROKOP, R.</w:t>
            </w:r>
            <w:r w:rsidR="00603377" w:rsidRPr="00603377">
              <w:rPr>
                <w:b/>
              </w:rPr>
              <w:t xml:space="preserve"> </w:t>
            </w:r>
            <w:r w:rsidRPr="00603377">
              <w:rPr>
                <w:b/>
              </w:rPr>
              <w:t>(80</w:t>
            </w:r>
            <w:r w:rsidR="00603377" w:rsidRPr="00603377">
              <w:rPr>
                <w:b/>
              </w:rPr>
              <w:t xml:space="preserve"> </w:t>
            </w:r>
            <w:r w:rsidRPr="00603377">
              <w:rPr>
                <w:b/>
              </w:rPr>
              <w:t>%)</w:t>
            </w:r>
            <w:r>
              <w:t xml:space="preserve"> a J. KORBEL. Matrix Equations in Multivariable Control. In</w:t>
            </w:r>
            <w:r w:rsidRPr="001C219E">
              <w:rPr>
                <w:i/>
              </w:rPr>
              <w:t xml:space="preserve"> </w:t>
            </w:r>
            <w:hyperlink r:id="rId104" w:tooltip="Show source title details" w:history="1">
              <w:r>
                <w:rPr>
                  <w:rStyle w:val="Hypertextovodkaz"/>
                  <w:rFonts w:ascii="NexusSan" w:hAnsi="NexusSan" w:cs="Helvetica"/>
                </w:rPr>
                <w:t>WSEAS Transactions on Systems and Control</w:t>
              </w:r>
            </w:hyperlink>
            <w:r>
              <w:rPr>
                <w:rFonts w:ascii="NexusSan" w:hAnsi="NexusSan" w:cs="Helvetica"/>
                <w:color w:val="505050"/>
              </w:rPr>
              <w:t xml:space="preserve"> </w:t>
            </w:r>
            <w:r w:rsidRPr="00603377">
              <w:rPr>
                <w:rFonts w:ascii="NexusSan" w:hAnsi="NexusSan" w:cs="Helvetica"/>
              </w:rPr>
              <w:t>10, pp. 320-327.</w:t>
            </w:r>
            <w:r>
              <w:t xml:space="preserve"> ISBN 978-1-61804-6. </w:t>
            </w:r>
            <w:r w:rsidRPr="001C219E">
              <w:rPr>
                <w:sz w:val="18"/>
                <w:szCs w:val="18"/>
              </w:rPr>
              <w:t>(80 %)</w:t>
            </w:r>
          </w:p>
        </w:tc>
      </w:tr>
      <w:tr w:rsidR="00296F46" w14:paraId="30F4508A" w14:textId="77777777" w:rsidTr="0022275B">
        <w:trPr>
          <w:trHeight w:val="218"/>
        </w:trPr>
        <w:tc>
          <w:tcPr>
            <w:tcW w:w="9859" w:type="dxa"/>
            <w:gridSpan w:val="15"/>
            <w:shd w:val="clear" w:color="auto" w:fill="F7CAAC"/>
          </w:tcPr>
          <w:p w14:paraId="5A029AAA" w14:textId="77777777" w:rsidR="00296F46" w:rsidRDefault="00296F46" w:rsidP="0022275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296F46" w14:paraId="7F1C83A1" w14:textId="77777777" w:rsidTr="0022275B">
        <w:trPr>
          <w:trHeight w:val="328"/>
        </w:trPr>
        <w:tc>
          <w:tcPr>
            <w:tcW w:w="9859" w:type="dxa"/>
            <w:gridSpan w:val="15"/>
          </w:tcPr>
          <w:p w14:paraId="27C27D60" w14:textId="77777777" w:rsidR="00296F46" w:rsidRDefault="00296F46" w:rsidP="0022275B">
            <w:pPr>
              <w:widowControl w:val="0"/>
              <w:tabs>
                <w:tab w:val="left" w:pos="426"/>
              </w:tabs>
            </w:pPr>
            <w:r>
              <w:t>ENSIC - INPL Nancy, France, 3 měsíce, 1995, 1998</w:t>
            </w:r>
          </w:p>
          <w:p w14:paraId="6B508B0A" w14:textId="77777777" w:rsidR="00296F46" w:rsidRDefault="00296F46" w:rsidP="0022275B">
            <w:r>
              <w:t xml:space="preserve">University of </w:t>
            </w:r>
            <w:proofErr w:type="gramStart"/>
            <w:r>
              <w:t>Birmingham, U.K.</w:t>
            </w:r>
            <w:proofErr w:type="gramEnd"/>
            <w:r>
              <w:t>, 6 měsíců, 1992-93</w:t>
            </w:r>
          </w:p>
          <w:p w14:paraId="0BF2DD32" w14:textId="078910D0" w:rsidR="00296F46" w:rsidRDefault="00296F46" w:rsidP="0022275B">
            <w:pPr>
              <w:rPr>
                <w:b/>
              </w:rPr>
            </w:pPr>
          </w:p>
        </w:tc>
      </w:tr>
      <w:tr w:rsidR="00296F46" w14:paraId="6AC9EC02" w14:textId="77777777" w:rsidTr="0022275B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03F2A7BC" w14:textId="77777777" w:rsidR="00296F46" w:rsidRDefault="00296F46" w:rsidP="0022275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</w:tcPr>
          <w:p w14:paraId="0F198EAC" w14:textId="77777777" w:rsidR="00296F46" w:rsidRDefault="00296F46" w:rsidP="0022275B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628318E0" w14:textId="77777777" w:rsidR="00296F46" w:rsidRDefault="00296F46" w:rsidP="0022275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4"/>
          </w:tcPr>
          <w:p w14:paraId="5A5E32A6" w14:textId="7EC466EE" w:rsidR="00296F46" w:rsidRDefault="006B1D4E" w:rsidP="0022275B">
            <w:pPr>
              <w:jc w:val="both"/>
            </w:pPr>
            <w:r>
              <w:t>02. 03. 2023</w:t>
            </w:r>
          </w:p>
        </w:tc>
      </w:tr>
    </w:tbl>
    <w:p w14:paraId="5F700388" w14:textId="77777777" w:rsidR="00296F46" w:rsidRDefault="00296F46" w:rsidP="00296F46"/>
    <w:p w14:paraId="7C831130" w14:textId="77777777" w:rsidR="00BB6320" w:rsidRDefault="00BB6320">
      <w:pPr>
        <w:spacing w:after="160" w:line="259" w:lineRule="auto"/>
      </w:pPr>
    </w:p>
    <w:p w14:paraId="245F2089" w14:textId="77777777" w:rsidR="00BB6320" w:rsidRDefault="00BB6320">
      <w:pPr>
        <w:spacing w:after="160" w:line="259" w:lineRule="auto"/>
      </w:pPr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BB6320" w14:paraId="0F075D95" w14:textId="77777777" w:rsidTr="00BB6320">
        <w:tc>
          <w:tcPr>
            <w:tcW w:w="9859" w:type="dxa"/>
            <w:gridSpan w:val="15"/>
            <w:tcBorders>
              <w:bottom w:val="double" w:sz="4" w:space="0" w:color="auto"/>
            </w:tcBorders>
            <w:shd w:val="clear" w:color="auto" w:fill="BDD6EE"/>
          </w:tcPr>
          <w:p w14:paraId="41810E1E" w14:textId="77777777" w:rsidR="00BB6320" w:rsidRDefault="00BB6320" w:rsidP="00BB6320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BB6320" w14:paraId="1E594EDC" w14:textId="77777777" w:rsidTr="00BB6320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289DD7F3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</w:tcPr>
          <w:p w14:paraId="4A724F4E" w14:textId="77777777" w:rsidR="00BB6320" w:rsidRDefault="00BB6320" w:rsidP="00BB6320">
            <w:pPr>
              <w:jc w:val="both"/>
            </w:pPr>
            <w:r w:rsidRPr="001B2AE1">
              <w:t>Univerzita Tomáše Bati ve Zlíně</w:t>
            </w:r>
          </w:p>
        </w:tc>
      </w:tr>
      <w:tr w:rsidR="00BB6320" w14:paraId="38278555" w14:textId="77777777" w:rsidTr="00BB6320">
        <w:tc>
          <w:tcPr>
            <w:tcW w:w="2518" w:type="dxa"/>
            <w:shd w:val="clear" w:color="auto" w:fill="F7CAAC"/>
          </w:tcPr>
          <w:p w14:paraId="63331A7F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</w:tcPr>
          <w:p w14:paraId="3A8C6C67" w14:textId="77777777" w:rsidR="00BB6320" w:rsidRDefault="00BB6320" w:rsidP="00BB6320">
            <w:pPr>
              <w:jc w:val="both"/>
            </w:pPr>
            <w:r w:rsidRPr="00CF7506">
              <w:t>Fakulta logistiky a krizového řízení</w:t>
            </w:r>
          </w:p>
        </w:tc>
      </w:tr>
      <w:tr w:rsidR="00BB6320" w14:paraId="3FC0B618" w14:textId="77777777" w:rsidTr="00BB6320">
        <w:tc>
          <w:tcPr>
            <w:tcW w:w="2518" w:type="dxa"/>
            <w:shd w:val="clear" w:color="auto" w:fill="F7CAAC"/>
          </w:tcPr>
          <w:p w14:paraId="5F32E684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</w:tcPr>
          <w:p w14:paraId="3EC25196" w14:textId="77777777" w:rsidR="00BB6320" w:rsidRDefault="00BB6320" w:rsidP="00BB6320">
            <w:pPr>
              <w:jc w:val="both"/>
            </w:pPr>
            <w:r>
              <w:t>Bezpečnost společnosti</w:t>
            </w:r>
          </w:p>
        </w:tc>
      </w:tr>
      <w:tr w:rsidR="00BB6320" w14:paraId="01A9E87A" w14:textId="77777777" w:rsidTr="00BB6320">
        <w:tc>
          <w:tcPr>
            <w:tcW w:w="2518" w:type="dxa"/>
            <w:shd w:val="clear" w:color="auto" w:fill="F7CAAC"/>
          </w:tcPr>
          <w:p w14:paraId="5F167EF3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</w:tcPr>
          <w:p w14:paraId="7D110E02" w14:textId="77777777" w:rsidR="00BB6320" w:rsidRPr="0074135D" w:rsidRDefault="00BB6320" w:rsidP="00BB6320">
            <w:pPr>
              <w:jc w:val="both"/>
              <w:rPr>
                <w:b/>
              </w:rPr>
            </w:pPr>
            <w:r w:rsidRPr="0074135D">
              <w:rPr>
                <w:b/>
              </w:rPr>
              <w:t>Jakub Rak</w:t>
            </w:r>
          </w:p>
        </w:tc>
        <w:tc>
          <w:tcPr>
            <w:tcW w:w="709" w:type="dxa"/>
            <w:shd w:val="clear" w:color="auto" w:fill="F7CAAC"/>
          </w:tcPr>
          <w:p w14:paraId="12536BD9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5"/>
          </w:tcPr>
          <w:p w14:paraId="255D26E5" w14:textId="77777777" w:rsidR="00BB6320" w:rsidRDefault="00BB6320" w:rsidP="00BB6320">
            <w:r>
              <w:t>Ing., Ph.D.</w:t>
            </w:r>
          </w:p>
        </w:tc>
      </w:tr>
      <w:tr w:rsidR="00BB6320" w14:paraId="4110A040" w14:textId="77777777" w:rsidTr="00BB6320">
        <w:tc>
          <w:tcPr>
            <w:tcW w:w="2518" w:type="dxa"/>
            <w:shd w:val="clear" w:color="auto" w:fill="F7CAAC"/>
          </w:tcPr>
          <w:p w14:paraId="6E483628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</w:tcPr>
          <w:p w14:paraId="63529251" w14:textId="77777777" w:rsidR="00BB6320" w:rsidRDefault="00BB6320" w:rsidP="00BB6320">
            <w:pPr>
              <w:jc w:val="both"/>
            </w:pPr>
            <w:r>
              <w:t>1984</w:t>
            </w:r>
          </w:p>
        </w:tc>
        <w:tc>
          <w:tcPr>
            <w:tcW w:w="1721" w:type="dxa"/>
            <w:shd w:val="clear" w:color="auto" w:fill="F7CAAC"/>
          </w:tcPr>
          <w:p w14:paraId="71C4277B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</w:tcPr>
          <w:p w14:paraId="0D2B95C5" w14:textId="5EE3780F" w:rsidR="00BB6320" w:rsidRPr="007C117F" w:rsidRDefault="00BB6320" w:rsidP="00BB6320">
            <w:pPr>
              <w:jc w:val="both"/>
              <w:rPr>
                <w:i/>
              </w:rPr>
            </w:pPr>
            <w:r w:rsidRPr="007C117F">
              <w:rPr>
                <w:i/>
              </w:rPr>
              <w:t>pp</w:t>
            </w:r>
            <w:r w:rsidR="007C117F">
              <w:rPr>
                <w:i/>
              </w:rPr>
              <w:t>.</w:t>
            </w:r>
          </w:p>
        </w:tc>
        <w:tc>
          <w:tcPr>
            <w:tcW w:w="994" w:type="dxa"/>
            <w:shd w:val="clear" w:color="auto" w:fill="F7CAAC"/>
          </w:tcPr>
          <w:p w14:paraId="5C1D5240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6BE9371E" w14:textId="77777777" w:rsidR="00BB6320" w:rsidRDefault="00BB6320" w:rsidP="00BB6320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shd w:val="clear" w:color="auto" w:fill="F7CAAC"/>
          </w:tcPr>
          <w:p w14:paraId="6CF459E1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752900CD" w14:textId="11D49C6A" w:rsidR="00BB6320" w:rsidRDefault="005F4E6D" w:rsidP="00BB6320">
            <w:pPr>
              <w:jc w:val="both"/>
            </w:pPr>
            <w:r>
              <w:t>N</w:t>
            </w:r>
          </w:p>
        </w:tc>
      </w:tr>
      <w:tr w:rsidR="00BB6320" w14:paraId="32008B18" w14:textId="77777777" w:rsidTr="00BB6320">
        <w:tc>
          <w:tcPr>
            <w:tcW w:w="5068" w:type="dxa"/>
            <w:gridSpan w:val="4"/>
            <w:shd w:val="clear" w:color="auto" w:fill="F7CAAC"/>
          </w:tcPr>
          <w:p w14:paraId="35E080C1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</w:tcPr>
          <w:p w14:paraId="00B84D39" w14:textId="13A82EE6" w:rsidR="00BB6320" w:rsidRPr="007C117F" w:rsidRDefault="00BB6320" w:rsidP="00BB6320">
            <w:pPr>
              <w:jc w:val="both"/>
              <w:rPr>
                <w:i/>
              </w:rPr>
            </w:pPr>
            <w:r w:rsidRPr="007C117F">
              <w:rPr>
                <w:i/>
              </w:rPr>
              <w:t>pp</w:t>
            </w:r>
            <w:r w:rsidR="007C117F">
              <w:rPr>
                <w:i/>
              </w:rPr>
              <w:t>.</w:t>
            </w:r>
          </w:p>
        </w:tc>
        <w:tc>
          <w:tcPr>
            <w:tcW w:w="994" w:type="dxa"/>
            <w:shd w:val="clear" w:color="auto" w:fill="F7CAAC"/>
          </w:tcPr>
          <w:p w14:paraId="397746C5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2FE2BCD9" w14:textId="77777777" w:rsidR="00BB6320" w:rsidRDefault="00BB6320" w:rsidP="00BB6320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shd w:val="clear" w:color="auto" w:fill="F7CAAC"/>
          </w:tcPr>
          <w:p w14:paraId="2873A880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7813FDE7" w14:textId="6AB9FA35" w:rsidR="00BB6320" w:rsidRDefault="005F4E6D" w:rsidP="00BB6320">
            <w:pPr>
              <w:jc w:val="both"/>
            </w:pPr>
            <w:r>
              <w:t>N</w:t>
            </w:r>
          </w:p>
        </w:tc>
      </w:tr>
      <w:tr w:rsidR="00BB6320" w14:paraId="63CCAE90" w14:textId="77777777" w:rsidTr="00BB6320">
        <w:tc>
          <w:tcPr>
            <w:tcW w:w="6060" w:type="dxa"/>
            <w:gridSpan w:val="8"/>
            <w:shd w:val="clear" w:color="auto" w:fill="F7CAAC"/>
          </w:tcPr>
          <w:p w14:paraId="59E4DB14" w14:textId="77777777" w:rsidR="00BB6320" w:rsidRDefault="00BB6320" w:rsidP="00BB6320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3BB5736B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096" w:type="dxa"/>
            <w:gridSpan w:val="5"/>
            <w:shd w:val="clear" w:color="auto" w:fill="F7CAAC"/>
          </w:tcPr>
          <w:p w14:paraId="3B19B1F4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B6320" w14:paraId="18647A35" w14:textId="77777777" w:rsidTr="00BB6320">
        <w:tc>
          <w:tcPr>
            <w:tcW w:w="6060" w:type="dxa"/>
            <w:gridSpan w:val="8"/>
          </w:tcPr>
          <w:p w14:paraId="3E51AABF" w14:textId="77777777" w:rsidR="00BB6320" w:rsidRDefault="00BB6320" w:rsidP="00BB6320">
            <w:pPr>
              <w:jc w:val="both"/>
            </w:pPr>
          </w:p>
        </w:tc>
        <w:tc>
          <w:tcPr>
            <w:tcW w:w="1703" w:type="dxa"/>
            <w:gridSpan w:val="2"/>
          </w:tcPr>
          <w:p w14:paraId="5E103275" w14:textId="77777777" w:rsidR="00BB6320" w:rsidRDefault="00BB6320" w:rsidP="00BB6320">
            <w:pPr>
              <w:jc w:val="both"/>
            </w:pPr>
          </w:p>
        </w:tc>
        <w:tc>
          <w:tcPr>
            <w:tcW w:w="2096" w:type="dxa"/>
            <w:gridSpan w:val="5"/>
          </w:tcPr>
          <w:p w14:paraId="2E6CA0E0" w14:textId="77777777" w:rsidR="00BB6320" w:rsidRDefault="00BB6320" w:rsidP="00BB6320">
            <w:pPr>
              <w:jc w:val="both"/>
            </w:pPr>
          </w:p>
        </w:tc>
      </w:tr>
      <w:tr w:rsidR="00BB6320" w14:paraId="482E1ED7" w14:textId="77777777" w:rsidTr="00BB6320">
        <w:tc>
          <w:tcPr>
            <w:tcW w:w="6060" w:type="dxa"/>
            <w:gridSpan w:val="8"/>
          </w:tcPr>
          <w:p w14:paraId="61B10C02" w14:textId="77777777" w:rsidR="00BB6320" w:rsidRDefault="00BB6320" w:rsidP="00BB6320">
            <w:pPr>
              <w:jc w:val="both"/>
            </w:pPr>
          </w:p>
        </w:tc>
        <w:tc>
          <w:tcPr>
            <w:tcW w:w="1703" w:type="dxa"/>
            <w:gridSpan w:val="2"/>
          </w:tcPr>
          <w:p w14:paraId="602690E0" w14:textId="77777777" w:rsidR="00BB6320" w:rsidRDefault="00BB6320" w:rsidP="00BB6320">
            <w:pPr>
              <w:jc w:val="both"/>
            </w:pPr>
          </w:p>
        </w:tc>
        <w:tc>
          <w:tcPr>
            <w:tcW w:w="2096" w:type="dxa"/>
            <w:gridSpan w:val="5"/>
          </w:tcPr>
          <w:p w14:paraId="4290CDA6" w14:textId="77777777" w:rsidR="00BB6320" w:rsidRDefault="00BB6320" w:rsidP="00BB6320">
            <w:pPr>
              <w:jc w:val="both"/>
            </w:pPr>
          </w:p>
        </w:tc>
      </w:tr>
      <w:tr w:rsidR="00BB6320" w14:paraId="0F7BF5E9" w14:textId="77777777" w:rsidTr="00BB6320">
        <w:tc>
          <w:tcPr>
            <w:tcW w:w="6060" w:type="dxa"/>
            <w:gridSpan w:val="8"/>
          </w:tcPr>
          <w:p w14:paraId="2C61E729" w14:textId="77777777" w:rsidR="00BB6320" w:rsidRDefault="00BB6320" w:rsidP="00BB6320">
            <w:pPr>
              <w:jc w:val="both"/>
            </w:pPr>
          </w:p>
        </w:tc>
        <w:tc>
          <w:tcPr>
            <w:tcW w:w="1703" w:type="dxa"/>
            <w:gridSpan w:val="2"/>
          </w:tcPr>
          <w:p w14:paraId="42EDED8E" w14:textId="77777777" w:rsidR="00BB6320" w:rsidRDefault="00BB6320" w:rsidP="00BB6320">
            <w:pPr>
              <w:jc w:val="both"/>
            </w:pPr>
          </w:p>
        </w:tc>
        <w:tc>
          <w:tcPr>
            <w:tcW w:w="2096" w:type="dxa"/>
            <w:gridSpan w:val="5"/>
          </w:tcPr>
          <w:p w14:paraId="3CBF3C60" w14:textId="77777777" w:rsidR="00BB6320" w:rsidRDefault="00BB6320" w:rsidP="00BB6320">
            <w:pPr>
              <w:jc w:val="both"/>
            </w:pPr>
          </w:p>
        </w:tc>
      </w:tr>
      <w:tr w:rsidR="00BB6320" w14:paraId="46C5E37B" w14:textId="77777777" w:rsidTr="00BB6320">
        <w:tc>
          <w:tcPr>
            <w:tcW w:w="6060" w:type="dxa"/>
            <w:gridSpan w:val="8"/>
          </w:tcPr>
          <w:p w14:paraId="2195A69E" w14:textId="77777777" w:rsidR="00BB6320" w:rsidRDefault="00BB6320" w:rsidP="00BB6320">
            <w:pPr>
              <w:jc w:val="both"/>
            </w:pPr>
          </w:p>
        </w:tc>
        <w:tc>
          <w:tcPr>
            <w:tcW w:w="1703" w:type="dxa"/>
            <w:gridSpan w:val="2"/>
          </w:tcPr>
          <w:p w14:paraId="0525AD01" w14:textId="77777777" w:rsidR="00BB6320" w:rsidRDefault="00BB6320" w:rsidP="00BB6320">
            <w:pPr>
              <w:jc w:val="both"/>
            </w:pPr>
          </w:p>
        </w:tc>
        <w:tc>
          <w:tcPr>
            <w:tcW w:w="2096" w:type="dxa"/>
            <w:gridSpan w:val="5"/>
          </w:tcPr>
          <w:p w14:paraId="116ABC48" w14:textId="77777777" w:rsidR="00BB6320" w:rsidRDefault="00BB6320" w:rsidP="00BB6320">
            <w:pPr>
              <w:jc w:val="both"/>
            </w:pPr>
          </w:p>
        </w:tc>
      </w:tr>
      <w:tr w:rsidR="00BB6320" w14:paraId="23BF2B5A" w14:textId="77777777" w:rsidTr="00BB6320">
        <w:tc>
          <w:tcPr>
            <w:tcW w:w="9859" w:type="dxa"/>
            <w:gridSpan w:val="15"/>
            <w:shd w:val="clear" w:color="auto" w:fill="F7CAAC"/>
          </w:tcPr>
          <w:p w14:paraId="30B4D0E8" w14:textId="77777777" w:rsidR="00BB6320" w:rsidRDefault="00BB6320" w:rsidP="00BB6320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BB6320" w14:paraId="6276C2B4" w14:textId="77777777" w:rsidTr="00BB6320">
        <w:trPr>
          <w:trHeight w:val="1417"/>
        </w:trPr>
        <w:tc>
          <w:tcPr>
            <w:tcW w:w="9859" w:type="dxa"/>
            <w:gridSpan w:val="15"/>
            <w:tcBorders>
              <w:top w:val="nil"/>
            </w:tcBorders>
          </w:tcPr>
          <w:p w14:paraId="77EED1B7" w14:textId="77777777" w:rsidR="00BB6320" w:rsidRDefault="00BB6320" w:rsidP="00BB6320">
            <w:pPr>
              <w:jc w:val="both"/>
            </w:pPr>
            <w:r w:rsidRPr="00DF50B9">
              <w:t>Počítačové systémy řízení v ochraně obyvatelstva</w:t>
            </w:r>
            <w:r>
              <w:t xml:space="preserve"> (PZ) – garant, přednášky (100 %), semináře (100%)</w:t>
            </w:r>
          </w:p>
          <w:p w14:paraId="1FF05843" w14:textId="665E73E5" w:rsidR="00BB6320" w:rsidRPr="002827C6" w:rsidRDefault="00BB6320" w:rsidP="00687259">
            <w:pPr>
              <w:jc w:val="both"/>
            </w:pPr>
            <w:r w:rsidRPr="00DF50B9">
              <w:t xml:space="preserve">Ochrana obyvatelstva a kritické infrastruktury </w:t>
            </w:r>
            <w:r>
              <w:t>(PZ) – přednášky (46 %)</w:t>
            </w:r>
            <w:r w:rsidR="005F4E6D">
              <w:t>, semináře (100 %)</w:t>
            </w:r>
          </w:p>
        </w:tc>
      </w:tr>
      <w:tr w:rsidR="00BB6320" w14:paraId="1C82C02B" w14:textId="77777777" w:rsidTr="00BB6320">
        <w:trPr>
          <w:trHeight w:val="340"/>
        </w:trPr>
        <w:tc>
          <w:tcPr>
            <w:tcW w:w="9859" w:type="dxa"/>
            <w:gridSpan w:val="15"/>
            <w:tcBorders>
              <w:top w:val="nil"/>
            </w:tcBorders>
            <w:shd w:val="clear" w:color="auto" w:fill="FBD4B4"/>
          </w:tcPr>
          <w:p w14:paraId="01184E5C" w14:textId="77777777" w:rsidR="00BB6320" w:rsidRPr="002827C6" w:rsidRDefault="00BB6320" w:rsidP="00BB6320">
            <w:pPr>
              <w:jc w:val="both"/>
              <w:rPr>
                <w:b/>
              </w:rPr>
            </w:pPr>
            <w:r w:rsidRPr="002827C6"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BB6320" w14:paraId="7ED5D8FC" w14:textId="77777777" w:rsidTr="00BB6320">
        <w:trPr>
          <w:trHeight w:val="340"/>
        </w:trPr>
        <w:tc>
          <w:tcPr>
            <w:tcW w:w="2802" w:type="dxa"/>
            <w:gridSpan w:val="2"/>
            <w:tcBorders>
              <w:top w:val="nil"/>
            </w:tcBorders>
          </w:tcPr>
          <w:p w14:paraId="5F12F38F" w14:textId="77777777" w:rsidR="00BB6320" w:rsidRPr="002827C6" w:rsidRDefault="00BB6320" w:rsidP="00BB6320">
            <w:pPr>
              <w:jc w:val="both"/>
              <w:rPr>
                <w:b/>
              </w:rPr>
            </w:pPr>
            <w:r w:rsidRPr="002827C6"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7516944B" w14:textId="77777777" w:rsidR="00BB6320" w:rsidRPr="002827C6" w:rsidRDefault="00BB6320" w:rsidP="00BB6320">
            <w:pPr>
              <w:jc w:val="both"/>
              <w:rPr>
                <w:b/>
              </w:rPr>
            </w:pPr>
            <w:r w:rsidRPr="002827C6"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7E43F395" w14:textId="77777777" w:rsidR="00BB6320" w:rsidRPr="002827C6" w:rsidRDefault="00BB6320" w:rsidP="00BB6320">
            <w:pPr>
              <w:jc w:val="both"/>
              <w:rPr>
                <w:b/>
              </w:rPr>
            </w:pPr>
            <w:r w:rsidRPr="002827C6"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0FE4A287" w14:textId="77777777" w:rsidR="00BB6320" w:rsidRPr="002827C6" w:rsidRDefault="00BB6320" w:rsidP="00BB6320">
            <w:pPr>
              <w:jc w:val="both"/>
              <w:rPr>
                <w:b/>
              </w:rPr>
            </w:pPr>
            <w:r w:rsidRPr="002827C6"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513BD136" w14:textId="77777777" w:rsidR="00BB6320" w:rsidRPr="002827C6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(</w:t>
            </w:r>
            <w:r w:rsidRPr="00F20AEF">
              <w:rPr>
                <w:b/>
                <w:i/>
                <w:iCs/>
              </w:rPr>
              <w:t>nepovinný údaj</w:t>
            </w:r>
            <w:r w:rsidRPr="00F20AEF">
              <w:rPr>
                <w:b/>
              </w:rPr>
              <w:t>)</w:t>
            </w:r>
            <w:r>
              <w:rPr>
                <w:b/>
              </w:rPr>
              <w:t xml:space="preserve"> </w:t>
            </w:r>
            <w:r w:rsidRPr="002827C6">
              <w:rPr>
                <w:b/>
              </w:rPr>
              <w:t>Počet hodin za semestr</w:t>
            </w:r>
          </w:p>
        </w:tc>
      </w:tr>
      <w:tr w:rsidR="00BB6320" w14:paraId="13402DF9" w14:textId="77777777" w:rsidTr="00BB6320">
        <w:trPr>
          <w:trHeight w:val="285"/>
        </w:trPr>
        <w:tc>
          <w:tcPr>
            <w:tcW w:w="2802" w:type="dxa"/>
            <w:gridSpan w:val="2"/>
            <w:tcBorders>
              <w:top w:val="nil"/>
            </w:tcBorders>
          </w:tcPr>
          <w:p w14:paraId="6CF2299D" w14:textId="77777777" w:rsidR="00BB6320" w:rsidRPr="009B6531" w:rsidRDefault="00BB6320" w:rsidP="00BB6320">
            <w:pPr>
              <w:jc w:val="both"/>
            </w:pPr>
            <w:r w:rsidRPr="00DF50B9">
              <w:t>Aplikovaná informatika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213365CC" w14:textId="77777777" w:rsidR="00BB6320" w:rsidRPr="009B6531" w:rsidRDefault="00BB6320" w:rsidP="0074135D">
            <w:r w:rsidRPr="001A59A8">
              <w:t>Ochrana obyvatelstva</w:t>
            </w:r>
            <w:r>
              <w:t xml:space="preserve">, Management rizik, </w:t>
            </w:r>
            <w:r w:rsidRPr="001A59A8">
              <w:t>Aplikovaná</w:t>
            </w:r>
            <w:r>
              <w:t xml:space="preserve"> </w:t>
            </w:r>
            <w:r w:rsidRPr="001A59A8">
              <w:t>logistika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4BD4FD07" w14:textId="46F53D8D" w:rsidR="00BB6320" w:rsidRPr="009B6531" w:rsidRDefault="00181D21" w:rsidP="00BB6320">
            <w:pPr>
              <w:jc w:val="both"/>
            </w:pPr>
            <w:r>
              <w:t>1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44FBDF0B" w14:textId="77777777" w:rsidR="00BB6320" w:rsidRPr="009B6531" w:rsidRDefault="00BB6320" w:rsidP="00BB6320">
            <w:pPr>
              <w:jc w:val="both"/>
            </w:pPr>
            <w:r>
              <w:t>garant, přednášející, cvičící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0DA8793F" w14:textId="77777777" w:rsidR="00BB6320" w:rsidRPr="009B6531" w:rsidRDefault="00BB6320" w:rsidP="00BB6320">
            <w:pPr>
              <w:jc w:val="both"/>
            </w:pPr>
          </w:p>
        </w:tc>
      </w:tr>
      <w:tr w:rsidR="00BB6320" w14:paraId="1092E6B2" w14:textId="77777777" w:rsidTr="00BB6320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203052E5" w14:textId="77777777" w:rsidR="00BB6320" w:rsidRPr="009B6531" w:rsidRDefault="00BB6320" w:rsidP="00BB6320">
            <w:pPr>
              <w:jc w:val="both"/>
            </w:pPr>
            <w:r w:rsidRPr="001A59A8">
              <w:t>Výukové simulace v ochraně obyvatelstva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78E8DFD3" w14:textId="77777777" w:rsidR="00BB6320" w:rsidRPr="009B6531" w:rsidRDefault="00BB6320" w:rsidP="00BB6320">
            <w:pPr>
              <w:jc w:val="both"/>
            </w:pPr>
            <w:r w:rsidRPr="001A59A8">
              <w:t>Ochrana obyvatelstva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18DF8A2E" w14:textId="7E2C9B25" w:rsidR="00BB6320" w:rsidRPr="009B6531" w:rsidRDefault="00181D21" w:rsidP="00BB6320">
            <w:pPr>
              <w:jc w:val="both"/>
            </w:pPr>
            <w:r>
              <w:t>1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52C4C92C" w14:textId="77777777" w:rsidR="00BB6320" w:rsidRPr="009B6531" w:rsidRDefault="00BB6320" w:rsidP="00BB6320">
            <w:pPr>
              <w:jc w:val="both"/>
            </w:pPr>
            <w:r>
              <w:t>garant, přednášející, cvičící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62667B3E" w14:textId="77777777" w:rsidR="00BB6320" w:rsidRPr="009B6531" w:rsidRDefault="00BB6320" w:rsidP="00BB6320">
            <w:pPr>
              <w:jc w:val="both"/>
            </w:pPr>
          </w:p>
        </w:tc>
      </w:tr>
      <w:tr w:rsidR="00BB6320" w14:paraId="0F6C3462" w14:textId="77777777" w:rsidTr="00BB6320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6EA90717" w14:textId="27042D75" w:rsidR="00BB6320" w:rsidRPr="009B6531" w:rsidRDefault="00BB6320" w:rsidP="0074135D">
            <w:pPr>
              <w:jc w:val="both"/>
            </w:pPr>
            <w:r w:rsidRPr="00132CA2">
              <w:t>Přežití v tísni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6581E1AF" w14:textId="77777777" w:rsidR="00BB6320" w:rsidRPr="009B6531" w:rsidRDefault="00BB6320" w:rsidP="00BB6320">
            <w:pPr>
              <w:jc w:val="both"/>
            </w:pPr>
            <w:r w:rsidRPr="001A59A8">
              <w:t>Ochrana obyvatelstva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42BBD8CE" w14:textId="2E9854E9" w:rsidR="00BB6320" w:rsidRPr="009B6531" w:rsidRDefault="00181D21" w:rsidP="00BB6320">
            <w:pPr>
              <w:jc w:val="both"/>
            </w:pPr>
            <w:r>
              <w:t>2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3B7935B2" w14:textId="77777777" w:rsidR="00BB6320" w:rsidRPr="009B6531" w:rsidRDefault="00BB6320" w:rsidP="00BB6320">
            <w:pPr>
              <w:jc w:val="both"/>
            </w:pPr>
            <w:r>
              <w:t>semináře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340DC5DB" w14:textId="77777777" w:rsidR="00BB6320" w:rsidRPr="009B6531" w:rsidRDefault="00BB6320" w:rsidP="00BB6320">
            <w:pPr>
              <w:jc w:val="both"/>
            </w:pPr>
          </w:p>
        </w:tc>
      </w:tr>
      <w:tr w:rsidR="00BB6320" w14:paraId="55C97DAE" w14:textId="77777777" w:rsidTr="00BB6320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45225490" w14:textId="77777777" w:rsidR="00BB6320" w:rsidRPr="00132CA2" w:rsidRDefault="00BB6320" w:rsidP="00BB6320">
            <w:pPr>
              <w:jc w:val="both"/>
            </w:pPr>
            <w:r w:rsidRPr="00132CA2">
              <w:t>Soft Targets Protection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511304A8" w14:textId="77777777" w:rsidR="00BB6320" w:rsidRPr="001A59A8" w:rsidRDefault="00BB6320" w:rsidP="00BB6320">
            <w:pPr>
              <w:jc w:val="both"/>
            </w:pPr>
            <w:r w:rsidRPr="001A59A8">
              <w:t>Ochrana obyvatelstva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61A693E5" w14:textId="096C65BD" w:rsidR="00BB6320" w:rsidRDefault="00181D21" w:rsidP="00BB6320">
            <w:pPr>
              <w:jc w:val="both"/>
            </w:pPr>
            <w:r>
              <w:t>2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4E84A37D" w14:textId="77777777" w:rsidR="00BB6320" w:rsidRDefault="00BB6320" w:rsidP="00BB6320">
            <w:pPr>
              <w:jc w:val="both"/>
            </w:pPr>
            <w:r>
              <w:t>garant, přednášející, cvičící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5180D072" w14:textId="77777777" w:rsidR="00BB6320" w:rsidRPr="009B6531" w:rsidRDefault="00BB6320" w:rsidP="00BB6320">
            <w:pPr>
              <w:jc w:val="both"/>
            </w:pPr>
          </w:p>
        </w:tc>
      </w:tr>
      <w:tr w:rsidR="00BB6320" w14:paraId="13F6825A" w14:textId="77777777" w:rsidTr="00BB6320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2DE75501" w14:textId="77777777" w:rsidR="00BB6320" w:rsidRPr="009B6531" w:rsidRDefault="00BB6320" w:rsidP="00BB6320">
            <w:pPr>
              <w:jc w:val="both"/>
            </w:pPr>
            <w:r w:rsidRPr="00132CA2">
              <w:t>Simulace v logistice krizových situací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1EB4C435" w14:textId="77777777" w:rsidR="00BB6320" w:rsidRPr="009B6531" w:rsidRDefault="00BB6320" w:rsidP="00BB6320">
            <w:pPr>
              <w:jc w:val="both"/>
            </w:pPr>
            <w:r w:rsidRPr="001A59A8">
              <w:t>Aplikovaná</w:t>
            </w:r>
            <w:r>
              <w:t xml:space="preserve"> </w:t>
            </w:r>
            <w:r w:rsidRPr="001A59A8">
              <w:t>logistika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17D7EB9D" w14:textId="216AE631" w:rsidR="00BB6320" w:rsidRPr="009B6531" w:rsidRDefault="00181D21" w:rsidP="00BB6320">
            <w:pPr>
              <w:jc w:val="both"/>
            </w:pPr>
            <w:r>
              <w:t>2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5176AF04" w14:textId="77777777" w:rsidR="00BB6320" w:rsidRPr="009B6531" w:rsidRDefault="00BB6320" w:rsidP="00BB6320">
            <w:pPr>
              <w:jc w:val="both"/>
            </w:pPr>
            <w:r>
              <w:t>garant, přednášející, semináře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51250325" w14:textId="77777777" w:rsidR="00BB6320" w:rsidRPr="009B6531" w:rsidRDefault="00BB6320" w:rsidP="00BB6320">
            <w:pPr>
              <w:jc w:val="both"/>
            </w:pPr>
          </w:p>
        </w:tc>
      </w:tr>
      <w:tr w:rsidR="00BB6320" w14:paraId="021CCA8E" w14:textId="77777777" w:rsidTr="00BB6320">
        <w:tc>
          <w:tcPr>
            <w:tcW w:w="9859" w:type="dxa"/>
            <w:gridSpan w:val="15"/>
            <w:shd w:val="clear" w:color="auto" w:fill="F7CAAC"/>
          </w:tcPr>
          <w:p w14:paraId="72F37D5A" w14:textId="77777777" w:rsidR="00BB6320" w:rsidRDefault="00BB6320" w:rsidP="00BB6320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BB6320" w14:paraId="50E3907D" w14:textId="77777777" w:rsidTr="00BB6320">
        <w:trPr>
          <w:trHeight w:val="1417"/>
        </w:trPr>
        <w:tc>
          <w:tcPr>
            <w:tcW w:w="9859" w:type="dxa"/>
            <w:gridSpan w:val="15"/>
          </w:tcPr>
          <w:p w14:paraId="25934995" w14:textId="77777777" w:rsidR="00BB6320" w:rsidRPr="006E5EE7" w:rsidRDefault="00BB6320" w:rsidP="00BB6320">
            <w:pPr>
              <w:jc w:val="both"/>
              <w:rPr>
                <w:bCs/>
              </w:rPr>
            </w:pPr>
            <w:r w:rsidRPr="006E5EE7">
              <w:rPr>
                <w:bCs/>
              </w:rPr>
              <w:t xml:space="preserve">2017 - doktor (Ph.D.), studijní program: </w:t>
            </w:r>
            <w:r w:rsidRPr="004131B6">
              <w:rPr>
                <w:bCs/>
              </w:rPr>
              <w:t>Inženýrská informatika, obor</w:t>
            </w:r>
            <w:r>
              <w:rPr>
                <w:bCs/>
              </w:rPr>
              <w:t>:</w:t>
            </w:r>
            <w:r w:rsidRPr="004131B6">
              <w:rPr>
                <w:bCs/>
              </w:rPr>
              <w:t xml:space="preserve"> Inženýrská informatika</w:t>
            </w:r>
            <w:r>
              <w:rPr>
                <w:bCs/>
              </w:rPr>
              <w:t xml:space="preserve">, </w:t>
            </w:r>
            <w:r w:rsidRPr="004131B6">
              <w:rPr>
                <w:bCs/>
              </w:rPr>
              <w:t>Univerzita Tomáše Bati ve Zlíně, Fakulta aplikované informatiky</w:t>
            </w:r>
          </w:p>
          <w:p w14:paraId="1E7AA21D" w14:textId="77777777" w:rsidR="00BB6320" w:rsidRDefault="00BB6320" w:rsidP="00BB6320">
            <w:pPr>
              <w:jc w:val="both"/>
              <w:rPr>
                <w:bCs/>
              </w:rPr>
            </w:pPr>
            <w:r w:rsidRPr="004131B6">
              <w:rPr>
                <w:bCs/>
              </w:rPr>
              <w:t xml:space="preserve">2009 </w:t>
            </w:r>
            <w:r>
              <w:rPr>
                <w:bCs/>
              </w:rPr>
              <w:t>– inženýr (</w:t>
            </w:r>
            <w:r w:rsidRPr="004131B6">
              <w:rPr>
                <w:bCs/>
              </w:rPr>
              <w:t>Ing.</w:t>
            </w:r>
            <w:r>
              <w:rPr>
                <w:bCs/>
              </w:rPr>
              <w:t>)</w:t>
            </w:r>
            <w:r w:rsidRPr="004131B6">
              <w:rPr>
                <w:bCs/>
              </w:rPr>
              <w:t xml:space="preserve">, </w:t>
            </w:r>
            <w:r>
              <w:rPr>
                <w:bCs/>
              </w:rPr>
              <w:t>studijní program:</w:t>
            </w:r>
            <w:r w:rsidRPr="004131B6">
              <w:rPr>
                <w:bCs/>
              </w:rPr>
              <w:t xml:space="preserve"> Inženýrská informatika, obor</w:t>
            </w:r>
            <w:r>
              <w:rPr>
                <w:bCs/>
              </w:rPr>
              <w:t>:</w:t>
            </w:r>
            <w:r w:rsidRPr="004131B6">
              <w:rPr>
                <w:bCs/>
              </w:rPr>
              <w:t xml:space="preserve"> Bezpečnostní technologie, systémy a management, Univerzita Tomáše Bati ve Zlíně, Fakulta aplikované informatiky</w:t>
            </w:r>
          </w:p>
          <w:p w14:paraId="61A9F9DD" w14:textId="77777777" w:rsidR="00BB6320" w:rsidRPr="006E5EE7" w:rsidRDefault="00BB6320" w:rsidP="00BB6320">
            <w:pPr>
              <w:jc w:val="both"/>
              <w:rPr>
                <w:bCs/>
              </w:rPr>
            </w:pPr>
          </w:p>
        </w:tc>
      </w:tr>
      <w:tr w:rsidR="00BB6320" w14:paraId="1CA91765" w14:textId="77777777" w:rsidTr="00BB6320">
        <w:tc>
          <w:tcPr>
            <w:tcW w:w="9859" w:type="dxa"/>
            <w:gridSpan w:val="15"/>
            <w:shd w:val="clear" w:color="auto" w:fill="F7CAAC"/>
          </w:tcPr>
          <w:p w14:paraId="452AF941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B6320" w14:paraId="7A94F945" w14:textId="77777777" w:rsidTr="00687259">
        <w:trPr>
          <w:trHeight w:val="917"/>
        </w:trPr>
        <w:tc>
          <w:tcPr>
            <w:tcW w:w="9859" w:type="dxa"/>
            <w:gridSpan w:val="15"/>
          </w:tcPr>
          <w:p w14:paraId="1DF33CEF" w14:textId="77777777" w:rsidR="00BB6320" w:rsidRDefault="00BB6320" w:rsidP="00BB6320">
            <w:pPr>
              <w:jc w:val="both"/>
            </w:pPr>
            <w:r>
              <w:t>2013 - dosud, UTB ve Zlíně, Fakulta logistiky a krizového řízení,</w:t>
            </w:r>
          </w:p>
          <w:p w14:paraId="17755BFE" w14:textId="77777777" w:rsidR="00BB6320" w:rsidRDefault="00BB6320" w:rsidP="00BB6320">
            <w:pPr>
              <w:jc w:val="both"/>
            </w:pPr>
            <w:r>
              <w:t>2010 – Dlouhodobá odborná stáž: Krajský úřad Zlínského kraje, Oddělení pro zvláštní úkoly,</w:t>
            </w:r>
          </w:p>
          <w:p w14:paraId="0C56D779" w14:textId="77777777" w:rsidR="00BB6320" w:rsidRPr="00424EE8" w:rsidRDefault="00BB6320" w:rsidP="00BB6320">
            <w:pPr>
              <w:jc w:val="both"/>
            </w:pPr>
            <w:r>
              <w:t>2008 – Dlouhodobá odborná stáž: Krajský úřad Zlínského kraje, Oddělení pro zvláštní úkoly.</w:t>
            </w:r>
          </w:p>
        </w:tc>
      </w:tr>
      <w:tr w:rsidR="00BB6320" w14:paraId="6C8D161F" w14:textId="77777777" w:rsidTr="00BB6320">
        <w:trPr>
          <w:trHeight w:val="250"/>
        </w:trPr>
        <w:tc>
          <w:tcPr>
            <w:tcW w:w="9859" w:type="dxa"/>
            <w:gridSpan w:val="15"/>
            <w:shd w:val="clear" w:color="auto" w:fill="F7CAAC"/>
          </w:tcPr>
          <w:p w14:paraId="402BD4BC" w14:textId="77777777" w:rsidR="00BB6320" w:rsidRDefault="00BB6320" w:rsidP="00BB6320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BB6320" w14:paraId="1D83F8F7" w14:textId="77777777" w:rsidTr="00BB6320">
        <w:trPr>
          <w:trHeight w:val="1417"/>
        </w:trPr>
        <w:tc>
          <w:tcPr>
            <w:tcW w:w="9859" w:type="dxa"/>
            <w:gridSpan w:val="15"/>
          </w:tcPr>
          <w:p w14:paraId="7B969DB1" w14:textId="77777777" w:rsidR="00BB6320" w:rsidRDefault="00BB6320" w:rsidP="00BB6320">
            <w:pPr>
              <w:jc w:val="both"/>
            </w:pPr>
            <w:r>
              <w:t>68x vedoucí bakalářské práce</w:t>
            </w:r>
          </w:p>
          <w:p w14:paraId="5C2C8802" w14:textId="77777777" w:rsidR="00BB6320" w:rsidRDefault="00BB6320" w:rsidP="00BB6320">
            <w:pPr>
              <w:jc w:val="both"/>
            </w:pPr>
            <w:r>
              <w:t>28x vedoucí diplomové práce</w:t>
            </w:r>
          </w:p>
          <w:p w14:paraId="336AA68B" w14:textId="77777777" w:rsidR="00BB6320" w:rsidRDefault="00BB6320" w:rsidP="00BB6320">
            <w:pPr>
              <w:jc w:val="both"/>
            </w:pPr>
          </w:p>
        </w:tc>
      </w:tr>
      <w:tr w:rsidR="00BB6320" w14:paraId="3C55F5FB" w14:textId="77777777" w:rsidTr="00BB6320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6AF2E6BB" w14:textId="77777777" w:rsidR="00BB6320" w:rsidRDefault="00BB6320" w:rsidP="00BB6320">
            <w:pPr>
              <w:jc w:val="both"/>
            </w:pPr>
            <w:r>
              <w:rPr>
                <w:b/>
              </w:rPr>
              <w:lastRenderedPageBreak/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038A8D52" w14:textId="77777777" w:rsidR="00BB6320" w:rsidRDefault="00BB6320" w:rsidP="00BB6320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755C4027" w14:textId="77777777" w:rsidR="00BB6320" w:rsidRDefault="00BB6320" w:rsidP="00BB6320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6F160F4D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B6320" w14:paraId="76D59C80" w14:textId="77777777" w:rsidTr="00BB6320">
        <w:trPr>
          <w:cantSplit/>
        </w:trPr>
        <w:tc>
          <w:tcPr>
            <w:tcW w:w="3347" w:type="dxa"/>
            <w:gridSpan w:val="3"/>
          </w:tcPr>
          <w:p w14:paraId="48CA8582" w14:textId="77777777" w:rsidR="00BB6320" w:rsidRDefault="00BB6320" w:rsidP="00BB6320">
            <w:pPr>
              <w:jc w:val="both"/>
            </w:pPr>
          </w:p>
        </w:tc>
        <w:tc>
          <w:tcPr>
            <w:tcW w:w="2245" w:type="dxa"/>
            <w:gridSpan w:val="3"/>
          </w:tcPr>
          <w:p w14:paraId="1C70B893" w14:textId="77777777" w:rsidR="00BB6320" w:rsidRDefault="00BB6320" w:rsidP="00BB6320">
            <w:pPr>
              <w:jc w:val="both"/>
            </w:pP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2B65ABE8" w14:textId="77777777" w:rsidR="00BB6320" w:rsidRDefault="00BB6320" w:rsidP="00BB6320">
            <w:pPr>
              <w:jc w:val="both"/>
            </w:pP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  <w:shd w:val="clear" w:color="auto" w:fill="F7CAAC"/>
          </w:tcPr>
          <w:p w14:paraId="7680A836" w14:textId="77777777" w:rsidR="00BB6320" w:rsidRPr="00F20AEF" w:rsidRDefault="00BB6320" w:rsidP="00BB6320">
            <w:pPr>
              <w:jc w:val="both"/>
            </w:pPr>
            <w:r w:rsidRPr="00F20AEF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40C22404" w14:textId="77777777" w:rsidR="00BB6320" w:rsidRPr="00F20AEF" w:rsidRDefault="00BB6320" w:rsidP="00BB6320">
            <w:pPr>
              <w:jc w:val="both"/>
              <w:rPr>
                <w:sz w:val="18"/>
              </w:rPr>
            </w:pPr>
            <w:r w:rsidRPr="00F20AEF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72EC85CA" w14:textId="77777777" w:rsidR="00BB6320" w:rsidRDefault="00BB6320" w:rsidP="00BB6320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BB6320" w14:paraId="42F4C939" w14:textId="77777777" w:rsidTr="00BB6320">
        <w:trPr>
          <w:cantSplit/>
          <w:trHeight w:val="70"/>
        </w:trPr>
        <w:tc>
          <w:tcPr>
            <w:tcW w:w="3347" w:type="dxa"/>
            <w:gridSpan w:val="3"/>
            <w:shd w:val="clear" w:color="auto" w:fill="F7CAAC"/>
          </w:tcPr>
          <w:p w14:paraId="7BE1E018" w14:textId="77777777" w:rsidR="00BB6320" w:rsidRDefault="00BB6320" w:rsidP="00BB6320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shd w:val="clear" w:color="auto" w:fill="F7CAAC"/>
          </w:tcPr>
          <w:p w14:paraId="235EF3D4" w14:textId="77777777" w:rsidR="00BB6320" w:rsidRDefault="00BB6320" w:rsidP="00BB6320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  <w:shd w:val="clear" w:color="auto" w:fill="F7CAAC"/>
          </w:tcPr>
          <w:p w14:paraId="0CBCD047" w14:textId="77777777" w:rsidR="00BB6320" w:rsidRDefault="00BB6320" w:rsidP="00BB6320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14:paraId="428EF97A" w14:textId="02AC8F19" w:rsidR="00BB6320" w:rsidRPr="00F20AEF" w:rsidRDefault="006B1D4E" w:rsidP="00BB6320">
            <w:pPr>
              <w:jc w:val="both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693" w:type="dxa"/>
          </w:tcPr>
          <w:p w14:paraId="02059451" w14:textId="11755C4E" w:rsidR="00BB6320" w:rsidRPr="00F20AEF" w:rsidRDefault="006B1D4E" w:rsidP="00BB6320">
            <w:pPr>
              <w:jc w:val="both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694" w:type="dxa"/>
          </w:tcPr>
          <w:p w14:paraId="2B17967B" w14:textId="77777777" w:rsidR="00BB6320" w:rsidRDefault="00BB6320" w:rsidP="00BB6320">
            <w:pPr>
              <w:jc w:val="both"/>
              <w:rPr>
                <w:b/>
              </w:rPr>
            </w:pPr>
          </w:p>
        </w:tc>
      </w:tr>
      <w:tr w:rsidR="00BB6320" w14:paraId="24384CEA" w14:textId="77777777" w:rsidTr="00BB6320">
        <w:trPr>
          <w:trHeight w:val="205"/>
        </w:trPr>
        <w:tc>
          <w:tcPr>
            <w:tcW w:w="3347" w:type="dxa"/>
            <w:gridSpan w:val="3"/>
          </w:tcPr>
          <w:p w14:paraId="43D866B3" w14:textId="77777777" w:rsidR="00BB6320" w:rsidRDefault="00BB6320" w:rsidP="00BB6320">
            <w:pPr>
              <w:jc w:val="both"/>
            </w:pPr>
          </w:p>
        </w:tc>
        <w:tc>
          <w:tcPr>
            <w:tcW w:w="2245" w:type="dxa"/>
            <w:gridSpan w:val="3"/>
          </w:tcPr>
          <w:p w14:paraId="5FE8B672" w14:textId="77777777" w:rsidR="00BB6320" w:rsidRDefault="00BB6320" w:rsidP="00BB6320">
            <w:pPr>
              <w:jc w:val="both"/>
            </w:pP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7DAC0FF2" w14:textId="77777777" w:rsidR="00BB6320" w:rsidRDefault="00BB6320" w:rsidP="00BB6320">
            <w:pPr>
              <w:jc w:val="both"/>
            </w:pPr>
          </w:p>
        </w:tc>
        <w:tc>
          <w:tcPr>
            <w:tcW w:w="1325" w:type="dxa"/>
            <w:gridSpan w:val="3"/>
            <w:tcBorders>
              <w:left w:val="single" w:sz="12" w:space="0" w:color="auto"/>
            </w:tcBorders>
            <w:shd w:val="clear" w:color="auto" w:fill="FBD4B4"/>
            <w:vAlign w:val="center"/>
          </w:tcPr>
          <w:p w14:paraId="4CECC3A1" w14:textId="77777777" w:rsidR="00BB6320" w:rsidRPr="00F20AEF" w:rsidRDefault="00BB6320" w:rsidP="00BB6320">
            <w:pPr>
              <w:jc w:val="both"/>
              <w:rPr>
                <w:b/>
                <w:sz w:val="18"/>
              </w:rPr>
            </w:pPr>
            <w:r w:rsidRPr="00F20AEF"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vAlign w:val="center"/>
          </w:tcPr>
          <w:p w14:paraId="3219D620" w14:textId="4310B95C" w:rsidR="00BB6320" w:rsidRDefault="006B1D4E" w:rsidP="00BB6320">
            <w:pPr>
              <w:rPr>
                <w:b/>
              </w:rPr>
            </w:pPr>
            <w:r>
              <w:rPr>
                <w:b/>
              </w:rPr>
              <w:t>3</w:t>
            </w:r>
            <w:r w:rsidR="00BB6320">
              <w:rPr>
                <w:b/>
              </w:rPr>
              <w:t>/4</w:t>
            </w:r>
          </w:p>
        </w:tc>
      </w:tr>
      <w:tr w:rsidR="00BB6320" w14:paraId="4787FF38" w14:textId="77777777" w:rsidTr="00BB6320">
        <w:tc>
          <w:tcPr>
            <w:tcW w:w="9859" w:type="dxa"/>
            <w:gridSpan w:val="15"/>
            <w:shd w:val="clear" w:color="auto" w:fill="F7CAAC"/>
          </w:tcPr>
          <w:p w14:paraId="1EEB64D5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BB6320" w14:paraId="0FCB09DB" w14:textId="77777777" w:rsidTr="00BB6320">
        <w:trPr>
          <w:trHeight w:val="2347"/>
        </w:trPr>
        <w:tc>
          <w:tcPr>
            <w:tcW w:w="9859" w:type="dxa"/>
            <w:gridSpan w:val="15"/>
          </w:tcPr>
          <w:p w14:paraId="4756D7E4" w14:textId="071D8129" w:rsidR="00BB6320" w:rsidRDefault="00BB6320" w:rsidP="007C117F">
            <w:pPr>
              <w:jc w:val="both"/>
              <w:rPr>
                <w:bCs/>
              </w:rPr>
            </w:pPr>
            <w:r w:rsidRPr="007C117F">
              <w:rPr>
                <w:b/>
                <w:bCs/>
              </w:rPr>
              <w:t>RAK, Jakub</w:t>
            </w:r>
            <w:r w:rsidRPr="00A40B7B">
              <w:rPr>
                <w:bCs/>
              </w:rPr>
              <w:t>, TOMÁŠEK, Pavel, SVOBODA, Petr. Design of a spatial data model for the sustainability of population sheltering processes in the Czech Republic. </w:t>
            </w:r>
            <w:r w:rsidRPr="00A40B7B">
              <w:rPr>
                <w:bCs/>
                <w:i/>
                <w:iCs/>
              </w:rPr>
              <w:t>Sustainability</w:t>
            </w:r>
            <w:r w:rsidRPr="00A40B7B">
              <w:rPr>
                <w:bCs/>
              </w:rPr>
              <w:t xml:space="preserve">, 2021, roč. 13, č. 24, s. nestránkováno. ISSN 2071-1050. </w:t>
            </w:r>
            <w:r w:rsidRPr="00610187">
              <w:rPr>
                <w:bCs/>
              </w:rPr>
              <w:t>(</w:t>
            </w:r>
            <w:r>
              <w:rPr>
                <w:bCs/>
              </w:rPr>
              <w:t>Jimp Q3</w:t>
            </w:r>
            <w:r w:rsidRPr="00610187">
              <w:rPr>
                <w:bCs/>
              </w:rPr>
              <w:t xml:space="preserve">, autorský podíl </w:t>
            </w:r>
            <w:r w:rsidRPr="007C117F">
              <w:rPr>
                <w:b/>
                <w:bCs/>
              </w:rPr>
              <w:t>60 %</w:t>
            </w:r>
            <w:r w:rsidRPr="00610187">
              <w:rPr>
                <w:bCs/>
              </w:rPr>
              <w:t>)</w:t>
            </w:r>
          </w:p>
          <w:p w14:paraId="11F0C4BC" w14:textId="77777777" w:rsidR="007C117F" w:rsidRPr="007C117F" w:rsidRDefault="007C117F" w:rsidP="007C117F">
            <w:pPr>
              <w:jc w:val="both"/>
              <w:rPr>
                <w:bCs/>
                <w:sz w:val="8"/>
                <w:szCs w:val="8"/>
              </w:rPr>
            </w:pPr>
          </w:p>
          <w:p w14:paraId="69A529C8" w14:textId="06FAEF3D" w:rsidR="00BB6320" w:rsidRDefault="00BB6320" w:rsidP="007C117F">
            <w:pPr>
              <w:jc w:val="both"/>
              <w:rPr>
                <w:bCs/>
              </w:rPr>
            </w:pPr>
            <w:r w:rsidRPr="007C117F">
              <w:rPr>
                <w:b/>
                <w:bCs/>
              </w:rPr>
              <w:t>RAK, Jakub</w:t>
            </w:r>
            <w:r w:rsidRPr="00A40B7B">
              <w:rPr>
                <w:bCs/>
              </w:rPr>
              <w:t xml:space="preserve">, SVOBODA, Petr, VIČAR, Dušan, MIČKA, Jan, BÁLINT, Tomáš. Design of the civil protection data model for smart cities. Lecture Notes in Electrical Engineering. </w:t>
            </w:r>
            <w:proofErr w:type="gramStart"/>
            <w:r w:rsidRPr="00A40B7B">
              <w:rPr>
                <w:bCs/>
              </w:rPr>
              <w:t>Berlín : Springer</w:t>
            </w:r>
            <w:proofErr w:type="gramEnd"/>
            <w:r w:rsidRPr="00A40B7B">
              <w:rPr>
                <w:bCs/>
              </w:rPr>
              <w:t xml:space="preserve"> Verlag, 2019, s. 348-353. ISSN 1876-1100. ISBN 978-3-030-21506-4. </w:t>
            </w:r>
            <w:r w:rsidRPr="00610187">
              <w:rPr>
                <w:bCs/>
              </w:rPr>
              <w:t>(J</w:t>
            </w:r>
            <w:r>
              <w:rPr>
                <w:bCs/>
              </w:rPr>
              <w:t>sc</w:t>
            </w:r>
            <w:r w:rsidRPr="00610187">
              <w:rPr>
                <w:bCs/>
              </w:rPr>
              <w:t xml:space="preserve">, </w:t>
            </w:r>
            <w:r>
              <w:rPr>
                <w:bCs/>
              </w:rPr>
              <w:t xml:space="preserve">Q3, </w:t>
            </w:r>
            <w:r w:rsidRPr="00610187">
              <w:rPr>
                <w:bCs/>
              </w:rPr>
              <w:t xml:space="preserve">autorský podíl </w:t>
            </w:r>
            <w:r w:rsidRPr="007C117F">
              <w:rPr>
                <w:b/>
                <w:bCs/>
              </w:rPr>
              <w:t>35 %</w:t>
            </w:r>
            <w:r w:rsidRPr="00610187">
              <w:rPr>
                <w:bCs/>
              </w:rPr>
              <w:t>)</w:t>
            </w:r>
          </w:p>
          <w:p w14:paraId="63B89F78" w14:textId="77777777" w:rsidR="007C117F" w:rsidRPr="007C117F" w:rsidRDefault="007C117F" w:rsidP="007C117F">
            <w:pPr>
              <w:jc w:val="both"/>
              <w:rPr>
                <w:bCs/>
                <w:sz w:val="8"/>
                <w:szCs w:val="8"/>
              </w:rPr>
            </w:pPr>
          </w:p>
          <w:p w14:paraId="0040C357" w14:textId="54518966" w:rsidR="00BB6320" w:rsidRDefault="00BB6320" w:rsidP="007C117F">
            <w:pPr>
              <w:jc w:val="both"/>
              <w:rPr>
                <w:bCs/>
              </w:rPr>
            </w:pPr>
            <w:r w:rsidRPr="00760A65">
              <w:rPr>
                <w:bCs/>
              </w:rPr>
              <w:t xml:space="preserve">SVOBODA, Petr, </w:t>
            </w:r>
            <w:r w:rsidRPr="007C117F">
              <w:rPr>
                <w:b/>
                <w:bCs/>
              </w:rPr>
              <w:t>RAK, Jakub</w:t>
            </w:r>
            <w:r w:rsidRPr="00760A65">
              <w:rPr>
                <w:bCs/>
              </w:rPr>
              <w:t xml:space="preserve">, VIČAR, Dušan, ZELENÁ, Michaela. The basic process of implementing virtual simulators into the private security industry. Lecture Notes in Electrical Engineering. </w:t>
            </w:r>
            <w:proofErr w:type="gramStart"/>
            <w:r w:rsidRPr="00760A65">
              <w:rPr>
                <w:bCs/>
              </w:rPr>
              <w:t>Berlín : Springer</w:t>
            </w:r>
            <w:proofErr w:type="gramEnd"/>
            <w:r w:rsidRPr="00760A65">
              <w:rPr>
                <w:bCs/>
              </w:rPr>
              <w:t xml:space="preserve"> Verlag, 2019, s. 245-250. ISSN 1876-1100. ISBN 978-3-030-21506-4. </w:t>
            </w:r>
            <w:r w:rsidRPr="00610187">
              <w:rPr>
                <w:bCs/>
              </w:rPr>
              <w:t>(Jsc,</w:t>
            </w:r>
            <w:r>
              <w:rPr>
                <w:bCs/>
              </w:rPr>
              <w:t xml:space="preserve"> Q3,</w:t>
            </w:r>
            <w:r w:rsidRPr="00610187">
              <w:rPr>
                <w:bCs/>
              </w:rPr>
              <w:t xml:space="preserve"> autorský podíl </w:t>
            </w:r>
            <w:r w:rsidRPr="007C117F">
              <w:rPr>
                <w:b/>
                <w:bCs/>
              </w:rPr>
              <w:t>40 %</w:t>
            </w:r>
            <w:r>
              <w:rPr>
                <w:bCs/>
              </w:rPr>
              <w:t>)</w:t>
            </w:r>
          </w:p>
          <w:p w14:paraId="5710E439" w14:textId="77777777" w:rsidR="007C117F" w:rsidRPr="007C117F" w:rsidRDefault="007C117F" w:rsidP="007C117F">
            <w:pPr>
              <w:jc w:val="both"/>
              <w:rPr>
                <w:bCs/>
                <w:sz w:val="8"/>
                <w:szCs w:val="8"/>
              </w:rPr>
            </w:pPr>
          </w:p>
          <w:p w14:paraId="4F928060" w14:textId="120E7195" w:rsidR="00BB6320" w:rsidRDefault="00BB6320" w:rsidP="007C117F">
            <w:pPr>
              <w:jc w:val="both"/>
              <w:rPr>
                <w:bCs/>
              </w:rPr>
            </w:pPr>
            <w:r w:rsidRPr="007C117F">
              <w:rPr>
                <w:b/>
                <w:bCs/>
              </w:rPr>
              <w:t>RAK, Jakub</w:t>
            </w:r>
            <w:r w:rsidRPr="00760A65">
              <w:rPr>
                <w:bCs/>
              </w:rPr>
              <w:t>, VIČAR, Dušan, LOŠEK, Václav, BÁLINT, Tomáš, STROHMANDL, Jan, KOZUBÍKOVÁ, Barbora. Design of a spatial database of standardized blocks of flats for the purpose of population sheltering in the town of Uherské Hradiště. </w:t>
            </w:r>
            <w:r w:rsidRPr="00760A65">
              <w:rPr>
                <w:bCs/>
                <w:i/>
                <w:iCs/>
              </w:rPr>
              <w:t>WSEAS Transactions on Environment and Development</w:t>
            </w:r>
            <w:r w:rsidRPr="00760A65">
              <w:rPr>
                <w:bCs/>
              </w:rPr>
              <w:t xml:space="preserve">, 2018, roč. 2018, č. 14, s. 16-23. ISSN 1790-5079. </w:t>
            </w:r>
            <w:r w:rsidRPr="00610187">
              <w:rPr>
                <w:bCs/>
              </w:rPr>
              <w:t>(J</w:t>
            </w:r>
            <w:r>
              <w:rPr>
                <w:bCs/>
              </w:rPr>
              <w:t>sc</w:t>
            </w:r>
            <w:r w:rsidRPr="00610187">
              <w:rPr>
                <w:bCs/>
              </w:rPr>
              <w:t xml:space="preserve">, </w:t>
            </w:r>
            <w:r>
              <w:rPr>
                <w:bCs/>
              </w:rPr>
              <w:t xml:space="preserve">Q4, </w:t>
            </w:r>
            <w:r w:rsidRPr="00610187">
              <w:rPr>
                <w:bCs/>
              </w:rPr>
              <w:t xml:space="preserve">autorský podíl </w:t>
            </w:r>
            <w:r w:rsidRPr="007C117F">
              <w:rPr>
                <w:b/>
                <w:bCs/>
              </w:rPr>
              <w:t>55 %</w:t>
            </w:r>
            <w:r w:rsidRPr="00610187">
              <w:rPr>
                <w:bCs/>
              </w:rPr>
              <w:t>)</w:t>
            </w:r>
          </w:p>
          <w:p w14:paraId="4F282038" w14:textId="77777777" w:rsidR="007C117F" w:rsidRPr="007C117F" w:rsidRDefault="007C117F" w:rsidP="007C117F">
            <w:pPr>
              <w:jc w:val="both"/>
              <w:rPr>
                <w:bCs/>
                <w:sz w:val="8"/>
                <w:szCs w:val="8"/>
              </w:rPr>
            </w:pPr>
          </w:p>
          <w:p w14:paraId="21929782" w14:textId="77777777" w:rsidR="00BB6320" w:rsidRDefault="00BB6320" w:rsidP="007C117F">
            <w:pPr>
              <w:jc w:val="both"/>
              <w:rPr>
                <w:b/>
              </w:rPr>
            </w:pPr>
          </w:p>
        </w:tc>
      </w:tr>
      <w:tr w:rsidR="00BB6320" w14:paraId="4041E2FC" w14:textId="77777777" w:rsidTr="00BB6320">
        <w:trPr>
          <w:trHeight w:val="218"/>
        </w:trPr>
        <w:tc>
          <w:tcPr>
            <w:tcW w:w="9859" w:type="dxa"/>
            <w:gridSpan w:val="15"/>
            <w:shd w:val="clear" w:color="auto" w:fill="F7CAAC"/>
          </w:tcPr>
          <w:p w14:paraId="7B45CFCD" w14:textId="77777777" w:rsidR="00BB6320" w:rsidRDefault="00BB6320" w:rsidP="00BB6320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B6320" w14:paraId="519FCD21" w14:textId="77777777" w:rsidTr="00BB6320">
        <w:trPr>
          <w:trHeight w:val="328"/>
        </w:trPr>
        <w:tc>
          <w:tcPr>
            <w:tcW w:w="9859" w:type="dxa"/>
            <w:gridSpan w:val="15"/>
          </w:tcPr>
          <w:p w14:paraId="3AADAC99" w14:textId="77777777" w:rsidR="00BB6320" w:rsidRPr="0088536F" w:rsidRDefault="00BB6320" w:rsidP="00BB6320">
            <w:pPr>
              <w:rPr>
                <w:bCs/>
              </w:rPr>
            </w:pPr>
            <w:r>
              <w:rPr>
                <w:bCs/>
              </w:rPr>
              <w:t>11</w:t>
            </w:r>
            <w:r w:rsidRPr="0088536F">
              <w:rPr>
                <w:bCs/>
              </w:rPr>
              <w:t>/2022 - Faculty of Mining, Ecology, Process Control and Geotechnology, Technická univerzita v</w:t>
            </w:r>
            <w:r>
              <w:rPr>
                <w:bCs/>
              </w:rPr>
              <w:t> </w:t>
            </w:r>
            <w:r w:rsidRPr="0088536F">
              <w:rPr>
                <w:bCs/>
              </w:rPr>
              <w:t>Košiciach</w:t>
            </w:r>
            <w:r>
              <w:rPr>
                <w:bCs/>
              </w:rPr>
              <w:t xml:space="preserve"> – Slovensko</w:t>
            </w:r>
          </w:p>
          <w:p w14:paraId="33C33543" w14:textId="77777777" w:rsidR="00BB6320" w:rsidRPr="0088536F" w:rsidRDefault="00BB6320" w:rsidP="00BB6320">
            <w:pPr>
              <w:rPr>
                <w:bCs/>
              </w:rPr>
            </w:pPr>
            <w:r w:rsidRPr="0088536F">
              <w:rPr>
                <w:bCs/>
              </w:rPr>
              <w:t>6/2022 - Faculty of Economics, University of Gdansk</w:t>
            </w:r>
            <w:r>
              <w:rPr>
                <w:bCs/>
              </w:rPr>
              <w:t xml:space="preserve"> – Polsko</w:t>
            </w:r>
          </w:p>
          <w:p w14:paraId="62DF1059" w14:textId="77777777" w:rsidR="00BB6320" w:rsidRPr="0088536F" w:rsidRDefault="00BB6320" w:rsidP="00BB6320">
            <w:pPr>
              <w:rPr>
                <w:bCs/>
              </w:rPr>
            </w:pPr>
            <w:r w:rsidRPr="0088536F">
              <w:rPr>
                <w:bCs/>
              </w:rPr>
              <w:t>11/2012 - Department of Computer Science and Technology, Faculty of Economy, Management and Informatics, University of the Peloponnese, Tripolis – Řecko</w:t>
            </w:r>
          </w:p>
          <w:p w14:paraId="22830B56" w14:textId="77777777" w:rsidR="00BB6320" w:rsidRPr="0088536F" w:rsidRDefault="00BB6320" w:rsidP="00BB6320">
            <w:pPr>
              <w:rPr>
                <w:bCs/>
              </w:rPr>
            </w:pPr>
            <w:r w:rsidRPr="0088536F">
              <w:rPr>
                <w:bCs/>
              </w:rPr>
              <w:t>9/2011 - 12/2011 - Department of Telematics, University of Vigo. Vigo, Španělsko</w:t>
            </w:r>
          </w:p>
          <w:p w14:paraId="1856B664" w14:textId="77777777" w:rsidR="00BB6320" w:rsidRDefault="00BB6320" w:rsidP="00BB6320">
            <w:pPr>
              <w:rPr>
                <w:b/>
              </w:rPr>
            </w:pPr>
          </w:p>
        </w:tc>
      </w:tr>
      <w:tr w:rsidR="00BB6320" w14:paraId="6DDC6AB4" w14:textId="77777777" w:rsidTr="00BB6320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7A8D4AAB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</w:tcPr>
          <w:p w14:paraId="1976809A" w14:textId="77777777" w:rsidR="00BB6320" w:rsidRDefault="00BB6320" w:rsidP="00BB6320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72305ECC" w14:textId="77777777" w:rsidR="00BB6320" w:rsidRDefault="00BB6320" w:rsidP="00BB6320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4"/>
          </w:tcPr>
          <w:p w14:paraId="44B1A38E" w14:textId="0083B53F" w:rsidR="00BB6320" w:rsidRDefault="006B1D4E" w:rsidP="00BB6320">
            <w:pPr>
              <w:jc w:val="both"/>
            </w:pPr>
            <w:r>
              <w:t>02. 03. 2023</w:t>
            </w:r>
          </w:p>
        </w:tc>
      </w:tr>
    </w:tbl>
    <w:p w14:paraId="3BF67FB7" w14:textId="77777777" w:rsidR="00BB6320" w:rsidRDefault="00BB6320" w:rsidP="00BB6320"/>
    <w:p w14:paraId="743D00C7" w14:textId="77777777" w:rsidR="00BB6320" w:rsidRDefault="00BB6320">
      <w:pPr>
        <w:spacing w:after="160" w:line="259" w:lineRule="auto"/>
      </w:pPr>
    </w:p>
    <w:p w14:paraId="1EE7FB9C" w14:textId="77777777" w:rsidR="00BB6320" w:rsidRDefault="00BB6320">
      <w:pPr>
        <w:spacing w:after="160" w:line="259" w:lineRule="auto"/>
      </w:pPr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BB6320" w14:paraId="663C9BE8" w14:textId="77777777" w:rsidTr="00BB6320">
        <w:tc>
          <w:tcPr>
            <w:tcW w:w="9859" w:type="dxa"/>
            <w:gridSpan w:val="15"/>
            <w:tcBorders>
              <w:bottom w:val="double" w:sz="4" w:space="0" w:color="auto"/>
            </w:tcBorders>
            <w:shd w:val="clear" w:color="auto" w:fill="BDD6EE"/>
          </w:tcPr>
          <w:p w14:paraId="04CDCCF6" w14:textId="77777777" w:rsidR="00BB6320" w:rsidRDefault="00BB6320" w:rsidP="00BB6320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BB6320" w14:paraId="690E8DFE" w14:textId="77777777" w:rsidTr="00BB6320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3E36095E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</w:tcPr>
          <w:p w14:paraId="3A123F2E" w14:textId="77777777" w:rsidR="00BB6320" w:rsidRDefault="00BB6320" w:rsidP="00BB6320">
            <w:pPr>
              <w:jc w:val="both"/>
            </w:pPr>
            <w:r w:rsidRPr="001B2AE1">
              <w:t>Univerzita Tomáše Bati ve Zlíně</w:t>
            </w:r>
          </w:p>
        </w:tc>
      </w:tr>
      <w:tr w:rsidR="00BB6320" w14:paraId="3815C66F" w14:textId="77777777" w:rsidTr="00BB6320">
        <w:tc>
          <w:tcPr>
            <w:tcW w:w="2518" w:type="dxa"/>
            <w:shd w:val="clear" w:color="auto" w:fill="F7CAAC"/>
          </w:tcPr>
          <w:p w14:paraId="6E6A31A5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</w:tcPr>
          <w:p w14:paraId="7AFF881D" w14:textId="77777777" w:rsidR="00BB6320" w:rsidRDefault="00BB6320" w:rsidP="00BB6320">
            <w:pPr>
              <w:jc w:val="both"/>
            </w:pPr>
            <w:r w:rsidRPr="00CF7506">
              <w:t>Fakulta logistiky a krizového řízení</w:t>
            </w:r>
          </w:p>
        </w:tc>
      </w:tr>
      <w:tr w:rsidR="00BB6320" w14:paraId="0DE2E099" w14:textId="77777777" w:rsidTr="00BB6320">
        <w:tc>
          <w:tcPr>
            <w:tcW w:w="2518" w:type="dxa"/>
            <w:shd w:val="clear" w:color="auto" w:fill="F7CAAC"/>
          </w:tcPr>
          <w:p w14:paraId="366A5A94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</w:tcPr>
          <w:p w14:paraId="2921B9D5" w14:textId="77777777" w:rsidR="00BB6320" w:rsidRDefault="00BB6320" w:rsidP="00BB6320">
            <w:pPr>
              <w:jc w:val="both"/>
            </w:pPr>
            <w:r>
              <w:t>Bezpečnost společnosti</w:t>
            </w:r>
          </w:p>
        </w:tc>
      </w:tr>
      <w:tr w:rsidR="00BB6320" w14:paraId="79B158D8" w14:textId="77777777" w:rsidTr="00BB6320">
        <w:tc>
          <w:tcPr>
            <w:tcW w:w="2518" w:type="dxa"/>
            <w:shd w:val="clear" w:color="auto" w:fill="F7CAAC"/>
          </w:tcPr>
          <w:p w14:paraId="53CEF43F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</w:tcPr>
          <w:p w14:paraId="457CE43C" w14:textId="77777777" w:rsidR="00BB6320" w:rsidRPr="0074135D" w:rsidRDefault="00BB6320" w:rsidP="00BB6320">
            <w:pPr>
              <w:jc w:val="both"/>
              <w:rPr>
                <w:b/>
              </w:rPr>
            </w:pPr>
            <w:r w:rsidRPr="0074135D">
              <w:rPr>
                <w:b/>
              </w:rPr>
              <w:t>Vladimír Sedlařík</w:t>
            </w:r>
          </w:p>
        </w:tc>
        <w:tc>
          <w:tcPr>
            <w:tcW w:w="709" w:type="dxa"/>
            <w:shd w:val="clear" w:color="auto" w:fill="F7CAAC"/>
          </w:tcPr>
          <w:p w14:paraId="634CB959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5"/>
          </w:tcPr>
          <w:p w14:paraId="116F6639" w14:textId="77777777" w:rsidR="00BB6320" w:rsidRDefault="00BB6320" w:rsidP="00BB6320">
            <w:r>
              <w:t>prof. Ing., Ph.D.</w:t>
            </w:r>
          </w:p>
        </w:tc>
      </w:tr>
      <w:tr w:rsidR="00BB6320" w14:paraId="3660D8A3" w14:textId="77777777" w:rsidTr="00BB6320">
        <w:tc>
          <w:tcPr>
            <w:tcW w:w="2518" w:type="dxa"/>
            <w:shd w:val="clear" w:color="auto" w:fill="F7CAAC"/>
          </w:tcPr>
          <w:p w14:paraId="23AA42E4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</w:tcPr>
          <w:p w14:paraId="55D4F85F" w14:textId="77777777" w:rsidR="00BB6320" w:rsidRDefault="00BB6320" w:rsidP="00BB6320">
            <w:pPr>
              <w:jc w:val="both"/>
            </w:pPr>
            <w:r>
              <w:t>1980</w:t>
            </w:r>
          </w:p>
        </w:tc>
        <w:tc>
          <w:tcPr>
            <w:tcW w:w="1721" w:type="dxa"/>
            <w:shd w:val="clear" w:color="auto" w:fill="F7CAAC"/>
          </w:tcPr>
          <w:p w14:paraId="664942A7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</w:tcPr>
          <w:p w14:paraId="238F0152" w14:textId="7D033034" w:rsidR="00BB6320" w:rsidRPr="007C117F" w:rsidRDefault="00BB6320" w:rsidP="00BB6320">
            <w:pPr>
              <w:jc w:val="both"/>
              <w:rPr>
                <w:i/>
              </w:rPr>
            </w:pPr>
            <w:r w:rsidRPr="007C117F">
              <w:rPr>
                <w:i/>
              </w:rPr>
              <w:t>pp</w:t>
            </w:r>
            <w:r w:rsidR="007C117F">
              <w:rPr>
                <w:i/>
              </w:rPr>
              <w:t>.</w:t>
            </w:r>
          </w:p>
        </w:tc>
        <w:tc>
          <w:tcPr>
            <w:tcW w:w="994" w:type="dxa"/>
            <w:shd w:val="clear" w:color="auto" w:fill="F7CAAC"/>
          </w:tcPr>
          <w:p w14:paraId="40327BE8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6BC85A4E" w14:textId="77777777" w:rsidR="00BB6320" w:rsidRDefault="00BB6320" w:rsidP="00BB6320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shd w:val="clear" w:color="auto" w:fill="F7CAAC"/>
          </w:tcPr>
          <w:p w14:paraId="003D592D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4C92CA1F" w14:textId="2479713D" w:rsidR="00BB6320" w:rsidRDefault="005F4E6D" w:rsidP="00BB6320">
            <w:pPr>
              <w:jc w:val="both"/>
            </w:pPr>
            <w:r>
              <w:t>N</w:t>
            </w:r>
          </w:p>
        </w:tc>
      </w:tr>
      <w:tr w:rsidR="00BB6320" w14:paraId="19FE73E3" w14:textId="77777777" w:rsidTr="00BB6320">
        <w:tc>
          <w:tcPr>
            <w:tcW w:w="5068" w:type="dxa"/>
            <w:gridSpan w:val="4"/>
            <w:shd w:val="clear" w:color="auto" w:fill="F7CAAC"/>
          </w:tcPr>
          <w:p w14:paraId="3C63B11E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</w:tcPr>
          <w:p w14:paraId="578EA5D0" w14:textId="77777777" w:rsidR="00BB6320" w:rsidRDefault="00BB6320" w:rsidP="00BB6320">
            <w:pPr>
              <w:jc w:val="both"/>
            </w:pPr>
          </w:p>
        </w:tc>
        <w:tc>
          <w:tcPr>
            <w:tcW w:w="994" w:type="dxa"/>
            <w:shd w:val="clear" w:color="auto" w:fill="F7CAAC"/>
          </w:tcPr>
          <w:p w14:paraId="167BF535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2C7AA129" w14:textId="77777777" w:rsidR="00BB6320" w:rsidRDefault="00BB6320" w:rsidP="00BB6320">
            <w:pPr>
              <w:jc w:val="both"/>
            </w:pPr>
          </w:p>
        </w:tc>
        <w:tc>
          <w:tcPr>
            <w:tcW w:w="709" w:type="dxa"/>
            <w:gridSpan w:val="3"/>
            <w:shd w:val="clear" w:color="auto" w:fill="F7CAAC"/>
          </w:tcPr>
          <w:p w14:paraId="7785707E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5539805E" w14:textId="77777777" w:rsidR="00BB6320" w:rsidRDefault="00BB6320" w:rsidP="00BB6320">
            <w:pPr>
              <w:jc w:val="both"/>
            </w:pPr>
          </w:p>
        </w:tc>
      </w:tr>
      <w:tr w:rsidR="00BB6320" w14:paraId="46E84670" w14:textId="77777777" w:rsidTr="00BB6320">
        <w:tc>
          <w:tcPr>
            <w:tcW w:w="6060" w:type="dxa"/>
            <w:gridSpan w:val="8"/>
            <w:shd w:val="clear" w:color="auto" w:fill="F7CAAC"/>
          </w:tcPr>
          <w:p w14:paraId="51B087DB" w14:textId="77777777" w:rsidR="00BB6320" w:rsidRDefault="00BB6320" w:rsidP="00BB6320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7C58C5D4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096" w:type="dxa"/>
            <w:gridSpan w:val="5"/>
            <w:shd w:val="clear" w:color="auto" w:fill="F7CAAC"/>
          </w:tcPr>
          <w:p w14:paraId="74AA5E15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B6320" w14:paraId="7DACA839" w14:textId="77777777" w:rsidTr="00BB6320">
        <w:tc>
          <w:tcPr>
            <w:tcW w:w="6060" w:type="dxa"/>
            <w:gridSpan w:val="8"/>
          </w:tcPr>
          <w:p w14:paraId="57E30570" w14:textId="77777777" w:rsidR="00BB6320" w:rsidRDefault="00BB6320" w:rsidP="00BB6320">
            <w:pPr>
              <w:jc w:val="both"/>
            </w:pPr>
          </w:p>
        </w:tc>
        <w:tc>
          <w:tcPr>
            <w:tcW w:w="1703" w:type="dxa"/>
            <w:gridSpan w:val="2"/>
          </w:tcPr>
          <w:p w14:paraId="3B546FDB" w14:textId="77777777" w:rsidR="00BB6320" w:rsidRDefault="00BB6320" w:rsidP="00BB6320">
            <w:pPr>
              <w:jc w:val="both"/>
            </w:pPr>
          </w:p>
        </w:tc>
        <w:tc>
          <w:tcPr>
            <w:tcW w:w="2096" w:type="dxa"/>
            <w:gridSpan w:val="5"/>
          </w:tcPr>
          <w:p w14:paraId="3153FA0E" w14:textId="77777777" w:rsidR="00BB6320" w:rsidRDefault="00BB6320" w:rsidP="00BB6320">
            <w:pPr>
              <w:jc w:val="both"/>
            </w:pPr>
          </w:p>
        </w:tc>
      </w:tr>
      <w:tr w:rsidR="00BB6320" w14:paraId="0D60A2C1" w14:textId="77777777" w:rsidTr="00BB6320">
        <w:tc>
          <w:tcPr>
            <w:tcW w:w="6060" w:type="dxa"/>
            <w:gridSpan w:val="8"/>
          </w:tcPr>
          <w:p w14:paraId="63BE9B4D" w14:textId="77777777" w:rsidR="00BB6320" w:rsidRDefault="00BB6320" w:rsidP="00BB6320">
            <w:pPr>
              <w:jc w:val="both"/>
            </w:pPr>
          </w:p>
        </w:tc>
        <w:tc>
          <w:tcPr>
            <w:tcW w:w="1703" w:type="dxa"/>
            <w:gridSpan w:val="2"/>
          </w:tcPr>
          <w:p w14:paraId="2258B7E9" w14:textId="77777777" w:rsidR="00BB6320" w:rsidRDefault="00BB6320" w:rsidP="00BB6320">
            <w:pPr>
              <w:jc w:val="both"/>
            </w:pPr>
          </w:p>
        </w:tc>
        <w:tc>
          <w:tcPr>
            <w:tcW w:w="2096" w:type="dxa"/>
            <w:gridSpan w:val="5"/>
          </w:tcPr>
          <w:p w14:paraId="40941E71" w14:textId="77777777" w:rsidR="00BB6320" w:rsidRDefault="00BB6320" w:rsidP="00BB6320">
            <w:pPr>
              <w:jc w:val="both"/>
            </w:pPr>
          </w:p>
        </w:tc>
      </w:tr>
      <w:tr w:rsidR="00BB6320" w14:paraId="6F58890F" w14:textId="77777777" w:rsidTr="00BB6320">
        <w:tc>
          <w:tcPr>
            <w:tcW w:w="6060" w:type="dxa"/>
            <w:gridSpan w:val="8"/>
          </w:tcPr>
          <w:p w14:paraId="4F508773" w14:textId="77777777" w:rsidR="00BB6320" w:rsidRDefault="00BB6320" w:rsidP="00BB6320">
            <w:pPr>
              <w:jc w:val="both"/>
            </w:pPr>
          </w:p>
        </w:tc>
        <w:tc>
          <w:tcPr>
            <w:tcW w:w="1703" w:type="dxa"/>
            <w:gridSpan w:val="2"/>
          </w:tcPr>
          <w:p w14:paraId="5F692F9A" w14:textId="77777777" w:rsidR="00BB6320" w:rsidRDefault="00BB6320" w:rsidP="00BB6320">
            <w:pPr>
              <w:jc w:val="both"/>
            </w:pPr>
          </w:p>
        </w:tc>
        <w:tc>
          <w:tcPr>
            <w:tcW w:w="2096" w:type="dxa"/>
            <w:gridSpan w:val="5"/>
          </w:tcPr>
          <w:p w14:paraId="61540534" w14:textId="77777777" w:rsidR="00BB6320" w:rsidRDefault="00BB6320" w:rsidP="00BB6320">
            <w:pPr>
              <w:jc w:val="both"/>
            </w:pPr>
          </w:p>
        </w:tc>
      </w:tr>
      <w:tr w:rsidR="00BB6320" w14:paraId="69E3B690" w14:textId="77777777" w:rsidTr="00BB6320">
        <w:tc>
          <w:tcPr>
            <w:tcW w:w="6060" w:type="dxa"/>
            <w:gridSpan w:val="8"/>
          </w:tcPr>
          <w:p w14:paraId="328EF73E" w14:textId="77777777" w:rsidR="00BB6320" w:rsidRDefault="00BB6320" w:rsidP="00BB6320">
            <w:pPr>
              <w:jc w:val="both"/>
            </w:pPr>
          </w:p>
        </w:tc>
        <w:tc>
          <w:tcPr>
            <w:tcW w:w="1703" w:type="dxa"/>
            <w:gridSpan w:val="2"/>
          </w:tcPr>
          <w:p w14:paraId="31AFC37E" w14:textId="77777777" w:rsidR="00BB6320" w:rsidRDefault="00BB6320" w:rsidP="00BB6320">
            <w:pPr>
              <w:jc w:val="both"/>
            </w:pPr>
          </w:p>
        </w:tc>
        <w:tc>
          <w:tcPr>
            <w:tcW w:w="2096" w:type="dxa"/>
            <w:gridSpan w:val="5"/>
          </w:tcPr>
          <w:p w14:paraId="3EEB7491" w14:textId="77777777" w:rsidR="00BB6320" w:rsidRDefault="00BB6320" w:rsidP="00BB6320">
            <w:pPr>
              <w:jc w:val="both"/>
            </w:pPr>
          </w:p>
        </w:tc>
      </w:tr>
      <w:tr w:rsidR="00BB6320" w14:paraId="242F1F5C" w14:textId="77777777" w:rsidTr="00BB6320">
        <w:tc>
          <w:tcPr>
            <w:tcW w:w="9859" w:type="dxa"/>
            <w:gridSpan w:val="15"/>
            <w:shd w:val="clear" w:color="auto" w:fill="F7CAAC"/>
          </w:tcPr>
          <w:p w14:paraId="5FDFB4FC" w14:textId="77777777" w:rsidR="00BB6320" w:rsidRDefault="00BB6320" w:rsidP="00BB6320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BB6320" w14:paraId="38A52EDF" w14:textId="77777777" w:rsidTr="00BB6320">
        <w:trPr>
          <w:trHeight w:val="1417"/>
        </w:trPr>
        <w:tc>
          <w:tcPr>
            <w:tcW w:w="9859" w:type="dxa"/>
            <w:gridSpan w:val="15"/>
            <w:tcBorders>
              <w:top w:val="nil"/>
            </w:tcBorders>
          </w:tcPr>
          <w:p w14:paraId="47842F6C" w14:textId="77777777" w:rsidR="00BB6320" w:rsidRDefault="00BB6320" w:rsidP="005F4E6D">
            <w:pPr>
              <w:jc w:val="both"/>
            </w:pPr>
            <w:r>
              <w:t xml:space="preserve">Environmentální bezpečnost (PZ) – garant, přednášející </w:t>
            </w:r>
            <w:r w:rsidR="005F4E6D">
              <w:t>(100</w:t>
            </w:r>
            <w:r>
              <w:t xml:space="preserve"> %</w:t>
            </w:r>
            <w:r w:rsidR="005F4E6D">
              <w:t>)</w:t>
            </w:r>
          </w:p>
          <w:p w14:paraId="1078D97E" w14:textId="1EDD24B1" w:rsidR="005F4E6D" w:rsidRDefault="005F4E6D" w:rsidP="005F4E6D">
            <w:pPr>
              <w:jc w:val="both"/>
            </w:pPr>
            <w:r>
              <w:t xml:space="preserve">Ekologické </w:t>
            </w:r>
            <w:r w:rsidR="007471AF">
              <w:t>aspekty technologických procesů</w:t>
            </w:r>
            <w:r>
              <w:t xml:space="preserve"> (PZ) – garant, přednášky (</w:t>
            </w:r>
            <w:r w:rsidR="00687259">
              <w:t>54</w:t>
            </w:r>
            <w:r>
              <w:t xml:space="preserve"> %)</w:t>
            </w:r>
          </w:p>
          <w:p w14:paraId="3ED2D0E8" w14:textId="44044873" w:rsidR="005F4E6D" w:rsidRPr="002827C6" w:rsidRDefault="005F4E6D" w:rsidP="00687259">
            <w:pPr>
              <w:jc w:val="both"/>
            </w:pPr>
            <w:r>
              <w:t>Životní prostředí a zdraví – přednášky (</w:t>
            </w:r>
            <w:r w:rsidR="00687259">
              <w:t>46</w:t>
            </w:r>
            <w:r>
              <w:t xml:space="preserve"> %), semináře (</w:t>
            </w:r>
            <w:r w:rsidR="00687259">
              <w:t>46</w:t>
            </w:r>
            <w:r>
              <w:t xml:space="preserve"> %)</w:t>
            </w:r>
          </w:p>
        </w:tc>
      </w:tr>
      <w:tr w:rsidR="00BB6320" w14:paraId="1573C920" w14:textId="77777777" w:rsidTr="00BB6320">
        <w:trPr>
          <w:trHeight w:val="340"/>
        </w:trPr>
        <w:tc>
          <w:tcPr>
            <w:tcW w:w="9859" w:type="dxa"/>
            <w:gridSpan w:val="15"/>
            <w:tcBorders>
              <w:top w:val="nil"/>
            </w:tcBorders>
            <w:shd w:val="clear" w:color="auto" w:fill="FBD4B4"/>
          </w:tcPr>
          <w:p w14:paraId="3403EBA4" w14:textId="77777777" w:rsidR="00BB6320" w:rsidRPr="002827C6" w:rsidRDefault="00BB6320" w:rsidP="00BB6320">
            <w:pPr>
              <w:jc w:val="both"/>
              <w:rPr>
                <w:b/>
              </w:rPr>
            </w:pPr>
            <w:r w:rsidRPr="002827C6"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BB6320" w14:paraId="2A3EE7E6" w14:textId="77777777" w:rsidTr="00BB6320">
        <w:trPr>
          <w:trHeight w:val="340"/>
        </w:trPr>
        <w:tc>
          <w:tcPr>
            <w:tcW w:w="2802" w:type="dxa"/>
            <w:gridSpan w:val="2"/>
            <w:tcBorders>
              <w:top w:val="nil"/>
            </w:tcBorders>
          </w:tcPr>
          <w:p w14:paraId="15F77C3C" w14:textId="77777777" w:rsidR="00BB6320" w:rsidRPr="002827C6" w:rsidRDefault="00BB6320" w:rsidP="00BB6320">
            <w:pPr>
              <w:jc w:val="both"/>
              <w:rPr>
                <w:b/>
              </w:rPr>
            </w:pPr>
            <w:r w:rsidRPr="002827C6"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5265D8B2" w14:textId="77777777" w:rsidR="00BB6320" w:rsidRPr="002827C6" w:rsidRDefault="00BB6320" w:rsidP="00BB6320">
            <w:pPr>
              <w:jc w:val="both"/>
              <w:rPr>
                <w:b/>
              </w:rPr>
            </w:pPr>
            <w:r w:rsidRPr="002827C6"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283708C5" w14:textId="77777777" w:rsidR="00BB6320" w:rsidRPr="002827C6" w:rsidRDefault="00BB6320" w:rsidP="00BB6320">
            <w:pPr>
              <w:jc w:val="both"/>
              <w:rPr>
                <w:b/>
              </w:rPr>
            </w:pPr>
            <w:r w:rsidRPr="002827C6"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62583AD1" w14:textId="77777777" w:rsidR="00BB6320" w:rsidRPr="002827C6" w:rsidRDefault="00BB6320" w:rsidP="00BB6320">
            <w:pPr>
              <w:jc w:val="both"/>
              <w:rPr>
                <w:b/>
              </w:rPr>
            </w:pPr>
            <w:r w:rsidRPr="002827C6"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6DD5482D" w14:textId="77777777" w:rsidR="00BB6320" w:rsidRPr="002827C6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(</w:t>
            </w:r>
            <w:r w:rsidRPr="00F20AEF">
              <w:rPr>
                <w:b/>
                <w:i/>
                <w:iCs/>
              </w:rPr>
              <w:t>nepovinný údaj</w:t>
            </w:r>
            <w:r w:rsidRPr="00F20AEF">
              <w:rPr>
                <w:b/>
              </w:rPr>
              <w:t>)</w:t>
            </w:r>
            <w:r>
              <w:rPr>
                <w:b/>
              </w:rPr>
              <w:t xml:space="preserve"> </w:t>
            </w:r>
            <w:r w:rsidRPr="002827C6">
              <w:rPr>
                <w:b/>
              </w:rPr>
              <w:t>Počet hodin za semestr</w:t>
            </w:r>
          </w:p>
        </w:tc>
      </w:tr>
      <w:tr w:rsidR="00BB6320" w14:paraId="68AD4B97" w14:textId="77777777" w:rsidTr="00BB6320">
        <w:trPr>
          <w:trHeight w:val="285"/>
        </w:trPr>
        <w:tc>
          <w:tcPr>
            <w:tcW w:w="2802" w:type="dxa"/>
            <w:gridSpan w:val="2"/>
            <w:tcBorders>
              <w:top w:val="nil"/>
            </w:tcBorders>
          </w:tcPr>
          <w:p w14:paraId="4A533EA4" w14:textId="77777777" w:rsidR="00BB6320" w:rsidRPr="00B62865" w:rsidRDefault="00BB6320" w:rsidP="00B90079">
            <w:r w:rsidRPr="00B62865">
              <w:rPr>
                <w:color w:val="000000"/>
                <w:shd w:val="clear" w:color="auto" w:fill="FFFFFF"/>
              </w:rPr>
              <w:t>Úvod do studia environmentálních rizik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7696FC7B" w14:textId="77777777" w:rsidR="00BB6320" w:rsidRPr="00B62865" w:rsidRDefault="00BB6320" w:rsidP="00BB6320">
            <w:pPr>
              <w:jc w:val="both"/>
            </w:pPr>
            <w:r w:rsidRPr="00B62865">
              <w:t>Management rizik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1960F1E6" w14:textId="481DAB9F" w:rsidR="00BB6320" w:rsidRPr="00B62865" w:rsidRDefault="00181D21" w:rsidP="00BB6320">
            <w:pPr>
              <w:jc w:val="both"/>
            </w:pPr>
            <w:r>
              <w:t>1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372CB7BB" w14:textId="7CCF5659" w:rsidR="00BB6320" w:rsidRPr="00B62865" w:rsidRDefault="00BB6320" w:rsidP="00687259">
            <w:pPr>
              <w:jc w:val="both"/>
            </w:pPr>
            <w:r w:rsidRPr="00B62865">
              <w:t xml:space="preserve">Garant, přednášející 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49915D18" w14:textId="77777777" w:rsidR="00BB6320" w:rsidRPr="00B62865" w:rsidRDefault="00BB6320" w:rsidP="00BB6320">
            <w:pPr>
              <w:jc w:val="both"/>
            </w:pPr>
          </w:p>
        </w:tc>
      </w:tr>
      <w:tr w:rsidR="00BB6320" w14:paraId="7D2399AF" w14:textId="77777777" w:rsidTr="00BB6320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5A2A6357" w14:textId="77777777" w:rsidR="00BB6320" w:rsidRPr="00B62865" w:rsidRDefault="00BB6320" w:rsidP="00BB6320">
            <w:pPr>
              <w:jc w:val="both"/>
            </w:pPr>
            <w:r w:rsidRPr="00B62865">
              <w:t>Bioaktivní polymerní systémy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2731F918" w14:textId="77777777" w:rsidR="00BB6320" w:rsidRPr="00B62865" w:rsidRDefault="00BB6320" w:rsidP="00BB6320">
            <w:pPr>
              <w:jc w:val="both"/>
            </w:pPr>
            <w:r w:rsidRPr="00B62865">
              <w:t>Technologie makromolekulárních látek (DSP)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432DC431" w14:textId="13ED2C5E" w:rsidR="00BB6320" w:rsidRPr="00B62865" w:rsidRDefault="00181D21" w:rsidP="00BB6320">
            <w:pPr>
              <w:jc w:val="both"/>
            </w:pPr>
            <w:r>
              <w:t>oba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4DCC67AA" w14:textId="77777777" w:rsidR="00BB6320" w:rsidRPr="00B62865" w:rsidRDefault="00BB6320" w:rsidP="00BB6320">
            <w:pPr>
              <w:jc w:val="both"/>
            </w:pPr>
            <w:r w:rsidRPr="00B62865">
              <w:t>Garant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35B1B2C2" w14:textId="77777777" w:rsidR="00BB6320" w:rsidRPr="00B62865" w:rsidRDefault="00BB6320" w:rsidP="00BB6320">
            <w:pPr>
              <w:jc w:val="both"/>
            </w:pPr>
          </w:p>
        </w:tc>
      </w:tr>
      <w:tr w:rsidR="00BB6320" w14:paraId="7856F841" w14:textId="77777777" w:rsidTr="00BB6320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59CBCD47" w14:textId="77777777" w:rsidR="00BB6320" w:rsidRPr="00B62865" w:rsidRDefault="00BB6320" w:rsidP="00BB6320">
            <w:pPr>
              <w:jc w:val="both"/>
            </w:pPr>
            <w:r w:rsidRPr="00B62865">
              <w:t>Technologie biomateriálů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7A8EFC9F" w14:textId="77777777" w:rsidR="00BB6320" w:rsidRPr="00B62865" w:rsidRDefault="00BB6320" w:rsidP="00BB6320">
            <w:pPr>
              <w:jc w:val="both"/>
            </w:pPr>
            <w:r w:rsidRPr="00B62865">
              <w:t>Biomateriály a biokompozity (DSP)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5A7E6C2D" w14:textId="2FF788FB" w:rsidR="00BB6320" w:rsidRPr="00B62865" w:rsidRDefault="00181D21" w:rsidP="00BB6320">
            <w:pPr>
              <w:jc w:val="both"/>
            </w:pPr>
            <w:r>
              <w:t>oba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3F08E379" w14:textId="77777777" w:rsidR="00BB6320" w:rsidRPr="00B62865" w:rsidRDefault="00BB6320" w:rsidP="00BB6320">
            <w:pPr>
              <w:jc w:val="both"/>
            </w:pPr>
            <w:r w:rsidRPr="00B62865">
              <w:t>Garant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530B6CBA" w14:textId="77777777" w:rsidR="00BB6320" w:rsidRPr="00B62865" w:rsidRDefault="00BB6320" w:rsidP="00BB6320">
            <w:pPr>
              <w:jc w:val="both"/>
            </w:pPr>
          </w:p>
        </w:tc>
      </w:tr>
      <w:tr w:rsidR="00BB6320" w14:paraId="0457D55F" w14:textId="77777777" w:rsidTr="00BB6320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3B7EC9E7" w14:textId="77777777" w:rsidR="00BB6320" w:rsidRPr="00B62865" w:rsidRDefault="00BB6320" w:rsidP="00BB6320">
            <w:pPr>
              <w:jc w:val="both"/>
            </w:pPr>
            <w:r w:rsidRPr="00B62865">
              <w:t>Medicínské aplikace materiálů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0A14792A" w14:textId="77777777" w:rsidR="00BB6320" w:rsidRPr="00B62865" w:rsidRDefault="00BB6320" w:rsidP="00BB6320">
            <w:pPr>
              <w:jc w:val="both"/>
            </w:pPr>
            <w:r w:rsidRPr="00B62865">
              <w:t>Biomateriály a biokompozity (DSP)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4E78F65B" w14:textId="7E9ECC22" w:rsidR="00BB6320" w:rsidRPr="00B62865" w:rsidRDefault="00181D21" w:rsidP="00BB6320">
            <w:pPr>
              <w:jc w:val="both"/>
            </w:pPr>
            <w:r>
              <w:t>oba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118FE072" w14:textId="77777777" w:rsidR="00BB6320" w:rsidRPr="00B62865" w:rsidRDefault="00BB6320" w:rsidP="00BB6320">
            <w:pPr>
              <w:jc w:val="both"/>
            </w:pPr>
            <w:r w:rsidRPr="00B62865">
              <w:t>Garant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57A231A8" w14:textId="77777777" w:rsidR="00BB6320" w:rsidRPr="00B62865" w:rsidRDefault="00BB6320" w:rsidP="00BB6320">
            <w:pPr>
              <w:jc w:val="both"/>
            </w:pPr>
          </w:p>
        </w:tc>
      </w:tr>
      <w:tr w:rsidR="00BB6320" w14:paraId="5905EC1C" w14:textId="77777777" w:rsidTr="00BB6320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38A16119" w14:textId="77777777" w:rsidR="00BB6320" w:rsidRPr="00B62865" w:rsidRDefault="00BB6320" w:rsidP="00BB6320">
            <w:pPr>
              <w:jc w:val="both"/>
            </w:pPr>
            <w:r w:rsidRPr="00B62865">
              <w:rPr>
                <w:color w:val="000000"/>
                <w:shd w:val="clear" w:color="auto" w:fill="FFFFFF"/>
              </w:rPr>
              <w:t>Environmental Hazards and Health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2216CFC7" w14:textId="77777777" w:rsidR="00BB6320" w:rsidRPr="00B62865" w:rsidRDefault="00BB6320" w:rsidP="00BB6320">
            <w:pPr>
              <w:jc w:val="both"/>
            </w:pPr>
            <w:r w:rsidRPr="00B62865">
              <w:t>Management rizik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602DDB02" w14:textId="6F93AEF4" w:rsidR="00BB6320" w:rsidRPr="00B62865" w:rsidRDefault="00181D21" w:rsidP="00BB6320">
            <w:pPr>
              <w:jc w:val="both"/>
            </w:pPr>
            <w:r>
              <w:t>2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5A37D423" w14:textId="77777777" w:rsidR="00BB6320" w:rsidRPr="00B62865" w:rsidRDefault="00BB6320" w:rsidP="00BB6320">
            <w:pPr>
              <w:jc w:val="both"/>
            </w:pPr>
            <w:r w:rsidRPr="00B62865">
              <w:t>Garant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2AD21896" w14:textId="77777777" w:rsidR="00BB6320" w:rsidRPr="00B62865" w:rsidRDefault="00BB6320" w:rsidP="00BB6320">
            <w:pPr>
              <w:jc w:val="both"/>
            </w:pPr>
          </w:p>
        </w:tc>
      </w:tr>
      <w:tr w:rsidR="00BB6320" w14:paraId="6D693003" w14:textId="77777777" w:rsidTr="00BB6320">
        <w:tc>
          <w:tcPr>
            <w:tcW w:w="9859" w:type="dxa"/>
            <w:gridSpan w:val="15"/>
            <w:shd w:val="clear" w:color="auto" w:fill="F7CAAC"/>
          </w:tcPr>
          <w:p w14:paraId="3D227181" w14:textId="77777777" w:rsidR="00BB6320" w:rsidRDefault="00BB6320" w:rsidP="00BB6320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BB6320" w14:paraId="4D4FEEBD" w14:textId="77777777" w:rsidTr="00BB6320">
        <w:trPr>
          <w:trHeight w:val="1106"/>
        </w:trPr>
        <w:tc>
          <w:tcPr>
            <w:tcW w:w="9859" w:type="dxa"/>
            <w:gridSpan w:val="15"/>
          </w:tcPr>
          <w:p w14:paraId="40106FFD" w14:textId="77777777" w:rsidR="0074135D" w:rsidRPr="006E5EE7" w:rsidRDefault="0074135D" w:rsidP="0074135D">
            <w:pPr>
              <w:jc w:val="both"/>
              <w:rPr>
                <w:bCs/>
              </w:rPr>
            </w:pPr>
            <w:r w:rsidRPr="006E5EE7">
              <w:rPr>
                <w:bCs/>
              </w:rPr>
              <w:t>20</w:t>
            </w:r>
            <w:r>
              <w:rPr>
                <w:bCs/>
              </w:rPr>
              <w:t>06</w:t>
            </w:r>
            <w:r w:rsidRPr="006E5EE7">
              <w:rPr>
                <w:bCs/>
              </w:rPr>
              <w:t xml:space="preserve"> - (Ph.D.), </w:t>
            </w:r>
            <w:r>
              <w:rPr>
                <w:bCs/>
              </w:rPr>
              <w:t xml:space="preserve">doktorský </w:t>
            </w:r>
            <w:r w:rsidRPr="006E5EE7">
              <w:rPr>
                <w:bCs/>
              </w:rPr>
              <w:t xml:space="preserve">studijní program: </w:t>
            </w:r>
            <w:r>
              <w:rPr>
                <w:bCs/>
              </w:rPr>
              <w:t>Chemie a technologie materiálů, studijní obor: Technologie makromolekulárních látek, Fakulta technická, Univerzita Tomáše Bati ve Zlíně</w:t>
            </w:r>
          </w:p>
          <w:p w14:paraId="7763CE3C" w14:textId="6F0738E8" w:rsidR="00BB6320" w:rsidRDefault="00BB6320" w:rsidP="00BB6320">
            <w:pPr>
              <w:jc w:val="both"/>
              <w:rPr>
                <w:bCs/>
              </w:rPr>
            </w:pPr>
            <w:r>
              <w:rPr>
                <w:bCs/>
              </w:rPr>
              <w:t>2003 – (Ing.), magisterský studijní program: Chemie a technologie materiálů, studijní obor: Technologie životního prostředí</w:t>
            </w:r>
          </w:p>
          <w:p w14:paraId="52C0E64D" w14:textId="77777777" w:rsidR="00BB6320" w:rsidRPr="006E5EE7" w:rsidRDefault="00BB6320" w:rsidP="0074135D">
            <w:pPr>
              <w:jc w:val="both"/>
              <w:rPr>
                <w:bCs/>
              </w:rPr>
            </w:pPr>
          </w:p>
        </w:tc>
      </w:tr>
      <w:tr w:rsidR="00BB6320" w14:paraId="600903AB" w14:textId="77777777" w:rsidTr="00BB6320">
        <w:tc>
          <w:tcPr>
            <w:tcW w:w="9859" w:type="dxa"/>
            <w:gridSpan w:val="15"/>
            <w:shd w:val="clear" w:color="auto" w:fill="F7CAAC"/>
          </w:tcPr>
          <w:p w14:paraId="0E86AF8A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B6320" w14:paraId="38F2DB67" w14:textId="77777777" w:rsidTr="00BB6320">
        <w:trPr>
          <w:trHeight w:val="411"/>
        </w:trPr>
        <w:tc>
          <w:tcPr>
            <w:tcW w:w="9859" w:type="dxa"/>
            <w:gridSpan w:val="15"/>
          </w:tcPr>
          <w:p w14:paraId="54DE9C59" w14:textId="549E4FEC" w:rsidR="00BB6320" w:rsidRDefault="00BB6320" w:rsidP="00BB6320">
            <w:pPr>
              <w:jc w:val="both"/>
            </w:pPr>
            <w:r>
              <w:t>2005 – do současnosti: vědecký, později akademický pracovník, Univerzita Tomáše Bati ve Zlíně</w:t>
            </w:r>
          </w:p>
          <w:p w14:paraId="7B20EB61" w14:textId="77777777" w:rsidR="00BB6320" w:rsidRPr="00424EE8" w:rsidRDefault="00BB6320" w:rsidP="00BB6320">
            <w:pPr>
              <w:jc w:val="both"/>
            </w:pPr>
          </w:p>
        </w:tc>
      </w:tr>
      <w:tr w:rsidR="00BB6320" w14:paraId="0F9E617F" w14:textId="77777777" w:rsidTr="00BB6320">
        <w:trPr>
          <w:trHeight w:val="250"/>
        </w:trPr>
        <w:tc>
          <w:tcPr>
            <w:tcW w:w="9859" w:type="dxa"/>
            <w:gridSpan w:val="15"/>
            <w:shd w:val="clear" w:color="auto" w:fill="F7CAAC"/>
          </w:tcPr>
          <w:p w14:paraId="57D7DF4D" w14:textId="77777777" w:rsidR="00BB6320" w:rsidRDefault="00BB6320" w:rsidP="00BB6320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BB6320" w14:paraId="07683351" w14:textId="77777777" w:rsidTr="00BB6320">
        <w:trPr>
          <w:trHeight w:val="987"/>
        </w:trPr>
        <w:tc>
          <w:tcPr>
            <w:tcW w:w="9859" w:type="dxa"/>
            <w:gridSpan w:val="15"/>
          </w:tcPr>
          <w:p w14:paraId="4A0EF46B" w14:textId="77777777" w:rsidR="00BB6320" w:rsidRDefault="00BB6320" w:rsidP="00BB6320">
            <w:pPr>
              <w:jc w:val="both"/>
            </w:pPr>
            <w:r>
              <w:t>5x vedoucí bakalářské práce</w:t>
            </w:r>
          </w:p>
          <w:p w14:paraId="3AC377F3" w14:textId="77777777" w:rsidR="00BB6320" w:rsidRDefault="00BB6320" w:rsidP="00BB6320">
            <w:pPr>
              <w:jc w:val="both"/>
            </w:pPr>
            <w:r>
              <w:t>12x vedoucí diplomové práce</w:t>
            </w:r>
          </w:p>
          <w:p w14:paraId="77DD7F43" w14:textId="77777777" w:rsidR="00BB6320" w:rsidRDefault="00BB6320" w:rsidP="00BB6320">
            <w:pPr>
              <w:jc w:val="both"/>
            </w:pPr>
            <w:r>
              <w:t>9x školitel disertační práce</w:t>
            </w:r>
          </w:p>
        </w:tc>
      </w:tr>
      <w:tr w:rsidR="00BB6320" w14:paraId="407F325B" w14:textId="77777777" w:rsidTr="00BB6320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43855536" w14:textId="77777777" w:rsidR="00BB6320" w:rsidRDefault="00BB6320" w:rsidP="00BB6320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6D22C797" w14:textId="77777777" w:rsidR="00BB6320" w:rsidRDefault="00BB6320" w:rsidP="00BB6320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6A4FD6ED" w14:textId="77777777" w:rsidR="00BB6320" w:rsidRDefault="00BB6320" w:rsidP="00BB6320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13F531AB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B6320" w14:paraId="2DE2A01B" w14:textId="77777777" w:rsidTr="00BB6320">
        <w:trPr>
          <w:cantSplit/>
        </w:trPr>
        <w:tc>
          <w:tcPr>
            <w:tcW w:w="3347" w:type="dxa"/>
            <w:gridSpan w:val="3"/>
          </w:tcPr>
          <w:p w14:paraId="6ABBA09A" w14:textId="77777777" w:rsidR="00BB6320" w:rsidRDefault="00BB6320" w:rsidP="00BB6320">
            <w:pPr>
              <w:jc w:val="both"/>
            </w:pPr>
            <w:r>
              <w:t>Technologie makromolekulárních látek</w:t>
            </w:r>
          </w:p>
        </w:tc>
        <w:tc>
          <w:tcPr>
            <w:tcW w:w="2245" w:type="dxa"/>
            <w:gridSpan w:val="3"/>
          </w:tcPr>
          <w:p w14:paraId="3B0D2217" w14:textId="77777777" w:rsidR="00BB6320" w:rsidRDefault="00BB6320" w:rsidP="00BB6320">
            <w:pPr>
              <w:jc w:val="both"/>
            </w:pPr>
            <w:r>
              <w:t>2011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01E1A6A6" w14:textId="77777777" w:rsidR="00BB6320" w:rsidRDefault="00BB6320" w:rsidP="00BB6320">
            <w:pPr>
              <w:jc w:val="both"/>
            </w:pPr>
            <w:r>
              <w:t>UTB ve Zlíně</w:t>
            </w: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  <w:shd w:val="clear" w:color="auto" w:fill="F7CAAC"/>
          </w:tcPr>
          <w:p w14:paraId="48C2DD0F" w14:textId="77777777" w:rsidR="00BB6320" w:rsidRPr="00F20AEF" w:rsidRDefault="00BB6320" w:rsidP="00BB6320">
            <w:pPr>
              <w:jc w:val="both"/>
            </w:pPr>
            <w:r w:rsidRPr="00F20AEF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76A76F7A" w14:textId="77777777" w:rsidR="00BB6320" w:rsidRPr="00F20AEF" w:rsidRDefault="00BB6320" w:rsidP="00BB6320">
            <w:pPr>
              <w:jc w:val="both"/>
              <w:rPr>
                <w:sz w:val="18"/>
              </w:rPr>
            </w:pPr>
            <w:r w:rsidRPr="00F20AEF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106C82CD" w14:textId="77777777" w:rsidR="00BB6320" w:rsidRDefault="00BB6320" w:rsidP="00BB6320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BB6320" w14:paraId="02BD813B" w14:textId="77777777" w:rsidTr="00BB6320">
        <w:trPr>
          <w:cantSplit/>
          <w:trHeight w:val="70"/>
        </w:trPr>
        <w:tc>
          <w:tcPr>
            <w:tcW w:w="3347" w:type="dxa"/>
            <w:gridSpan w:val="3"/>
            <w:shd w:val="clear" w:color="auto" w:fill="F7CAAC"/>
          </w:tcPr>
          <w:p w14:paraId="6A24F709" w14:textId="77777777" w:rsidR="00BB6320" w:rsidRDefault="00BB6320" w:rsidP="00BB6320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shd w:val="clear" w:color="auto" w:fill="F7CAAC"/>
          </w:tcPr>
          <w:p w14:paraId="2725FC32" w14:textId="77777777" w:rsidR="00BB6320" w:rsidRDefault="00BB6320" w:rsidP="00BB6320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  <w:shd w:val="clear" w:color="auto" w:fill="F7CAAC"/>
          </w:tcPr>
          <w:p w14:paraId="7748E187" w14:textId="77777777" w:rsidR="00BB6320" w:rsidRDefault="00BB6320" w:rsidP="00BB6320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14:paraId="4200F04E" w14:textId="39B46459" w:rsidR="00BB6320" w:rsidRPr="00F20AEF" w:rsidRDefault="006B1D4E" w:rsidP="00BB6320">
            <w:pPr>
              <w:jc w:val="both"/>
              <w:rPr>
                <w:b/>
              </w:rPr>
            </w:pPr>
            <w:r>
              <w:rPr>
                <w:b/>
              </w:rPr>
              <w:t>1459</w:t>
            </w:r>
          </w:p>
        </w:tc>
        <w:tc>
          <w:tcPr>
            <w:tcW w:w="693" w:type="dxa"/>
          </w:tcPr>
          <w:p w14:paraId="390FA858" w14:textId="0580A8C6" w:rsidR="00BB6320" w:rsidRPr="00F20AEF" w:rsidRDefault="006B1D4E" w:rsidP="006B1D4E">
            <w:pPr>
              <w:jc w:val="both"/>
              <w:rPr>
                <w:b/>
              </w:rPr>
            </w:pPr>
            <w:r>
              <w:rPr>
                <w:b/>
              </w:rPr>
              <w:t>1658</w:t>
            </w:r>
          </w:p>
        </w:tc>
        <w:tc>
          <w:tcPr>
            <w:tcW w:w="694" w:type="dxa"/>
          </w:tcPr>
          <w:p w14:paraId="28BA00CD" w14:textId="77777777" w:rsidR="00BB6320" w:rsidRDefault="00BB6320" w:rsidP="00BB6320">
            <w:pPr>
              <w:jc w:val="both"/>
              <w:rPr>
                <w:b/>
              </w:rPr>
            </w:pPr>
          </w:p>
        </w:tc>
      </w:tr>
      <w:tr w:rsidR="00BB6320" w14:paraId="7F16C6FA" w14:textId="77777777" w:rsidTr="00BB6320">
        <w:trPr>
          <w:trHeight w:val="205"/>
        </w:trPr>
        <w:tc>
          <w:tcPr>
            <w:tcW w:w="3347" w:type="dxa"/>
            <w:gridSpan w:val="3"/>
          </w:tcPr>
          <w:p w14:paraId="3B137639" w14:textId="77777777" w:rsidR="00BB6320" w:rsidRDefault="00BB6320" w:rsidP="00BB6320">
            <w:pPr>
              <w:jc w:val="both"/>
            </w:pPr>
            <w:r>
              <w:lastRenderedPageBreak/>
              <w:t>Technologie organických látek</w:t>
            </w:r>
          </w:p>
        </w:tc>
        <w:tc>
          <w:tcPr>
            <w:tcW w:w="2245" w:type="dxa"/>
            <w:gridSpan w:val="3"/>
          </w:tcPr>
          <w:p w14:paraId="74AB2E9D" w14:textId="77777777" w:rsidR="00BB6320" w:rsidRDefault="00BB6320" w:rsidP="00BB6320">
            <w:pPr>
              <w:jc w:val="both"/>
            </w:pPr>
            <w:r>
              <w:t>2017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66283FEF" w14:textId="77777777" w:rsidR="00BB6320" w:rsidRDefault="00BB6320" w:rsidP="00BB6320">
            <w:pPr>
              <w:jc w:val="both"/>
            </w:pPr>
            <w:r>
              <w:t>Univerzita Pardubice</w:t>
            </w:r>
          </w:p>
        </w:tc>
        <w:tc>
          <w:tcPr>
            <w:tcW w:w="1325" w:type="dxa"/>
            <w:gridSpan w:val="3"/>
            <w:tcBorders>
              <w:left w:val="single" w:sz="12" w:space="0" w:color="auto"/>
            </w:tcBorders>
            <w:shd w:val="clear" w:color="auto" w:fill="FBD4B4"/>
            <w:vAlign w:val="center"/>
          </w:tcPr>
          <w:p w14:paraId="31299A41" w14:textId="77777777" w:rsidR="00BB6320" w:rsidRPr="00F20AEF" w:rsidRDefault="00BB6320" w:rsidP="00BB6320">
            <w:pPr>
              <w:jc w:val="both"/>
              <w:rPr>
                <w:b/>
                <w:sz w:val="18"/>
              </w:rPr>
            </w:pPr>
            <w:r w:rsidRPr="00F20AEF"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vAlign w:val="center"/>
          </w:tcPr>
          <w:p w14:paraId="240F6EB4" w14:textId="18A5A084" w:rsidR="00BB6320" w:rsidRDefault="00BB6320" w:rsidP="006B1D4E">
            <w:pPr>
              <w:rPr>
                <w:b/>
              </w:rPr>
            </w:pPr>
            <w:r>
              <w:rPr>
                <w:b/>
              </w:rPr>
              <w:t xml:space="preserve">   23/</w:t>
            </w:r>
            <w:r w:rsidR="006B1D4E">
              <w:rPr>
                <w:b/>
              </w:rPr>
              <w:t>26</w:t>
            </w:r>
          </w:p>
        </w:tc>
      </w:tr>
      <w:tr w:rsidR="00BB6320" w14:paraId="4F0DB27A" w14:textId="77777777" w:rsidTr="00BB6320">
        <w:tc>
          <w:tcPr>
            <w:tcW w:w="9859" w:type="dxa"/>
            <w:gridSpan w:val="15"/>
            <w:shd w:val="clear" w:color="auto" w:fill="F7CAAC"/>
          </w:tcPr>
          <w:p w14:paraId="27DC71FD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BB6320" w14:paraId="5CAB0379" w14:textId="77777777" w:rsidTr="00BB6320">
        <w:trPr>
          <w:trHeight w:val="2347"/>
        </w:trPr>
        <w:tc>
          <w:tcPr>
            <w:tcW w:w="9859" w:type="dxa"/>
            <w:gridSpan w:val="15"/>
          </w:tcPr>
          <w:p w14:paraId="0659BD70" w14:textId="23B916B0" w:rsidR="00BB6320" w:rsidRDefault="00BB6320" w:rsidP="0074135D">
            <w:pPr>
              <w:jc w:val="both"/>
            </w:pPr>
            <w:r w:rsidRPr="002F214F">
              <w:t xml:space="preserve">YASIR, Muhammad; NGWABEBHOH, Fahanwi Asabuwa; SOPIK, Tomas; ALI, Hassan; </w:t>
            </w:r>
            <w:r w:rsidRPr="007C117F">
              <w:rPr>
                <w:b/>
              </w:rPr>
              <w:t>SEDLARIK, Vladimir</w:t>
            </w:r>
            <w:r w:rsidRPr="002F214F">
              <w:t>. Electrospun polyurethane nanofibers coated with polyaniline/polyvinyl alcohol as ultrafiltration membranes for the removal of ethinylestradiol hormone micropollutant from aqueous phase. JOURNAL OF ENVIRONMENTAL CHEMICAL ENGINEERING, 2022, Volume: 10, Issue:3. DOI: 10.1016/j.jece.2022.107811.</w:t>
            </w:r>
            <w:r>
              <w:t xml:space="preserve"> (Jimp, Q2, autorský podíl </w:t>
            </w:r>
            <w:r w:rsidRPr="007C117F">
              <w:rPr>
                <w:b/>
              </w:rPr>
              <w:t>20 %</w:t>
            </w:r>
            <w:r>
              <w:t>)</w:t>
            </w:r>
          </w:p>
          <w:p w14:paraId="0EA82E2E" w14:textId="77777777" w:rsidR="007C117F" w:rsidRPr="007C117F" w:rsidRDefault="007C117F" w:rsidP="0074135D">
            <w:pPr>
              <w:jc w:val="both"/>
              <w:rPr>
                <w:sz w:val="8"/>
                <w:szCs w:val="8"/>
              </w:rPr>
            </w:pPr>
          </w:p>
          <w:p w14:paraId="3BC51A60" w14:textId="7BAA2482" w:rsidR="00BB6320" w:rsidRDefault="00BB6320" w:rsidP="0074135D">
            <w:pPr>
              <w:jc w:val="both"/>
            </w:pPr>
            <w:r w:rsidRPr="002F214F">
              <w:t xml:space="preserve">YASIR, Muhammad; SOPIK, Tomas; PATWA, Rahul; KIMMER, Dusan; </w:t>
            </w:r>
            <w:r w:rsidRPr="007C117F">
              <w:rPr>
                <w:b/>
              </w:rPr>
              <w:t>SEDLARIK, Vladimir</w:t>
            </w:r>
            <w:r w:rsidRPr="002F214F">
              <w:t>. Adsorption of estrogenic hormones in aqueous solution using electrospun nanofibers from waste cigarette butts: Kinetics, mechanism, and reusability. EXPRESS POLYMER LETTERS, 2022, Volume: 16, Issue: 6. DOI: 10.3144/expresspolymlett.2022.46.</w:t>
            </w:r>
            <w:r>
              <w:t xml:space="preserve"> (Jimp, Q1, autorský podíl </w:t>
            </w:r>
            <w:r w:rsidRPr="007C117F">
              <w:rPr>
                <w:b/>
              </w:rPr>
              <w:t>20 %</w:t>
            </w:r>
            <w:r>
              <w:t>)</w:t>
            </w:r>
          </w:p>
          <w:p w14:paraId="49478384" w14:textId="77777777" w:rsidR="007C117F" w:rsidRPr="007C117F" w:rsidRDefault="007C117F" w:rsidP="0074135D">
            <w:pPr>
              <w:jc w:val="both"/>
              <w:rPr>
                <w:sz w:val="8"/>
                <w:szCs w:val="8"/>
              </w:rPr>
            </w:pPr>
          </w:p>
          <w:p w14:paraId="1391A08E" w14:textId="4EC00DD1" w:rsidR="00BB6320" w:rsidRDefault="00BB6320" w:rsidP="0074135D">
            <w:pPr>
              <w:jc w:val="both"/>
            </w:pPr>
            <w:r w:rsidRPr="002F214F">
              <w:t xml:space="preserve">DOMINCOVA BERGEROVA, Eva; KIMMER, Dusan; KOVAROVA, Miroslava; LOVECKA, Lenka; VINCENT, Ivo; ADAMEC, Vladimir; KOBOLOVA, Klaudia; </w:t>
            </w:r>
            <w:r w:rsidRPr="00243052">
              <w:rPr>
                <w:b/>
              </w:rPr>
              <w:t>SEDLARIK, Vladimir</w:t>
            </w:r>
            <w:r w:rsidRPr="002F214F">
              <w:t xml:space="preserve">, Investigation of arsenic removal from aqueous solution through selective sorption and nanofiber-based filters, JOURNAL OF ENVIRONMENTAL HEALTH SCIENCE AND ENGINEERIN, 2021, DOI: </w:t>
            </w:r>
            <w:proofErr w:type="gramStart"/>
            <w:r w:rsidRPr="002F214F">
              <w:t>10.1007/s40201-021-00691-0.</w:t>
            </w:r>
            <w:r>
              <w:t>( (Jimp</w:t>
            </w:r>
            <w:proofErr w:type="gramEnd"/>
            <w:r>
              <w:t xml:space="preserve">, Q1, autorský podíl </w:t>
            </w:r>
            <w:r w:rsidRPr="00243052">
              <w:rPr>
                <w:b/>
              </w:rPr>
              <w:t>15 %</w:t>
            </w:r>
            <w:r>
              <w:t>)</w:t>
            </w:r>
          </w:p>
          <w:p w14:paraId="38DEE750" w14:textId="77777777" w:rsidR="007C117F" w:rsidRPr="007C117F" w:rsidRDefault="007C117F" w:rsidP="0074135D">
            <w:pPr>
              <w:jc w:val="both"/>
              <w:rPr>
                <w:sz w:val="8"/>
                <w:szCs w:val="8"/>
              </w:rPr>
            </w:pPr>
          </w:p>
          <w:p w14:paraId="54C92C98" w14:textId="36C3BC43" w:rsidR="00BB6320" w:rsidRDefault="00BB6320" w:rsidP="0074135D">
            <w:pPr>
              <w:jc w:val="both"/>
            </w:pPr>
            <w:r w:rsidRPr="002F214F">
              <w:t xml:space="preserve">STRASAKOVA, Monika; PUMMEROVA, Martina; FILATOVA, Kateryna; </w:t>
            </w:r>
            <w:r w:rsidRPr="00243052">
              <w:rPr>
                <w:b/>
              </w:rPr>
              <w:t>SEDLARIK, Vladimir</w:t>
            </w:r>
            <w:r w:rsidRPr="002F214F">
              <w:t>, Immobilization of Caraway Essential Oil in a Polypropylene Matrix for Antimicrobial Modification of a Polymeric Surface, POLYMERS, 2021, Volume: 13 Issue: 6 Article Number: 906 DOI: 10.3390/polym13060906.</w:t>
            </w:r>
            <w:r>
              <w:t xml:space="preserve"> (Jimp, Q1, autorský podíl </w:t>
            </w:r>
            <w:r w:rsidRPr="00243052">
              <w:rPr>
                <w:b/>
              </w:rPr>
              <w:t>20 %</w:t>
            </w:r>
            <w:r>
              <w:t>)</w:t>
            </w:r>
          </w:p>
          <w:p w14:paraId="0E1A277E" w14:textId="77777777" w:rsidR="007C117F" w:rsidRPr="007C117F" w:rsidRDefault="007C117F" w:rsidP="0074135D">
            <w:pPr>
              <w:jc w:val="both"/>
              <w:rPr>
                <w:sz w:val="8"/>
                <w:szCs w:val="8"/>
              </w:rPr>
            </w:pPr>
          </w:p>
          <w:p w14:paraId="44C0A839" w14:textId="77777777" w:rsidR="00BB6320" w:rsidRDefault="00BB6320" w:rsidP="0074135D">
            <w:pPr>
              <w:jc w:val="both"/>
            </w:pPr>
            <w:r w:rsidRPr="002F214F">
              <w:t xml:space="preserve">DI MARTINO, Antonio; KHAN, Yelena A.; DURPEKOVA, Silvie; </w:t>
            </w:r>
            <w:r w:rsidRPr="00243052">
              <w:rPr>
                <w:b/>
              </w:rPr>
              <w:t>SEDLARIK, Vladimir</w:t>
            </w:r>
            <w:r w:rsidRPr="002F214F">
              <w:t>; ELICH, Ondrej; CECHMANKOVA, Jarmila. Ecofriendly renewable hydrogels based on whey protein and for slow release of fertilizers and soil conditioning. JOURNAL OF CLEANER PRODUCTION, 2021, Volume: 285 Article Number: 124848 DOI: 10.1016/j.jclepro.2020.124848.</w:t>
            </w:r>
            <w:r>
              <w:t xml:space="preserve"> (Jimp, Q1, autorský podíl </w:t>
            </w:r>
            <w:r w:rsidRPr="00243052">
              <w:rPr>
                <w:b/>
              </w:rPr>
              <w:t>20 %</w:t>
            </w:r>
            <w:r>
              <w:t>)</w:t>
            </w:r>
          </w:p>
          <w:p w14:paraId="6C8C47CA" w14:textId="77777777" w:rsidR="00BB6320" w:rsidRPr="002F214F" w:rsidRDefault="00BB6320" w:rsidP="007C117F">
            <w:pPr>
              <w:jc w:val="both"/>
            </w:pPr>
          </w:p>
        </w:tc>
      </w:tr>
      <w:tr w:rsidR="00BB6320" w14:paraId="4F2AEDC8" w14:textId="77777777" w:rsidTr="00BB6320">
        <w:trPr>
          <w:trHeight w:val="218"/>
        </w:trPr>
        <w:tc>
          <w:tcPr>
            <w:tcW w:w="9859" w:type="dxa"/>
            <w:gridSpan w:val="15"/>
            <w:shd w:val="clear" w:color="auto" w:fill="F7CAAC"/>
          </w:tcPr>
          <w:p w14:paraId="27B112CC" w14:textId="77777777" w:rsidR="00BB6320" w:rsidRDefault="00BB6320" w:rsidP="00BB6320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B6320" w14:paraId="25F4BB3F" w14:textId="77777777" w:rsidTr="00BB6320">
        <w:trPr>
          <w:trHeight w:val="328"/>
        </w:trPr>
        <w:tc>
          <w:tcPr>
            <w:tcW w:w="9859" w:type="dxa"/>
            <w:gridSpan w:val="15"/>
          </w:tcPr>
          <w:p w14:paraId="3CF0EB0C" w14:textId="77777777" w:rsidR="00BB6320" w:rsidRPr="00B62865" w:rsidRDefault="00BB6320" w:rsidP="00BB6320">
            <w:r w:rsidRPr="00B62865">
              <w:t>2009: Jozef Stefan Institut, Lublaň, Slovinsko</w:t>
            </w:r>
          </w:p>
          <w:p w14:paraId="0175F997" w14:textId="77777777" w:rsidR="00BB6320" w:rsidRPr="00B62865" w:rsidRDefault="00BB6320" w:rsidP="00BB6320">
            <w:r w:rsidRPr="00B62865">
              <w:t xml:space="preserve">2010: </w:t>
            </w:r>
            <w:proofErr w:type="gramStart"/>
            <w:r w:rsidRPr="00B62865">
              <w:t>Ekliptik, d.o.</w:t>
            </w:r>
            <w:proofErr w:type="gramEnd"/>
            <w:r w:rsidRPr="00B62865">
              <w:t>o. Lublaň, Slovinsko</w:t>
            </w:r>
          </w:p>
        </w:tc>
      </w:tr>
      <w:tr w:rsidR="00BB6320" w14:paraId="77E6EE5A" w14:textId="77777777" w:rsidTr="00BB6320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38C02BDE" w14:textId="77777777" w:rsidR="00BB6320" w:rsidRDefault="00BB6320" w:rsidP="00BB6320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</w:tcPr>
          <w:p w14:paraId="3F5FA9AB" w14:textId="77777777" w:rsidR="00BB6320" w:rsidRDefault="00BB6320" w:rsidP="00BB6320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53FCE853" w14:textId="77777777" w:rsidR="00BB6320" w:rsidRDefault="00BB6320" w:rsidP="00BB6320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4"/>
          </w:tcPr>
          <w:p w14:paraId="2869A4E0" w14:textId="64159913" w:rsidR="00BB6320" w:rsidRDefault="006B1D4E" w:rsidP="00BB6320">
            <w:pPr>
              <w:jc w:val="both"/>
            </w:pPr>
            <w:r>
              <w:t>02. 03. 2023</w:t>
            </w:r>
          </w:p>
        </w:tc>
      </w:tr>
    </w:tbl>
    <w:p w14:paraId="7152EFBF" w14:textId="687215F5" w:rsidR="0074135D" w:rsidRDefault="0074135D" w:rsidP="00BB6320"/>
    <w:p w14:paraId="7BC13D3B" w14:textId="77777777" w:rsidR="0074135D" w:rsidRDefault="0074135D">
      <w:pPr>
        <w:spacing w:after="160" w:line="259" w:lineRule="auto"/>
      </w:pPr>
      <w:r>
        <w:br w:type="page"/>
      </w:r>
    </w:p>
    <w:p w14:paraId="60E9125B" w14:textId="77777777" w:rsidR="00BB6320" w:rsidRDefault="00BB6320" w:rsidP="00BB6320"/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DA677C" w14:paraId="28B6E2E4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6CDB00B4" w14:textId="77777777" w:rsidR="00DA677C" w:rsidRDefault="00DA677C" w:rsidP="008546E6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C-I – Personální zabezpečení</w:t>
            </w:r>
          </w:p>
        </w:tc>
      </w:tr>
      <w:tr w:rsidR="00DA677C" w14:paraId="05B3EE22" w14:textId="77777777" w:rsidTr="008546E6">
        <w:tc>
          <w:tcPr>
            <w:tcW w:w="25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B2B1514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4685A" w14:textId="77777777" w:rsidR="00DA677C" w:rsidRDefault="00DA677C" w:rsidP="008546E6">
            <w:r>
              <w:t xml:space="preserve">Univerzita Tomáše Bati ve Zlíně </w:t>
            </w:r>
          </w:p>
        </w:tc>
      </w:tr>
      <w:tr w:rsidR="00DA677C" w14:paraId="6EE57949" w14:textId="77777777" w:rsidTr="008546E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2C352FC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7612" w14:textId="77777777" w:rsidR="00DA677C" w:rsidRDefault="00DA677C" w:rsidP="008546E6">
            <w:r>
              <w:t>Fakulta logistiky a krizového řízení</w:t>
            </w:r>
          </w:p>
        </w:tc>
      </w:tr>
      <w:tr w:rsidR="00DA677C" w14:paraId="62992392" w14:textId="77777777" w:rsidTr="008546E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46AE352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C018" w14:textId="77777777" w:rsidR="00DA677C" w:rsidRPr="007A1E6F" w:rsidRDefault="00DA677C" w:rsidP="008546E6">
            <w:r w:rsidRPr="00F07544">
              <w:t>Bezpečnost společnosti</w:t>
            </w:r>
          </w:p>
        </w:tc>
      </w:tr>
      <w:tr w:rsidR="00DA677C" w14:paraId="429E821A" w14:textId="77777777" w:rsidTr="008546E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7F6837D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1805" w14:textId="77777777" w:rsidR="00DA677C" w:rsidRPr="0074135D" w:rsidRDefault="00DA677C" w:rsidP="008546E6">
            <w:pPr>
              <w:jc w:val="both"/>
              <w:rPr>
                <w:b/>
              </w:rPr>
            </w:pPr>
            <w:r w:rsidRPr="0074135D">
              <w:rPr>
                <w:b/>
              </w:rPr>
              <w:t>Lukáš Snopek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EE947D7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5DCA6" w14:textId="77777777" w:rsidR="00DA677C" w:rsidRDefault="00DA677C" w:rsidP="008546E6">
            <w:pPr>
              <w:jc w:val="both"/>
            </w:pPr>
            <w:r>
              <w:t>Ing., Bc. et Bc., Ph.D.</w:t>
            </w:r>
          </w:p>
        </w:tc>
      </w:tr>
      <w:tr w:rsidR="00DA677C" w14:paraId="04973C13" w14:textId="77777777" w:rsidTr="008546E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5F20951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5B84" w14:textId="77777777" w:rsidR="00DA677C" w:rsidRDefault="00DA677C" w:rsidP="008546E6">
            <w:pPr>
              <w:jc w:val="both"/>
            </w:pPr>
            <w:r>
              <w:t>1989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F2FB0CC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2D6B" w14:textId="77777777" w:rsidR="00DA677C" w:rsidRPr="00C51A63" w:rsidRDefault="00DA677C" w:rsidP="008546E6">
            <w:pPr>
              <w:jc w:val="both"/>
              <w:rPr>
                <w:i/>
              </w:rPr>
            </w:pPr>
            <w:r w:rsidRPr="00C51A63">
              <w:rPr>
                <w:i/>
              </w:rPr>
              <w:t>pp.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6413B42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4791" w14:textId="77777777" w:rsidR="00DA677C" w:rsidRDefault="00DA677C" w:rsidP="008546E6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D45516E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1B4F1" w14:textId="2B3E507E" w:rsidR="00DA677C" w:rsidRDefault="00181D21" w:rsidP="008546E6">
            <w:pPr>
              <w:jc w:val="both"/>
            </w:pPr>
            <w:r>
              <w:t>09/26</w:t>
            </w:r>
          </w:p>
        </w:tc>
      </w:tr>
      <w:tr w:rsidR="00DA677C" w14:paraId="15F62EC1" w14:textId="77777777" w:rsidTr="008546E6"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8E8530F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3C18" w14:textId="77777777" w:rsidR="00DA677C" w:rsidRPr="00C51A63" w:rsidRDefault="00DA677C" w:rsidP="008546E6">
            <w:pPr>
              <w:jc w:val="both"/>
              <w:rPr>
                <w:i/>
              </w:rPr>
            </w:pPr>
            <w:r w:rsidRPr="00C51A63">
              <w:rPr>
                <w:i/>
              </w:rPr>
              <w:t>pp.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D592FCC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7F18" w14:textId="77777777" w:rsidR="00DA677C" w:rsidRDefault="00DA677C" w:rsidP="008546E6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F97C1B2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E7473" w14:textId="4A688017" w:rsidR="00DA677C" w:rsidRDefault="00181D21" w:rsidP="008546E6">
            <w:pPr>
              <w:jc w:val="both"/>
            </w:pPr>
            <w:r>
              <w:t>09/26</w:t>
            </w:r>
          </w:p>
        </w:tc>
      </w:tr>
      <w:tr w:rsidR="00DA677C" w14:paraId="312DEE43" w14:textId="77777777" w:rsidTr="008546E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06C66D3" w14:textId="77777777" w:rsidR="00DA677C" w:rsidRDefault="00DA677C" w:rsidP="008546E6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9B175C7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8005E49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A677C" w14:paraId="6272FF79" w14:textId="77777777" w:rsidTr="008546E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4EB7" w14:textId="77777777" w:rsidR="00DA677C" w:rsidRDefault="00DA677C" w:rsidP="008546E6">
            <w:pPr>
              <w:jc w:val="both"/>
            </w:pPr>
            <w:r>
              <w:t>----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9C2B" w14:textId="77777777" w:rsidR="00DA677C" w:rsidRDefault="00DA677C" w:rsidP="008546E6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07B8" w14:textId="77777777" w:rsidR="00DA677C" w:rsidRDefault="00DA677C" w:rsidP="008546E6">
            <w:pPr>
              <w:jc w:val="both"/>
            </w:pPr>
          </w:p>
        </w:tc>
      </w:tr>
      <w:tr w:rsidR="00DA677C" w14:paraId="06213CE9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0BFB8CB" w14:textId="77777777" w:rsidR="00DA677C" w:rsidRDefault="00DA677C" w:rsidP="008546E6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A677C" w14:paraId="0F735E2E" w14:textId="77777777" w:rsidTr="008546E6">
        <w:trPr>
          <w:trHeight w:val="626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5F2E" w14:textId="5CE26821" w:rsidR="00DA677C" w:rsidRDefault="00DA677C" w:rsidP="008546E6">
            <w:pPr>
              <w:jc w:val="both"/>
            </w:pPr>
            <w:r>
              <w:t>Nebezpečné látky</w:t>
            </w:r>
            <w:r w:rsidR="00B90079">
              <w:t xml:space="preserve"> (PZ)</w:t>
            </w:r>
            <w:r>
              <w:t xml:space="preserve"> – garant, přednášky (100 %), cvičení (100 %)</w:t>
            </w:r>
          </w:p>
          <w:p w14:paraId="28924BD1" w14:textId="07322BD8" w:rsidR="00DA677C" w:rsidRDefault="00DA677C" w:rsidP="008546E6">
            <w:pPr>
              <w:jc w:val="both"/>
            </w:pPr>
            <w:r>
              <w:t>Detekce, dekontaminace a sanace</w:t>
            </w:r>
            <w:r w:rsidR="00B90079">
              <w:t xml:space="preserve"> (PZ)</w:t>
            </w:r>
            <w:r>
              <w:t xml:space="preserve"> – přednášky (46 %)</w:t>
            </w:r>
            <w:r w:rsidR="00A221A9">
              <w:t>, semináře (100 %)</w:t>
            </w:r>
          </w:p>
        </w:tc>
      </w:tr>
      <w:tr w:rsidR="00DA677C" w14:paraId="4B4C9722" w14:textId="77777777" w:rsidTr="008546E6">
        <w:trPr>
          <w:trHeight w:val="340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14:paraId="57F0C89A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DA677C" w14:paraId="41704F70" w14:textId="77777777" w:rsidTr="008546E6">
        <w:trPr>
          <w:trHeight w:val="340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ECF5D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5FEB8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9D42D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D9B96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6B025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i/>
                <w:iCs/>
              </w:rPr>
              <w:t>nepovinný údaj</w:t>
            </w:r>
            <w:r>
              <w:rPr>
                <w:b/>
              </w:rPr>
              <w:t>) Počet hodin za semestr</w:t>
            </w:r>
          </w:p>
        </w:tc>
      </w:tr>
      <w:tr w:rsidR="00DA677C" w14:paraId="032B503C" w14:textId="77777777" w:rsidTr="00243052">
        <w:trPr>
          <w:trHeight w:val="285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46EB" w14:textId="77777777" w:rsidR="00DA677C" w:rsidRPr="00631176" w:rsidRDefault="00DA677C" w:rsidP="008546E6">
            <w:pPr>
              <w:jc w:val="both"/>
            </w:pPr>
            <w:r w:rsidRPr="00631176">
              <w:t>Technická chemie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66F0" w14:textId="77777777" w:rsidR="00DA677C" w:rsidRPr="00631176" w:rsidRDefault="00DA677C" w:rsidP="008546E6">
            <w:pPr>
              <w:jc w:val="both"/>
            </w:pPr>
            <w:r w:rsidRPr="00631176">
              <w:t>Management rizik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6B632" w14:textId="56A56494" w:rsidR="00DA677C" w:rsidRPr="00631176" w:rsidRDefault="00181D21" w:rsidP="008546E6">
            <w:pPr>
              <w:jc w:val="both"/>
            </w:pPr>
            <w:r>
              <w:t>2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47B3" w14:textId="77777777" w:rsidR="00DA677C" w:rsidRPr="00631176" w:rsidRDefault="00DA677C" w:rsidP="008546E6">
            <w:pPr>
              <w:jc w:val="both"/>
            </w:pPr>
            <w:r w:rsidRPr="00631176">
              <w:t>Vede seminář, cvičící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365F6" w14:textId="11A97B10" w:rsidR="00DA677C" w:rsidRPr="00631176" w:rsidRDefault="00DA677C" w:rsidP="008546E6">
            <w:pPr>
              <w:jc w:val="both"/>
            </w:pPr>
          </w:p>
        </w:tc>
      </w:tr>
      <w:tr w:rsidR="00DA677C" w14:paraId="39D8423F" w14:textId="77777777" w:rsidTr="00243052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B450" w14:textId="77777777" w:rsidR="00DA677C" w:rsidRPr="00631176" w:rsidRDefault="00DA677C" w:rsidP="008546E6">
            <w:pPr>
              <w:jc w:val="both"/>
            </w:pPr>
            <w:r w:rsidRPr="00631176">
              <w:t>Technická chemie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227A" w14:textId="77777777" w:rsidR="00DA677C" w:rsidRPr="00631176" w:rsidRDefault="00DA677C" w:rsidP="008546E6">
            <w:pPr>
              <w:jc w:val="both"/>
            </w:pPr>
            <w:r>
              <w:t xml:space="preserve">Ochrana obyvatelstva 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82C2" w14:textId="61EBF0CD" w:rsidR="00DA677C" w:rsidRPr="00631176" w:rsidRDefault="00181D21" w:rsidP="008546E6">
            <w:pPr>
              <w:jc w:val="both"/>
            </w:pPr>
            <w:r>
              <w:t>2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6F731" w14:textId="77777777" w:rsidR="00DA677C" w:rsidRPr="00631176" w:rsidRDefault="00DA677C" w:rsidP="008546E6">
            <w:pPr>
              <w:jc w:val="both"/>
            </w:pPr>
            <w:r w:rsidRPr="00631176">
              <w:t>Vede seminář, cvičící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5B472" w14:textId="2DE2C6DE" w:rsidR="00DA677C" w:rsidRPr="00631176" w:rsidRDefault="00DA677C" w:rsidP="008546E6">
            <w:pPr>
              <w:jc w:val="both"/>
            </w:pPr>
          </w:p>
        </w:tc>
      </w:tr>
      <w:tr w:rsidR="00DA677C" w14:paraId="6B98205A" w14:textId="77777777" w:rsidTr="00243052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3F25" w14:textId="77777777" w:rsidR="00DA677C" w:rsidRPr="00631176" w:rsidRDefault="00DA677C" w:rsidP="008546E6">
            <w:pPr>
              <w:jc w:val="both"/>
            </w:pPr>
            <w:r w:rsidRPr="00631176">
              <w:t>Technická chemie (</w:t>
            </w:r>
            <w:r>
              <w:t>k</w:t>
            </w:r>
            <w:r w:rsidRPr="00631176">
              <w:t>om</w:t>
            </w:r>
            <w:r>
              <w:t xml:space="preserve">. </w:t>
            </w:r>
            <w:proofErr w:type="gramStart"/>
            <w:r>
              <w:t>forma</w:t>
            </w:r>
            <w:proofErr w:type="gramEnd"/>
            <w:r w:rsidRPr="00631176">
              <w:t>)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3EEB" w14:textId="77777777" w:rsidR="00DA677C" w:rsidRPr="00631176" w:rsidRDefault="00DA677C" w:rsidP="008546E6">
            <w:pPr>
              <w:jc w:val="both"/>
            </w:pPr>
            <w:r w:rsidRPr="00631176">
              <w:t>OO + MR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73FE" w14:textId="72B59511" w:rsidR="00DA677C" w:rsidRPr="00631176" w:rsidRDefault="00181D21" w:rsidP="008546E6">
            <w:pPr>
              <w:jc w:val="both"/>
            </w:pPr>
            <w:r>
              <w:t>2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C113" w14:textId="77777777" w:rsidR="00DA677C" w:rsidRPr="00631176" w:rsidRDefault="00DA677C" w:rsidP="008546E6">
            <w:pPr>
              <w:jc w:val="both"/>
            </w:pPr>
            <w:r w:rsidRPr="00631176">
              <w:t>Přednášející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CBBA9" w14:textId="6FF3F302" w:rsidR="00DA677C" w:rsidRPr="00631176" w:rsidRDefault="00DA677C" w:rsidP="008546E6">
            <w:pPr>
              <w:jc w:val="both"/>
            </w:pPr>
          </w:p>
        </w:tc>
      </w:tr>
      <w:tr w:rsidR="00DA677C" w14:paraId="04A0556F" w14:textId="77777777" w:rsidTr="00243052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56C01" w14:textId="77777777" w:rsidR="00DA677C" w:rsidRPr="00631176" w:rsidRDefault="00DA677C" w:rsidP="008546E6">
            <w:pPr>
              <w:jc w:val="both"/>
            </w:pPr>
            <w:r w:rsidRPr="00631176">
              <w:t>Úvod do studia envir. rizik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D4532" w14:textId="77777777" w:rsidR="00DA677C" w:rsidRPr="00631176" w:rsidRDefault="00DA677C" w:rsidP="008546E6">
            <w:pPr>
              <w:jc w:val="both"/>
            </w:pPr>
            <w:r w:rsidRPr="00631176">
              <w:t>Management rizik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590B" w14:textId="4488C40A" w:rsidR="00DA677C" w:rsidRPr="00631176" w:rsidRDefault="00181D21" w:rsidP="008546E6">
            <w:pPr>
              <w:jc w:val="both"/>
            </w:pPr>
            <w:r>
              <w:t>1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D896" w14:textId="77777777" w:rsidR="00DA677C" w:rsidRPr="00631176" w:rsidRDefault="00DA677C" w:rsidP="008546E6">
            <w:pPr>
              <w:jc w:val="both"/>
            </w:pPr>
            <w:r w:rsidRPr="00631176">
              <w:t>Přednášející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9A0F2" w14:textId="7CBE950D" w:rsidR="00DA677C" w:rsidRPr="00631176" w:rsidRDefault="00DA677C" w:rsidP="008546E6">
            <w:pPr>
              <w:jc w:val="both"/>
            </w:pPr>
          </w:p>
        </w:tc>
      </w:tr>
      <w:tr w:rsidR="00DA677C" w14:paraId="3C291BBB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5FA3DFF" w14:textId="77777777" w:rsidR="00DA677C" w:rsidRDefault="00DA677C" w:rsidP="008546E6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A677C" w14:paraId="3FC0C7D7" w14:textId="77777777" w:rsidTr="008546E6">
        <w:trPr>
          <w:trHeight w:val="105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9A256" w14:textId="77777777" w:rsidR="00DA677C" w:rsidRPr="0050680D" w:rsidRDefault="00DA677C" w:rsidP="008546E6">
            <w:pPr>
              <w:jc w:val="both"/>
            </w:pPr>
            <w:r w:rsidRPr="0050680D">
              <w:t xml:space="preserve">2015 – 2019: Univerzita Tomáše Bati ve Zlíně, Fakulta technologická, </w:t>
            </w:r>
            <w:r>
              <w:t>SP</w:t>
            </w:r>
            <w:r w:rsidRPr="0050680D">
              <w:t xml:space="preserve"> </w:t>
            </w:r>
            <w:r w:rsidRPr="00631176">
              <w:t xml:space="preserve">Chemie a technologie potravin </w:t>
            </w:r>
            <w:r w:rsidRPr="0050680D">
              <w:t xml:space="preserve">(Ph.D.) </w:t>
            </w:r>
          </w:p>
          <w:p w14:paraId="42758912" w14:textId="77777777" w:rsidR="00DA677C" w:rsidRPr="0050680D" w:rsidRDefault="00DA677C" w:rsidP="008546E6">
            <w:pPr>
              <w:jc w:val="both"/>
            </w:pPr>
            <w:r w:rsidRPr="0050680D">
              <w:t xml:space="preserve">2014 – 2016: Univerzita Tomáše Bati ve Zlíně, Fakulta humanitních studií, </w:t>
            </w:r>
            <w:r>
              <w:t>SP</w:t>
            </w:r>
            <w:r w:rsidRPr="0050680D">
              <w:t xml:space="preserve"> Učitelství odborných předmětů pro SŠ - chemicko-technologické předměty (Bc.)</w:t>
            </w:r>
          </w:p>
          <w:p w14:paraId="32184A7C" w14:textId="77777777" w:rsidR="00DA677C" w:rsidRPr="0050680D" w:rsidRDefault="00DA677C" w:rsidP="008546E6">
            <w:pPr>
              <w:jc w:val="both"/>
            </w:pPr>
            <w:r w:rsidRPr="0050680D">
              <w:t>2012 – 2015: UTB ve Zlíně, Fakulta logistiky a krizového řízení</w:t>
            </w:r>
            <w:r>
              <w:t>, SP</w:t>
            </w:r>
            <w:r w:rsidRPr="0050680D">
              <w:t xml:space="preserve"> Ochrana obyvatelstva (Bc.)</w:t>
            </w:r>
          </w:p>
          <w:p w14:paraId="68EE53CE" w14:textId="77777777" w:rsidR="00DA677C" w:rsidRPr="0050680D" w:rsidRDefault="00DA677C" w:rsidP="008546E6">
            <w:pPr>
              <w:jc w:val="both"/>
            </w:pPr>
            <w:r w:rsidRPr="0050680D">
              <w:t>2012 – 2014: Univerzita Tomáše Bati ve Zlíně, Fakulta technologická,</w:t>
            </w:r>
            <w:r>
              <w:t xml:space="preserve"> SP</w:t>
            </w:r>
            <w:r w:rsidRPr="0050680D">
              <w:t xml:space="preserve"> Chemie a technologie potravin</w:t>
            </w:r>
            <w:r>
              <w:t>,</w:t>
            </w:r>
            <w:r w:rsidRPr="0050680D">
              <w:t xml:space="preserve"> </w:t>
            </w:r>
            <w:r>
              <w:t>SO</w:t>
            </w:r>
            <w:r w:rsidRPr="0050680D">
              <w:t xml:space="preserve"> Technologie, hygiena a ekonomika výroby potravin (Ing.)</w:t>
            </w:r>
          </w:p>
          <w:p w14:paraId="1A120118" w14:textId="77777777" w:rsidR="00DA677C" w:rsidRDefault="00DA677C" w:rsidP="008546E6">
            <w:pPr>
              <w:jc w:val="both"/>
              <w:rPr>
                <w:b/>
              </w:rPr>
            </w:pPr>
            <w:r w:rsidRPr="0050680D">
              <w:t xml:space="preserve">2009 – 2012: Univerzita Tomáše Bati ve Zlíně, Fakulta technologická, </w:t>
            </w:r>
            <w:r>
              <w:t>SP</w:t>
            </w:r>
            <w:r w:rsidRPr="0050680D">
              <w:t xml:space="preserve"> Chemie a technologie potravin (Bc.)</w:t>
            </w:r>
          </w:p>
        </w:tc>
      </w:tr>
      <w:tr w:rsidR="00DA677C" w14:paraId="05D07C6B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1BF5FF1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A677C" w14:paraId="36E9A470" w14:textId="77777777" w:rsidTr="00687259">
        <w:trPr>
          <w:trHeight w:val="53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BC83" w14:textId="77777777" w:rsidR="00DA677C" w:rsidRPr="00973869" w:rsidRDefault="00DA677C" w:rsidP="008546E6">
            <w:pPr>
              <w:tabs>
                <w:tab w:val="left" w:pos="2127"/>
              </w:tabs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10/2019 – dosud </w:t>
            </w:r>
            <w:r>
              <w:t>Univerzita Tomáše Bati ve Zlíně, Fakulta logistiky a krizového řízení, akademický pracovník</w:t>
            </w:r>
          </w:p>
        </w:tc>
      </w:tr>
      <w:tr w:rsidR="00DA677C" w14:paraId="523D2D4D" w14:textId="77777777" w:rsidTr="008546E6">
        <w:trPr>
          <w:trHeight w:val="25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C563507" w14:textId="77777777" w:rsidR="00DA677C" w:rsidRDefault="00DA677C" w:rsidP="008546E6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A677C" w14:paraId="61C4802E" w14:textId="77777777" w:rsidTr="00687259">
        <w:trPr>
          <w:trHeight w:val="719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C20F" w14:textId="77777777" w:rsidR="00DA677C" w:rsidRDefault="00DA677C" w:rsidP="008546E6">
            <w:pPr>
              <w:jc w:val="both"/>
            </w:pPr>
            <w:r>
              <w:t>4</w:t>
            </w:r>
            <w:r w:rsidRPr="00DC4BD6">
              <w:t>x vedoucí bakalářské práce</w:t>
            </w:r>
          </w:p>
        </w:tc>
      </w:tr>
      <w:tr w:rsidR="00DA677C" w14:paraId="04F20360" w14:textId="77777777" w:rsidTr="008546E6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A765088" w14:textId="77777777" w:rsidR="00DA677C" w:rsidRDefault="00DA677C" w:rsidP="008546E6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7FC59DB" w14:textId="77777777" w:rsidR="00DA677C" w:rsidRDefault="00DA677C" w:rsidP="008546E6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67100857" w14:textId="77777777" w:rsidR="00DA677C" w:rsidRDefault="00DA677C" w:rsidP="008546E6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D1CCD04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A677C" w14:paraId="5C248107" w14:textId="77777777" w:rsidTr="008546E6">
        <w:trPr>
          <w:cantSplit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2329" w14:textId="77777777" w:rsidR="00DA677C" w:rsidRDefault="00DA677C" w:rsidP="008546E6">
            <w:pPr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9B8F5" w14:textId="77777777" w:rsidR="00DA677C" w:rsidRDefault="00DA677C" w:rsidP="008546E6">
            <w:pPr>
              <w:jc w:val="both"/>
            </w:pP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695969" w14:textId="77777777" w:rsidR="00DA677C" w:rsidRDefault="00DA677C" w:rsidP="008546E6">
            <w:pPr>
              <w:jc w:val="both"/>
            </w:pP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397D2C8" w14:textId="77777777" w:rsidR="00DA677C" w:rsidRDefault="00DA677C" w:rsidP="008546E6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27E20FD" w14:textId="77777777" w:rsidR="00DA677C" w:rsidRDefault="00DA677C" w:rsidP="008546E6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BC47E0D" w14:textId="77777777" w:rsidR="00DA677C" w:rsidRDefault="00DA677C" w:rsidP="008546E6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A677C" w14:paraId="74776A94" w14:textId="77777777" w:rsidTr="008546E6">
        <w:trPr>
          <w:cantSplit/>
          <w:trHeight w:val="70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F76CE3E" w14:textId="77777777" w:rsidR="00DA677C" w:rsidRDefault="00DA677C" w:rsidP="008546E6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BD32586" w14:textId="77777777" w:rsidR="00DA677C" w:rsidRDefault="00DA677C" w:rsidP="008546E6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3E53490A" w14:textId="77777777" w:rsidR="00DA677C" w:rsidRDefault="00DA677C" w:rsidP="008546E6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C25E9CA" w14:textId="0C91EF08" w:rsidR="00DA677C" w:rsidRDefault="006B1D4E" w:rsidP="008546E6">
            <w:pPr>
              <w:jc w:val="both"/>
              <w:rPr>
                <w:b/>
              </w:rPr>
            </w:pPr>
            <w:r>
              <w:rPr>
                <w:b/>
              </w:rPr>
              <w:t>345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A619" w14:textId="4275EBF2" w:rsidR="00DA677C" w:rsidRDefault="006B1D4E" w:rsidP="008546E6">
            <w:pPr>
              <w:jc w:val="both"/>
              <w:rPr>
                <w:b/>
              </w:rPr>
            </w:pPr>
            <w:r>
              <w:rPr>
                <w:b/>
              </w:rPr>
              <w:t>430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045E" w14:textId="77777777" w:rsidR="00DA677C" w:rsidRDefault="00DA677C" w:rsidP="008546E6">
            <w:pPr>
              <w:jc w:val="both"/>
              <w:rPr>
                <w:b/>
              </w:rPr>
            </w:pPr>
          </w:p>
        </w:tc>
      </w:tr>
      <w:tr w:rsidR="00DA677C" w14:paraId="778E1848" w14:textId="77777777" w:rsidTr="008546E6">
        <w:trPr>
          <w:trHeight w:val="205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A734" w14:textId="77777777" w:rsidR="00DA677C" w:rsidRDefault="00DA677C" w:rsidP="008546E6">
            <w:pPr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3E0C" w14:textId="77777777" w:rsidR="00DA677C" w:rsidRDefault="00DA677C" w:rsidP="008546E6">
            <w:pPr>
              <w:jc w:val="both"/>
            </w:pP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682920" w14:textId="77777777" w:rsidR="00DA677C" w:rsidRDefault="00DA677C" w:rsidP="008546E6">
            <w:pPr>
              <w:jc w:val="both"/>
            </w:pP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18FE9781" w14:textId="77777777" w:rsidR="00DA677C" w:rsidRDefault="00DA677C" w:rsidP="008546E6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6F265" w14:textId="2BF35712" w:rsidR="00DA677C" w:rsidRDefault="00DA677C" w:rsidP="006B1D4E">
            <w:pPr>
              <w:rPr>
                <w:b/>
              </w:rPr>
            </w:pPr>
            <w:r>
              <w:rPr>
                <w:b/>
              </w:rPr>
              <w:t xml:space="preserve">  6 / </w:t>
            </w:r>
            <w:r w:rsidR="006B1D4E">
              <w:rPr>
                <w:b/>
              </w:rPr>
              <w:t>7</w:t>
            </w:r>
          </w:p>
        </w:tc>
      </w:tr>
      <w:tr w:rsidR="00DA677C" w14:paraId="258E7D01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1466B48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A677C" w14:paraId="4AA7938D" w14:textId="77777777" w:rsidTr="008546E6">
        <w:trPr>
          <w:trHeight w:val="2347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4CA7" w14:textId="75826BA4" w:rsidR="00DA677C" w:rsidRDefault="00243052" w:rsidP="008546E6">
            <w:pPr>
              <w:jc w:val="both"/>
            </w:pPr>
            <w:r>
              <w:rPr>
                <w:szCs w:val="32"/>
              </w:rPr>
              <w:lastRenderedPageBreak/>
              <w:t>KUPE</w:t>
            </w:r>
            <w:r w:rsidR="00DA677C" w:rsidRPr="00B40CDB">
              <w:rPr>
                <w:szCs w:val="32"/>
              </w:rPr>
              <w:t>,</w:t>
            </w:r>
            <w:r w:rsidR="00DA677C">
              <w:rPr>
                <w:szCs w:val="32"/>
              </w:rPr>
              <w:t xml:space="preserve"> M.,</w:t>
            </w:r>
            <w:r w:rsidR="00DA677C" w:rsidRPr="00B40CDB">
              <w:rPr>
                <w:szCs w:val="32"/>
              </w:rPr>
              <w:t xml:space="preserve"> </w:t>
            </w:r>
            <w:r>
              <w:rPr>
                <w:szCs w:val="32"/>
              </w:rPr>
              <w:t>ERCISLI</w:t>
            </w:r>
            <w:r w:rsidR="00DA677C" w:rsidRPr="00B40CDB">
              <w:rPr>
                <w:szCs w:val="32"/>
              </w:rPr>
              <w:t>,</w:t>
            </w:r>
            <w:r w:rsidR="00DA677C">
              <w:rPr>
                <w:szCs w:val="32"/>
              </w:rPr>
              <w:t xml:space="preserve"> S.,</w:t>
            </w:r>
            <w:r w:rsidR="00DA677C" w:rsidRPr="00B40CDB">
              <w:rPr>
                <w:szCs w:val="32"/>
              </w:rPr>
              <w:t xml:space="preserve"> </w:t>
            </w:r>
            <w:r>
              <w:rPr>
                <w:szCs w:val="32"/>
              </w:rPr>
              <w:t>KARATAS</w:t>
            </w:r>
            <w:r w:rsidR="00DA677C" w:rsidRPr="00B40CDB">
              <w:rPr>
                <w:szCs w:val="32"/>
              </w:rPr>
              <w:t>,</w:t>
            </w:r>
            <w:r w:rsidR="00DA677C">
              <w:rPr>
                <w:szCs w:val="32"/>
              </w:rPr>
              <w:t xml:space="preserve"> N.,</w:t>
            </w:r>
            <w:r w:rsidR="00DA677C" w:rsidRPr="00B40CDB">
              <w:rPr>
                <w:szCs w:val="32"/>
              </w:rPr>
              <w:t xml:space="preserve"> </w:t>
            </w:r>
            <w:r>
              <w:rPr>
                <w:szCs w:val="32"/>
              </w:rPr>
              <w:t>SKROVANKOVA</w:t>
            </w:r>
            <w:r w:rsidR="00DA677C" w:rsidRPr="00B40CDB">
              <w:rPr>
                <w:szCs w:val="32"/>
              </w:rPr>
              <w:t>,</w:t>
            </w:r>
            <w:r w:rsidR="00DA677C">
              <w:rPr>
                <w:szCs w:val="32"/>
              </w:rPr>
              <w:t xml:space="preserve"> S.,</w:t>
            </w:r>
            <w:r w:rsidR="00DA677C" w:rsidRPr="00B40CDB">
              <w:rPr>
                <w:szCs w:val="32"/>
              </w:rPr>
              <w:t xml:space="preserve"> </w:t>
            </w:r>
            <w:r>
              <w:rPr>
                <w:szCs w:val="32"/>
              </w:rPr>
              <w:t>MLCEK</w:t>
            </w:r>
            <w:r w:rsidR="00DA677C" w:rsidRPr="00B40CDB">
              <w:rPr>
                <w:szCs w:val="32"/>
              </w:rPr>
              <w:t>,</w:t>
            </w:r>
            <w:r w:rsidR="00DA677C">
              <w:rPr>
                <w:szCs w:val="32"/>
              </w:rPr>
              <w:t xml:space="preserve"> J.,</w:t>
            </w:r>
            <w:r w:rsidR="00DA677C" w:rsidRPr="00B40CDB">
              <w:rPr>
                <w:szCs w:val="32"/>
              </w:rPr>
              <w:t xml:space="preserve"> </w:t>
            </w:r>
            <w:r>
              <w:rPr>
                <w:szCs w:val="32"/>
              </w:rPr>
              <w:t>ONDRASOVA</w:t>
            </w:r>
            <w:r w:rsidR="00DA677C" w:rsidRPr="00B40CDB">
              <w:rPr>
                <w:szCs w:val="32"/>
              </w:rPr>
              <w:t>,</w:t>
            </w:r>
            <w:r w:rsidR="00DA677C">
              <w:rPr>
                <w:szCs w:val="32"/>
              </w:rPr>
              <w:t xml:space="preserve"> M.,</w:t>
            </w:r>
            <w:r w:rsidR="00DA677C" w:rsidRPr="00B40CDB">
              <w:rPr>
                <w:szCs w:val="32"/>
              </w:rPr>
              <w:t xml:space="preserve"> </w:t>
            </w:r>
            <w:r>
              <w:rPr>
                <w:b/>
                <w:szCs w:val="32"/>
              </w:rPr>
              <w:t>SNOPEK</w:t>
            </w:r>
            <w:r w:rsidR="00DA677C" w:rsidRPr="00A755F9">
              <w:rPr>
                <w:b/>
                <w:szCs w:val="32"/>
              </w:rPr>
              <w:t>, L</w:t>
            </w:r>
            <w:r w:rsidR="00DA677C">
              <w:rPr>
                <w:szCs w:val="32"/>
              </w:rPr>
              <w:t>.</w:t>
            </w:r>
            <w:r w:rsidR="00DA677C" w:rsidRPr="00B40CDB">
              <w:rPr>
                <w:szCs w:val="32"/>
              </w:rPr>
              <w:t xml:space="preserve"> Some Important Food Quality Traits of Autochthonous Grape Cultivars</w:t>
            </w:r>
            <w:r w:rsidR="00DA677C">
              <w:rPr>
                <w:szCs w:val="32"/>
              </w:rPr>
              <w:t>.</w:t>
            </w:r>
            <w:r w:rsidR="00DA677C" w:rsidRPr="00B40CDB">
              <w:rPr>
                <w:szCs w:val="32"/>
              </w:rPr>
              <w:t xml:space="preserve"> </w:t>
            </w:r>
            <w:r w:rsidR="00DA677C" w:rsidRPr="00973869">
              <w:rPr>
                <w:i/>
                <w:szCs w:val="32"/>
              </w:rPr>
              <w:t>Journal of Food Quality</w:t>
            </w:r>
            <w:r w:rsidR="00DA677C" w:rsidRPr="00B40CDB">
              <w:rPr>
                <w:szCs w:val="32"/>
              </w:rPr>
              <w:t>, 2021, 8 pages</w:t>
            </w:r>
            <w:r w:rsidR="00DA677C">
              <w:rPr>
                <w:szCs w:val="32"/>
              </w:rPr>
              <w:t>.</w:t>
            </w:r>
            <w:r w:rsidR="00DA677C" w:rsidRPr="00B40CDB">
              <w:rPr>
                <w:szCs w:val="32"/>
              </w:rPr>
              <w:t xml:space="preserve"> </w:t>
            </w:r>
            <w:hyperlink r:id="rId105" w:history="1">
              <w:r w:rsidR="00DA677C" w:rsidRPr="00787613">
                <w:rPr>
                  <w:rStyle w:val="Hypertextovodkaz"/>
                  <w:szCs w:val="32"/>
                </w:rPr>
                <w:t>https://doi.org/10.1155/2021/9918529</w:t>
              </w:r>
            </w:hyperlink>
            <w:r w:rsidR="00DA677C">
              <w:rPr>
                <w:rStyle w:val="Hypertextovodkaz"/>
                <w:szCs w:val="32"/>
              </w:rPr>
              <w:t xml:space="preserve"> </w:t>
            </w:r>
            <w:r w:rsidR="00DA677C" w:rsidRPr="00ED568B">
              <w:t xml:space="preserve">(Jimp, Q2, autorský podíl </w:t>
            </w:r>
            <w:r w:rsidR="00DA677C" w:rsidRPr="00243052">
              <w:rPr>
                <w:b/>
              </w:rPr>
              <w:t>5 %</w:t>
            </w:r>
            <w:r w:rsidR="00DA677C" w:rsidRPr="00ED568B">
              <w:t>)</w:t>
            </w:r>
          </w:p>
          <w:p w14:paraId="2312C41D" w14:textId="77777777" w:rsidR="00243052" w:rsidRPr="00243052" w:rsidRDefault="00243052" w:rsidP="008546E6">
            <w:pPr>
              <w:jc w:val="both"/>
              <w:rPr>
                <w:sz w:val="8"/>
                <w:szCs w:val="8"/>
              </w:rPr>
            </w:pPr>
          </w:p>
          <w:p w14:paraId="4AAF92D6" w14:textId="2C128B0B" w:rsidR="00DA677C" w:rsidRDefault="00243052" w:rsidP="008546E6">
            <w:pPr>
              <w:jc w:val="both"/>
              <w:rPr>
                <w:rStyle w:val="Hypertextovodkaz"/>
                <w:szCs w:val="32"/>
              </w:rPr>
            </w:pPr>
            <w:r>
              <w:rPr>
                <w:szCs w:val="32"/>
              </w:rPr>
              <w:t>KOLÁČKOVÁ</w:t>
            </w:r>
            <w:r w:rsidR="00DA677C" w:rsidRPr="00973869">
              <w:rPr>
                <w:szCs w:val="32"/>
              </w:rPr>
              <w:t xml:space="preserve">, T., </w:t>
            </w:r>
            <w:r>
              <w:rPr>
                <w:szCs w:val="32"/>
              </w:rPr>
              <w:t>KOLOFÍKOVÁ</w:t>
            </w:r>
            <w:r w:rsidR="00DA677C" w:rsidRPr="00973869">
              <w:rPr>
                <w:szCs w:val="32"/>
              </w:rPr>
              <w:t xml:space="preserve">, K., </w:t>
            </w:r>
            <w:r>
              <w:rPr>
                <w:szCs w:val="32"/>
              </w:rPr>
              <w:t>SYTAŘOVÁ</w:t>
            </w:r>
            <w:r w:rsidR="00DA677C" w:rsidRPr="00973869">
              <w:rPr>
                <w:szCs w:val="32"/>
              </w:rPr>
              <w:t>, I.</w:t>
            </w:r>
            <w:r w:rsidR="00DA677C">
              <w:rPr>
                <w:szCs w:val="32"/>
              </w:rPr>
              <w:t xml:space="preserve">, </w:t>
            </w:r>
            <w:r>
              <w:rPr>
                <w:b/>
                <w:szCs w:val="32"/>
              </w:rPr>
              <w:t>SNOPEK</w:t>
            </w:r>
            <w:r w:rsidR="00DA677C" w:rsidRPr="00A755F9">
              <w:rPr>
                <w:b/>
                <w:szCs w:val="32"/>
              </w:rPr>
              <w:t>, L.</w:t>
            </w:r>
            <w:r w:rsidR="00DA677C">
              <w:rPr>
                <w:szCs w:val="32"/>
              </w:rPr>
              <w:t>,</w:t>
            </w:r>
            <w:r w:rsidR="00DA677C" w:rsidRPr="00973869">
              <w:rPr>
                <w:szCs w:val="32"/>
              </w:rPr>
              <w:t xml:space="preserve"> Sumczynski</w:t>
            </w:r>
            <w:r w:rsidR="00DA677C">
              <w:rPr>
                <w:szCs w:val="32"/>
              </w:rPr>
              <w:t xml:space="preserve"> D.</w:t>
            </w:r>
            <w:r w:rsidR="00DA677C" w:rsidRPr="00973869">
              <w:rPr>
                <w:szCs w:val="32"/>
              </w:rPr>
              <w:t xml:space="preserve"> </w:t>
            </w:r>
            <w:r w:rsidR="00DA677C">
              <w:rPr>
                <w:szCs w:val="32"/>
              </w:rPr>
              <w:t>and</w:t>
            </w:r>
            <w:r w:rsidR="00DA677C" w:rsidRPr="00973869">
              <w:rPr>
                <w:szCs w:val="32"/>
              </w:rPr>
              <w:t xml:space="preserve"> Orsavová</w:t>
            </w:r>
            <w:r w:rsidR="00DA677C">
              <w:rPr>
                <w:szCs w:val="32"/>
              </w:rPr>
              <w:t>, J</w:t>
            </w:r>
            <w:r w:rsidR="00DA677C" w:rsidRPr="00973869">
              <w:rPr>
                <w:szCs w:val="32"/>
              </w:rPr>
              <w:t xml:space="preserve">. Matcha Tea: Analysis of Nutritional Composition, Phenolics and Antioxidant Activity. </w:t>
            </w:r>
            <w:r w:rsidR="00DA677C" w:rsidRPr="00973869">
              <w:rPr>
                <w:i/>
                <w:szCs w:val="32"/>
              </w:rPr>
              <w:t>Plant Foods Hum Nutr</w:t>
            </w:r>
            <w:r w:rsidR="00DA677C">
              <w:rPr>
                <w:i/>
                <w:szCs w:val="32"/>
              </w:rPr>
              <w:t xml:space="preserve">, </w:t>
            </w:r>
            <w:r w:rsidR="00DA677C" w:rsidRPr="00ED568B">
              <w:rPr>
                <w:szCs w:val="32"/>
              </w:rPr>
              <w:t>2020</w:t>
            </w:r>
            <w:r w:rsidR="00DA677C">
              <w:rPr>
                <w:i/>
                <w:szCs w:val="32"/>
              </w:rPr>
              <w:t xml:space="preserve">, </w:t>
            </w:r>
            <w:r w:rsidR="00DA677C" w:rsidRPr="00973869">
              <w:rPr>
                <w:szCs w:val="32"/>
              </w:rPr>
              <w:t xml:space="preserve">75, </w:t>
            </w:r>
            <w:r w:rsidR="00DA677C">
              <w:rPr>
                <w:szCs w:val="32"/>
              </w:rPr>
              <w:t xml:space="preserve">pp. </w:t>
            </w:r>
            <w:r w:rsidR="00DA677C" w:rsidRPr="00973869">
              <w:rPr>
                <w:szCs w:val="32"/>
              </w:rPr>
              <w:t xml:space="preserve">48–53. </w:t>
            </w:r>
            <w:hyperlink r:id="rId106" w:history="1">
              <w:r w:rsidR="00DA677C" w:rsidRPr="00615DE7">
                <w:rPr>
                  <w:rStyle w:val="Hypertextovodkaz"/>
                  <w:szCs w:val="32"/>
                </w:rPr>
                <w:t>https://doi.org/10.1007/s11130-019-00777-z</w:t>
              </w:r>
            </w:hyperlink>
            <w:r w:rsidR="00DA677C">
              <w:rPr>
                <w:rStyle w:val="Hypertextovodkaz"/>
                <w:szCs w:val="32"/>
              </w:rPr>
              <w:t xml:space="preserve"> </w:t>
            </w:r>
            <w:r w:rsidR="00DA677C" w:rsidRPr="00ED568B">
              <w:t xml:space="preserve">(Jimp, Q2, autorský podíl </w:t>
            </w:r>
            <w:r w:rsidR="00DA677C" w:rsidRPr="00243052">
              <w:rPr>
                <w:b/>
              </w:rPr>
              <w:t>15 %</w:t>
            </w:r>
            <w:r w:rsidR="00DA677C" w:rsidRPr="00ED568B">
              <w:t>)</w:t>
            </w:r>
            <w:r w:rsidR="00DA677C">
              <w:rPr>
                <w:rStyle w:val="Hypertextovodkaz"/>
                <w:szCs w:val="32"/>
              </w:rPr>
              <w:t xml:space="preserve"> </w:t>
            </w:r>
          </w:p>
          <w:p w14:paraId="6E6D2C22" w14:textId="77777777" w:rsidR="00243052" w:rsidRPr="00243052" w:rsidRDefault="00243052" w:rsidP="008546E6">
            <w:pPr>
              <w:jc w:val="both"/>
              <w:rPr>
                <w:sz w:val="8"/>
                <w:szCs w:val="8"/>
              </w:rPr>
            </w:pPr>
          </w:p>
          <w:p w14:paraId="4CA0F25C" w14:textId="1DACCDAE" w:rsidR="00DA677C" w:rsidRDefault="00243052" w:rsidP="008546E6">
            <w:pPr>
              <w:jc w:val="both"/>
            </w:pPr>
            <w:r>
              <w:rPr>
                <w:szCs w:val="32"/>
              </w:rPr>
              <w:t>SYTAŘOVÁ</w:t>
            </w:r>
            <w:r w:rsidR="00DA677C" w:rsidRPr="00511866">
              <w:rPr>
                <w:szCs w:val="32"/>
              </w:rPr>
              <w:t xml:space="preserve">, I., </w:t>
            </w:r>
            <w:r>
              <w:rPr>
                <w:szCs w:val="32"/>
              </w:rPr>
              <w:t>ORSAVOVÁ</w:t>
            </w:r>
            <w:r w:rsidR="00DA677C" w:rsidRPr="00511866">
              <w:rPr>
                <w:szCs w:val="32"/>
              </w:rPr>
              <w:t xml:space="preserve">, J., </w:t>
            </w:r>
            <w:r>
              <w:rPr>
                <w:b/>
                <w:szCs w:val="32"/>
              </w:rPr>
              <w:t>SNOPEK</w:t>
            </w:r>
            <w:r w:rsidR="00DA677C" w:rsidRPr="00511866">
              <w:rPr>
                <w:b/>
                <w:szCs w:val="32"/>
              </w:rPr>
              <w:t>, L.</w:t>
            </w:r>
            <w:r w:rsidR="00DA677C" w:rsidRPr="00511866">
              <w:rPr>
                <w:szCs w:val="32"/>
              </w:rPr>
              <w:t xml:space="preserve">, </w:t>
            </w:r>
            <w:r>
              <w:rPr>
                <w:szCs w:val="32"/>
              </w:rPr>
              <w:t>MLČEK</w:t>
            </w:r>
            <w:r w:rsidR="00DA677C" w:rsidRPr="00511866">
              <w:rPr>
                <w:szCs w:val="32"/>
              </w:rPr>
              <w:t xml:space="preserve">, J., </w:t>
            </w:r>
            <w:r>
              <w:rPr>
                <w:szCs w:val="32"/>
              </w:rPr>
              <w:t>BYCZYŃSKI</w:t>
            </w:r>
            <w:r w:rsidR="00DA677C" w:rsidRPr="00511866">
              <w:rPr>
                <w:szCs w:val="32"/>
              </w:rPr>
              <w:t xml:space="preserve">, Ł., </w:t>
            </w:r>
            <w:r w:rsidR="00DA677C">
              <w:rPr>
                <w:szCs w:val="32"/>
              </w:rPr>
              <w:t>and</w:t>
            </w:r>
            <w:r w:rsidR="00DA677C" w:rsidRPr="00511866">
              <w:rPr>
                <w:szCs w:val="32"/>
              </w:rPr>
              <w:t xml:space="preserve"> </w:t>
            </w:r>
            <w:r>
              <w:rPr>
                <w:szCs w:val="32"/>
              </w:rPr>
              <w:t>MIŠURCOVÁ</w:t>
            </w:r>
            <w:r w:rsidR="00DA677C" w:rsidRPr="00511866">
              <w:rPr>
                <w:szCs w:val="32"/>
              </w:rPr>
              <w:t xml:space="preserve">, L. Impact of phenolic compounds and vitamins C and E on antioxidant activity of sea buckthorn (Hippophaë rhamnoides L.) berries and leaves of diverse ripening times. </w:t>
            </w:r>
            <w:r w:rsidR="00DA677C" w:rsidRPr="00973869">
              <w:rPr>
                <w:i/>
                <w:szCs w:val="32"/>
              </w:rPr>
              <w:t>Food Chemistry</w:t>
            </w:r>
            <w:r w:rsidR="00DA677C">
              <w:rPr>
                <w:i/>
                <w:szCs w:val="32"/>
              </w:rPr>
              <w:t xml:space="preserve">. </w:t>
            </w:r>
            <w:r w:rsidR="00DA677C" w:rsidRPr="00ED568B">
              <w:rPr>
                <w:szCs w:val="32"/>
              </w:rPr>
              <w:t>2020</w:t>
            </w:r>
            <w:r w:rsidR="00DA677C">
              <w:rPr>
                <w:i/>
                <w:szCs w:val="32"/>
              </w:rPr>
              <w:t xml:space="preserve">, </w:t>
            </w:r>
            <w:r w:rsidR="00DA677C" w:rsidRPr="00511866">
              <w:rPr>
                <w:szCs w:val="32"/>
              </w:rPr>
              <w:t>310, 125784.</w:t>
            </w:r>
            <w:r w:rsidR="00DA677C">
              <w:rPr>
                <w:szCs w:val="32"/>
              </w:rPr>
              <w:t xml:space="preserve"> </w:t>
            </w:r>
            <w:hyperlink r:id="rId107" w:history="1">
              <w:r w:rsidR="00DA677C" w:rsidRPr="00615DE7">
                <w:rPr>
                  <w:rStyle w:val="Hypertextovodkaz"/>
                  <w:szCs w:val="32"/>
                </w:rPr>
                <w:t>https://doi.org/10.1016/j.foodchem.2019.125784</w:t>
              </w:r>
            </w:hyperlink>
            <w:r w:rsidR="00DA677C">
              <w:rPr>
                <w:szCs w:val="32"/>
              </w:rPr>
              <w:t xml:space="preserve"> </w:t>
            </w:r>
            <w:r w:rsidR="00DA677C" w:rsidRPr="00ED568B">
              <w:t>(Jimp, Q</w:t>
            </w:r>
            <w:r w:rsidR="00DA677C">
              <w:t>1 - D1</w:t>
            </w:r>
            <w:r w:rsidR="00DA677C" w:rsidRPr="00ED568B">
              <w:t xml:space="preserve">, autorský podíl </w:t>
            </w:r>
            <w:r w:rsidR="00DA677C" w:rsidRPr="00243052">
              <w:rPr>
                <w:b/>
              </w:rPr>
              <w:t>5 %</w:t>
            </w:r>
            <w:r w:rsidR="00DA677C" w:rsidRPr="00ED568B">
              <w:t>)</w:t>
            </w:r>
          </w:p>
          <w:p w14:paraId="57CE0112" w14:textId="77777777" w:rsidR="00243052" w:rsidRPr="00243052" w:rsidRDefault="00243052" w:rsidP="008546E6">
            <w:pPr>
              <w:jc w:val="both"/>
              <w:rPr>
                <w:sz w:val="8"/>
                <w:szCs w:val="8"/>
              </w:rPr>
            </w:pPr>
          </w:p>
          <w:p w14:paraId="557E8C5C" w14:textId="5443494D" w:rsidR="00DA677C" w:rsidRDefault="00243052" w:rsidP="008546E6">
            <w:pPr>
              <w:jc w:val="both"/>
            </w:pPr>
            <w:r>
              <w:rPr>
                <w:szCs w:val="32"/>
              </w:rPr>
              <w:t>DZERMANSKY</w:t>
            </w:r>
            <w:r w:rsidR="00DA677C" w:rsidRPr="00DC4BD6">
              <w:rPr>
                <w:szCs w:val="32"/>
              </w:rPr>
              <w:t>, M</w:t>
            </w:r>
            <w:r w:rsidR="00DA677C">
              <w:rPr>
                <w:szCs w:val="32"/>
              </w:rPr>
              <w:t>.</w:t>
            </w:r>
            <w:r w:rsidR="00DA677C" w:rsidRPr="00DC4BD6">
              <w:rPr>
                <w:szCs w:val="32"/>
              </w:rPr>
              <w:t xml:space="preserve">, </w:t>
            </w:r>
            <w:r>
              <w:rPr>
                <w:szCs w:val="32"/>
              </w:rPr>
              <w:t>FICEK</w:t>
            </w:r>
            <w:r w:rsidR="00DA677C">
              <w:rPr>
                <w:szCs w:val="32"/>
              </w:rPr>
              <w:t>, M.</w:t>
            </w:r>
            <w:r w:rsidR="00DA677C" w:rsidRPr="00DC4BD6">
              <w:rPr>
                <w:szCs w:val="32"/>
              </w:rPr>
              <w:t xml:space="preserve">, and </w:t>
            </w:r>
            <w:r>
              <w:rPr>
                <w:b/>
                <w:szCs w:val="32"/>
              </w:rPr>
              <w:t>SNOPEK</w:t>
            </w:r>
            <w:r w:rsidR="00DA677C" w:rsidRPr="00DC4BD6">
              <w:rPr>
                <w:b/>
                <w:szCs w:val="32"/>
              </w:rPr>
              <w:t>, L</w:t>
            </w:r>
            <w:r w:rsidR="00DA677C" w:rsidRPr="00DC4BD6">
              <w:rPr>
                <w:szCs w:val="32"/>
              </w:rPr>
              <w:t>. Comparison of Integrated Rescue System Software Tools Used to Support the Implementation and Creation of Exercises</w:t>
            </w:r>
            <w:r w:rsidR="00DA677C">
              <w:rPr>
                <w:szCs w:val="32"/>
              </w:rPr>
              <w:t>.</w:t>
            </w:r>
            <w:r w:rsidR="00DA677C" w:rsidRPr="00DC4BD6">
              <w:rPr>
                <w:szCs w:val="32"/>
              </w:rPr>
              <w:t xml:space="preserve"> </w:t>
            </w:r>
            <w:r w:rsidR="00DA677C" w:rsidRPr="00DC4BD6">
              <w:rPr>
                <w:i/>
                <w:szCs w:val="32"/>
              </w:rPr>
              <w:t>Applied Sciences</w:t>
            </w:r>
            <w:r w:rsidR="00DA677C">
              <w:rPr>
                <w:i/>
                <w:szCs w:val="32"/>
              </w:rPr>
              <w:t xml:space="preserve">. </w:t>
            </w:r>
            <w:r w:rsidR="00DA677C" w:rsidRPr="00ED568B">
              <w:rPr>
                <w:szCs w:val="32"/>
              </w:rPr>
              <w:t>2022,</w:t>
            </w:r>
            <w:r w:rsidR="00DA677C" w:rsidRPr="00DC4BD6">
              <w:rPr>
                <w:szCs w:val="32"/>
              </w:rPr>
              <w:t xml:space="preserve"> 12, no. 20: 10509. </w:t>
            </w:r>
            <w:hyperlink r:id="rId108" w:history="1">
              <w:r w:rsidR="00DA677C" w:rsidRPr="00615DE7">
                <w:rPr>
                  <w:rStyle w:val="Hypertextovodkaz"/>
                  <w:szCs w:val="32"/>
                </w:rPr>
                <w:t>https://doi.org/10.3390/app122010509</w:t>
              </w:r>
            </w:hyperlink>
            <w:r w:rsidR="00DA677C">
              <w:rPr>
                <w:rStyle w:val="Hypertextovodkaz"/>
                <w:szCs w:val="32"/>
              </w:rPr>
              <w:t xml:space="preserve"> </w:t>
            </w:r>
            <w:r w:rsidR="00DA677C" w:rsidRPr="00ED568B">
              <w:t>(Jimp, Q</w:t>
            </w:r>
            <w:r w:rsidR="00DA677C">
              <w:t>3</w:t>
            </w:r>
            <w:r w:rsidR="00DA677C" w:rsidRPr="00ED568B">
              <w:t xml:space="preserve">, autorský podíl </w:t>
            </w:r>
            <w:r w:rsidR="00DA677C" w:rsidRPr="00243052">
              <w:rPr>
                <w:b/>
              </w:rPr>
              <w:t>40 %</w:t>
            </w:r>
            <w:r w:rsidR="00DA677C" w:rsidRPr="00ED568B">
              <w:t>)</w:t>
            </w:r>
          </w:p>
          <w:p w14:paraId="4CA8A6AE" w14:textId="77777777" w:rsidR="00243052" w:rsidRPr="00243052" w:rsidRDefault="00243052" w:rsidP="008546E6">
            <w:pPr>
              <w:jc w:val="both"/>
              <w:rPr>
                <w:sz w:val="8"/>
                <w:szCs w:val="8"/>
              </w:rPr>
            </w:pPr>
          </w:p>
          <w:p w14:paraId="72DB9690" w14:textId="4B55AA42" w:rsidR="00DA677C" w:rsidRDefault="00243052" w:rsidP="008546E6">
            <w:pPr>
              <w:jc w:val="both"/>
              <w:rPr>
                <w:szCs w:val="32"/>
              </w:rPr>
            </w:pPr>
            <w:r>
              <w:rPr>
                <w:szCs w:val="32"/>
              </w:rPr>
              <w:t>VICHOVA</w:t>
            </w:r>
            <w:r w:rsidR="00DA677C" w:rsidRPr="00DC4BD6">
              <w:rPr>
                <w:szCs w:val="32"/>
              </w:rPr>
              <w:t>, K</w:t>
            </w:r>
            <w:r w:rsidR="00DA677C">
              <w:rPr>
                <w:szCs w:val="32"/>
              </w:rPr>
              <w:t>.</w:t>
            </w:r>
            <w:r w:rsidR="00DA677C" w:rsidRPr="00DC4BD6">
              <w:rPr>
                <w:szCs w:val="32"/>
              </w:rPr>
              <w:t xml:space="preserve">, </w:t>
            </w:r>
            <w:r>
              <w:rPr>
                <w:szCs w:val="32"/>
              </w:rPr>
              <w:t>HROMADA</w:t>
            </w:r>
            <w:r w:rsidR="00DA677C">
              <w:rPr>
                <w:szCs w:val="32"/>
              </w:rPr>
              <w:t>, M.</w:t>
            </w:r>
            <w:r w:rsidR="00DA677C" w:rsidRPr="00DC4BD6">
              <w:rPr>
                <w:szCs w:val="32"/>
              </w:rPr>
              <w:t xml:space="preserve">, </w:t>
            </w:r>
            <w:r>
              <w:rPr>
                <w:szCs w:val="32"/>
              </w:rPr>
              <w:t>DREZMANSKY</w:t>
            </w:r>
            <w:r w:rsidR="00DA677C">
              <w:rPr>
                <w:szCs w:val="32"/>
              </w:rPr>
              <w:t>, M.</w:t>
            </w:r>
            <w:r w:rsidR="00DA677C" w:rsidRPr="00DC4BD6">
              <w:rPr>
                <w:szCs w:val="32"/>
              </w:rPr>
              <w:t xml:space="preserve">, </w:t>
            </w:r>
            <w:r w:rsidRPr="00243052">
              <w:rPr>
                <w:b/>
                <w:szCs w:val="32"/>
              </w:rPr>
              <w:t>SNOPEK</w:t>
            </w:r>
            <w:r w:rsidR="00DA677C" w:rsidRPr="00243052">
              <w:rPr>
                <w:b/>
                <w:szCs w:val="32"/>
              </w:rPr>
              <w:t>, L</w:t>
            </w:r>
            <w:r w:rsidR="00DA677C">
              <w:rPr>
                <w:szCs w:val="32"/>
              </w:rPr>
              <w:t>.</w:t>
            </w:r>
            <w:r w:rsidR="00DA677C" w:rsidRPr="00DC4BD6">
              <w:rPr>
                <w:szCs w:val="32"/>
              </w:rPr>
              <w:t>, and Pekaj</w:t>
            </w:r>
            <w:r w:rsidR="00DA677C">
              <w:rPr>
                <w:szCs w:val="32"/>
              </w:rPr>
              <w:t>, R</w:t>
            </w:r>
            <w:r w:rsidR="00DA677C" w:rsidRPr="00DC4BD6">
              <w:rPr>
                <w:szCs w:val="32"/>
              </w:rPr>
              <w:t>. Solving Power Outages in Healthcare Facilities: Algorithmisation and Assessment of Preparedness</w:t>
            </w:r>
            <w:r w:rsidR="00DA677C" w:rsidRPr="00DC4BD6">
              <w:rPr>
                <w:i/>
                <w:szCs w:val="32"/>
              </w:rPr>
              <w:t>. Energies</w:t>
            </w:r>
            <w:r w:rsidR="00DA677C">
              <w:rPr>
                <w:i/>
                <w:szCs w:val="32"/>
              </w:rPr>
              <w:t xml:space="preserve">. </w:t>
            </w:r>
            <w:r w:rsidR="00DA677C" w:rsidRPr="00ED568B">
              <w:rPr>
                <w:szCs w:val="32"/>
              </w:rPr>
              <w:t xml:space="preserve">2023, </w:t>
            </w:r>
            <w:r w:rsidR="00DA677C" w:rsidRPr="00DC4BD6">
              <w:rPr>
                <w:szCs w:val="32"/>
              </w:rPr>
              <w:t xml:space="preserve">16, no. 1: 457. </w:t>
            </w:r>
            <w:hyperlink r:id="rId109" w:history="1">
              <w:r w:rsidR="00DA677C" w:rsidRPr="00615DE7">
                <w:rPr>
                  <w:rStyle w:val="Hypertextovodkaz"/>
                  <w:szCs w:val="32"/>
                </w:rPr>
                <w:t>https://doi.org/10.3390/en16010457</w:t>
              </w:r>
            </w:hyperlink>
          </w:p>
          <w:p w14:paraId="6D2BF6CA" w14:textId="77777777" w:rsidR="00DA677C" w:rsidRPr="00ED568B" w:rsidRDefault="00DA677C" w:rsidP="008546E6">
            <w:pPr>
              <w:jc w:val="both"/>
            </w:pPr>
            <w:r w:rsidRPr="00ED568B">
              <w:t>(Jimp, Q3</w:t>
            </w:r>
            <w:r>
              <w:t xml:space="preserve"> - </w:t>
            </w:r>
            <w:r w:rsidRPr="00ED568B">
              <w:t xml:space="preserve">autorský podíl </w:t>
            </w:r>
            <w:r w:rsidRPr="00243052">
              <w:rPr>
                <w:b/>
              </w:rPr>
              <w:t>10 %</w:t>
            </w:r>
            <w:r w:rsidRPr="00ED568B">
              <w:t>)</w:t>
            </w:r>
          </w:p>
        </w:tc>
      </w:tr>
      <w:tr w:rsidR="00DA677C" w14:paraId="034A16EC" w14:textId="77777777" w:rsidTr="008546E6">
        <w:trPr>
          <w:trHeight w:val="21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9D45EEB" w14:textId="77777777" w:rsidR="00DA677C" w:rsidRDefault="00DA677C" w:rsidP="008546E6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A677C" w14:paraId="4C9A7D66" w14:textId="77777777" w:rsidTr="008546E6">
        <w:trPr>
          <w:trHeight w:val="32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FC07" w14:textId="77777777" w:rsidR="00DA677C" w:rsidRDefault="00DA677C" w:rsidP="008546E6">
            <w:pPr>
              <w:rPr>
                <w:b/>
              </w:rPr>
            </w:pPr>
          </w:p>
        </w:tc>
      </w:tr>
      <w:tr w:rsidR="00DA677C" w14:paraId="5A8E8342" w14:textId="77777777" w:rsidTr="008546E6">
        <w:trPr>
          <w:cantSplit/>
          <w:trHeight w:val="4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DC98F44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FC0C" w14:textId="77777777" w:rsidR="00DA677C" w:rsidRDefault="00DA677C" w:rsidP="008546E6">
            <w:pPr>
              <w:jc w:val="both"/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09711C2" w14:textId="77777777" w:rsidR="00DA677C" w:rsidRDefault="00DA677C" w:rsidP="008546E6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F833" w14:textId="6D623934" w:rsidR="00DA677C" w:rsidRDefault="006B1D4E" w:rsidP="008546E6">
            <w:pPr>
              <w:jc w:val="both"/>
            </w:pPr>
            <w:r>
              <w:t>02. 03. 2023</w:t>
            </w:r>
          </w:p>
        </w:tc>
      </w:tr>
    </w:tbl>
    <w:p w14:paraId="284E7244" w14:textId="77777777" w:rsidR="00DA677C" w:rsidRDefault="00DA677C" w:rsidP="00DA677C"/>
    <w:p w14:paraId="3C1E9A99" w14:textId="77777777" w:rsidR="00DA677C" w:rsidRDefault="00DA677C">
      <w:pPr>
        <w:spacing w:after="160" w:line="259" w:lineRule="auto"/>
      </w:pPr>
    </w:p>
    <w:p w14:paraId="78E36FF4" w14:textId="77777777" w:rsidR="00DA677C" w:rsidRDefault="00DA677C">
      <w:pPr>
        <w:spacing w:after="160" w:line="259" w:lineRule="auto"/>
      </w:pPr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DA677C" w14:paraId="3C01E1DC" w14:textId="77777777" w:rsidTr="008546E6">
        <w:tc>
          <w:tcPr>
            <w:tcW w:w="9859" w:type="dxa"/>
            <w:gridSpan w:val="15"/>
            <w:tcBorders>
              <w:bottom w:val="double" w:sz="4" w:space="0" w:color="auto"/>
            </w:tcBorders>
            <w:shd w:val="clear" w:color="auto" w:fill="BDD6EE"/>
          </w:tcPr>
          <w:p w14:paraId="0B61A4F4" w14:textId="77777777" w:rsidR="00DA677C" w:rsidRDefault="00DA677C" w:rsidP="008546E6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A677C" w14:paraId="28889E8C" w14:textId="77777777" w:rsidTr="008546E6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2F4277C2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</w:tcPr>
          <w:p w14:paraId="23F92837" w14:textId="77777777" w:rsidR="00DA677C" w:rsidRDefault="00DA677C" w:rsidP="008546E6">
            <w:pPr>
              <w:jc w:val="both"/>
            </w:pPr>
            <w:r w:rsidRPr="001B2AE1">
              <w:t>Univerzita Tomáše Bati ve Zlíně</w:t>
            </w:r>
          </w:p>
        </w:tc>
      </w:tr>
      <w:tr w:rsidR="00DA677C" w14:paraId="37B91741" w14:textId="77777777" w:rsidTr="008546E6">
        <w:tc>
          <w:tcPr>
            <w:tcW w:w="2518" w:type="dxa"/>
            <w:shd w:val="clear" w:color="auto" w:fill="F7CAAC"/>
          </w:tcPr>
          <w:p w14:paraId="1C372F29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</w:tcPr>
          <w:p w14:paraId="0C190A9E" w14:textId="77777777" w:rsidR="00DA677C" w:rsidRDefault="00DA677C" w:rsidP="008546E6">
            <w:pPr>
              <w:jc w:val="both"/>
            </w:pPr>
            <w:r w:rsidRPr="00CF7506">
              <w:t>Fakulta logistiky a krizového řízení</w:t>
            </w:r>
          </w:p>
        </w:tc>
      </w:tr>
      <w:tr w:rsidR="00DA677C" w14:paraId="56BE8120" w14:textId="77777777" w:rsidTr="008546E6">
        <w:tc>
          <w:tcPr>
            <w:tcW w:w="2518" w:type="dxa"/>
            <w:shd w:val="clear" w:color="auto" w:fill="F7CAAC"/>
          </w:tcPr>
          <w:p w14:paraId="52BDF9DF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</w:tcPr>
          <w:p w14:paraId="5D27B102" w14:textId="77777777" w:rsidR="00DA677C" w:rsidRDefault="00DA677C" w:rsidP="008546E6">
            <w:pPr>
              <w:jc w:val="both"/>
            </w:pPr>
            <w:r>
              <w:t>Bezpečnost společnosti</w:t>
            </w:r>
          </w:p>
        </w:tc>
      </w:tr>
      <w:tr w:rsidR="00DA677C" w14:paraId="1666BC50" w14:textId="77777777" w:rsidTr="008546E6">
        <w:tc>
          <w:tcPr>
            <w:tcW w:w="2518" w:type="dxa"/>
            <w:shd w:val="clear" w:color="auto" w:fill="F7CAAC"/>
          </w:tcPr>
          <w:p w14:paraId="656C9BF0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</w:tcPr>
          <w:p w14:paraId="12A734EF" w14:textId="77777777" w:rsidR="00DA677C" w:rsidRPr="0074135D" w:rsidRDefault="00DA677C" w:rsidP="008546E6">
            <w:pPr>
              <w:jc w:val="both"/>
              <w:rPr>
                <w:b/>
              </w:rPr>
            </w:pPr>
            <w:r w:rsidRPr="0074135D">
              <w:rPr>
                <w:b/>
              </w:rPr>
              <w:t>Jan Strohmandl</w:t>
            </w:r>
          </w:p>
        </w:tc>
        <w:tc>
          <w:tcPr>
            <w:tcW w:w="709" w:type="dxa"/>
            <w:shd w:val="clear" w:color="auto" w:fill="F7CAAC"/>
          </w:tcPr>
          <w:p w14:paraId="33A67A22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5"/>
          </w:tcPr>
          <w:p w14:paraId="14A844DE" w14:textId="77777777" w:rsidR="00DA677C" w:rsidRDefault="00DA677C" w:rsidP="008546E6">
            <w:r>
              <w:t>Ing., Ph.D.</w:t>
            </w:r>
          </w:p>
        </w:tc>
      </w:tr>
      <w:tr w:rsidR="00DA677C" w14:paraId="6E5CA724" w14:textId="77777777" w:rsidTr="008546E6">
        <w:tc>
          <w:tcPr>
            <w:tcW w:w="2518" w:type="dxa"/>
            <w:shd w:val="clear" w:color="auto" w:fill="F7CAAC"/>
          </w:tcPr>
          <w:p w14:paraId="7E52FD5C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</w:tcPr>
          <w:p w14:paraId="50CEAA62" w14:textId="77777777" w:rsidR="00DA677C" w:rsidRDefault="00DA677C" w:rsidP="008546E6">
            <w:pPr>
              <w:jc w:val="both"/>
            </w:pPr>
            <w:r>
              <w:t>1962</w:t>
            </w:r>
          </w:p>
        </w:tc>
        <w:tc>
          <w:tcPr>
            <w:tcW w:w="1721" w:type="dxa"/>
            <w:shd w:val="clear" w:color="auto" w:fill="F7CAAC"/>
          </w:tcPr>
          <w:p w14:paraId="236B441A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</w:tcPr>
          <w:p w14:paraId="65204C65" w14:textId="07A9852D" w:rsidR="00DA677C" w:rsidRPr="00243052" w:rsidRDefault="00DA677C" w:rsidP="008546E6">
            <w:pPr>
              <w:jc w:val="both"/>
              <w:rPr>
                <w:i/>
              </w:rPr>
            </w:pPr>
            <w:r w:rsidRPr="00243052">
              <w:rPr>
                <w:i/>
              </w:rPr>
              <w:t>pp</w:t>
            </w:r>
            <w:r w:rsidR="00243052">
              <w:rPr>
                <w:i/>
              </w:rPr>
              <w:t>.</w:t>
            </w:r>
          </w:p>
        </w:tc>
        <w:tc>
          <w:tcPr>
            <w:tcW w:w="994" w:type="dxa"/>
            <w:shd w:val="clear" w:color="auto" w:fill="F7CAAC"/>
          </w:tcPr>
          <w:p w14:paraId="231FAC50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112248F0" w14:textId="77777777" w:rsidR="00DA677C" w:rsidRDefault="00DA677C" w:rsidP="008546E6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shd w:val="clear" w:color="auto" w:fill="F7CAAC"/>
          </w:tcPr>
          <w:p w14:paraId="6B54EACA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33C02BCA" w14:textId="3A6E149A" w:rsidR="00DA677C" w:rsidRDefault="00A17EFE" w:rsidP="008546E6">
            <w:pPr>
              <w:jc w:val="both"/>
            </w:pPr>
            <w:r>
              <w:t>N</w:t>
            </w:r>
          </w:p>
        </w:tc>
      </w:tr>
      <w:tr w:rsidR="00DA677C" w14:paraId="68DD83BA" w14:textId="77777777" w:rsidTr="008546E6">
        <w:tc>
          <w:tcPr>
            <w:tcW w:w="5068" w:type="dxa"/>
            <w:gridSpan w:val="4"/>
            <w:shd w:val="clear" w:color="auto" w:fill="F7CAAC"/>
          </w:tcPr>
          <w:p w14:paraId="73850A35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</w:tcPr>
          <w:p w14:paraId="51E59674" w14:textId="273532AE" w:rsidR="00DA677C" w:rsidRPr="00243052" w:rsidRDefault="00DA677C" w:rsidP="008546E6">
            <w:pPr>
              <w:jc w:val="both"/>
              <w:rPr>
                <w:i/>
              </w:rPr>
            </w:pPr>
            <w:r w:rsidRPr="00243052">
              <w:rPr>
                <w:i/>
              </w:rPr>
              <w:t>pp</w:t>
            </w:r>
            <w:r w:rsidR="00243052">
              <w:rPr>
                <w:i/>
              </w:rPr>
              <w:t>.</w:t>
            </w:r>
          </w:p>
        </w:tc>
        <w:tc>
          <w:tcPr>
            <w:tcW w:w="994" w:type="dxa"/>
            <w:shd w:val="clear" w:color="auto" w:fill="F7CAAC"/>
          </w:tcPr>
          <w:p w14:paraId="6FC9BC13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2941203C" w14:textId="77777777" w:rsidR="00DA677C" w:rsidRDefault="00DA677C" w:rsidP="008546E6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shd w:val="clear" w:color="auto" w:fill="F7CAAC"/>
          </w:tcPr>
          <w:p w14:paraId="427E7709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08A97AED" w14:textId="3C31ECC7" w:rsidR="00DA677C" w:rsidRDefault="00A17EFE" w:rsidP="00A17EFE">
            <w:pPr>
              <w:jc w:val="both"/>
            </w:pPr>
            <w:r>
              <w:t>N</w:t>
            </w:r>
          </w:p>
        </w:tc>
      </w:tr>
      <w:tr w:rsidR="00DA677C" w14:paraId="1E6A25EE" w14:textId="77777777" w:rsidTr="008546E6">
        <w:tc>
          <w:tcPr>
            <w:tcW w:w="6060" w:type="dxa"/>
            <w:gridSpan w:val="8"/>
            <w:shd w:val="clear" w:color="auto" w:fill="F7CAAC"/>
          </w:tcPr>
          <w:p w14:paraId="1513682A" w14:textId="77777777" w:rsidR="00DA677C" w:rsidRDefault="00DA677C" w:rsidP="008546E6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248FD4D2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096" w:type="dxa"/>
            <w:gridSpan w:val="5"/>
            <w:shd w:val="clear" w:color="auto" w:fill="F7CAAC"/>
          </w:tcPr>
          <w:p w14:paraId="3CE453A8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A677C" w14:paraId="023F4DA6" w14:textId="77777777" w:rsidTr="0074135D">
        <w:tc>
          <w:tcPr>
            <w:tcW w:w="6060" w:type="dxa"/>
            <w:gridSpan w:val="8"/>
            <w:shd w:val="clear" w:color="auto" w:fill="auto"/>
          </w:tcPr>
          <w:p w14:paraId="693DE364" w14:textId="77777777" w:rsidR="00DA677C" w:rsidRDefault="00DA677C" w:rsidP="008546E6">
            <w:pPr>
              <w:jc w:val="both"/>
            </w:pPr>
            <w:r>
              <w:t>VŠLG Přerov</w:t>
            </w:r>
          </w:p>
        </w:tc>
        <w:tc>
          <w:tcPr>
            <w:tcW w:w="1703" w:type="dxa"/>
            <w:gridSpan w:val="2"/>
            <w:shd w:val="clear" w:color="auto" w:fill="auto"/>
          </w:tcPr>
          <w:p w14:paraId="06495B8F" w14:textId="77777777" w:rsidR="00DA677C" w:rsidRDefault="00DA677C" w:rsidP="008546E6">
            <w:pPr>
              <w:jc w:val="both"/>
            </w:pPr>
            <w:r>
              <w:t>DPP</w:t>
            </w:r>
          </w:p>
        </w:tc>
        <w:tc>
          <w:tcPr>
            <w:tcW w:w="2096" w:type="dxa"/>
            <w:gridSpan w:val="5"/>
            <w:shd w:val="clear" w:color="auto" w:fill="auto"/>
          </w:tcPr>
          <w:p w14:paraId="474A2376" w14:textId="77777777" w:rsidR="00DA677C" w:rsidRDefault="00DA677C" w:rsidP="008546E6">
            <w:pPr>
              <w:jc w:val="both"/>
            </w:pPr>
            <w:r>
              <w:t>30 hodin/semestr</w:t>
            </w:r>
          </w:p>
        </w:tc>
      </w:tr>
      <w:tr w:rsidR="00DA677C" w14:paraId="0608177A" w14:textId="77777777" w:rsidTr="008546E6">
        <w:tc>
          <w:tcPr>
            <w:tcW w:w="6060" w:type="dxa"/>
            <w:gridSpan w:val="8"/>
          </w:tcPr>
          <w:p w14:paraId="51927C5F" w14:textId="77777777" w:rsidR="00DA677C" w:rsidRDefault="00DA677C" w:rsidP="008546E6">
            <w:pPr>
              <w:jc w:val="both"/>
            </w:pPr>
          </w:p>
        </w:tc>
        <w:tc>
          <w:tcPr>
            <w:tcW w:w="1703" w:type="dxa"/>
            <w:gridSpan w:val="2"/>
          </w:tcPr>
          <w:p w14:paraId="7BBA22A6" w14:textId="77777777" w:rsidR="00DA677C" w:rsidRDefault="00DA677C" w:rsidP="008546E6">
            <w:pPr>
              <w:jc w:val="both"/>
            </w:pPr>
          </w:p>
        </w:tc>
        <w:tc>
          <w:tcPr>
            <w:tcW w:w="2096" w:type="dxa"/>
            <w:gridSpan w:val="5"/>
          </w:tcPr>
          <w:p w14:paraId="2ED03EDB" w14:textId="77777777" w:rsidR="00DA677C" w:rsidRDefault="00DA677C" w:rsidP="008546E6">
            <w:pPr>
              <w:jc w:val="both"/>
            </w:pPr>
          </w:p>
        </w:tc>
      </w:tr>
      <w:tr w:rsidR="00DA677C" w14:paraId="5344773E" w14:textId="77777777" w:rsidTr="008546E6">
        <w:tc>
          <w:tcPr>
            <w:tcW w:w="6060" w:type="dxa"/>
            <w:gridSpan w:val="8"/>
          </w:tcPr>
          <w:p w14:paraId="7F795478" w14:textId="77777777" w:rsidR="00DA677C" w:rsidRDefault="00DA677C" w:rsidP="008546E6">
            <w:pPr>
              <w:jc w:val="both"/>
            </w:pPr>
          </w:p>
        </w:tc>
        <w:tc>
          <w:tcPr>
            <w:tcW w:w="1703" w:type="dxa"/>
            <w:gridSpan w:val="2"/>
          </w:tcPr>
          <w:p w14:paraId="6CAA85CA" w14:textId="77777777" w:rsidR="00DA677C" w:rsidRDefault="00DA677C" w:rsidP="008546E6">
            <w:pPr>
              <w:jc w:val="both"/>
            </w:pPr>
          </w:p>
        </w:tc>
        <w:tc>
          <w:tcPr>
            <w:tcW w:w="2096" w:type="dxa"/>
            <w:gridSpan w:val="5"/>
          </w:tcPr>
          <w:p w14:paraId="64DB7C82" w14:textId="77777777" w:rsidR="00DA677C" w:rsidRDefault="00DA677C" w:rsidP="008546E6">
            <w:pPr>
              <w:jc w:val="both"/>
            </w:pPr>
          </w:p>
        </w:tc>
      </w:tr>
      <w:tr w:rsidR="00DA677C" w14:paraId="0ACE69CE" w14:textId="77777777" w:rsidTr="008546E6">
        <w:tc>
          <w:tcPr>
            <w:tcW w:w="6060" w:type="dxa"/>
            <w:gridSpan w:val="8"/>
          </w:tcPr>
          <w:p w14:paraId="049F7492" w14:textId="77777777" w:rsidR="00DA677C" w:rsidRDefault="00DA677C" w:rsidP="008546E6">
            <w:pPr>
              <w:jc w:val="both"/>
            </w:pPr>
          </w:p>
        </w:tc>
        <w:tc>
          <w:tcPr>
            <w:tcW w:w="1703" w:type="dxa"/>
            <w:gridSpan w:val="2"/>
          </w:tcPr>
          <w:p w14:paraId="7447BFDB" w14:textId="77777777" w:rsidR="00DA677C" w:rsidRDefault="00DA677C" w:rsidP="008546E6">
            <w:pPr>
              <w:jc w:val="both"/>
            </w:pPr>
          </w:p>
        </w:tc>
        <w:tc>
          <w:tcPr>
            <w:tcW w:w="2096" w:type="dxa"/>
            <w:gridSpan w:val="5"/>
          </w:tcPr>
          <w:p w14:paraId="7F9824F3" w14:textId="77777777" w:rsidR="00DA677C" w:rsidRDefault="00DA677C" w:rsidP="008546E6">
            <w:pPr>
              <w:jc w:val="both"/>
            </w:pPr>
          </w:p>
        </w:tc>
      </w:tr>
      <w:tr w:rsidR="00DA677C" w14:paraId="2634607F" w14:textId="77777777" w:rsidTr="008546E6">
        <w:tc>
          <w:tcPr>
            <w:tcW w:w="9859" w:type="dxa"/>
            <w:gridSpan w:val="15"/>
            <w:shd w:val="clear" w:color="auto" w:fill="F7CAAC"/>
          </w:tcPr>
          <w:p w14:paraId="2BBDAA20" w14:textId="77777777" w:rsidR="00DA677C" w:rsidRDefault="00DA677C" w:rsidP="008546E6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A677C" w14:paraId="50AF6A9C" w14:textId="77777777" w:rsidTr="008546E6">
        <w:trPr>
          <w:trHeight w:val="891"/>
        </w:trPr>
        <w:tc>
          <w:tcPr>
            <w:tcW w:w="9859" w:type="dxa"/>
            <w:gridSpan w:val="15"/>
            <w:tcBorders>
              <w:top w:val="nil"/>
            </w:tcBorders>
          </w:tcPr>
          <w:p w14:paraId="4266BDEE" w14:textId="6D2CF1E7" w:rsidR="00DA677C" w:rsidRPr="00CE2E98" w:rsidRDefault="00A17EFE" w:rsidP="008546E6">
            <w:pPr>
              <w:jc w:val="both"/>
            </w:pPr>
            <w:r>
              <w:rPr>
                <w:bCs/>
              </w:rPr>
              <w:t>Krizové, havarijní a obranné plánování (PZ)</w:t>
            </w:r>
            <w:r w:rsidR="00DA677C" w:rsidRPr="00CE2E98">
              <w:t xml:space="preserve"> – garant, přednášky (100 %)</w:t>
            </w:r>
            <w:r>
              <w:t>, semináře (100 %)</w:t>
            </w:r>
          </w:p>
          <w:p w14:paraId="7A912C79" w14:textId="49911DBA" w:rsidR="00DA677C" w:rsidRDefault="00DA677C" w:rsidP="008546E6">
            <w:pPr>
              <w:jc w:val="both"/>
            </w:pPr>
            <w:r w:rsidRPr="00CE2E98">
              <w:rPr>
                <w:bCs/>
              </w:rPr>
              <w:t>Aplikovaná ochrana obyvatelstva</w:t>
            </w:r>
            <w:r w:rsidRPr="00CE2E98">
              <w:t xml:space="preserve"> – garant, přednášky</w:t>
            </w:r>
            <w:r w:rsidR="00A17EFE">
              <w:t xml:space="preserve"> (100 %)</w:t>
            </w:r>
            <w:r w:rsidRPr="00CE2E98">
              <w:t>, seminář</w:t>
            </w:r>
            <w:r w:rsidR="00A17EFE">
              <w:t>e</w:t>
            </w:r>
            <w:r w:rsidRPr="00CE2E98">
              <w:t xml:space="preserve"> (100 %)</w:t>
            </w:r>
          </w:p>
          <w:p w14:paraId="5F2E53B7" w14:textId="572A3026" w:rsidR="00A17EFE" w:rsidRPr="00CE2E98" w:rsidRDefault="00A17EFE" w:rsidP="008546E6">
            <w:pPr>
              <w:jc w:val="both"/>
            </w:pPr>
            <w:r>
              <w:t xml:space="preserve">Logistika při řešení krizových jevů (PZ) – přednášky (31 %), semináře (100 %) </w:t>
            </w:r>
          </w:p>
          <w:p w14:paraId="2E641612" w14:textId="77777777" w:rsidR="00DA677C" w:rsidRPr="002827C6" w:rsidRDefault="00DA677C" w:rsidP="008546E6">
            <w:pPr>
              <w:jc w:val="both"/>
            </w:pPr>
          </w:p>
        </w:tc>
      </w:tr>
      <w:tr w:rsidR="00DA677C" w14:paraId="47916E65" w14:textId="77777777" w:rsidTr="008546E6">
        <w:trPr>
          <w:trHeight w:val="340"/>
        </w:trPr>
        <w:tc>
          <w:tcPr>
            <w:tcW w:w="9859" w:type="dxa"/>
            <w:gridSpan w:val="15"/>
            <w:tcBorders>
              <w:top w:val="nil"/>
            </w:tcBorders>
            <w:shd w:val="clear" w:color="auto" w:fill="FBD4B4"/>
          </w:tcPr>
          <w:p w14:paraId="7499B3BE" w14:textId="77777777" w:rsidR="00DA677C" w:rsidRPr="002827C6" w:rsidRDefault="00DA677C" w:rsidP="008546E6">
            <w:pPr>
              <w:jc w:val="both"/>
              <w:rPr>
                <w:b/>
              </w:rPr>
            </w:pPr>
            <w:r w:rsidRPr="002827C6"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DA677C" w14:paraId="12754C0F" w14:textId="77777777" w:rsidTr="008546E6">
        <w:trPr>
          <w:trHeight w:val="340"/>
        </w:trPr>
        <w:tc>
          <w:tcPr>
            <w:tcW w:w="2802" w:type="dxa"/>
            <w:gridSpan w:val="2"/>
            <w:tcBorders>
              <w:top w:val="nil"/>
            </w:tcBorders>
          </w:tcPr>
          <w:p w14:paraId="3144E199" w14:textId="77777777" w:rsidR="00DA677C" w:rsidRPr="002827C6" w:rsidRDefault="00DA677C" w:rsidP="008546E6">
            <w:pPr>
              <w:jc w:val="both"/>
              <w:rPr>
                <w:b/>
              </w:rPr>
            </w:pPr>
            <w:r w:rsidRPr="002827C6"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3A8F7A4E" w14:textId="77777777" w:rsidR="00DA677C" w:rsidRPr="002827C6" w:rsidRDefault="00DA677C" w:rsidP="008546E6">
            <w:pPr>
              <w:jc w:val="both"/>
              <w:rPr>
                <w:b/>
              </w:rPr>
            </w:pPr>
            <w:r w:rsidRPr="002827C6"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2D53E65E" w14:textId="77777777" w:rsidR="00DA677C" w:rsidRPr="002827C6" w:rsidRDefault="00DA677C" w:rsidP="008546E6">
            <w:pPr>
              <w:jc w:val="both"/>
              <w:rPr>
                <w:b/>
              </w:rPr>
            </w:pPr>
            <w:r w:rsidRPr="002827C6"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06B96A6F" w14:textId="77777777" w:rsidR="00DA677C" w:rsidRPr="002827C6" w:rsidRDefault="00DA677C" w:rsidP="008546E6">
            <w:pPr>
              <w:jc w:val="both"/>
              <w:rPr>
                <w:b/>
              </w:rPr>
            </w:pPr>
            <w:r w:rsidRPr="002827C6"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1234E657" w14:textId="77777777" w:rsidR="00DA677C" w:rsidRPr="002827C6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(</w:t>
            </w:r>
            <w:r w:rsidRPr="00F20AEF">
              <w:rPr>
                <w:b/>
                <w:i/>
                <w:iCs/>
              </w:rPr>
              <w:t>nepovinný údaj</w:t>
            </w:r>
            <w:r w:rsidRPr="00F20AEF">
              <w:rPr>
                <w:b/>
              </w:rPr>
              <w:t>)</w:t>
            </w:r>
            <w:r>
              <w:rPr>
                <w:b/>
              </w:rPr>
              <w:t xml:space="preserve"> </w:t>
            </w:r>
            <w:r w:rsidRPr="002827C6">
              <w:rPr>
                <w:b/>
              </w:rPr>
              <w:t>Počet hodin za semestr</w:t>
            </w:r>
          </w:p>
        </w:tc>
      </w:tr>
      <w:tr w:rsidR="00DA677C" w14:paraId="32859932" w14:textId="77777777" w:rsidTr="008546E6">
        <w:trPr>
          <w:trHeight w:val="285"/>
        </w:trPr>
        <w:tc>
          <w:tcPr>
            <w:tcW w:w="2802" w:type="dxa"/>
            <w:gridSpan w:val="2"/>
            <w:tcBorders>
              <w:top w:val="nil"/>
            </w:tcBorders>
          </w:tcPr>
          <w:p w14:paraId="38F3949F" w14:textId="77777777" w:rsidR="00DA677C" w:rsidRPr="009B6531" w:rsidRDefault="00DA677C" w:rsidP="008546E6">
            <w:pPr>
              <w:jc w:val="both"/>
            </w:pPr>
            <w:r>
              <w:t>Požární ochrana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739961F0" w14:textId="77777777" w:rsidR="00DA677C" w:rsidRPr="009B6531" w:rsidRDefault="00DA677C" w:rsidP="008546E6">
            <w:pPr>
              <w:jc w:val="both"/>
            </w:pPr>
            <w:r>
              <w:t>Ochrana obyvatelstva, Management rizik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5E4F2DA5" w14:textId="67013D32" w:rsidR="00DA677C" w:rsidRPr="009B6531" w:rsidRDefault="00181D21" w:rsidP="008546E6">
            <w:pPr>
              <w:jc w:val="both"/>
            </w:pPr>
            <w:r>
              <w:t>2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1E96FDB7" w14:textId="77777777" w:rsidR="00DA677C" w:rsidRPr="009B6531" w:rsidRDefault="00DA677C" w:rsidP="008546E6">
            <w:pPr>
              <w:jc w:val="both"/>
            </w:pPr>
            <w:r>
              <w:t>garant, přednášející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2190291A" w14:textId="093490DE" w:rsidR="00DA677C" w:rsidRPr="009B6531" w:rsidRDefault="00DA677C" w:rsidP="008546E6">
            <w:pPr>
              <w:jc w:val="both"/>
            </w:pPr>
          </w:p>
        </w:tc>
      </w:tr>
      <w:tr w:rsidR="00DA677C" w14:paraId="0E494C85" w14:textId="77777777" w:rsidTr="008546E6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4A52E955" w14:textId="77777777" w:rsidR="00DA677C" w:rsidRPr="009B6531" w:rsidRDefault="00DA677C" w:rsidP="008546E6">
            <w:pPr>
              <w:jc w:val="both"/>
            </w:pPr>
            <w:r>
              <w:t>Obecné základy řešení krizových a havarijních situací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69CE375F" w14:textId="77777777" w:rsidR="00DA677C" w:rsidRPr="009B6531" w:rsidRDefault="00DA677C" w:rsidP="008546E6">
            <w:pPr>
              <w:jc w:val="both"/>
            </w:pPr>
            <w:r>
              <w:t>Ochrana obyvatelstva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272F1B05" w14:textId="009372EE" w:rsidR="00DA677C" w:rsidRPr="009B6531" w:rsidRDefault="00181D21" w:rsidP="008546E6">
            <w:pPr>
              <w:jc w:val="both"/>
            </w:pPr>
            <w:r>
              <w:t>1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552C4AAF" w14:textId="77777777" w:rsidR="00DA677C" w:rsidRPr="009B6531" w:rsidRDefault="00DA677C" w:rsidP="008546E6">
            <w:pPr>
              <w:jc w:val="both"/>
            </w:pPr>
            <w:r>
              <w:t>garant, přednášející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1F39FA70" w14:textId="40A643C7" w:rsidR="00DA677C" w:rsidRPr="009B6531" w:rsidRDefault="00DA677C" w:rsidP="008546E6">
            <w:pPr>
              <w:jc w:val="both"/>
            </w:pPr>
          </w:p>
        </w:tc>
      </w:tr>
      <w:tr w:rsidR="00DA677C" w14:paraId="208A26D3" w14:textId="77777777" w:rsidTr="008546E6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2D0935C7" w14:textId="77777777" w:rsidR="00DA677C" w:rsidRPr="00DB4F8C" w:rsidRDefault="00DA677C" w:rsidP="008546E6">
            <w:pPr>
              <w:jc w:val="both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DB4F8C">
              <w:t>Simulace dopravy a hromadná obsluha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5560D441" w14:textId="77777777" w:rsidR="00DA677C" w:rsidRPr="009B6531" w:rsidRDefault="00DA677C" w:rsidP="008546E6">
            <w:pPr>
              <w:jc w:val="both"/>
            </w:pPr>
            <w:r>
              <w:t>Aplikovaná logistika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7EBBADF5" w14:textId="19D6F04D" w:rsidR="00DA677C" w:rsidRPr="009B6531" w:rsidRDefault="00181D21" w:rsidP="008546E6">
            <w:pPr>
              <w:jc w:val="both"/>
            </w:pPr>
            <w:r>
              <w:t>1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010D82E0" w14:textId="77777777" w:rsidR="00DA677C" w:rsidRPr="009B6531" w:rsidRDefault="00DA677C" w:rsidP="008546E6">
            <w:pPr>
              <w:jc w:val="both"/>
            </w:pPr>
            <w:r>
              <w:t>garant, přednášející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7E626A04" w14:textId="45830CCC" w:rsidR="00DA677C" w:rsidRPr="009B6531" w:rsidRDefault="00DA677C" w:rsidP="008546E6">
            <w:pPr>
              <w:jc w:val="both"/>
            </w:pPr>
          </w:p>
        </w:tc>
      </w:tr>
      <w:tr w:rsidR="00DA677C" w14:paraId="6CEEBC25" w14:textId="77777777" w:rsidTr="008546E6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6F0025F8" w14:textId="77777777" w:rsidR="00DA677C" w:rsidRPr="009B6531" w:rsidRDefault="00DA677C" w:rsidP="008546E6">
            <w:pPr>
              <w:jc w:val="both"/>
            </w:pPr>
            <w:r>
              <w:t>Odborná stáž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73BD9992" w14:textId="77777777" w:rsidR="00DA677C" w:rsidRPr="009B6531" w:rsidRDefault="00DA677C" w:rsidP="008546E6">
            <w:pPr>
              <w:jc w:val="both"/>
            </w:pPr>
            <w:r>
              <w:t>Ochrana obyvatelstva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4BB96741" w14:textId="0C18B835" w:rsidR="00DA677C" w:rsidRPr="009B6531" w:rsidRDefault="00181D21" w:rsidP="008546E6">
            <w:pPr>
              <w:jc w:val="both"/>
            </w:pPr>
            <w:r>
              <w:t>2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22BB1423" w14:textId="77777777" w:rsidR="00DA677C" w:rsidRPr="009B6531" w:rsidRDefault="00DA677C" w:rsidP="008546E6">
            <w:pPr>
              <w:jc w:val="both"/>
            </w:pPr>
            <w:r>
              <w:t>garant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7E004F4A" w14:textId="77777777" w:rsidR="00DA677C" w:rsidRPr="009B6531" w:rsidRDefault="00DA677C" w:rsidP="008546E6">
            <w:pPr>
              <w:jc w:val="both"/>
            </w:pPr>
          </w:p>
        </w:tc>
      </w:tr>
      <w:tr w:rsidR="00DA677C" w14:paraId="6908C2CF" w14:textId="77777777" w:rsidTr="008546E6">
        <w:tc>
          <w:tcPr>
            <w:tcW w:w="9859" w:type="dxa"/>
            <w:gridSpan w:val="15"/>
            <w:shd w:val="clear" w:color="auto" w:fill="F7CAAC"/>
          </w:tcPr>
          <w:p w14:paraId="44FAEAA6" w14:textId="77777777" w:rsidR="00DA677C" w:rsidRDefault="00DA677C" w:rsidP="008546E6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A677C" w14:paraId="2A5CB25F" w14:textId="77777777" w:rsidTr="008546E6">
        <w:trPr>
          <w:trHeight w:val="651"/>
        </w:trPr>
        <w:tc>
          <w:tcPr>
            <w:tcW w:w="9859" w:type="dxa"/>
            <w:gridSpan w:val="15"/>
          </w:tcPr>
          <w:p w14:paraId="01D7A7D4" w14:textId="2F788698" w:rsidR="0074135D" w:rsidRDefault="0074135D" w:rsidP="008546E6">
            <w:pPr>
              <w:jc w:val="both"/>
            </w:pPr>
            <w:r>
              <w:t>Ph.D.: 2016 – studijní program Ekonomika a management, obor Ekonomika obrany státu, FVL UO Brno</w:t>
            </w:r>
          </w:p>
          <w:p w14:paraId="10267D9B" w14:textId="10C572F4" w:rsidR="00DA677C" w:rsidRDefault="00DA677C" w:rsidP="008546E6">
            <w:pPr>
              <w:jc w:val="both"/>
            </w:pPr>
            <w:r>
              <w:t>Ing.: 1985 – studijní program výzbrojně technický, obor Zbraně a munice, VAAZ Brno</w:t>
            </w:r>
          </w:p>
          <w:p w14:paraId="2FAD6732" w14:textId="66A3A832" w:rsidR="00DA677C" w:rsidRPr="006E5EE7" w:rsidRDefault="00DA677C" w:rsidP="008546E6">
            <w:pPr>
              <w:jc w:val="both"/>
              <w:rPr>
                <w:bCs/>
              </w:rPr>
            </w:pPr>
          </w:p>
        </w:tc>
      </w:tr>
      <w:tr w:rsidR="00DA677C" w14:paraId="765091EE" w14:textId="77777777" w:rsidTr="008546E6">
        <w:tc>
          <w:tcPr>
            <w:tcW w:w="9859" w:type="dxa"/>
            <w:gridSpan w:val="15"/>
            <w:shd w:val="clear" w:color="auto" w:fill="F7CAAC"/>
          </w:tcPr>
          <w:p w14:paraId="4133ABBF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A677C" w14:paraId="4E416C09" w14:textId="77777777" w:rsidTr="008546E6">
        <w:trPr>
          <w:trHeight w:val="1417"/>
        </w:trPr>
        <w:tc>
          <w:tcPr>
            <w:tcW w:w="9859" w:type="dxa"/>
            <w:gridSpan w:val="15"/>
          </w:tcPr>
          <w:p w14:paraId="0A691493" w14:textId="77777777" w:rsidR="0074135D" w:rsidRDefault="0074135D" w:rsidP="0074135D">
            <w:pPr>
              <w:jc w:val="both"/>
            </w:pPr>
            <w:r>
              <w:rPr>
                <w:rFonts w:eastAsia="Arial Unicode MS"/>
              </w:rPr>
              <w:t xml:space="preserve">2008 </w:t>
            </w:r>
            <w:r>
              <w:t>–</w:t>
            </w:r>
            <w:r>
              <w:rPr>
                <w:rFonts w:eastAsia="Arial Unicode MS"/>
              </w:rPr>
              <w:t xml:space="preserve"> dosud,  UTB ve Zlíně, </w:t>
            </w:r>
            <w:r>
              <w:t>Fakulta logistiky a krizového řízení, z toho:</w:t>
            </w:r>
          </w:p>
          <w:p w14:paraId="5A717E34" w14:textId="7080B9EA" w:rsidR="0074135D" w:rsidRDefault="0074135D" w:rsidP="008546E6">
            <w:r>
              <w:t>2/2013 – dosud, Ústav ochrany obyvatelstva, odborný asistent, Ústavu ochrany obyvatelstva</w:t>
            </w:r>
          </w:p>
          <w:p w14:paraId="1BE1D1B3" w14:textId="77777777" w:rsidR="0074135D" w:rsidRDefault="0074135D" w:rsidP="0074135D">
            <w:pPr>
              <w:jc w:val="both"/>
            </w:pPr>
            <w:r>
              <w:t>4/2011 – 11/2012, zástupce ředitele Ústavu logistiky</w:t>
            </w:r>
          </w:p>
          <w:p w14:paraId="08FB5DA2" w14:textId="77777777" w:rsidR="0074135D" w:rsidRDefault="0074135D" w:rsidP="0074135D">
            <w:pPr>
              <w:jc w:val="both"/>
            </w:pPr>
            <w:r>
              <w:t>8/2010 – 3/2011, z pověření ředitel Ústavu logistiky</w:t>
            </w:r>
          </w:p>
          <w:p w14:paraId="748FA0A7" w14:textId="77777777" w:rsidR="0074135D" w:rsidRDefault="0074135D" w:rsidP="0074135D">
            <w:pPr>
              <w:jc w:val="both"/>
            </w:pPr>
            <w:r>
              <w:t>9/2008 – 7/2010, lektor</w:t>
            </w:r>
          </w:p>
          <w:p w14:paraId="72486169" w14:textId="77777777" w:rsidR="0074135D" w:rsidRDefault="0074135D" w:rsidP="0074135D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2004 </w:t>
            </w:r>
            <w:r>
              <w:t>–</w:t>
            </w:r>
            <w:r>
              <w:rPr>
                <w:rFonts w:eastAsia="Arial Unicode MS"/>
              </w:rPr>
              <w:t xml:space="preserve"> 2008, UO Brno </w:t>
            </w:r>
            <w:r>
              <w:t>–</w:t>
            </w:r>
            <w:r>
              <w:rPr>
                <w:rFonts w:eastAsia="Arial Unicode MS"/>
              </w:rPr>
              <w:t xml:space="preserve"> akademický pracovník</w:t>
            </w:r>
          </w:p>
          <w:p w14:paraId="77A5D89A" w14:textId="77777777" w:rsidR="0074135D" w:rsidRDefault="0074135D" w:rsidP="0074135D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2004 </w:t>
            </w:r>
            <w:r>
              <w:t>–</w:t>
            </w:r>
            <w:r>
              <w:rPr>
                <w:rFonts w:eastAsia="Arial Unicode MS"/>
              </w:rPr>
              <w:t xml:space="preserve"> 2004 (8 měs.), VVŠ PV Vyškov </w:t>
            </w:r>
            <w:r>
              <w:t>–</w:t>
            </w:r>
            <w:r>
              <w:rPr>
                <w:rFonts w:eastAsia="Arial Unicode MS"/>
              </w:rPr>
              <w:t xml:space="preserve"> odborný asistent</w:t>
            </w:r>
          </w:p>
          <w:p w14:paraId="5E529898" w14:textId="77777777" w:rsidR="0074135D" w:rsidRDefault="0074135D" w:rsidP="0074135D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2003, ředitel odboru logistiky, správní úřad 2. stupně, Tábor </w:t>
            </w:r>
          </w:p>
          <w:p w14:paraId="0BFB459C" w14:textId="1723FB6F" w:rsidR="00DA677C" w:rsidRDefault="00DA677C" w:rsidP="008546E6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1985 </w:t>
            </w:r>
            <w:r>
              <w:t>–</w:t>
            </w:r>
            <w:r>
              <w:rPr>
                <w:rFonts w:eastAsia="Arial Unicode MS"/>
              </w:rPr>
              <w:t xml:space="preserve"> 2003, MO </w:t>
            </w:r>
            <w:r>
              <w:t>–</w:t>
            </w:r>
            <w:r>
              <w:rPr>
                <w:rFonts w:eastAsia="Arial Unicode MS"/>
              </w:rPr>
              <w:t xml:space="preserve"> voják z povolání, z toho:</w:t>
            </w:r>
          </w:p>
          <w:p w14:paraId="41AA25BF" w14:textId="77777777" w:rsidR="00DA677C" w:rsidRDefault="00DA677C" w:rsidP="008546E6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1985 – 2002, odborný materialista s působností v oblasti údržby, provozu, oprav, zásobování a skladování, evidence </w:t>
            </w:r>
            <w:r>
              <w:rPr>
                <w:rFonts w:eastAsia="Arial Unicode MS"/>
              </w:rPr>
              <w:br/>
              <w:t>a účetnictví majetku, zástupce vedoucího oddělení logistiky, vedoucí oddělení logistiky, vedoucí odboru logistiky</w:t>
            </w:r>
          </w:p>
          <w:p w14:paraId="10815FB5" w14:textId="02EAF767" w:rsidR="00DA677C" w:rsidRPr="00424EE8" w:rsidRDefault="00DA677C" w:rsidP="0074135D">
            <w:pPr>
              <w:jc w:val="both"/>
            </w:pPr>
          </w:p>
        </w:tc>
      </w:tr>
      <w:tr w:rsidR="00DA677C" w14:paraId="5ADA2E61" w14:textId="77777777" w:rsidTr="008546E6">
        <w:trPr>
          <w:trHeight w:val="250"/>
        </w:trPr>
        <w:tc>
          <w:tcPr>
            <w:tcW w:w="9859" w:type="dxa"/>
            <w:gridSpan w:val="15"/>
            <w:shd w:val="clear" w:color="auto" w:fill="F7CAAC"/>
          </w:tcPr>
          <w:p w14:paraId="3EDA6179" w14:textId="77777777" w:rsidR="00DA677C" w:rsidRDefault="00DA677C" w:rsidP="008546E6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A677C" w14:paraId="2E842B8D" w14:textId="77777777" w:rsidTr="008546E6">
        <w:trPr>
          <w:trHeight w:val="553"/>
        </w:trPr>
        <w:tc>
          <w:tcPr>
            <w:tcW w:w="9859" w:type="dxa"/>
            <w:gridSpan w:val="15"/>
          </w:tcPr>
          <w:p w14:paraId="7F322DC1" w14:textId="71FC35E3" w:rsidR="00DA677C" w:rsidRPr="001874A0" w:rsidRDefault="00243052" w:rsidP="008546E6">
            <w:r>
              <w:t>126x vedoucí bakalářské práce</w:t>
            </w:r>
          </w:p>
          <w:p w14:paraId="4312423E" w14:textId="7FADC03A" w:rsidR="00DA677C" w:rsidRDefault="00243052" w:rsidP="008546E6">
            <w:pPr>
              <w:jc w:val="both"/>
            </w:pPr>
            <w:r>
              <w:t>30 x vedoucí diplomové práce</w:t>
            </w:r>
          </w:p>
        </w:tc>
      </w:tr>
      <w:tr w:rsidR="00DA677C" w14:paraId="7A7C5CA2" w14:textId="77777777" w:rsidTr="008546E6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1F8790B3" w14:textId="77777777" w:rsidR="00DA677C" w:rsidRDefault="00DA677C" w:rsidP="008546E6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2EC6D9A7" w14:textId="77777777" w:rsidR="00DA677C" w:rsidRDefault="00DA677C" w:rsidP="008546E6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1D989F1B" w14:textId="77777777" w:rsidR="00DA677C" w:rsidRDefault="00DA677C" w:rsidP="008546E6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031C9492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A677C" w14:paraId="1E748F49" w14:textId="77777777" w:rsidTr="008546E6">
        <w:trPr>
          <w:cantSplit/>
        </w:trPr>
        <w:tc>
          <w:tcPr>
            <w:tcW w:w="3347" w:type="dxa"/>
            <w:gridSpan w:val="3"/>
          </w:tcPr>
          <w:p w14:paraId="0FFAAA85" w14:textId="77777777" w:rsidR="00DA677C" w:rsidRDefault="00DA677C" w:rsidP="008546E6">
            <w:pPr>
              <w:jc w:val="both"/>
            </w:pPr>
          </w:p>
        </w:tc>
        <w:tc>
          <w:tcPr>
            <w:tcW w:w="2245" w:type="dxa"/>
            <w:gridSpan w:val="3"/>
          </w:tcPr>
          <w:p w14:paraId="1E6C5782" w14:textId="77777777" w:rsidR="00DA677C" w:rsidRDefault="00DA677C" w:rsidP="008546E6">
            <w:pPr>
              <w:jc w:val="both"/>
            </w:pP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3D65C9A1" w14:textId="77777777" w:rsidR="00DA677C" w:rsidRDefault="00DA677C" w:rsidP="008546E6">
            <w:pPr>
              <w:jc w:val="both"/>
            </w:pP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  <w:shd w:val="clear" w:color="auto" w:fill="F7CAAC"/>
          </w:tcPr>
          <w:p w14:paraId="04F4F032" w14:textId="77777777" w:rsidR="00DA677C" w:rsidRPr="00F20AEF" w:rsidRDefault="00DA677C" w:rsidP="008546E6">
            <w:pPr>
              <w:jc w:val="both"/>
            </w:pPr>
            <w:r w:rsidRPr="00F20AEF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43AF6550" w14:textId="77777777" w:rsidR="00DA677C" w:rsidRPr="00F20AEF" w:rsidRDefault="00DA677C" w:rsidP="008546E6">
            <w:pPr>
              <w:jc w:val="both"/>
              <w:rPr>
                <w:sz w:val="18"/>
              </w:rPr>
            </w:pPr>
            <w:r w:rsidRPr="00F20AEF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3ACE7BEA" w14:textId="77777777" w:rsidR="00DA677C" w:rsidRDefault="00DA677C" w:rsidP="008546E6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A677C" w14:paraId="2AD8850D" w14:textId="77777777" w:rsidTr="008546E6">
        <w:trPr>
          <w:cantSplit/>
          <w:trHeight w:val="70"/>
        </w:trPr>
        <w:tc>
          <w:tcPr>
            <w:tcW w:w="3347" w:type="dxa"/>
            <w:gridSpan w:val="3"/>
            <w:shd w:val="clear" w:color="auto" w:fill="F7CAAC"/>
          </w:tcPr>
          <w:p w14:paraId="78A99DBC" w14:textId="77777777" w:rsidR="00DA677C" w:rsidRDefault="00DA677C" w:rsidP="008546E6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shd w:val="clear" w:color="auto" w:fill="F7CAAC"/>
          </w:tcPr>
          <w:p w14:paraId="1E153AAC" w14:textId="77777777" w:rsidR="00DA677C" w:rsidRDefault="00DA677C" w:rsidP="008546E6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  <w:shd w:val="clear" w:color="auto" w:fill="F7CAAC"/>
          </w:tcPr>
          <w:p w14:paraId="2F789840" w14:textId="77777777" w:rsidR="00DA677C" w:rsidRDefault="00DA677C" w:rsidP="008546E6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14:paraId="407598D4" w14:textId="05701803" w:rsidR="00DA677C" w:rsidRPr="00F20AEF" w:rsidRDefault="00DA677C" w:rsidP="00654CD7">
            <w:pPr>
              <w:jc w:val="both"/>
              <w:rPr>
                <w:b/>
              </w:rPr>
            </w:pPr>
            <w:r>
              <w:rPr>
                <w:b/>
              </w:rPr>
              <w:t>10</w:t>
            </w:r>
            <w:r w:rsidR="00654CD7">
              <w:rPr>
                <w:b/>
              </w:rPr>
              <w:t>3</w:t>
            </w:r>
          </w:p>
        </w:tc>
        <w:tc>
          <w:tcPr>
            <w:tcW w:w="693" w:type="dxa"/>
          </w:tcPr>
          <w:p w14:paraId="7A74E516" w14:textId="39A02459" w:rsidR="00DA677C" w:rsidRPr="00F20AEF" w:rsidRDefault="00DA677C" w:rsidP="00654CD7">
            <w:pPr>
              <w:jc w:val="both"/>
              <w:rPr>
                <w:b/>
              </w:rPr>
            </w:pPr>
            <w:r>
              <w:rPr>
                <w:b/>
              </w:rPr>
              <w:t>10</w:t>
            </w:r>
            <w:r w:rsidR="00654CD7">
              <w:rPr>
                <w:b/>
              </w:rPr>
              <w:t>6</w:t>
            </w:r>
          </w:p>
        </w:tc>
        <w:tc>
          <w:tcPr>
            <w:tcW w:w="694" w:type="dxa"/>
          </w:tcPr>
          <w:p w14:paraId="718588A8" w14:textId="77777777" w:rsidR="00DA677C" w:rsidRDefault="00DA677C" w:rsidP="008546E6">
            <w:pPr>
              <w:jc w:val="both"/>
              <w:rPr>
                <w:b/>
              </w:rPr>
            </w:pPr>
          </w:p>
        </w:tc>
      </w:tr>
      <w:tr w:rsidR="00DA677C" w14:paraId="1B4A7CA7" w14:textId="77777777" w:rsidTr="008546E6">
        <w:trPr>
          <w:trHeight w:val="205"/>
        </w:trPr>
        <w:tc>
          <w:tcPr>
            <w:tcW w:w="3347" w:type="dxa"/>
            <w:gridSpan w:val="3"/>
          </w:tcPr>
          <w:p w14:paraId="4F750C7A" w14:textId="77777777" w:rsidR="00DA677C" w:rsidRDefault="00DA677C" w:rsidP="008546E6">
            <w:pPr>
              <w:jc w:val="both"/>
            </w:pPr>
          </w:p>
        </w:tc>
        <w:tc>
          <w:tcPr>
            <w:tcW w:w="2245" w:type="dxa"/>
            <w:gridSpan w:val="3"/>
          </w:tcPr>
          <w:p w14:paraId="586C8C78" w14:textId="77777777" w:rsidR="00DA677C" w:rsidRDefault="00DA677C" w:rsidP="008546E6">
            <w:pPr>
              <w:jc w:val="both"/>
            </w:pP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5755C3DD" w14:textId="77777777" w:rsidR="00DA677C" w:rsidRDefault="00DA677C" w:rsidP="008546E6">
            <w:pPr>
              <w:jc w:val="both"/>
            </w:pPr>
          </w:p>
        </w:tc>
        <w:tc>
          <w:tcPr>
            <w:tcW w:w="1325" w:type="dxa"/>
            <w:gridSpan w:val="3"/>
            <w:tcBorders>
              <w:left w:val="single" w:sz="12" w:space="0" w:color="auto"/>
            </w:tcBorders>
            <w:shd w:val="clear" w:color="auto" w:fill="FBD4B4"/>
            <w:vAlign w:val="center"/>
          </w:tcPr>
          <w:p w14:paraId="1047E12F" w14:textId="77777777" w:rsidR="00DA677C" w:rsidRPr="00F20AEF" w:rsidRDefault="00DA677C" w:rsidP="008546E6">
            <w:pPr>
              <w:jc w:val="both"/>
              <w:rPr>
                <w:b/>
                <w:sz w:val="18"/>
              </w:rPr>
            </w:pPr>
            <w:r w:rsidRPr="00F20AEF"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vAlign w:val="center"/>
          </w:tcPr>
          <w:p w14:paraId="30969121" w14:textId="77777777" w:rsidR="00DA677C" w:rsidRDefault="00DA677C" w:rsidP="008546E6">
            <w:pPr>
              <w:rPr>
                <w:b/>
              </w:rPr>
            </w:pPr>
            <w:r>
              <w:rPr>
                <w:b/>
              </w:rPr>
              <w:t xml:space="preserve">   6/5</w:t>
            </w:r>
          </w:p>
        </w:tc>
      </w:tr>
      <w:tr w:rsidR="00DA677C" w14:paraId="00B507C1" w14:textId="77777777" w:rsidTr="008546E6">
        <w:tc>
          <w:tcPr>
            <w:tcW w:w="9859" w:type="dxa"/>
            <w:gridSpan w:val="15"/>
            <w:shd w:val="clear" w:color="auto" w:fill="F7CAAC"/>
          </w:tcPr>
          <w:p w14:paraId="139CC818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A677C" w14:paraId="0869405F" w14:textId="77777777" w:rsidTr="008546E6">
        <w:trPr>
          <w:trHeight w:val="2347"/>
        </w:trPr>
        <w:tc>
          <w:tcPr>
            <w:tcW w:w="9859" w:type="dxa"/>
            <w:gridSpan w:val="15"/>
            <w:shd w:val="clear" w:color="auto" w:fill="auto"/>
          </w:tcPr>
          <w:p w14:paraId="3BF73215" w14:textId="1F98935B" w:rsidR="00DA677C" w:rsidRDefault="00243052" w:rsidP="008546E6">
            <w:pPr>
              <w:jc w:val="both"/>
            </w:pPr>
            <w:r>
              <w:rPr>
                <w:b/>
                <w:shd w:val="clear" w:color="auto" w:fill="F7F8F9"/>
              </w:rPr>
              <w:t>STROHMANDL, J. (</w:t>
            </w:r>
            <w:r w:rsidR="00DA677C" w:rsidRPr="00243052">
              <w:rPr>
                <w:b/>
                <w:shd w:val="clear" w:color="auto" w:fill="F7F8F9"/>
              </w:rPr>
              <w:t>30 %),</w:t>
            </w:r>
            <w:r w:rsidR="00DA677C" w:rsidRPr="00243052">
              <w:rPr>
                <w:shd w:val="clear" w:color="auto" w:fill="F7F8F9"/>
              </w:rPr>
              <w:t xml:space="preserve"> TOMEK, M., VIČAR, D., MOLNÁR, V. and MIKUŠOVÁ, N. (2022) </w:t>
            </w:r>
            <w:r w:rsidR="00DA677C" w:rsidRPr="00243052">
              <w:rPr>
                <w:i/>
                <w:shd w:val="clear" w:color="auto" w:fill="F7F8F9"/>
              </w:rPr>
              <w:t>Rescue of persons in traffic accidents on roads</w:t>
            </w:r>
            <w:r w:rsidR="00DA677C" w:rsidRPr="00243052">
              <w:rPr>
                <w:shd w:val="clear" w:color="auto" w:fill="F7F8F9"/>
              </w:rPr>
              <w:t>. Open Engineering, Vol. 12 (Issue 1), pp. 38-50. </w:t>
            </w:r>
            <w:hyperlink r:id="rId110" w:history="1">
              <w:r w:rsidR="00DA677C" w:rsidRPr="00485103">
                <w:rPr>
                  <w:rStyle w:val="Hypertextovodkaz"/>
                  <w:shd w:val="clear" w:color="auto" w:fill="F7F8F9"/>
                </w:rPr>
                <w:t>https://doi.org/10.1515/eng-2022-0006</w:t>
              </w:r>
            </w:hyperlink>
            <w:r w:rsidR="00DA677C" w:rsidRPr="001027DF">
              <w:t>, JSc, Q3</w:t>
            </w:r>
          </w:p>
          <w:p w14:paraId="74BAAA1A" w14:textId="77777777" w:rsidR="00243052" w:rsidRPr="00243052" w:rsidRDefault="00243052" w:rsidP="008546E6">
            <w:pPr>
              <w:jc w:val="both"/>
              <w:rPr>
                <w:sz w:val="8"/>
                <w:szCs w:val="8"/>
              </w:rPr>
            </w:pPr>
          </w:p>
          <w:p w14:paraId="31E77A7E" w14:textId="77777777" w:rsidR="00243052" w:rsidRPr="00243052" w:rsidRDefault="00243052" w:rsidP="008546E6">
            <w:pPr>
              <w:jc w:val="both"/>
              <w:rPr>
                <w:b/>
                <w:sz w:val="8"/>
                <w:szCs w:val="8"/>
              </w:rPr>
            </w:pPr>
          </w:p>
          <w:p w14:paraId="15492799" w14:textId="7C0433FF" w:rsidR="00DA677C" w:rsidRDefault="00DA677C" w:rsidP="008546E6">
            <w:pPr>
              <w:jc w:val="both"/>
            </w:pPr>
            <w:r w:rsidRPr="00243052">
              <w:rPr>
                <w:shd w:val="clear" w:color="auto" w:fill="FFFFFF"/>
              </w:rPr>
              <w:t xml:space="preserve">ŠVECOVÁ J., </w:t>
            </w:r>
            <w:r w:rsidRPr="00243052">
              <w:rPr>
                <w:b/>
                <w:shd w:val="clear" w:color="auto" w:fill="FFFFFF"/>
              </w:rPr>
              <w:t>STROHMANDL J. (10 %)</w:t>
            </w:r>
            <w:r w:rsidRPr="00243052">
              <w:rPr>
                <w:shd w:val="clear" w:color="auto" w:fill="FFFFFF"/>
              </w:rPr>
              <w:t>, FIŠER J., TOMA R., HAJNA P., HAVELKA A. (2021) A comparison of methods for measuring thermal insulation of military clothing. </w:t>
            </w:r>
            <w:r w:rsidRPr="00243052">
              <w:rPr>
                <w:i/>
                <w:iCs/>
                <w:shd w:val="clear" w:color="auto" w:fill="FFFFFF"/>
              </w:rPr>
              <w:t>Journal of Industrial Textiles</w:t>
            </w:r>
            <w:r w:rsidRPr="00243052">
              <w:rPr>
                <w:shd w:val="clear" w:color="auto" w:fill="FFFFFF"/>
              </w:rPr>
              <w:t>.;51(4):632-648. doi:</w:t>
            </w:r>
            <w:hyperlink r:id="rId111" w:history="1">
              <w:r w:rsidRPr="001027DF">
                <w:rPr>
                  <w:rStyle w:val="Hypertextovodkaz"/>
                  <w:color w:val="006ACC"/>
                  <w:shd w:val="clear" w:color="auto" w:fill="FFFFFF"/>
                </w:rPr>
                <w:t>10.1177/1528083719886559</w:t>
              </w:r>
            </w:hyperlink>
            <w:r w:rsidRPr="001027DF">
              <w:t>, WoS Q1-D1</w:t>
            </w:r>
          </w:p>
          <w:p w14:paraId="0DD1CD3A" w14:textId="77777777" w:rsidR="00243052" w:rsidRPr="00243052" w:rsidRDefault="00243052" w:rsidP="008546E6">
            <w:pPr>
              <w:jc w:val="both"/>
              <w:rPr>
                <w:sz w:val="8"/>
                <w:szCs w:val="8"/>
              </w:rPr>
            </w:pPr>
          </w:p>
          <w:p w14:paraId="3280E0F7" w14:textId="7F458543" w:rsidR="00DA677C" w:rsidRDefault="00DA677C" w:rsidP="008546E6">
            <w:pPr>
              <w:jc w:val="both"/>
              <w:rPr>
                <w:color w:val="222222"/>
                <w:shd w:val="clear" w:color="auto" w:fill="FFFFFF"/>
              </w:rPr>
            </w:pPr>
            <w:r w:rsidRPr="00243052">
              <w:rPr>
                <w:b/>
                <w:shd w:val="clear" w:color="auto" w:fill="FFFFFF"/>
              </w:rPr>
              <w:t>STROHMANDL, J. (40 %)</w:t>
            </w:r>
            <w:r w:rsidRPr="00243052">
              <w:rPr>
                <w:shd w:val="clear" w:color="auto" w:fill="FFFFFF"/>
              </w:rPr>
              <w:t xml:space="preserve">, TOMEK M., MOLNÁR V., MIHOKOVÁ JAKUBČEKOVÁ J., FEDORKO G. </w:t>
            </w:r>
            <w:proofErr w:type="gramStart"/>
            <w:r w:rsidRPr="00243052">
              <w:rPr>
                <w:shd w:val="clear" w:color="auto" w:fill="FFFFFF"/>
              </w:rPr>
              <w:t>and</w:t>
            </w:r>
            <w:proofErr w:type="gramEnd"/>
            <w:r w:rsidRPr="00243052">
              <w:rPr>
                <w:shd w:val="clear" w:color="auto" w:fill="FFFFFF"/>
              </w:rPr>
              <w:t xml:space="preserve"> MALÁKOVÁ S. (2021) </w:t>
            </w:r>
            <w:r w:rsidRPr="00243052">
              <w:rPr>
                <w:i/>
                <w:shd w:val="clear" w:color="auto" w:fill="FFFFFF"/>
              </w:rPr>
              <w:t>Using Travel Times for Optimization Numbers of Medical Rescue Service Points—Case Study from Slovakia.</w:t>
            </w:r>
            <w:r w:rsidRPr="00243052">
              <w:rPr>
                <w:shd w:val="clear" w:color="auto" w:fill="FFFFFF"/>
              </w:rPr>
              <w:t> </w:t>
            </w:r>
            <w:r w:rsidRPr="00243052">
              <w:rPr>
                <w:rStyle w:val="Zdraznn"/>
                <w:shd w:val="clear" w:color="auto" w:fill="FFFFFF"/>
              </w:rPr>
              <w:t>Sustainability</w:t>
            </w:r>
            <w:r w:rsidRPr="00243052">
              <w:rPr>
                <w:shd w:val="clear" w:color="auto" w:fill="FFFFFF"/>
              </w:rPr>
              <w:t xml:space="preserve"> 13, no. 1: 207. </w:t>
            </w:r>
            <w:hyperlink r:id="rId112" w:history="1">
              <w:r w:rsidRPr="001027DF">
                <w:rPr>
                  <w:rStyle w:val="Hypertextovodkaz"/>
                  <w:shd w:val="clear" w:color="auto" w:fill="FFFFFF"/>
                </w:rPr>
                <w:t>https://doi.org/10.3390/su13010207</w:t>
              </w:r>
            </w:hyperlink>
            <w:r w:rsidRPr="001027DF">
              <w:rPr>
                <w:color w:val="222222"/>
                <w:shd w:val="clear" w:color="auto" w:fill="FFFFFF"/>
              </w:rPr>
              <w:t>, Q2</w:t>
            </w:r>
          </w:p>
          <w:p w14:paraId="1561318C" w14:textId="77777777" w:rsidR="00243052" w:rsidRPr="00243052" w:rsidRDefault="00243052" w:rsidP="008546E6">
            <w:pPr>
              <w:jc w:val="both"/>
              <w:rPr>
                <w:color w:val="222222"/>
                <w:sz w:val="8"/>
                <w:szCs w:val="8"/>
                <w:shd w:val="clear" w:color="auto" w:fill="FFFFFF"/>
              </w:rPr>
            </w:pPr>
          </w:p>
          <w:p w14:paraId="1543290B" w14:textId="4E1C2A89" w:rsidR="00DA677C" w:rsidRDefault="00862263" w:rsidP="008546E6">
            <w:pPr>
              <w:jc w:val="both"/>
              <w:rPr>
                <w:shd w:val="clear" w:color="auto" w:fill="FFFFFF"/>
              </w:rPr>
            </w:pPr>
            <w:hyperlink r:id="rId113" w:history="1">
              <w:r w:rsidR="00DA677C" w:rsidRPr="00243052">
                <w:rPr>
                  <w:shd w:val="clear" w:color="auto" w:fill="FFFFFF"/>
                </w:rPr>
                <w:t>TOMEK M.,</w:t>
              </w:r>
            </w:hyperlink>
            <w:r w:rsidR="00DA677C" w:rsidRPr="00243052">
              <w:rPr>
                <w:shd w:val="clear" w:color="auto" w:fill="FFFFFF"/>
              </w:rPr>
              <w:t> BENČÍKOVÁ E., </w:t>
            </w:r>
            <w:hyperlink r:id="rId114" w:history="1">
              <w:r w:rsidR="00DA677C" w:rsidRPr="00243052">
                <w:rPr>
                  <w:b/>
                  <w:shd w:val="clear" w:color="auto" w:fill="FFFFFF"/>
                </w:rPr>
                <w:t>STROHMANDL J.</w:t>
              </w:r>
            </w:hyperlink>
            <w:r w:rsidR="00243052" w:rsidRPr="00243052">
              <w:rPr>
                <w:b/>
                <w:shd w:val="clear" w:color="auto" w:fill="FFFFFF"/>
              </w:rPr>
              <w:t xml:space="preserve"> (</w:t>
            </w:r>
            <w:r w:rsidR="00DA677C" w:rsidRPr="00243052">
              <w:rPr>
                <w:b/>
                <w:shd w:val="clear" w:color="auto" w:fill="FFFFFF"/>
              </w:rPr>
              <w:t>30 %)</w:t>
            </w:r>
            <w:r w:rsidR="00DA677C" w:rsidRPr="00243052">
              <w:rPr>
                <w:shd w:val="clear" w:color="auto" w:fill="FFFFFF"/>
              </w:rPr>
              <w:t xml:space="preserve"> and </w:t>
            </w:r>
            <w:hyperlink r:id="rId115" w:history="1">
              <w:r w:rsidR="00DA677C" w:rsidRPr="00243052">
                <w:rPr>
                  <w:shd w:val="clear" w:color="auto" w:fill="FFFFFF"/>
                </w:rPr>
                <w:t>TOMÁŠEK P.</w:t>
              </w:r>
            </w:hyperlink>
            <w:r w:rsidR="00DA677C" w:rsidRPr="00243052">
              <w:rPr>
                <w:shd w:val="clear" w:color="auto" w:fill="FFFFFF"/>
              </w:rPr>
              <w:t xml:space="preserve"> (2022) </w:t>
            </w:r>
            <w:r w:rsidR="00DA677C" w:rsidRPr="00243052">
              <w:rPr>
                <w:i/>
                <w:shd w:val="clear" w:color="auto" w:fill="FFFFFF"/>
              </w:rPr>
              <w:t>Identification and assessment of occupational safety risks in case of failure to capture an orphan source of ionizing radiation.</w:t>
            </w:r>
            <w:r w:rsidR="00DA677C" w:rsidRPr="00243052">
              <w:rPr>
                <w:shd w:val="clear" w:color="auto" w:fill="FFFFFF"/>
              </w:rPr>
              <w:t xml:space="preserve"> </w:t>
            </w:r>
            <w:hyperlink r:id="rId116" w:history="1">
              <w:r w:rsidR="00DA677C" w:rsidRPr="00243052">
                <w:rPr>
                  <w:shd w:val="clear" w:color="auto" w:fill="FFFFFF"/>
                </w:rPr>
                <w:t>Journal of Applied Engineering Science</w:t>
              </w:r>
            </w:hyperlink>
            <w:r w:rsidR="00DA677C" w:rsidRPr="00243052">
              <w:rPr>
                <w:shd w:val="clear" w:color="auto" w:fill="FFFFFF"/>
              </w:rPr>
              <w:t>, vol. 20, br. 4, str. 1073-1082. JSc Q3</w:t>
            </w:r>
          </w:p>
          <w:p w14:paraId="2998A1BD" w14:textId="77777777" w:rsidR="00243052" w:rsidRPr="00243052" w:rsidRDefault="00243052" w:rsidP="008546E6">
            <w:pPr>
              <w:jc w:val="both"/>
              <w:rPr>
                <w:sz w:val="8"/>
                <w:szCs w:val="8"/>
                <w:shd w:val="clear" w:color="auto" w:fill="FFFFFF"/>
              </w:rPr>
            </w:pPr>
          </w:p>
          <w:p w14:paraId="4C8A3F25" w14:textId="77777777" w:rsidR="00DA677C" w:rsidRPr="00243052" w:rsidRDefault="00DA677C" w:rsidP="008546E6">
            <w:pPr>
              <w:jc w:val="both"/>
              <w:rPr>
                <w:shd w:val="clear" w:color="auto" w:fill="F7F8F9"/>
              </w:rPr>
            </w:pPr>
            <w:r w:rsidRPr="00243052">
              <w:rPr>
                <w:shd w:val="clear" w:color="auto" w:fill="F7F8F9"/>
              </w:rPr>
              <w:t xml:space="preserve">TOMEK, M., </w:t>
            </w:r>
            <w:hyperlink r:id="rId117" w:history="1">
              <w:r w:rsidRPr="00243052">
                <w:rPr>
                  <w:b/>
                  <w:shd w:val="clear" w:color="auto" w:fill="FFFFFF"/>
                </w:rPr>
                <w:t>STROHMANDL J.</w:t>
              </w:r>
            </w:hyperlink>
            <w:r w:rsidRPr="00243052">
              <w:rPr>
                <w:b/>
                <w:shd w:val="clear" w:color="auto" w:fill="FFFFFF"/>
              </w:rPr>
              <w:t xml:space="preserve"> (MP 25 %)</w:t>
            </w:r>
            <w:r w:rsidRPr="00243052">
              <w:rPr>
                <w:iCs/>
                <w:shd w:val="clear" w:color="auto" w:fill="F7F8F9"/>
              </w:rPr>
              <w:t xml:space="preserve">, </w:t>
            </w:r>
            <w:hyperlink r:id="rId118" w:history="1">
              <w:r w:rsidRPr="00243052">
                <w:rPr>
                  <w:shd w:val="clear" w:color="auto" w:fill="FFFFFF"/>
                </w:rPr>
                <w:t>TOMÁŠEK P.</w:t>
              </w:r>
            </w:hyperlink>
            <w:r w:rsidRPr="00243052">
              <w:rPr>
                <w:shd w:val="clear" w:color="auto" w:fill="FFFFFF"/>
              </w:rPr>
              <w:t xml:space="preserve"> and</w:t>
            </w:r>
            <w:r w:rsidRPr="00243052">
              <w:rPr>
                <w:iCs/>
                <w:shd w:val="clear" w:color="auto" w:fill="F7F8F9"/>
              </w:rPr>
              <w:t xml:space="preserve"> </w:t>
            </w:r>
            <w:r w:rsidRPr="00243052">
              <w:rPr>
                <w:shd w:val="clear" w:color="auto" w:fill="F7F8F9"/>
              </w:rPr>
              <w:t>VIČAR, D.</w:t>
            </w:r>
            <w:r w:rsidRPr="00243052">
              <w:rPr>
                <w:iCs/>
                <w:shd w:val="clear" w:color="auto" w:fill="F7F8F9"/>
              </w:rPr>
              <w:t xml:space="preserve"> (2022)</w:t>
            </w:r>
            <w:r w:rsidRPr="00243052">
              <w:rPr>
                <w:i/>
                <w:iCs/>
                <w:shd w:val="clear" w:color="auto" w:fill="F7F8F9"/>
              </w:rPr>
              <w:t xml:space="preserve"> </w:t>
            </w:r>
            <w:r w:rsidRPr="00243052">
              <w:rPr>
                <w:i/>
                <w:shd w:val="clear" w:color="auto" w:fill="F7F8F9"/>
              </w:rPr>
              <w:t>Discovering an Orphan Source of Ionizing Radiation with Respect to Occupational Safety and Health.</w:t>
            </w:r>
            <w:r w:rsidRPr="00243052">
              <w:rPr>
                <w:shd w:val="clear" w:color="auto" w:fill="F7F8F9"/>
              </w:rPr>
              <w:t xml:space="preserve"> Civil Engineering Journal, Vol 8, No 11. JSc, Q1</w:t>
            </w:r>
          </w:p>
          <w:p w14:paraId="568D5E58" w14:textId="69E50D63" w:rsidR="00DA677C" w:rsidRPr="001874A0" w:rsidRDefault="00DA677C" w:rsidP="008546E6">
            <w:pPr>
              <w:spacing w:before="60" w:after="60"/>
              <w:jc w:val="both"/>
              <w:rPr>
                <w:b/>
              </w:rPr>
            </w:pPr>
          </w:p>
        </w:tc>
      </w:tr>
      <w:tr w:rsidR="00DA677C" w14:paraId="03A91F74" w14:textId="77777777" w:rsidTr="008546E6">
        <w:trPr>
          <w:trHeight w:val="218"/>
        </w:trPr>
        <w:tc>
          <w:tcPr>
            <w:tcW w:w="9859" w:type="dxa"/>
            <w:gridSpan w:val="15"/>
            <w:shd w:val="clear" w:color="auto" w:fill="F7CAAC"/>
          </w:tcPr>
          <w:p w14:paraId="48D738C1" w14:textId="77777777" w:rsidR="00DA677C" w:rsidRDefault="00DA677C" w:rsidP="008546E6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A677C" w14:paraId="4B467B44" w14:textId="77777777" w:rsidTr="008546E6">
        <w:trPr>
          <w:trHeight w:val="328"/>
        </w:trPr>
        <w:tc>
          <w:tcPr>
            <w:tcW w:w="9859" w:type="dxa"/>
            <w:gridSpan w:val="15"/>
          </w:tcPr>
          <w:p w14:paraId="0A2868BB" w14:textId="77777777" w:rsidR="00DA677C" w:rsidRDefault="00DA677C" w:rsidP="008546E6">
            <w:pPr>
              <w:rPr>
                <w:b/>
              </w:rPr>
            </w:pPr>
          </w:p>
        </w:tc>
      </w:tr>
      <w:tr w:rsidR="00DA677C" w14:paraId="424770E2" w14:textId="77777777" w:rsidTr="008546E6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69F3B56B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</w:tcPr>
          <w:p w14:paraId="4583C248" w14:textId="77777777" w:rsidR="00DA677C" w:rsidRDefault="00DA677C" w:rsidP="008546E6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6AC11A06" w14:textId="77777777" w:rsidR="00DA677C" w:rsidRDefault="00DA677C" w:rsidP="008546E6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4"/>
          </w:tcPr>
          <w:p w14:paraId="0D10382B" w14:textId="71E7F1B5" w:rsidR="00DA677C" w:rsidRDefault="00654CD7" w:rsidP="008546E6">
            <w:pPr>
              <w:jc w:val="both"/>
            </w:pPr>
            <w:r>
              <w:t>02. 03. 2023</w:t>
            </w:r>
          </w:p>
        </w:tc>
      </w:tr>
    </w:tbl>
    <w:p w14:paraId="49C26ED5" w14:textId="77777777" w:rsidR="00DA677C" w:rsidRDefault="00DA677C" w:rsidP="00DA677C"/>
    <w:p w14:paraId="42E63D02" w14:textId="77777777" w:rsidR="00DA677C" w:rsidRDefault="00DA677C">
      <w:pPr>
        <w:spacing w:after="160" w:line="259" w:lineRule="auto"/>
      </w:pPr>
    </w:p>
    <w:p w14:paraId="693969E1" w14:textId="77777777" w:rsidR="00DA677C" w:rsidRDefault="00DA677C">
      <w:pPr>
        <w:spacing w:after="160" w:line="259" w:lineRule="auto"/>
      </w:pPr>
      <w:r>
        <w:br w:type="page"/>
      </w:r>
    </w:p>
    <w:tbl>
      <w:tblPr>
        <w:tblW w:w="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DA677C" w14:paraId="66B73E28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5B870AD4" w14:textId="77777777" w:rsidR="00DA677C" w:rsidRDefault="00DA677C" w:rsidP="008546E6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A677C" w14:paraId="44325094" w14:textId="77777777" w:rsidTr="008546E6">
        <w:tc>
          <w:tcPr>
            <w:tcW w:w="25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ED867E3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43C2" w14:textId="77777777" w:rsidR="00DA677C" w:rsidRDefault="00DA677C" w:rsidP="008546E6">
            <w:pPr>
              <w:jc w:val="both"/>
            </w:pPr>
            <w:r>
              <w:t>Univerzita Tomáše Bati ve Zlíně</w:t>
            </w:r>
          </w:p>
        </w:tc>
      </w:tr>
      <w:tr w:rsidR="00DA677C" w14:paraId="7F464811" w14:textId="77777777" w:rsidTr="008546E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94A1535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C6B1F" w14:textId="77777777" w:rsidR="00DA677C" w:rsidRDefault="00DA677C" w:rsidP="008546E6">
            <w:pPr>
              <w:jc w:val="both"/>
            </w:pPr>
            <w:r>
              <w:t>Fakulta logistiky a krizového řízení</w:t>
            </w:r>
          </w:p>
        </w:tc>
      </w:tr>
      <w:tr w:rsidR="00DA677C" w14:paraId="49DB467F" w14:textId="77777777" w:rsidTr="008546E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647C324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056F" w14:textId="77777777" w:rsidR="00DA677C" w:rsidRDefault="00DA677C" w:rsidP="008546E6">
            <w:pPr>
              <w:jc w:val="both"/>
            </w:pPr>
            <w:r>
              <w:t>Bezpečnost společnosti</w:t>
            </w:r>
          </w:p>
        </w:tc>
      </w:tr>
      <w:tr w:rsidR="00DA677C" w14:paraId="3B0BFA37" w14:textId="77777777" w:rsidTr="008546E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C2C4170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5495" w14:textId="77777777" w:rsidR="00DA677C" w:rsidRPr="00012C95" w:rsidRDefault="00DA677C" w:rsidP="008546E6">
            <w:pPr>
              <w:jc w:val="both"/>
              <w:rPr>
                <w:b/>
              </w:rPr>
            </w:pPr>
            <w:r w:rsidRPr="00012C95">
              <w:rPr>
                <w:b/>
              </w:rPr>
              <w:t>Petr Svoboda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7D4AB61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F5426" w14:textId="77777777" w:rsidR="00DA677C" w:rsidRDefault="00DA677C" w:rsidP="008546E6">
            <w:pPr>
              <w:jc w:val="both"/>
            </w:pPr>
            <w:r>
              <w:t>Ing., Ph.D.</w:t>
            </w:r>
          </w:p>
        </w:tc>
      </w:tr>
      <w:tr w:rsidR="00DA677C" w14:paraId="41948046" w14:textId="77777777" w:rsidTr="008546E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58AE399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59B2" w14:textId="77777777" w:rsidR="00DA677C" w:rsidRDefault="00DA677C" w:rsidP="008546E6">
            <w:pPr>
              <w:jc w:val="both"/>
            </w:pPr>
            <w:r>
              <w:t>1986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B5FD7D5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DBE0" w14:textId="1F9009E9" w:rsidR="00DA677C" w:rsidRPr="00243052" w:rsidRDefault="00DA677C" w:rsidP="008546E6">
            <w:pPr>
              <w:jc w:val="both"/>
              <w:rPr>
                <w:i/>
              </w:rPr>
            </w:pPr>
            <w:r w:rsidRPr="00243052">
              <w:rPr>
                <w:i/>
              </w:rPr>
              <w:t>pp</w:t>
            </w:r>
            <w:r w:rsidR="00243052">
              <w:rPr>
                <w:i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7EADD85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F32F" w14:textId="77777777" w:rsidR="00DA677C" w:rsidRDefault="00DA677C" w:rsidP="008546E6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EBE30EF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81903" w14:textId="4850338F" w:rsidR="00DA677C" w:rsidRDefault="003520A9" w:rsidP="008546E6">
            <w:pPr>
              <w:jc w:val="both"/>
            </w:pPr>
            <w:r>
              <w:t>08/24</w:t>
            </w:r>
          </w:p>
        </w:tc>
      </w:tr>
      <w:tr w:rsidR="00DA677C" w14:paraId="6762E886" w14:textId="77777777" w:rsidTr="008546E6"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909E4C1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AC77" w14:textId="30FA3E94" w:rsidR="00DA677C" w:rsidRPr="00243052" w:rsidRDefault="00DA677C" w:rsidP="008546E6">
            <w:pPr>
              <w:jc w:val="both"/>
              <w:rPr>
                <w:i/>
              </w:rPr>
            </w:pPr>
            <w:r w:rsidRPr="00243052">
              <w:rPr>
                <w:i/>
              </w:rPr>
              <w:t>pp</w:t>
            </w:r>
            <w:r w:rsidR="00243052">
              <w:rPr>
                <w:i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179F785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97C2F" w14:textId="77777777" w:rsidR="00DA677C" w:rsidRDefault="00DA677C" w:rsidP="008546E6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FBE133A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9772" w14:textId="2F801944" w:rsidR="00DA677C" w:rsidRDefault="003520A9" w:rsidP="008546E6">
            <w:pPr>
              <w:jc w:val="both"/>
            </w:pPr>
            <w:r>
              <w:t>08/24</w:t>
            </w:r>
          </w:p>
        </w:tc>
      </w:tr>
      <w:tr w:rsidR="00DA677C" w14:paraId="3DCF75D7" w14:textId="77777777" w:rsidTr="008546E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87F3D09" w14:textId="77777777" w:rsidR="00DA677C" w:rsidRDefault="00DA677C" w:rsidP="008546E6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45572BD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D1F88C9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A677C" w14:paraId="7352C5D3" w14:textId="77777777" w:rsidTr="008546E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88575" w14:textId="77777777" w:rsidR="00DA677C" w:rsidRDefault="00DA677C" w:rsidP="008546E6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4B6DE" w14:textId="77777777" w:rsidR="00DA677C" w:rsidRDefault="00DA677C" w:rsidP="008546E6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2290" w14:textId="77777777" w:rsidR="00DA677C" w:rsidRDefault="00DA677C" w:rsidP="008546E6">
            <w:pPr>
              <w:jc w:val="both"/>
            </w:pPr>
          </w:p>
        </w:tc>
      </w:tr>
      <w:tr w:rsidR="00DA677C" w14:paraId="769DBCFD" w14:textId="77777777" w:rsidTr="008546E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35D9" w14:textId="77777777" w:rsidR="00DA677C" w:rsidRDefault="00DA677C" w:rsidP="008546E6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ABF6" w14:textId="77777777" w:rsidR="00DA677C" w:rsidRDefault="00DA677C" w:rsidP="008546E6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C5F3" w14:textId="77777777" w:rsidR="00DA677C" w:rsidRDefault="00DA677C" w:rsidP="008546E6">
            <w:pPr>
              <w:jc w:val="both"/>
            </w:pPr>
          </w:p>
        </w:tc>
      </w:tr>
      <w:tr w:rsidR="00DA677C" w14:paraId="245F7960" w14:textId="77777777" w:rsidTr="008546E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1B37" w14:textId="77777777" w:rsidR="00DA677C" w:rsidRDefault="00DA677C" w:rsidP="008546E6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8D6A2" w14:textId="77777777" w:rsidR="00DA677C" w:rsidRDefault="00DA677C" w:rsidP="008546E6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F3E5" w14:textId="77777777" w:rsidR="00DA677C" w:rsidRDefault="00DA677C" w:rsidP="008546E6">
            <w:pPr>
              <w:jc w:val="both"/>
            </w:pPr>
          </w:p>
        </w:tc>
      </w:tr>
      <w:tr w:rsidR="00DA677C" w14:paraId="47B6F143" w14:textId="77777777" w:rsidTr="008546E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021E7" w14:textId="77777777" w:rsidR="00DA677C" w:rsidRDefault="00DA677C" w:rsidP="008546E6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18671" w14:textId="77777777" w:rsidR="00DA677C" w:rsidRDefault="00DA677C" w:rsidP="008546E6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F69B4" w14:textId="77777777" w:rsidR="00DA677C" w:rsidRDefault="00DA677C" w:rsidP="008546E6">
            <w:pPr>
              <w:jc w:val="both"/>
            </w:pPr>
          </w:p>
        </w:tc>
      </w:tr>
      <w:tr w:rsidR="00DA677C" w14:paraId="05318A5F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0526D22" w14:textId="77777777" w:rsidR="00DA677C" w:rsidRDefault="00DA677C" w:rsidP="008546E6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A677C" w14:paraId="0F06768D" w14:textId="77777777" w:rsidTr="008546E6">
        <w:trPr>
          <w:trHeight w:val="1118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D93C" w14:textId="77777777" w:rsidR="00DA677C" w:rsidRDefault="003520A9" w:rsidP="008546E6">
            <w:pPr>
              <w:jc w:val="both"/>
            </w:pPr>
            <w:r>
              <w:t>Aplikovaná kybernetická bezpečnost – garant, přednášky (54 %), semináře (54 %)</w:t>
            </w:r>
          </w:p>
          <w:p w14:paraId="589609E5" w14:textId="3F06B6AE" w:rsidR="003520A9" w:rsidRDefault="003520A9" w:rsidP="008546E6">
            <w:pPr>
              <w:jc w:val="both"/>
            </w:pPr>
            <w:r>
              <w:t>Informační akomunikační technologie v oblasti řízení bezpečnosti – garant, přednášky (100 %), cvičení (100 %)</w:t>
            </w:r>
          </w:p>
        </w:tc>
      </w:tr>
      <w:tr w:rsidR="00DA677C" w14:paraId="1A7E67A5" w14:textId="77777777" w:rsidTr="008546E6">
        <w:trPr>
          <w:trHeight w:val="340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14:paraId="05FEC955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DA677C" w14:paraId="0A487E7D" w14:textId="77777777" w:rsidTr="008546E6">
        <w:trPr>
          <w:trHeight w:val="340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AED65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22E56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8496C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8635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A799E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i/>
                <w:iCs/>
              </w:rPr>
              <w:t>nepovinný údaj</w:t>
            </w:r>
            <w:r>
              <w:rPr>
                <w:b/>
              </w:rPr>
              <w:t>) Počet hodin za semestr</w:t>
            </w:r>
          </w:p>
        </w:tc>
      </w:tr>
      <w:tr w:rsidR="00DA677C" w14:paraId="25F83ED7" w14:textId="77777777" w:rsidTr="008546E6">
        <w:trPr>
          <w:trHeight w:val="285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3DF4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8A7D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B6E0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78491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9CAD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</w:tr>
      <w:tr w:rsidR="00DA677C" w14:paraId="5F9DD08C" w14:textId="77777777" w:rsidTr="008546E6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751A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4CB8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2CBA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950A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86AF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</w:tr>
      <w:tr w:rsidR="00DA677C" w14:paraId="41D58AAB" w14:textId="77777777" w:rsidTr="008546E6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770E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23904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1BA0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ACCC6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A750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</w:tr>
      <w:tr w:rsidR="00DA677C" w14:paraId="52FDA3C4" w14:textId="77777777" w:rsidTr="008546E6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9D76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67B73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AE4D6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9BB89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C4FC9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</w:tr>
      <w:tr w:rsidR="00DA677C" w14:paraId="46513C6B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780768F" w14:textId="77777777" w:rsidR="00DA677C" w:rsidRDefault="00DA677C" w:rsidP="008546E6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A677C" w14:paraId="1CCD65C9" w14:textId="77777777" w:rsidTr="008546E6">
        <w:trPr>
          <w:trHeight w:val="105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A100" w14:textId="77777777" w:rsidR="00DA677C" w:rsidRDefault="00DA677C" w:rsidP="008546E6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Ph.D.: 2019 UTB ve Zlíně, Fakulta aplikované informatiky, SO Inženýrská informatika</w:t>
            </w:r>
          </w:p>
          <w:p w14:paraId="2F384575" w14:textId="77777777" w:rsidR="00DA677C" w:rsidRPr="00F0280B" w:rsidRDefault="00DA677C" w:rsidP="008546E6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Ing: 2011 UTB ve Zlíně, Fakulta aplikované informatiky, SO bezpečnostní technologie, systémy a management</w:t>
            </w:r>
          </w:p>
        </w:tc>
      </w:tr>
      <w:tr w:rsidR="00DA677C" w14:paraId="702B36C1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EC6800D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A677C" w14:paraId="4FACA062" w14:textId="77777777" w:rsidTr="008546E6">
        <w:trPr>
          <w:trHeight w:val="109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0879E" w14:textId="77777777" w:rsidR="00DA677C" w:rsidRDefault="00DA677C" w:rsidP="008546E6">
            <w:pPr>
              <w:tabs>
                <w:tab w:val="left" w:pos="993"/>
              </w:tabs>
            </w:pPr>
            <w:bookmarkStart w:id="191" w:name="OLE_LINK16"/>
            <w:bookmarkStart w:id="192" w:name="OLE_LINK17"/>
            <w:bookmarkStart w:id="193" w:name="OLE_LINK18"/>
            <w:bookmarkStart w:id="194" w:name="OLE_LINK19"/>
            <w:r>
              <w:t xml:space="preserve">Univerzita Tomáše Bati ve Zlíně, </w:t>
            </w:r>
            <w:bookmarkEnd w:id="191"/>
            <w:bookmarkEnd w:id="192"/>
            <w:bookmarkEnd w:id="193"/>
            <w:bookmarkEnd w:id="194"/>
            <w:r>
              <w:t xml:space="preserve">Fakulta logistiky a krizového řízení, Ústav ochrany obyvatelstva, asistent, odborný asistent, </w:t>
            </w:r>
            <w:proofErr w:type="gramStart"/>
            <w:r>
              <w:t>2016</w:t>
            </w:r>
            <w:proofErr w:type="gramEnd"/>
            <w:r>
              <w:t>–</w:t>
            </w:r>
            <w:proofErr w:type="gramStart"/>
            <w:r>
              <w:t>dosud</w:t>
            </w:r>
            <w:proofErr w:type="gramEnd"/>
            <w:r>
              <w:t>, pp.</w:t>
            </w:r>
          </w:p>
          <w:p w14:paraId="74BF9BD3" w14:textId="77777777" w:rsidR="00DA677C" w:rsidRDefault="00DA677C" w:rsidP="008546E6">
            <w:pPr>
              <w:tabs>
                <w:tab w:val="left" w:pos="993"/>
              </w:tabs>
            </w:pPr>
            <w:r>
              <w:t>CN Group CZ a.s., tester (běžné, zátěžové a penetrační testování), 2018–2019, jiný</w:t>
            </w:r>
          </w:p>
          <w:p w14:paraId="75C9EF46" w14:textId="77777777" w:rsidR="00DA677C" w:rsidRDefault="00DA677C" w:rsidP="008546E6">
            <w:pPr>
              <w:tabs>
                <w:tab w:val="left" w:pos="993"/>
              </w:tabs>
            </w:pPr>
            <w:r>
              <w:t>Univerzita Tomáše Bati ve Zlíně, Fakulta logistiky a krizového řízení, Ústav ochrany obyvatelstva, externí vyučující, 2014–2016, jiný</w:t>
            </w:r>
          </w:p>
          <w:p w14:paraId="5EED59EC" w14:textId="77777777" w:rsidR="00DA677C" w:rsidRDefault="00DA677C" w:rsidP="008546E6">
            <w:pPr>
              <w:tabs>
                <w:tab w:val="left" w:pos="993"/>
              </w:tabs>
            </w:pPr>
            <w:r>
              <w:t>Getmore, s.r.o., tester (analýza uživatelských požadavků, tvorba zadávací dokumentace, správa a testování softwaru), 2011–2014, pp.</w:t>
            </w:r>
          </w:p>
          <w:p w14:paraId="529F9890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</w:tr>
      <w:tr w:rsidR="00DA677C" w14:paraId="69F8F2E9" w14:textId="77777777" w:rsidTr="008546E6">
        <w:trPr>
          <w:trHeight w:val="25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C91A1CD" w14:textId="77777777" w:rsidR="00DA677C" w:rsidRDefault="00DA677C" w:rsidP="008546E6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A677C" w14:paraId="78F64B50" w14:textId="77777777" w:rsidTr="008546E6">
        <w:trPr>
          <w:trHeight w:val="110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37048" w14:textId="17B94C9B" w:rsidR="00243052" w:rsidRDefault="00243052" w:rsidP="008546E6">
            <w:pPr>
              <w:jc w:val="both"/>
            </w:pPr>
            <w:r>
              <w:t>29x vedoucí bakalářské práce</w:t>
            </w:r>
          </w:p>
          <w:p w14:paraId="3ABC910E" w14:textId="35D3BB6C" w:rsidR="00243052" w:rsidRDefault="00243052" w:rsidP="008546E6">
            <w:pPr>
              <w:jc w:val="both"/>
            </w:pPr>
            <w:r>
              <w:t>19x vedoucí diplomové práce</w:t>
            </w:r>
          </w:p>
          <w:p w14:paraId="2520DE21" w14:textId="42359B7D" w:rsidR="00DA677C" w:rsidRDefault="00DA677C" w:rsidP="008546E6">
            <w:pPr>
              <w:jc w:val="both"/>
            </w:pPr>
          </w:p>
        </w:tc>
      </w:tr>
      <w:tr w:rsidR="00DA677C" w14:paraId="29E0B05D" w14:textId="77777777" w:rsidTr="008546E6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BB4262A" w14:textId="77777777" w:rsidR="00DA677C" w:rsidRDefault="00DA677C" w:rsidP="008546E6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928D486" w14:textId="77777777" w:rsidR="00DA677C" w:rsidRDefault="00DA677C" w:rsidP="008546E6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5E6E0C84" w14:textId="77777777" w:rsidR="00DA677C" w:rsidRDefault="00DA677C" w:rsidP="008546E6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EE31D1D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A677C" w14:paraId="1C7E30CA" w14:textId="77777777" w:rsidTr="008546E6">
        <w:trPr>
          <w:cantSplit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968F" w14:textId="77777777" w:rsidR="00DA677C" w:rsidRDefault="00DA677C" w:rsidP="008546E6">
            <w:pPr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BD51" w14:textId="77777777" w:rsidR="00DA677C" w:rsidRDefault="00DA677C" w:rsidP="008546E6">
            <w:pPr>
              <w:jc w:val="both"/>
            </w:pP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541D6AB" w14:textId="77777777" w:rsidR="00DA677C" w:rsidRDefault="00DA677C" w:rsidP="008546E6">
            <w:pPr>
              <w:jc w:val="both"/>
            </w:pP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9D53CE9" w14:textId="77777777" w:rsidR="00DA677C" w:rsidRDefault="00DA677C" w:rsidP="008546E6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48E6181" w14:textId="77777777" w:rsidR="00DA677C" w:rsidRDefault="00DA677C" w:rsidP="008546E6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53F67CE" w14:textId="77777777" w:rsidR="00DA677C" w:rsidRDefault="00DA677C" w:rsidP="008546E6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A677C" w14:paraId="6EAC3372" w14:textId="77777777" w:rsidTr="008546E6">
        <w:trPr>
          <w:cantSplit/>
          <w:trHeight w:val="70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0227F0A" w14:textId="77777777" w:rsidR="00DA677C" w:rsidRDefault="00DA677C" w:rsidP="008546E6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6706B50" w14:textId="77777777" w:rsidR="00DA677C" w:rsidRDefault="00DA677C" w:rsidP="008546E6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11D1BD3F" w14:textId="77777777" w:rsidR="00DA677C" w:rsidRDefault="00DA677C" w:rsidP="008546E6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655E3EB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7388" w14:textId="6ABD8994" w:rsidR="00DA677C" w:rsidRDefault="00654CD7" w:rsidP="008546E6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F4FD" w14:textId="77777777" w:rsidR="00DA677C" w:rsidRDefault="00DA677C" w:rsidP="008546E6">
            <w:pPr>
              <w:jc w:val="both"/>
              <w:rPr>
                <w:b/>
              </w:rPr>
            </w:pPr>
          </w:p>
        </w:tc>
      </w:tr>
      <w:tr w:rsidR="00DA677C" w14:paraId="612C66A5" w14:textId="77777777" w:rsidTr="008546E6">
        <w:trPr>
          <w:trHeight w:val="205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9CB1" w14:textId="77777777" w:rsidR="00DA677C" w:rsidRDefault="00DA677C" w:rsidP="008546E6">
            <w:pPr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E0AF2" w14:textId="77777777" w:rsidR="00DA677C" w:rsidRDefault="00DA677C" w:rsidP="008546E6">
            <w:pPr>
              <w:jc w:val="both"/>
            </w:pP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C694D2" w14:textId="77777777" w:rsidR="00DA677C" w:rsidRDefault="00DA677C" w:rsidP="008546E6">
            <w:pPr>
              <w:jc w:val="both"/>
            </w:pP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1E480AE5" w14:textId="77777777" w:rsidR="00DA677C" w:rsidRDefault="00DA677C" w:rsidP="008546E6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6A2B2" w14:textId="4AA62E61" w:rsidR="00DA677C" w:rsidRDefault="00DA677C" w:rsidP="00243052">
            <w:pPr>
              <w:rPr>
                <w:b/>
              </w:rPr>
            </w:pPr>
            <w:r>
              <w:rPr>
                <w:b/>
              </w:rPr>
              <w:t>0/2</w:t>
            </w:r>
          </w:p>
        </w:tc>
      </w:tr>
      <w:tr w:rsidR="00DA677C" w14:paraId="3CB87A32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F6ABBED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A677C" w14:paraId="66F315B3" w14:textId="77777777" w:rsidTr="008546E6">
        <w:trPr>
          <w:trHeight w:val="2347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96D3" w14:textId="0C16E6A8" w:rsidR="00DA677C" w:rsidRDefault="00DA677C" w:rsidP="008546E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ZELENÁ, Michaela, </w:t>
            </w:r>
            <w:r>
              <w:rPr>
                <w:b/>
                <w:color w:val="000000"/>
              </w:rPr>
              <w:t>Petr SVOBODA (30 %)</w:t>
            </w:r>
            <w:r>
              <w:rPr>
                <w:color w:val="000000"/>
              </w:rPr>
              <w:t>, Jakub RAK a Miroslav TOMEK. The use of GAP Analysis Method for Implementing the GDPR in a Healthcare Facility. In: </w:t>
            </w:r>
            <w:r>
              <w:rPr>
                <w:i/>
                <w:iCs/>
                <w:color w:val="000000"/>
              </w:rPr>
              <w:t>Lecture Notes in Electrical Engineering</w:t>
            </w:r>
            <w:r>
              <w:rPr>
                <w:color w:val="000000"/>
              </w:rPr>
              <w:t> [online]. Dubrovnik: Springer Verlag, 2019, s. 265-269. [cit. 2021-02-04]. ISSN 1876-1100</w:t>
            </w:r>
          </w:p>
          <w:p w14:paraId="659B8210" w14:textId="77777777" w:rsidR="00243052" w:rsidRPr="00243052" w:rsidRDefault="00243052" w:rsidP="008546E6">
            <w:pPr>
              <w:jc w:val="both"/>
              <w:rPr>
                <w:color w:val="000000"/>
                <w:sz w:val="8"/>
                <w:szCs w:val="8"/>
              </w:rPr>
            </w:pPr>
          </w:p>
          <w:p w14:paraId="588ADB24" w14:textId="59A0CAC4" w:rsidR="00DA677C" w:rsidRDefault="00DA677C" w:rsidP="008546E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BENEŠOVÁ, Kristýna, </w:t>
            </w:r>
            <w:r>
              <w:rPr>
                <w:b/>
                <w:color w:val="000000"/>
              </w:rPr>
              <w:t>Petr SVOBODA (35 %)</w:t>
            </w:r>
            <w:r>
              <w:rPr>
                <w:color w:val="000000"/>
              </w:rPr>
              <w:t>, Jakub RAK a Václav LOŠEK. Security of a Selected Building Using KARS Method. In: </w:t>
            </w:r>
            <w:r>
              <w:rPr>
                <w:i/>
                <w:iCs/>
                <w:color w:val="000000"/>
              </w:rPr>
              <w:t>Lecture Notes in Electrical Engineering</w:t>
            </w:r>
            <w:r>
              <w:rPr>
                <w:color w:val="000000"/>
              </w:rPr>
              <w:t> [online]. Dubrovnik: Springer Verlag, 2019, s. 251-256. [cit. 2021-02-04]. ISSN 1876-1100</w:t>
            </w:r>
          </w:p>
          <w:p w14:paraId="088FB280" w14:textId="77777777" w:rsidR="00243052" w:rsidRPr="00243052" w:rsidRDefault="00243052" w:rsidP="008546E6">
            <w:pPr>
              <w:jc w:val="both"/>
              <w:rPr>
                <w:color w:val="000000"/>
                <w:sz w:val="8"/>
                <w:szCs w:val="8"/>
              </w:rPr>
            </w:pPr>
          </w:p>
          <w:p w14:paraId="6205E0A6" w14:textId="158848A4" w:rsidR="00DA677C" w:rsidRDefault="00DA677C" w:rsidP="008546E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RAK, Jakub, </w:t>
            </w:r>
            <w:r>
              <w:rPr>
                <w:b/>
                <w:sz w:val="19"/>
                <w:szCs w:val="19"/>
              </w:rPr>
              <w:t>SVOBODA, Petr (35 %),</w:t>
            </w:r>
            <w:r>
              <w:rPr>
                <w:sz w:val="19"/>
                <w:szCs w:val="19"/>
              </w:rPr>
              <w:t xml:space="preserve"> VIČAR, Dušan, PRINC, Ivan, HABROVÁ, Markéta. Design of the Data Model for Information Support in the Field of Civil Protection of Municipalities. In: </w:t>
            </w:r>
            <w:r>
              <w:rPr>
                <w:i/>
                <w:iCs/>
                <w:sz w:val="19"/>
                <w:szCs w:val="19"/>
              </w:rPr>
              <w:t>WSEAS Transactions on Environment and Development</w:t>
            </w:r>
            <w:r>
              <w:rPr>
                <w:sz w:val="19"/>
                <w:szCs w:val="19"/>
              </w:rPr>
              <w:t>, 2019, roč. 2019, č. 15, s. 311-318. ISSN 1790-5079</w:t>
            </w:r>
          </w:p>
          <w:p w14:paraId="28577606" w14:textId="77777777" w:rsidR="00243052" w:rsidRPr="00243052" w:rsidRDefault="00243052" w:rsidP="008546E6">
            <w:pPr>
              <w:jc w:val="both"/>
              <w:rPr>
                <w:sz w:val="8"/>
                <w:szCs w:val="8"/>
              </w:rPr>
            </w:pPr>
          </w:p>
          <w:p w14:paraId="168821B7" w14:textId="610421D5" w:rsidR="00DA677C" w:rsidRDefault="00DA677C" w:rsidP="008546E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RAK, Jakub, </w:t>
            </w:r>
            <w:r>
              <w:rPr>
                <w:b/>
                <w:sz w:val="19"/>
                <w:szCs w:val="19"/>
              </w:rPr>
              <w:t>SVOBODA, Petr (35 %),</w:t>
            </w:r>
            <w:r>
              <w:rPr>
                <w:sz w:val="19"/>
                <w:szCs w:val="19"/>
              </w:rPr>
              <w:t xml:space="preserve"> VIČAR, Dušan, MIČKA, Jan, BÁLINT, Tomáš. Design of the Civil Protection Data Model for Smart Cities. In: </w:t>
            </w:r>
            <w:r>
              <w:rPr>
                <w:i/>
                <w:iCs/>
                <w:sz w:val="19"/>
                <w:szCs w:val="19"/>
              </w:rPr>
              <w:t>Lecture Notes in Electrical Engineering</w:t>
            </w:r>
            <w:r>
              <w:rPr>
                <w:sz w:val="19"/>
                <w:szCs w:val="19"/>
              </w:rPr>
              <w:t>. Berlín: Springer Verlag, 2019, s. 348-353. ISSN 1876-1100. ISBN 978-3-030-21506-4</w:t>
            </w:r>
          </w:p>
          <w:p w14:paraId="7692C43D" w14:textId="77777777" w:rsidR="00243052" w:rsidRPr="00243052" w:rsidRDefault="00243052" w:rsidP="008546E6">
            <w:pPr>
              <w:jc w:val="both"/>
              <w:rPr>
                <w:sz w:val="8"/>
                <w:szCs w:val="8"/>
              </w:rPr>
            </w:pPr>
          </w:p>
          <w:p w14:paraId="7F82220C" w14:textId="77777777" w:rsidR="00DA677C" w:rsidRDefault="00DA677C" w:rsidP="008546E6">
            <w:pP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SVOBODA, Petr (40 %),</w:t>
            </w:r>
            <w:r>
              <w:rPr>
                <w:color w:val="000000"/>
              </w:rPr>
              <w:t xml:space="preserve"> Jakub RAK, Dušan VIČAR a Michaela ZELENÁ. The Basic Process for the Implementation of Virtual Simulators into the Private Security Industry Using a Support Tool for Automated SQL Script Generation. In: </w:t>
            </w:r>
            <w:r>
              <w:rPr>
                <w:i/>
                <w:iCs/>
                <w:color w:val="000000"/>
              </w:rPr>
              <w:t>WSEAS Transactions on Environment and Development</w:t>
            </w:r>
            <w:r>
              <w:rPr>
                <w:color w:val="000000"/>
              </w:rPr>
              <w:t>. 2018, vol. 14, s. 541-547. ISSN 1790-5079</w:t>
            </w:r>
          </w:p>
          <w:p w14:paraId="268C144A" w14:textId="77777777" w:rsidR="00DA677C" w:rsidRDefault="00DA677C" w:rsidP="00243052">
            <w:pPr>
              <w:jc w:val="both"/>
              <w:rPr>
                <w:b/>
              </w:rPr>
            </w:pPr>
          </w:p>
        </w:tc>
      </w:tr>
      <w:tr w:rsidR="00DA677C" w14:paraId="55DD4864" w14:textId="77777777" w:rsidTr="008546E6">
        <w:trPr>
          <w:trHeight w:val="21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694646C" w14:textId="77777777" w:rsidR="00DA677C" w:rsidRDefault="00DA677C" w:rsidP="008546E6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A677C" w14:paraId="36906FF9" w14:textId="77777777" w:rsidTr="008546E6">
        <w:trPr>
          <w:trHeight w:val="32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F16A" w14:textId="77777777" w:rsidR="00DA677C" w:rsidRPr="009E5BCE" w:rsidRDefault="00DA677C" w:rsidP="008546E6">
            <w:pPr>
              <w:tabs>
                <w:tab w:val="left" w:pos="993"/>
              </w:tabs>
            </w:pPr>
            <w:r>
              <w:t>2015</w:t>
            </w:r>
            <w:r w:rsidRPr="001A644E">
              <w:t xml:space="preserve"> </w:t>
            </w:r>
            <w:r>
              <w:t>(1</w:t>
            </w:r>
            <w:r w:rsidRPr="001A644E">
              <w:t xml:space="preserve"> </w:t>
            </w:r>
            <w:r>
              <w:t>měsíc</w:t>
            </w:r>
            <w:r w:rsidRPr="001A644E">
              <w:t>)</w:t>
            </w:r>
            <w:r>
              <w:t xml:space="preserve"> – </w:t>
            </w:r>
            <w:r w:rsidRPr="001A644E">
              <w:t xml:space="preserve">zahraniční mobilita na </w:t>
            </w:r>
            <w:r w:rsidRPr="00DD307A">
              <w:t>University of</w:t>
            </w:r>
            <w:r>
              <w:t xml:space="preserve"> the</w:t>
            </w:r>
            <w:r w:rsidRPr="00DD307A">
              <w:t xml:space="preserve"> Peloponnes</w:t>
            </w:r>
            <w:r>
              <w:t>e – Tripoli, Řecko</w:t>
            </w:r>
          </w:p>
        </w:tc>
      </w:tr>
      <w:tr w:rsidR="00DA677C" w14:paraId="1E2835BA" w14:textId="77777777" w:rsidTr="008546E6">
        <w:trPr>
          <w:cantSplit/>
          <w:trHeight w:val="4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E247A72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6332" w14:textId="77777777" w:rsidR="00DA677C" w:rsidRDefault="00DA677C" w:rsidP="008546E6">
            <w:pPr>
              <w:jc w:val="both"/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A3C51B3" w14:textId="77777777" w:rsidR="00DA677C" w:rsidRDefault="00DA677C" w:rsidP="008546E6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2662" w14:textId="3EE4BB07" w:rsidR="00DA677C" w:rsidRDefault="00654CD7" w:rsidP="008546E6">
            <w:pPr>
              <w:jc w:val="both"/>
            </w:pPr>
            <w:r>
              <w:t>02. 03. 2023</w:t>
            </w:r>
          </w:p>
        </w:tc>
      </w:tr>
    </w:tbl>
    <w:p w14:paraId="07A1D5EC" w14:textId="77777777" w:rsidR="00DA677C" w:rsidRDefault="00DA677C" w:rsidP="00DA677C"/>
    <w:p w14:paraId="7C28233C" w14:textId="77777777" w:rsidR="00DA677C" w:rsidRDefault="00DA677C">
      <w:pPr>
        <w:spacing w:after="160" w:line="259" w:lineRule="auto"/>
      </w:pPr>
    </w:p>
    <w:p w14:paraId="71EFFD89" w14:textId="77777777" w:rsidR="00DA677C" w:rsidRDefault="00DA677C">
      <w:pPr>
        <w:spacing w:after="160" w:line="259" w:lineRule="auto"/>
      </w:pPr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DA677C" w14:paraId="6249D5E4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086D4056" w14:textId="77777777" w:rsidR="00DA677C" w:rsidRDefault="00DA677C" w:rsidP="008546E6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A677C" w14:paraId="66BEBAF6" w14:textId="77777777" w:rsidTr="008546E6">
        <w:tc>
          <w:tcPr>
            <w:tcW w:w="25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59F83F0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6E8C" w14:textId="77777777" w:rsidR="00DA677C" w:rsidRDefault="00DA677C" w:rsidP="008546E6">
            <w:pPr>
              <w:jc w:val="both"/>
            </w:pPr>
            <w:r w:rsidRPr="001B2AE1">
              <w:t>Univerzita Tomáše Bati ve Zlíně</w:t>
            </w:r>
          </w:p>
        </w:tc>
      </w:tr>
      <w:tr w:rsidR="00DA677C" w14:paraId="27323E84" w14:textId="77777777" w:rsidTr="008546E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E1761DC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FD61" w14:textId="77777777" w:rsidR="00DA677C" w:rsidRDefault="00DA677C" w:rsidP="008546E6">
            <w:pPr>
              <w:jc w:val="both"/>
            </w:pPr>
            <w:r w:rsidRPr="00CF7506">
              <w:t>Fakulta logistiky a krizového řízení</w:t>
            </w:r>
          </w:p>
        </w:tc>
      </w:tr>
      <w:tr w:rsidR="00DA677C" w14:paraId="351FA34B" w14:textId="77777777" w:rsidTr="008546E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D952458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2E5D" w14:textId="77777777" w:rsidR="00DA677C" w:rsidRDefault="00DA677C" w:rsidP="008546E6">
            <w:pPr>
              <w:jc w:val="both"/>
            </w:pPr>
            <w:r>
              <w:t>Bezpečnost společnosti</w:t>
            </w:r>
          </w:p>
        </w:tc>
      </w:tr>
      <w:tr w:rsidR="00DA677C" w14:paraId="30C3DAF7" w14:textId="77777777" w:rsidTr="008546E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9C83151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A554" w14:textId="77777777" w:rsidR="00DA677C" w:rsidRPr="00012C95" w:rsidRDefault="00DA677C" w:rsidP="008546E6">
            <w:pPr>
              <w:jc w:val="both"/>
              <w:rPr>
                <w:b/>
              </w:rPr>
            </w:pPr>
            <w:r w:rsidRPr="00012C95">
              <w:rPr>
                <w:b/>
              </w:rPr>
              <w:t>Pavel Taraba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C8B4422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A42B" w14:textId="77777777" w:rsidR="00DA677C" w:rsidRDefault="00DA677C" w:rsidP="008546E6">
            <w:pPr>
              <w:jc w:val="both"/>
            </w:pPr>
            <w:r>
              <w:t>Ing., Ph.D.</w:t>
            </w:r>
          </w:p>
        </w:tc>
      </w:tr>
      <w:tr w:rsidR="00DA677C" w14:paraId="6217352C" w14:textId="77777777" w:rsidTr="008546E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4B40B4C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4D15" w14:textId="77777777" w:rsidR="00DA677C" w:rsidRDefault="00DA677C" w:rsidP="008546E6">
            <w:pPr>
              <w:jc w:val="both"/>
            </w:pPr>
            <w:r>
              <w:t>1983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0F3FCBD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BDE4" w14:textId="571E76A3" w:rsidR="00DA677C" w:rsidRPr="00680542" w:rsidRDefault="00DA677C" w:rsidP="008546E6">
            <w:pPr>
              <w:jc w:val="both"/>
              <w:rPr>
                <w:i/>
              </w:rPr>
            </w:pPr>
            <w:r w:rsidRPr="00680542">
              <w:rPr>
                <w:i/>
              </w:rPr>
              <w:t>pp</w:t>
            </w:r>
            <w:r w:rsidR="00680542">
              <w:rPr>
                <w:i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B08CEDC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B1A6" w14:textId="77777777" w:rsidR="00DA677C" w:rsidRDefault="00DA677C" w:rsidP="008546E6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5502471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D58B" w14:textId="31EC4F8B" w:rsidR="00DA677C" w:rsidRDefault="003520A9" w:rsidP="008546E6">
            <w:pPr>
              <w:jc w:val="both"/>
            </w:pPr>
            <w:r>
              <w:t>N</w:t>
            </w:r>
          </w:p>
        </w:tc>
      </w:tr>
      <w:tr w:rsidR="00DA677C" w14:paraId="067C17A2" w14:textId="77777777" w:rsidTr="008546E6"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F5FC69B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2F830" w14:textId="3D91341C" w:rsidR="00DA677C" w:rsidRPr="00680542" w:rsidRDefault="00DA677C" w:rsidP="008546E6">
            <w:pPr>
              <w:jc w:val="both"/>
              <w:rPr>
                <w:i/>
              </w:rPr>
            </w:pPr>
            <w:r w:rsidRPr="00680542">
              <w:rPr>
                <w:i/>
              </w:rPr>
              <w:t>pp</w:t>
            </w:r>
            <w:r w:rsidR="00680542">
              <w:rPr>
                <w:i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207EEAD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C4741" w14:textId="77777777" w:rsidR="00DA677C" w:rsidRDefault="00DA677C" w:rsidP="008546E6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0264B60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75A5" w14:textId="6D1C2E82" w:rsidR="00DA677C" w:rsidRDefault="003520A9" w:rsidP="008546E6">
            <w:pPr>
              <w:jc w:val="both"/>
            </w:pPr>
            <w:r>
              <w:t>N</w:t>
            </w:r>
          </w:p>
        </w:tc>
      </w:tr>
      <w:tr w:rsidR="00DA677C" w14:paraId="10DDB601" w14:textId="77777777" w:rsidTr="008546E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1A34969" w14:textId="77777777" w:rsidR="00DA677C" w:rsidRDefault="00DA677C" w:rsidP="008546E6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0443DC0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501CB36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A677C" w14:paraId="42EEB286" w14:textId="77777777" w:rsidTr="008546E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C009C" w14:textId="6EF8B6A7" w:rsidR="00DA677C" w:rsidRDefault="00DA677C" w:rsidP="008546E6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15A6" w14:textId="77777777" w:rsidR="00DA677C" w:rsidRDefault="00DA677C" w:rsidP="008546E6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44E4" w14:textId="77777777" w:rsidR="00DA677C" w:rsidRDefault="00DA677C" w:rsidP="008546E6">
            <w:pPr>
              <w:jc w:val="both"/>
            </w:pPr>
          </w:p>
        </w:tc>
      </w:tr>
      <w:tr w:rsidR="00DA677C" w14:paraId="24E0E333" w14:textId="77777777" w:rsidTr="008546E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9465" w14:textId="77777777" w:rsidR="00DA677C" w:rsidRDefault="00DA677C" w:rsidP="008546E6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DF19" w14:textId="77777777" w:rsidR="00DA677C" w:rsidRDefault="00DA677C" w:rsidP="008546E6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BE50" w14:textId="77777777" w:rsidR="00DA677C" w:rsidRDefault="00DA677C" w:rsidP="008546E6">
            <w:pPr>
              <w:jc w:val="both"/>
            </w:pPr>
          </w:p>
        </w:tc>
      </w:tr>
      <w:tr w:rsidR="00DA677C" w14:paraId="19F04349" w14:textId="77777777" w:rsidTr="008546E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D0BA" w14:textId="77777777" w:rsidR="00DA677C" w:rsidRDefault="00DA677C" w:rsidP="008546E6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C480F" w14:textId="77777777" w:rsidR="00DA677C" w:rsidRDefault="00DA677C" w:rsidP="008546E6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5525" w14:textId="77777777" w:rsidR="00DA677C" w:rsidRDefault="00DA677C" w:rsidP="008546E6">
            <w:pPr>
              <w:jc w:val="both"/>
            </w:pPr>
          </w:p>
        </w:tc>
      </w:tr>
      <w:tr w:rsidR="00DA677C" w14:paraId="1DA300B9" w14:textId="77777777" w:rsidTr="008546E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0F01" w14:textId="77777777" w:rsidR="00DA677C" w:rsidRDefault="00DA677C" w:rsidP="008546E6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57C8" w14:textId="77777777" w:rsidR="00DA677C" w:rsidRDefault="00DA677C" w:rsidP="008546E6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52E5" w14:textId="77777777" w:rsidR="00DA677C" w:rsidRDefault="00DA677C" w:rsidP="008546E6">
            <w:pPr>
              <w:jc w:val="both"/>
            </w:pPr>
          </w:p>
        </w:tc>
      </w:tr>
      <w:tr w:rsidR="00DA677C" w14:paraId="158E5F1A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15F7168" w14:textId="77777777" w:rsidR="00DA677C" w:rsidRDefault="00DA677C" w:rsidP="008546E6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A677C" w14:paraId="51F7CFCB" w14:textId="77777777" w:rsidTr="008546E6">
        <w:trPr>
          <w:trHeight w:val="1118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2464" w14:textId="77777777" w:rsidR="00DA677C" w:rsidRDefault="00DA677C" w:rsidP="008546E6">
            <w:pPr>
              <w:jc w:val="both"/>
            </w:pPr>
            <w:r>
              <w:t>Projektová činnost – garant, přednášky (100 %), semináře (100 %)</w:t>
            </w:r>
          </w:p>
        </w:tc>
      </w:tr>
      <w:tr w:rsidR="00DA677C" w14:paraId="25A08E20" w14:textId="77777777" w:rsidTr="008546E6">
        <w:trPr>
          <w:trHeight w:val="340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14:paraId="2AEB72D1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DA677C" w14:paraId="46C058A2" w14:textId="77777777" w:rsidTr="008546E6">
        <w:trPr>
          <w:trHeight w:val="340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91F12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9A6EC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553BF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AA013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BE300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i/>
                <w:iCs/>
              </w:rPr>
              <w:t>nepovinný údaj</w:t>
            </w:r>
            <w:r>
              <w:rPr>
                <w:b/>
              </w:rPr>
              <w:t>) Počet hodin za semestr</w:t>
            </w:r>
          </w:p>
        </w:tc>
      </w:tr>
      <w:tr w:rsidR="00DA677C" w14:paraId="2A6AC44F" w14:textId="77777777" w:rsidTr="008546E6">
        <w:trPr>
          <w:trHeight w:val="285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50C53" w14:textId="77777777" w:rsidR="00DA677C" w:rsidRPr="00AB0766" w:rsidRDefault="00DA677C" w:rsidP="008546E6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C550" w14:textId="77777777" w:rsidR="00DA677C" w:rsidRPr="00AB0766" w:rsidRDefault="00DA677C" w:rsidP="008546E6">
            <w:pPr>
              <w:rPr>
                <w:color w:val="FF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5CE4" w14:textId="77777777" w:rsidR="00DA677C" w:rsidRPr="00AB0766" w:rsidRDefault="00DA677C" w:rsidP="008546E6">
            <w:pPr>
              <w:jc w:val="both"/>
              <w:rPr>
                <w:color w:val="FF0000"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4D9A" w14:textId="77777777" w:rsidR="00DA677C" w:rsidRPr="00AB0766" w:rsidRDefault="00DA677C" w:rsidP="008546E6">
            <w:pPr>
              <w:jc w:val="both"/>
              <w:rPr>
                <w:color w:val="FF0000"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DE53" w14:textId="77777777" w:rsidR="00DA677C" w:rsidRPr="00AB0766" w:rsidRDefault="00DA677C" w:rsidP="008546E6">
            <w:pPr>
              <w:jc w:val="both"/>
              <w:rPr>
                <w:color w:val="FF0000"/>
              </w:rPr>
            </w:pPr>
          </w:p>
        </w:tc>
      </w:tr>
      <w:tr w:rsidR="00DA677C" w14:paraId="6C3DA7E4" w14:textId="77777777" w:rsidTr="008546E6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E057" w14:textId="77777777" w:rsidR="00DA677C" w:rsidRPr="00AB0766" w:rsidRDefault="00DA677C" w:rsidP="008546E6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5B0B" w14:textId="77777777" w:rsidR="00DA677C" w:rsidRPr="00AB0766" w:rsidRDefault="00DA677C" w:rsidP="008546E6">
            <w:pPr>
              <w:rPr>
                <w:color w:val="FF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B559" w14:textId="77777777" w:rsidR="00DA677C" w:rsidRPr="00AB0766" w:rsidRDefault="00DA677C" w:rsidP="008546E6">
            <w:pPr>
              <w:jc w:val="both"/>
              <w:rPr>
                <w:color w:val="FF0000"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F703" w14:textId="77777777" w:rsidR="00DA677C" w:rsidRPr="00AB0766" w:rsidRDefault="00DA677C" w:rsidP="008546E6">
            <w:pPr>
              <w:jc w:val="both"/>
              <w:rPr>
                <w:color w:val="FF0000"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2C91" w14:textId="77777777" w:rsidR="00DA677C" w:rsidRPr="00AB0766" w:rsidRDefault="00DA677C" w:rsidP="008546E6">
            <w:pPr>
              <w:jc w:val="both"/>
              <w:rPr>
                <w:color w:val="FF0000"/>
              </w:rPr>
            </w:pPr>
          </w:p>
        </w:tc>
      </w:tr>
      <w:tr w:rsidR="00DA677C" w14:paraId="16614411" w14:textId="77777777" w:rsidTr="008546E6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C147" w14:textId="77777777" w:rsidR="00DA677C" w:rsidRPr="00AB0766" w:rsidRDefault="00DA677C" w:rsidP="008546E6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868E" w14:textId="77777777" w:rsidR="00DA677C" w:rsidRPr="00AB0766" w:rsidRDefault="00DA677C" w:rsidP="008546E6">
            <w:pPr>
              <w:jc w:val="both"/>
              <w:rPr>
                <w:color w:val="FF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AD2E" w14:textId="77777777" w:rsidR="00DA677C" w:rsidRPr="00AB0766" w:rsidRDefault="00DA677C" w:rsidP="008546E6">
            <w:pPr>
              <w:jc w:val="both"/>
              <w:rPr>
                <w:color w:val="FF0000"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B55F" w14:textId="77777777" w:rsidR="00DA677C" w:rsidRPr="00AB0766" w:rsidRDefault="00DA677C" w:rsidP="008546E6">
            <w:pPr>
              <w:jc w:val="both"/>
              <w:rPr>
                <w:color w:val="FF0000"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DA6C" w14:textId="77777777" w:rsidR="00DA677C" w:rsidRPr="00AB0766" w:rsidRDefault="00DA677C" w:rsidP="008546E6">
            <w:pPr>
              <w:jc w:val="both"/>
              <w:rPr>
                <w:color w:val="FF0000"/>
              </w:rPr>
            </w:pPr>
          </w:p>
        </w:tc>
      </w:tr>
      <w:tr w:rsidR="00DA677C" w14:paraId="61EA4FA2" w14:textId="77777777" w:rsidTr="008546E6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D0A0E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98AC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D34D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227D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F65E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</w:tr>
      <w:tr w:rsidR="00DA677C" w14:paraId="4D2FAB1D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4FDF1BC" w14:textId="77777777" w:rsidR="00DA677C" w:rsidRDefault="00DA677C" w:rsidP="008546E6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A677C" w14:paraId="7A921E0E" w14:textId="77777777" w:rsidTr="008546E6">
        <w:trPr>
          <w:trHeight w:val="105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C92F" w14:textId="061660DF" w:rsidR="00012C95" w:rsidRDefault="00012C95" w:rsidP="008546E6">
            <w:pPr>
              <w:jc w:val="both"/>
            </w:pPr>
            <w:r>
              <w:t>2007–2013   Ph.D. - Univerzita Tomáše Bati ve Zlíně, Fakulta managementu a ekonomiky, Management a ekonomika</w:t>
            </w:r>
          </w:p>
          <w:p w14:paraId="38C44E14" w14:textId="6EA999B6" w:rsidR="00DA677C" w:rsidRDefault="00DA677C" w:rsidP="008546E6">
            <w:pPr>
              <w:jc w:val="both"/>
            </w:pPr>
            <w:r>
              <w:t>2005–2007   Ing. - Univerzita Tomáše Bati ve Zlíně, Fakulta managementu a ekonomiky, Management a marketing</w:t>
            </w:r>
          </w:p>
          <w:p w14:paraId="5DF4273C" w14:textId="43288F83" w:rsidR="00DA677C" w:rsidRDefault="00DA677C" w:rsidP="008546E6">
            <w:pPr>
              <w:jc w:val="both"/>
              <w:rPr>
                <w:b/>
              </w:rPr>
            </w:pPr>
          </w:p>
        </w:tc>
      </w:tr>
      <w:tr w:rsidR="00DA677C" w14:paraId="2DB359D7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298098D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A677C" w14:paraId="586BF3D3" w14:textId="77777777" w:rsidTr="008546E6">
        <w:trPr>
          <w:trHeight w:val="109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A4AFF" w14:textId="77777777" w:rsidR="00DA677C" w:rsidRDefault="00DA677C" w:rsidP="008546E6">
            <w:pPr>
              <w:jc w:val="both"/>
              <w:rPr>
                <w:color w:val="FF0000"/>
              </w:rPr>
            </w:pPr>
            <w:r>
              <w:t xml:space="preserve">2/2008 </w:t>
            </w:r>
            <w:r w:rsidRPr="00F10196">
              <w:t>– dosud:</w:t>
            </w:r>
            <w:r>
              <w:t xml:space="preserve"> Fakulta logistiky a krizového řízení, UTB ve Zlíně, akademický pracovník</w:t>
            </w:r>
          </w:p>
        </w:tc>
      </w:tr>
      <w:tr w:rsidR="00DA677C" w14:paraId="009372B3" w14:textId="77777777" w:rsidTr="008546E6">
        <w:trPr>
          <w:trHeight w:val="25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075C1AA" w14:textId="77777777" w:rsidR="00DA677C" w:rsidRDefault="00DA677C" w:rsidP="008546E6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A677C" w14:paraId="5DF19516" w14:textId="77777777" w:rsidTr="008546E6">
        <w:trPr>
          <w:trHeight w:val="110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BA2" w14:textId="77777777" w:rsidR="00DA677C" w:rsidRDefault="00DA677C" w:rsidP="008546E6">
            <w:pPr>
              <w:jc w:val="both"/>
            </w:pPr>
            <w:r>
              <w:t>101x vedoucí bakalářské práce</w:t>
            </w:r>
          </w:p>
          <w:p w14:paraId="32937EF2" w14:textId="77777777" w:rsidR="00DA677C" w:rsidRDefault="00DA677C" w:rsidP="008546E6">
            <w:pPr>
              <w:jc w:val="both"/>
            </w:pPr>
            <w:r>
              <w:t>14x vedoucí diplomové práce</w:t>
            </w:r>
          </w:p>
          <w:p w14:paraId="5F79C7C4" w14:textId="77777777" w:rsidR="00DA677C" w:rsidRDefault="00DA677C" w:rsidP="008546E6">
            <w:pPr>
              <w:jc w:val="both"/>
            </w:pPr>
            <w:r>
              <w:t>4x konzultant disertační práce</w:t>
            </w:r>
          </w:p>
        </w:tc>
      </w:tr>
      <w:tr w:rsidR="00DA677C" w14:paraId="17962817" w14:textId="77777777" w:rsidTr="008546E6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7F15E49" w14:textId="77777777" w:rsidR="00DA677C" w:rsidRDefault="00DA677C" w:rsidP="008546E6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1BAE293" w14:textId="77777777" w:rsidR="00DA677C" w:rsidRDefault="00DA677C" w:rsidP="008546E6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1992E2E4" w14:textId="77777777" w:rsidR="00DA677C" w:rsidRDefault="00DA677C" w:rsidP="008546E6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317153A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A677C" w14:paraId="7F70EA2D" w14:textId="77777777" w:rsidTr="008546E6">
        <w:trPr>
          <w:cantSplit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C1E9" w14:textId="77777777" w:rsidR="00DA677C" w:rsidRDefault="00DA677C" w:rsidP="008546E6">
            <w:pPr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F365" w14:textId="77777777" w:rsidR="00DA677C" w:rsidRDefault="00DA677C" w:rsidP="008546E6">
            <w:pPr>
              <w:jc w:val="both"/>
            </w:pP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4124F6" w14:textId="77777777" w:rsidR="00DA677C" w:rsidRDefault="00DA677C" w:rsidP="008546E6">
            <w:pPr>
              <w:jc w:val="both"/>
            </w:pP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533BED8" w14:textId="77777777" w:rsidR="00DA677C" w:rsidRDefault="00DA677C" w:rsidP="008546E6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D2D3743" w14:textId="77777777" w:rsidR="00DA677C" w:rsidRDefault="00DA677C" w:rsidP="008546E6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AADFA86" w14:textId="77777777" w:rsidR="00DA677C" w:rsidRDefault="00DA677C" w:rsidP="008546E6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A677C" w14:paraId="60E60183" w14:textId="77777777" w:rsidTr="008546E6">
        <w:trPr>
          <w:cantSplit/>
          <w:trHeight w:val="70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9D4B829" w14:textId="77777777" w:rsidR="00DA677C" w:rsidRDefault="00DA677C" w:rsidP="008546E6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0A9C174" w14:textId="77777777" w:rsidR="00DA677C" w:rsidRDefault="00DA677C" w:rsidP="008546E6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6B6F60B2" w14:textId="77777777" w:rsidR="00DA677C" w:rsidRDefault="00DA677C" w:rsidP="008546E6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DD7989" w14:textId="2E86A85D" w:rsidR="00DA677C" w:rsidRDefault="00654CD7" w:rsidP="008546E6">
            <w:pPr>
              <w:jc w:val="both"/>
              <w:rPr>
                <w:b/>
              </w:rPr>
            </w:pPr>
            <w:r>
              <w:rPr>
                <w:b/>
              </w:rPr>
              <w:t>79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C53C4" w14:textId="2E10E70F" w:rsidR="00DA677C" w:rsidRDefault="00654CD7" w:rsidP="008546E6">
            <w:pPr>
              <w:jc w:val="both"/>
              <w:rPr>
                <w:b/>
              </w:rPr>
            </w:pPr>
            <w:r>
              <w:rPr>
                <w:b/>
              </w:rPr>
              <w:t>103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3542" w14:textId="77777777" w:rsidR="00DA677C" w:rsidRDefault="00DA677C" w:rsidP="008546E6">
            <w:pPr>
              <w:jc w:val="both"/>
              <w:rPr>
                <w:b/>
              </w:rPr>
            </w:pPr>
          </w:p>
        </w:tc>
      </w:tr>
      <w:tr w:rsidR="00DA677C" w14:paraId="30657A50" w14:textId="77777777" w:rsidTr="008546E6">
        <w:trPr>
          <w:trHeight w:val="205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E4F0" w14:textId="77777777" w:rsidR="00DA677C" w:rsidRDefault="00DA677C" w:rsidP="008546E6">
            <w:pPr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D008" w14:textId="77777777" w:rsidR="00DA677C" w:rsidRDefault="00DA677C" w:rsidP="008546E6">
            <w:pPr>
              <w:jc w:val="both"/>
            </w:pP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2BCC50F" w14:textId="77777777" w:rsidR="00DA677C" w:rsidRDefault="00DA677C" w:rsidP="008546E6">
            <w:pPr>
              <w:jc w:val="both"/>
            </w:pP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0EE0978F" w14:textId="77777777" w:rsidR="00DA677C" w:rsidRDefault="00DA677C" w:rsidP="008546E6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30AE3" w14:textId="532ECFA1" w:rsidR="00DA677C" w:rsidRDefault="00DA677C" w:rsidP="00654CD7">
            <w:pPr>
              <w:rPr>
                <w:b/>
              </w:rPr>
            </w:pPr>
            <w:r>
              <w:rPr>
                <w:b/>
              </w:rPr>
              <w:t xml:space="preserve">   5 / </w:t>
            </w:r>
            <w:r w:rsidR="00654CD7">
              <w:rPr>
                <w:b/>
              </w:rPr>
              <w:t>4</w:t>
            </w:r>
          </w:p>
        </w:tc>
      </w:tr>
      <w:tr w:rsidR="00DA677C" w14:paraId="0F70C8DE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0120C5B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A677C" w14:paraId="7584C5DA" w14:textId="77777777" w:rsidTr="008546E6">
        <w:trPr>
          <w:trHeight w:val="2347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69CE6" w14:textId="0DDECCDF" w:rsidR="00DA677C" w:rsidRDefault="00DA677C" w:rsidP="008546E6">
            <w:pPr>
              <w:rPr>
                <w:bCs/>
              </w:rPr>
            </w:pPr>
            <w:r>
              <w:lastRenderedPageBreak/>
              <w:t xml:space="preserve">BARTOŠOVÁ, Tereza, </w:t>
            </w:r>
            <w:r w:rsidRPr="00680542">
              <w:rPr>
                <w:b/>
                <w:bCs/>
              </w:rPr>
              <w:t>TARABA, Pavel</w:t>
            </w:r>
            <w:r w:rsidRPr="001661A3">
              <w:t>,</w:t>
            </w:r>
            <w:r>
              <w:t xml:space="preserve"> a Kamil PETEREK. (2021). Approach to the risk management process in logistics companies.</w:t>
            </w:r>
            <w:r>
              <w:rPr>
                <w:i/>
                <w:iCs/>
              </w:rPr>
              <w:t xml:space="preserve"> Chemical Engineering Transactions, 86</w:t>
            </w:r>
            <w:r>
              <w:t xml:space="preserve">, 403-408. doi:10.3303/CET2186068. </w:t>
            </w:r>
            <w:r w:rsidRPr="00610187">
              <w:rPr>
                <w:bCs/>
              </w:rPr>
              <w:t xml:space="preserve">(Jsc, </w:t>
            </w:r>
            <w:r>
              <w:rPr>
                <w:bCs/>
              </w:rPr>
              <w:t xml:space="preserve">Q3, </w:t>
            </w:r>
            <w:r w:rsidRPr="00610187">
              <w:rPr>
                <w:bCs/>
              </w:rPr>
              <w:t xml:space="preserve">autorský podíl </w:t>
            </w:r>
            <w:r w:rsidRPr="00680542">
              <w:rPr>
                <w:b/>
                <w:bCs/>
              </w:rPr>
              <w:t>30 %</w:t>
            </w:r>
            <w:r w:rsidRPr="00610187">
              <w:rPr>
                <w:bCs/>
              </w:rPr>
              <w:t>)</w:t>
            </w:r>
          </w:p>
          <w:p w14:paraId="3766388A" w14:textId="77777777" w:rsidR="00680542" w:rsidRPr="00680542" w:rsidRDefault="00680542" w:rsidP="008546E6">
            <w:pPr>
              <w:rPr>
                <w:sz w:val="8"/>
                <w:szCs w:val="8"/>
                <w:lang w:val="sk-SK"/>
              </w:rPr>
            </w:pPr>
          </w:p>
          <w:p w14:paraId="684E22DB" w14:textId="35AAD4BC" w:rsidR="00DA677C" w:rsidRDefault="00DA677C" w:rsidP="008546E6">
            <w:pPr>
              <w:rPr>
                <w:bCs/>
              </w:rPr>
            </w:pPr>
            <w:r w:rsidRPr="00181371">
              <w:t>ROCHE, Joseph</w:t>
            </w:r>
            <w:r>
              <w:rPr>
                <w:lang w:val="sk-SK"/>
              </w:rPr>
              <w:t>,</w:t>
            </w:r>
            <w:r w:rsidRPr="00AE3C67">
              <w:rPr>
                <w:lang w:val="sk-SK"/>
              </w:rPr>
              <w:t xml:space="preserve"> </w:t>
            </w:r>
            <w:r w:rsidRPr="00181371">
              <w:t>BELL, Laura</w:t>
            </w:r>
            <w:r w:rsidRPr="00AE3C67">
              <w:rPr>
                <w:lang w:val="sk-SK"/>
              </w:rPr>
              <w:t xml:space="preserve">, </w:t>
            </w:r>
            <w:r w:rsidRPr="00181371">
              <w:t>GALVÃO, Cecília</w:t>
            </w:r>
            <w:r w:rsidRPr="00AE3C67">
              <w:rPr>
                <w:lang w:val="sk-SK"/>
              </w:rPr>
              <w:t xml:space="preserve">, </w:t>
            </w:r>
            <w:r w:rsidRPr="00181371">
              <w:t>GOLUMBIC, Yaela N</w:t>
            </w:r>
            <w:r w:rsidRPr="00AE3C67">
              <w:rPr>
                <w:lang w:val="sk-SK"/>
              </w:rPr>
              <w:t xml:space="preserve">, </w:t>
            </w:r>
            <w:r w:rsidRPr="00181371">
              <w:t>KLOETZER, Laure</w:t>
            </w:r>
            <w:r w:rsidRPr="00AE3C67">
              <w:rPr>
                <w:lang w:val="sk-SK"/>
              </w:rPr>
              <w:t xml:space="preserve">, </w:t>
            </w:r>
            <w:r w:rsidRPr="00181371">
              <w:t>KNOBEN, Nieke</w:t>
            </w:r>
            <w:r w:rsidRPr="00AE3C67">
              <w:rPr>
                <w:lang w:val="sk-SK"/>
              </w:rPr>
              <w:t xml:space="preserve">, </w:t>
            </w:r>
            <w:r w:rsidRPr="00181371">
              <w:t>LAAKSO, Mari</w:t>
            </w:r>
            <w:r w:rsidRPr="00AE3C67">
              <w:rPr>
                <w:lang w:val="sk-SK"/>
              </w:rPr>
              <w:t xml:space="preserve">, </w:t>
            </w:r>
            <w:r w:rsidRPr="00181371">
              <w:t>LORKE, Julia</w:t>
            </w:r>
            <w:r w:rsidRPr="00AE3C67">
              <w:rPr>
                <w:lang w:val="sk-SK"/>
              </w:rPr>
              <w:t xml:space="preserve">, </w:t>
            </w:r>
            <w:r w:rsidRPr="00181371">
              <w:t>MANNION, Greg</w:t>
            </w:r>
            <w:r w:rsidRPr="00AE3C67">
              <w:rPr>
                <w:lang w:val="sk-SK"/>
              </w:rPr>
              <w:t xml:space="preserve">, </w:t>
            </w:r>
            <w:r w:rsidRPr="00181371">
              <w:t>MASSETTI, Luciano</w:t>
            </w:r>
            <w:r w:rsidRPr="00AE3C67">
              <w:rPr>
                <w:lang w:val="sk-SK"/>
              </w:rPr>
              <w:t xml:space="preserve">, </w:t>
            </w:r>
            <w:r w:rsidRPr="00181371">
              <w:t>MAUCHLINE, Alice</w:t>
            </w:r>
            <w:r w:rsidRPr="00AE3C67">
              <w:rPr>
                <w:lang w:val="sk-SK"/>
              </w:rPr>
              <w:t xml:space="preserve">, </w:t>
            </w:r>
            <w:r w:rsidRPr="00181371">
              <w:t>PATA, Kai</w:t>
            </w:r>
            <w:r w:rsidRPr="00AE3C67">
              <w:rPr>
                <w:lang w:val="sk-SK"/>
              </w:rPr>
              <w:t xml:space="preserve">, </w:t>
            </w:r>
            <w:r w:rsidRPr="00181371">
              <w:t>RUCK, Andy</w:t>
            </w:r>
            <w:r w:rsidRPr="00AE3C67">
              <w:rPr>
                <w:lang w:val="sk-SK"/>
              </w:rPr>
              <w:t xml:space="preserve">, </w:t>
            </w:r>
            <w:r w:rsidRPr="00680542">
              <w:rPr>
                <w:b/>
                <w:bCs/>
              </w:rPr>
              <w:t>TARABA, Pavel</w:t>
            </w:r>
            <w:r w:rsidRPr="001661A3">
              <w:rPr>
                <w:lang w:val="sk-SK"/>
              </w:rPr>
              <w:t>,</w:t>
            </w:r>
            <w:r>
              <w:rPr>
                <w:lang w:val="sk-SK"/>
              </w:rPr>
              <w:t xml:space="preserve"> </w:t>
            </w:r>
            <w:r w:rsidRPr="00181371">
              <w:t>WINTER, Silvia</w:t>
            </w:r>
            <w:r>
              <w:rPr>
                <w:lang w:val="sk-SK"/>
              </w:rPr>
              <w:t xml:space="preserve"> </w:t>
            </w:r>
            <w:r>
              <w:t>(2020). Citizen science, education, and learning: Challenges and opportunities.</w:t>
            </w:r>
            <w:r>
              <w:rPr>
                <w:i/>
                <w:iCs/>
              </w:rPr>
              <w:t xml:space="preserve"> Frontiers in Sociology, 5</w:t>
            </w:r>
            <w:r>
              <w:t xml:space="preserve"> doi:10.3389/fsoc.2020.613814. </w:t>
            </w:r>
            <w:r w:rsidRPr="00610187">
              <w:rPr>
                <w:bCs/>
              </w:rPr>
              <w:t>(</w:t>
            </w:r>
            <w:r>
              <w:rPr>
                <w:bCs/>
              </w:rPr>
              <w:t>Jsc Q1</w:t>
            </w:r>
            <w:r w:rsidRPr="00610187">
              <w:rPr>
                <w:bCs/>
              </w:rPr>
              <w:t xml:space="preserve">, autorský podíl </w:t>
            </w:r>
            <w:r w:rsidRPr="00680542">
              <w:rPr>
                <w:b/>
                <w:bCs/>
              </w:rPr>
              <w:t>10 %</w:t>
            </w:r>
            <w:r w:rsidRPr="00610187">
              <w:rPr>
                <w:bCs/>
              </w:rPr>
              <w:t>)</w:t>
            </w:r>
          </w:p>
          <w:p w14:paraId="75B0020A" w14:textId="77777777" w:rsidR="00680542" w:rsidRPr="00680542" w:rsidRDefault="00680542" w:rsidP="008546E6">
            <w:pPr>
              <w:rPr>
                <w:sz w:val="8"/>
                <w:szCs w:val="8"/>
              </w:rPr>
            </w:pPr>
          </w:p>
          <w:p w14:paraId="189C1CC7" w14:textId="2710F3CA" w:rsidR="00DA677C" w:rsidRDefault="00DA677C" w:rsidP="008546E6">
            <w:pPr>
              <w:rPr>
                <w:bCs/>
              </w:rPr>
            </w:pPr>
            <w:r w:rsidRPr="0026050D">
              <w:rPr>
                <w:color w:val="000000"/>
                <w:szCs w:val="18"/>
                <w:shd w:val="clear" w:color="auto" w:fill="FFFFFF"/>
              </w:rPr>
              <w:t>V</w:t>
            </w:r>
            <w:r>
              <w:rPr>
                <w:color w:val="000000"/>
                <w:szCs w:val="18"/>
                <w:shd w:val="clear" w:color="auto" w:fill="FFFFFF"/>
              </w:rPr>
              <w:t>Í</w:t>
            </w:r>
            <w:r w:rsidRPr="0026050D">
              <w:rPr>
                <w:color w:val="000000"/>
                <w:szCs w:val="18"/>
                <w:shd w:val="clear" w:color="auto" w:fill="FFFFFF"/>
              </w:rPr>
              <w:t>CHOVA, K</w:t>
            </w:r>
            <w:r>
              <w:rPr>
                <w:color w:val="000000"/>
                <w:szCs w:val="18"/>
                <w:shd w:val="clear" w:color="auto" w:fill="FFFFFF"/>
              </w:rPr>
              <w:t>ateřina</w:t>
            </w:r>
            <w:r w:rsidRPr="0026050D">
              <w:rPr>
                <w:color w:val="000000"/>
                <w:szCs w:val="18"/>
                <w:shd w:val="clear" w:color="auto" w:fill="FFFFFF"/>
              </w:rPr>
              <w:t xml:space="preserve">, </w:t>
            </w:r>
            <w:r w:rsidRPr="00680542">
              <w:rPr>
                <w:b/>
                <w:color w:val="000000"/>
                <w:szCs w:val="18"/>
                <w:shd w:val="clear" w:color="auto" w:fill="FFFFFF"/>
              </w:rPr>
              <w:t>TARABA, Pavel</w:t>
            </w:r>
            <w:r>
              <w:rPr>
                <w:color w:val="000000"/>
                <w:szCs w:val="18"/>
                <w:shd w:val="clear" w:color="auto" w:fill="FFFFFF"/>
              </w:rPr>
              <w:t xml:space="preserve"> a </w:t>
            </w:r>
            <w:r w:rsidRPr="0026050D">
              <w:rPr>
                <w:color w:val="000000"/>
                <w:szCs w:val="18"/>
                <w:shd w:val="clear" w:color="auto" w:fill="FFFFFF"/>
              </w:rPr>
              <w:t>BELANTOV</w:t>
            </w:r>
            <w:r>
              <w:rPr>
                <w:color w:val="000000"/>
                <w:szCs w:val="18"/>
                <w:shd w:val="clear" w:color="auto" w:fill="FFFFFF"/>
              </w:rPr>
              <w:t>Á</w:t>
            </w:r>
            <w:r w:rsidRPr="0026050D">
              <w:rPr>
                <w:color w:val="000000"/>
                <w:szCs w:val="18"/>
                <w:shd w:val="clear" w:color="auto" w:fill="FFFFFF"/>
              </w:rPr>
              <w:t>, T</w:t>
            </w:r>
            <w:r>
              <w:rPr>
                <w:color w:val="000000"/>
                <w:szCs w:val="18"/>
                <w:shd w:val="clear" w:color="auto" w:fill="FFFFFF"/>
              </w:rPr>
              <w:t>ereza</w:t>
            </w:r>
            <w:r w:rsidRPr="0026050D">
              <w:rPr>
                <w:color w:val="000000"/>
                <w:szCs w:val="18"/>
                <w:shd w:val="clear" w:color="auto" w:fill="FFFFFF"/>
              </w:rPr>
              <w:t xml:space="preserve"> (2020). Risk management of the project and the use of software in sme.</w:t>
            </w:r>
            <w:r w:rsidRPr="0026050D">
              <w:rPr>
                <w:i/>
                <w:iCs/>
                <w:color w:val="000000"/>
                <w:szCs w:val="18"/>
                <w:shd w:val="clear" w:color="auto" w:fill="FFFFFF"/>
              </w:rPr>
              <w:t> WSEAS Transactions on Business and Economics, 17</w:t>
            </w:r>
            <w:r w:rsidRPr="0026050D">
              <w:rPr>
                <w:color w:val="000000"/>
                <w:szCs w:val="18"/>
                <w:shd w:val="clear" w:color="auto" w:fill="FFFFFF"/>
              </w:rPr>
              <w:t>, 551-559. doi:10.37394/23207.2020.17.54</w:t>
            </w:r>
            <w:r>
              <w:rPr>
                <w:color w:val="000000"/>
                <w:szCs w:val="18"/>
                <w:shd w:val="clear" w:color="auto" w:fill="FFFFFF"/>
              </w:rPr>
              <w:t xml:space="preserve">. </w:t>
            </w:r>
            <w:r w:rsidRPr="00610187">
              <w:rPr>
                <w:bCs/>
              </w:rPr>
              <w:t>(</w:t>
            </w:r>
            <w:r>
              <w:rPr>
                <w:bCs/>
              </w:rPr>
              <w:t>Jsc Q4</w:t>
            </w:r>
            <w:r w:rsidRPr="00610187">
              <w:rPr>
                <w:bCs/>
              </w:rPr>
              <w:t xml:space="preserve">, autorský podíl </w:t>
            </w:r>
            <w:r w:rsidRPr="00680542">
              <w:rPr>
                <w:b/>
                <w:bCs/>
              </w:rPr>
              <w:t>30 %</w:t>
            </w:r>
            <w:r w:rsidRPr="00610187">
              <w:rPr>
                <w:bCs/>
              </w:rPr>
              <w:t>)</w:t>
            </w:r>
          </w:p>
          <w:p w14:paraId="5065554A" w14:textId="77777777" w:rsidR="00680542" w:rsidRPr="00680542" w:rsidRDefault="00680542" w:rsidP="008546E6">
            <w:pPr>
              <w:rPr>
                <w:sz w:val="8"/>
                <w:szCs w:val="8"/>
                <w:lang w:eastAsia="sk-SK"/>
              </w:rPr>
            </w:pPr>
          </w:p>
          <w:p w14:paraId="3808C361" w14:textId="40DAAA91" w:rsidR="00DA677C" w:rsidRDefault="00DA677C" w:rsidP="008546E6">
            <w:pPr>
              <w:rPr>
                <w:bCs/>
              </w:rPr>
            </w:pPr>
            <w:r w:rsidRPr="00680542">
              <w:rPr>
                <w:b/>
                <w:bCs/>
              </w:rPr>
              <w:t>TARABA, Pavel</w:t>
            </w:r>
            <w:r>
              <w:t xml:space="preserve"> (2019). Project management methods in conditions of business companies in the Czech Republic.</w:t>
            </w:r>
            <w:r>
              <w:rPr>
                <w:i/>
                <w:iCs/>
              </w:rPr>
              <w:t xml:space="preserve"> International Journal of Circuits, Systems and Signal Processing, 13</w:t>
            </w:r>
            <w:r>
              <w:t xml:space="preserve">, 46-52. </w:t>
            </w:r>
            <w:r w:rsidRPr="00610187">
              <w:rPr>
                <w:bCs/>
              </w:rPr>
              <w:t>(</w:t>
            </w:r>
            <w:r>
              <w:rPr>
                <w:bCs/>
              </w:rPr>
              <w:t>Jsc Q4</w:t>
            </w:r>
            <w:r w:rsidRPr="00610187">
              <w:rPr>
                <w:bCs/>
              </w:rPr>
              <w:t xml:space="preserve">, autorský podíl </w:t>
            </w:r>
            <w:r w:rsidRPr="00680542">
              <w:rPr>
                <w:b/>
                <w:bCs/>
              </w:rPr>
              <w:t>100 %</w:t>
            </w:r>
            <w:r w:rsidRPr="00610187">
              <w:rPr>
                <w:bCs/>
              </w:rPr>
              <w:t>)</w:t>
            </w:r>
          </w:p>
          <w:p w14:paraId="1FCE5757" w14:textId="77777777" w:rsidR="00680542" w:rsidRPr="00680542" w:rsidRDefault="00680542" w:rsidP="008546E6">
            <w:pPr>
              <w:rPr>
                <w:sz w:val="8"/>
                <w:szCs w:val="8"/>
                <w:lang w:eastAsia="sk-SK"/>
              </w:rPr>
            </w:pPr>
          </w:p>
          <w:p w14:paraId="433C25D9" w14:textId="77777777" w:rsidR="00DA677C" w:rsidRPr="007E6F2E" w:rsidRDefault="00DA677C" w:rsidP="008546E6">
            <w:pPr>
              <w:rPr>
                <w:lang w:eastAsia="sk-SK"/>
              </w:rPr>
            </w:pPr>
            <w:r>
              <w:t xml:space="preserve">DUŽÍ, Barbora., OSMAN, Robert., LEHEJČEK, Jiří., NOVÁKOVÁ, Eva., </w:t>
            </w:r>
            <w:r w:rsidRPr="00680542">
              <w:rPr>
                <w:b/>
                <w:bCs/>
              </w:rPr>
              <w:t>TARABA, Pavel</w:t>
            </w:r>
            <w:r w:rsidRPr="00680542">
              <w:rPr>
                <w:b/>
              </w:rPr>
              <w:t>,</w:t>
            </w:r>
            <w:r>
              <w:t xml:space="preserve"> a TROJAN, Jakub (2019). Exploring citizen science in post-socialist space: Uncovering its hidden character in the Czech Republic.</w:t>
            </w:r>
            <w:r>
              <w:rPr>
                <w:i/>
                <w:iCs/>
              </w:rPr>
              <w:t xml:space="preserve"> Moravian Geographical Reports, 27</w:t>
            </w:r>
            <w:r>
              <w:t xml:space="preserve">(4), 241-253. doi:10.2478/mgr-2019-0019. </w:t>
            </w:r>
            <w:r w:rsidRPr="00610187">
              <w:rPr>
                <w:bCs/>
              </w:rPr>
              <w:t>(</w:t>
            </w:r>
            <w:r>
              <w:rPr>
                <w:bCs/>
              </w:rPr>
              <w:t>Jimp Q3</w:t>
            </w:r>
            <w:r w:rsidRPr="00610187">
              <w:rPr>
                <w:bCs/>
              </w:rPr>
              <w:t xml:space="preserve">, autorský podíl </w:t>
            </w:r>
            <w:r w:rsidRPr="00680542">
              <w:rPr>
                <w:b/>
                <w:bCs/>
              </w:rPr>
              <w:t>10 %</w:t>
            </w:r>
            <w:r w:rsidRPr="00610187">
              <w:rPr>
                <w:bCs/>
              </w:rPr>
              <w:t>)</w:t>
            </w:r>
          </w:p>
        </w:tc>
      </w:tr>
      <w:tr w:rsidR="00DA677C" w14:paraId="07B96753" w14:textId="77777777" w:rsidTr="008546E6">
        <w:trPr>
          <w:trHeight w:val="21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1A73C1A" w14:textId="77777777" w:rsidR="00DA677C" w:rsidRDefault="00DA677C" w:rsidP="008546E6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A677C" w14:paraId="76C84E2C" w14:textId="77777777" w:rsidTr="008546E6">
        <w:trPr>
          <w:trHeight w:val="32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D7F44" w14:textId="77777777" w:rsidR="00DA677C" w:rsidRDefault="00DA677C" w:rsidP="008546E6">
            <w:pPr>
              <w:rPr>
                <w:b/>
              </w:rPr>
            </w:pPr>
          </w:p>
        </w:tc>
      </w:tr>
      <w:tr w:rsidR="00DA677C" w14:paraId="3B150197" w14:textId="77777777" w:rsidTr="008546E6">
        <w:trPr>
          <w:cantSplit/>
          <w:trHeight w:val="4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D6BD6F5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6147" w14:textId="77777777" w:rsidR="00DA677C" w:rsidRDefault="00DA677C" w:rsidP="008546E6">
            <w:pPr>
              <w:jc w:val="both"/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AFAA667" w14:textId="77777777" w:rsidR="00DA677C" w:rsidRDefault="00DA677C" w:rsidP="008546E6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8D72" w14:textId="55E31C86" w:rsidR="00DA677C" w:rsidRDefault="00654CD7" w:rsidP="008546E6">
            <w:pPr>
              <w:jc w:val="both"/>
            </w:pPr>
            <w:r>
              <w:t>02. 03. 2023</w:t>
            </w:r>
          </w:p>
        </w:tc>
      </w:tr>
    </w:tbl>
    <w:p w14:paraId="2FEADA05" w14:textId="77777777" w:rsidR="00DA677C" w:rsidRDefault="00DA677C" w:rsidP="00DA677C"/>
    <w:p w14:paraId="4F89A9D0" w14:textId="77777777" w:rsidR="00DA677C" w:rsidRDefault="00DA677C">
      <w:pPr>
        <w:spacing w:after="160" w:line="259" w:lineRule="auto"/>
      </w:pPr>
    </w:p>
    <w:p w14:paraId="2E178A13" w14:textId="77777777" w:rsidR="00DA677C" w:rsidRDefault="00DA677C">
      <w:pPr>
        <w:spacing w:after="160" w:line="259" w:lineRule="auto"/>
      </w:pPr>
      <w:r>
        <w:br w:type="page"/>
      </w:r>
    </w:p>
    <w:tbl>
      <w:tblPr>
        <w:tblW w:w="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DA677C" w14:paraId="4DD12A35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28B5497E" w14:textId="77777777" w:rsidR="00DA677C" w:rsidRDefault="00DA677C" w:rsidP="008546E6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A677C" w14:paraId="19037A31" w14:textId="77777777" w:rsidTr="008546E6">
        <w:tc>
          <w:tcPr>
            <w:tcW w:w="25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C4D1F60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83D5" w14:textId="77777777" w:rsidR="00DA677C" w:rsidRDefault="00DA677C" w:rsidP="008546E6">
            <w:pPr>
              <w:jc w:val="both"/>
            </w:pPr>
            <w:r>
              <w:t>Univerzita Tomáše Bati ve Zlíně</w:t>
            </w:r>
          </w:p>
        </w:tc>
      </w:tr>
      <w:tr w:rsidR="00DA677C" w14:paraId="3CAF19CD" w14:textId="77777777" w:rsidTr="008546E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5736E49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C11C" w14:textId="77777777" w:rsidR="00DA677C" w:rsidRDefault="00DA677C" w:rsidP="008546E6">
            <w:pPr>
              <w:jc w:val="both"/>
            </w:pPr>
            <w:r>
              <w:t>Fakulta logistiky a krizového řízení</w:t>
            </w:r>
          </w:p>
        </w:tc>
      </w:tr>
      <w:tr w:rsidR="00DA677C" w14:paraId="3198C780" w14:textId="77777777" w:rsidTr="008546E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47DA404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FF6E" w14:textId="77777777" w:rsidR="00DA677C" w:rsidRDefault="00DA677C" w:rsidP="008546E6">
            <w:pPr>
              <w:jc w:val="both"/>
            </w:pPr>
            <w:r>
              <w:t>Bezpečnost společnosti</w:t>
            </w:r>
          </w:p>
        </w:tc>
      </w:tr>
      <w:tr w:rsidR="00DA677C" w14:paraId="24B30C9A" w14:textId="77777777" w:rsidTr="008546E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D2A373E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29C7" w14:textId="77777777" w:rsidR="00DA677C" w:rsidRPr="00012C95" w:rsidRDefault="00DA677C" w:rsidP="008546E6">
            <w:pPr>
              <w:jc w:val="both"/>
              <w:rPr>
                <w:b/>
              </w:rPr>
            </w:pPr>
            <w:r w:rsidRPr="00012C95">
              <w:rPr>
                <w:b/>
              </w:rPr>
              <w:t>Pavel Tomášek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6CD927C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954B3" w14:textId="77777777" w:rsidR="00DA677C" w:rsidRDefault="00DA677C" w:rsidP="008546E6">
            <w:pPr>
              <w:jc w:val="both"/>
            </w:pPr>
            <w:r>
              <w:t>Ing., Ph.D.</w:t>
            </w:r>
          </w:p>
        </w:tc>
      </w:tr>
      <w:tr w:rsidR="00DA677C" w14:paraId="262E3EC8" w14:textId="77777777" w:rsidTr="00181D2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3F744EB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9E19" w14:textId="77777777" w:rsidR="00DA677C" w:rsidRDefault="00DA677C" w:rsidP="008546E6">
            <w:pPr>
              <w:jc w:val="both"/>
            </w:pPr>
            <w:r>
              <w:t>1985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E8CFDCB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575A" w14:textId="182D301A" w:rsidR="00DA677C" w:rsidRPr="00680542" w:rsidRDefault="00DA677C" w:rsidP="008546E6">
            <w:pPr>
              <w:jc w:val="both"/>
              <w:rPr>
                <w:i/>
              </w:rPr>
            </w:pPr>
            <w:r w:rsidRPr="00680542">
              <w:rPr>
                <w:i/>
              </w:rPr>
              <w:t>pp</w:t>
            </w:r>
            <w:r w:rsidR="00680542">
              <w:rPr>
                <w:i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2B0BBE3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4C30A" w14:textId="77777777" w:rsidR="00DA677C" w:rsidRDefault="00DA677C" w:rsidP="008546E6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A5B43BB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22265" w14:textId="350C819C" w:rsidR="00DA677C" w:rsidRDefault="00181D21" w:rsidP="008546E6">
            <w:pPr>
              <w:jc w:val="both"/>
            </w:pPr>
            <w:r>
              <w:t>09/25</w:t>
            </w:r>
          </w:p>
        </w:tc>
      </w:tr>
      <w:tr w:rsidR="00DA677C" w14:paraId="62081DF0" w14:textId="77777777" w:rsidTr="00181D21"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72B3A13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C651" w14:textId="278CE709" w:rsidR="00DA677C" w:rsidRPr="00680542" w:rsidRDefault="00DA677C" w:rsidP="008546E6">
            <w:pPr>
              <w:jc w:val="both"/>
              <w:rPr>
                <w:i/>
              </w:rPr>
            </w:pPr>
            <w:r w:rsidRPr="00680542">
              <w:rPr>
                <w:i/>
              </w:rPr>
              <w:t>pp</w:t>
            </w:r>
            <w:r w:rsidR="00680542">
              <w:rPr>
                <w:i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547DBFA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FBC3" w14:textId="77777777" w:rsidR="00DA677C" w:rsidRDefault="00DA677C" w:rsidP="008546E6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F9D1791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E0A90" w14:textId="43A8937D" w:rsidR="00DA677C" w:rsidRDefault="00181D21" w:rsidP="008546E6">
            <w:pPr>
              <w:jc w:val="both"/>
            </w:pPr>
            <w:r>
              <w:t>09/25</w:t>
            </w:r>
          </w:p>
        </w:tc>
      </w:tr>
      <w:tr w:rsidR="00DA677C" w14:paraId="6EB60B60" w14:textId="77777777" w:rsidTr="008546E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C71621E" w14:textId="77777777" w:rsidR="00DA677C" w:rsidRDefault="00DA677C" w:rsidP="008546E6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4CE023F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E3913B5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A677C" w14:paraId="0CCD3CCA" w14:textId="77777777" w:rsidTr="008546E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4F32" w14:textId="77777777" w:rsidR="00DA677C" w:rsidRDefault="00DA677C" w:rsidP="008546E6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0B9B" w14:textId="77777777" w:rsidR="00DA677C" w:rsidRDefault="00DA677C" w:rsidP="008546E6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F601" w14:textId="77777777" w:rsidR="00DA677C" w:rsidRDefault="00DA677C" w:rsidP="008546E6">
            <w:pPr>
              <w:jc w:val="both"/>
            </w:pPr>
          </w:p>
        </w:tc>
      </w:tr>
      <w:tr w:rsidR="00DA677C" w14:paraId="692DEC94" w14:textId="77777777" w:rsidTr="008546E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BC3E" w14:textId="77777777" w:rsidR="00DA677C" w:rsidRDefault="00DA677C" w:rsidP="008546E6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6C78" w14:textId="77777777" w:rsidR="00DA677C" w:rsidRDefault="00DA677C" w:rsidP="008546E6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F82E" w14:textId="77777777" w:rsidR="00DA677C" w:rsidRDefault="00DA677C" w:rsidP="008546E6">
            <w:pPr>
              <w:jc w:val="both"/>
            </w:pPr>
          </w:p>
        </w:tc>
      </w:tr>
      <w:tr w:rsidR="00DA677C" w14:paraId="5CEA894B" w14:textId="77777777" w:rsidTr="008546E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CAE0" w14:textId="77777777" w:rsidR="00DA677C" w:rsidRDefault="00DA677C" w:rsidP="008546E6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B670" w14:textId="77777777" w:rsidR="00DA677C" w:rsidRDefault="00DA677C" w:rsidP="008546E6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AFF7" w14:textId="77777777" w:rsidR="00DA677C" w:rsidRDefault="00DA677C" w:rsidP="008546E6">
            <w:pPr>
              <w:jc w:val="both"/>
            </w:pPr>
          </w:p>
        </w:tc>
      </w:tr>
      <w:tr w:rsidR="00DA677C" w14:paraId="68E6E3DD" w14:textId="77777777" w:rsidTr="008546E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F81C" w14:textId="77777777" w:rsidR="00DA677C" w:rsidRDefault="00DA677C" w:rsidP="008546E6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194B" w14:textId="77777777" w:rsidR="00DA677C" w:rsidRDefault="00DA677C" w:rsidP="008546E6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4B42" w14:textId="77777777" w:rsidR="00DA677C" w:rsidRDefault="00DA677C" w:rsidP="008546E6">
            <w:pPr>
              <w:jc w:val="both"/>
            </w:pPr>
          </w:p>
        </w:tc>
      </w:tr>
      <w:tr w:rsidR="00DA677C" w14:paraId="7F2E9C61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CC07AA9" w14:textId="77777777" w:rsidR="00DA677C" w:rsidRDefault="00DA677C" w:rsidP="008546E6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A677C" w14:paraId="56E95685" w14:textId="77777777" w:rsidTr="008546E6">
        <w:trPr>
          <w:trHeight w:val="1118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22029" w14:textId="4AE700FC" w:rsidR="00DA677C" w:rsidRDefault="00DA677C" w:rsidP="008546E6">
            <w:pPr>
              <w:jc w:val="both"/>
            </w:pPr>
            <w:r w:rsidRPr="00611BFF">
              <w:t>Nové hrozby CBRN</w:t>
            </w:r>
            <w:r>
              <w:t xml:space="preserve"> (PZ) </w:t>
            </w:r>
            <w:r w:rsidRPr="00611BFF">
              <w:t>– garant, přednášky (</w:t>
            </w:r>
            <w:r w:rsidR="003520A9">
              <w:t>100</w:t>
            </w:r>
            <w:r w:rsidRPr="00611BFF">
              <w:t xml:space="preserve"> %)</w:t>
            </w:r>
            <w:r w:rsidR="003520A9">
              <w:t>, semináře (100 %)</w:t>
            </w:r>
          </w:p>
          <w:p w14:paraId="3008A687" w14:textId="5527AA3F" w:rsidR="00DA677C" w:rsidRDefault="00DA677C" w:rsidP="003520A9">
            <w:pPr>
              <w:jc w:val="both"/>
            </w:pPr>
            <w:r w:rsidRPr="00611BFF">
              <w:t>New Threats of CBRN</w:t>
            </w:r>
            <w:r>
              <w:t xml:space="preserve"> (PZ) </w:t>
            </w:r>
            <w:r w:rsidRPr="00611BFF">
              <w:t>– garant, přednášky (</w:t>
            </w:r>
            <w:r w:rsidR="003520A9">
              <w:t>100</w:t>
            </w:r>
            <w:r w:rsidRPr="00611BFF">
              <w:t xml:space="preserve"> %)</w:t>
            </w:r>
            <w:r w:rsidR="003520A9">
              <w:t>, semináře (100 %)</w:t>
            </w:r>
          </w:p>
        </w:tc>
      </w:tr>
      <w:tr w:rsidR="00DA677C" w14:paraId="7E4FCA5B" w14:textId="77777777" w:rsidTr="008546E6">
        <w:trPr>
          <w:trHeight w:val="340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14:paraId="50A8FF1D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DA677C" w14:paraId="13935F4A" w14:textId="77777777" w:rsidTr="008546E6">
        <w:trPr>
          <w:trHeight w:val="340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3088F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C2766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0388B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5E0B8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AE3D6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i/>
                <w:iCs/>
              </w:rPr>
              <w:t>nepovinný údaj</w:t>
            </w:r>
            <w:r>
              <w:rPr>
                <w:b/>
              </w:rPr>
              <w:t>) Počet hodin za semestr</w:t>
            </w:r>
          </w:p>
        </w:tc>
      </w:tr>
      <w:tr w:rsidR="00DA677C" w14:paraId="2128B201" w14:textId="77777777" w:rsidTr="00181D21">
        <w:trPr>
          <w:trHeight w:val="285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B457E" w14:textId="325FE5AC" w:rsidR="00DA677C" w:rsidRPr="00181D21" w:rsidRDefault="00012C95" w:rsidP="00181D21">
            <w:r w:rsidRPr="00181D21">
              <w:t>Informatika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B64F8" w14:textId="77777777" w:rsidR="00DA677C" w:rsidRPr="00181D21" w:rsidRDefault="00012C95" w:rsidP="00181D21">
            <w:r w:rsidRPr="00181D21">
              <w:t>Aplikovaná logistika</w:t>
            </w:r>
          </w:p>
          <w:p w14:paraId="260ED793" w14:textId="77777777" w:rsidR="00012C95" w:rsidRPr="00181D21" w:rsidRDefault="00012C95" w:rsidP="00181D21">
            <w:r w:rsidRPr="00181D21">
              <w:t>Management rizik</w:t>
            </w:r>
          </w:p>
          <w:p w14:paraId="0665C1AD" w14:textId="7368D397" w:rsidR="00012C95" w:rsidRPr="00181D21" w:rsidRDefault="00012C95" w:rsidP="00181D21">
            <w:r w:rsidRPr="00181D21">
              <w:t>Ochrana obyvatelstva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3C798" w14:textId="32873599" w:rsidR="00DA677C" w:rsidRPr="00181D21" w:rsidRDefault="00012C95" w:rsidP="00181D21">
            <w:r w:rsidRPr="00181D21">
              <w:t>1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CB91B" w14:textId="3C543D21" w:rsidR="00DA677C" w:rsidRPr="00181D21" w:rsidRDefault="00012C95" w:rsidP="00181D21">
            <w:r w:rsidRPr="00181D21">
              <w:t>Garant, přednášející, cvičící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62511" w14:textId="77777777" w:rsidR="00DA677C" w:rsidRPr="00181D21" w:rsidRDefault="00DA677C" w:rsidP="00181D21"/>
        </w:tc>
      </w:tr>
      <w:tr w:rsidR="00DA677C" w14:paraId="7A8F5B34" w14:textId="77777777" w:rsidTr="00181D21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D6871" w14:textId="77777777" w:rsidR="00181D21" w:rsidRPr="00181D21" w:rsidRDefault="00181D21" w:rsidP="00181D21">
            <w:r w:rsidRPr="00181D21">
              <w:br/>
              <w:t>Mobilní technologie</w:t>
            </w:r>
          </w:p>
          <w:p w14:paraId="31418603" w14:textId="0D7B558A" w:rsidR="00DA677C" w:rsidRPr="00181D21" w:rsidRDefault="00DA677C" w:rsidP="00181D21"/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EFD07" w14:textId="68528F0F" w:rsidR="00DA677C" w:rsidRPr="00181D21" w:rsidRDefault="00181D21" w:rsidP="00181D21">
            <w:r w:rsidRPr="00181D21">
              <w:t>Inženýrská informatika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DCA82" w14:textId="6E574F5E" w:rsidR="00DA677C" w:rsidRPr="00181D21" w:rsidRDefault="00181D21" w:rsidP="00181D21">
            <w:r w:rsidRPr="00181D21">
              <w:t>1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EDCAF" w14:textId="4DF02038" w:rsidR="00DA677C" w:rsidRPr="00181D21" w:rsidRDefault="00181D21" w:rsidP="00181D21">
            <w:r w:rsidRPr="00181D21">
              <w:t>Př</w:t>
            </w:r>
            <w:r w:rsidR="004E1FC3">
              <w:t>e</w:t>
            </w:r>
            <w:r w:rsidRPr="00181D21">
              <w:t>dnášející, vede seminář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4D801" w14:textId="77777777" w:rsidR="00DA677C" w:rsidRPr="00181D21" w:rsidRDefault="00DA677C" w:rsidP="00181D21"/>
        </w:tc>
      </w:tr>
      <w:tr w:rsidR="00DA677C" w14:paraId="0B87EFBF" w14:textId="77777777" w:rsidTr="00181D21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AC69C" w14:textId="3368EB0F" w:rsidR="00DA677C" w:rsidRPr="00181D21" w:rsidRDefault="00181D21" w:rsidP="00181D21">
            <w:r w:rsidRPr="00181D21">
              <w:t>Nadstandartní prvky objektové bezpečnosti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249A0" w14:textId="561D188F" w:rsidR="00DA677C" w:rsidRPr="00181D21" w:rsidRDefault="00181D21" w:rsidP="00181D21">
            <w:r w:rsidRPr="00181D21">
              <w:t>Inženýrská informatika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F8219" w14:textId="7408A309" w:rsidR="00DA677C" w:rsidRPr="00181D21" w:rsidRDefault="00181D21" w:rsidP="00181D21">
            <w:r w:rsidRPr="00181D21">
              <w:t>1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EE667" w14:textId="246AE459" w:rsidR="00DA677C" w:rsidRPr="00181D21" w:rsidRDefault="00181D21" w:rsidP="00181D21">
            <w:r w:rsidRPr="00181D21">
              <w:t>Cvičící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9D7C9" w14:textId="77777777" w:rsidR="00DA677C" w:rsidRPr="00181D21" w:rsidRDefault="00DA677C" w:rsidP="00181D21"/>
        </w:tc>
      </w:tr>
      <w:tr w:rsidR="00DA677C" w14:paraId="43C63E7C" w14:textId="77777777" w:rsidTr="00181D21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52EED" w14:textId="59434BA7" w:rsidR="00DA677C" w:rsidRPr="00181D21" w:rsidRDefault="00181D21" w:rsidP="00181D21">
            <w:r w:rsidRPr="00181D21">
              <w:rPr>
                <w:shd w:val="clear" w:color="auto" w:fill="FFFFFF"/>
              </w:rPr>
              <w:t>Nástroje pro vývoj softwarových projektů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C83B6" w14:textId="77777777" w:rsidR="00DA677C" w:rsidRPr="00181D21" w:rsidRDefault="00181D21" w:rsidP="00181D21">
            <w:pPr>
              <w:rPr>
                <w:shd w:val="clear" w:color="auto" w:fill="FFFFFF"/>
              </w:rPr>
            </w:pPr>
            <w:r w:rsidRPr="00181D21">
              <w:rPr>
                <w:shd w:val="clear" w:color="auto" w:fill="FFFFFF"/>
              </w:rPr>
              <w:t>Software Engineering</w:t>
            </w:r>
          </w:p>
          <w:p w14:paraId="56E6314F" w14:textId="00C2C02C" w:rsidR="00181D21" w:rsidRPr="00181D21" w:rsidRDefault="00181D21" w:rsidP="00181D21">
            <w:r w:rsidRPr="00181D21">
              <w:t>Inženýrská informatika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E7D3D" w14:textId="1A604B6D" w:rsidR="00DA677C" w:rsidRPr="00181D21" w:rsidRDefault="00181D21" w:rsidP="00181D21">
            <w:r w:rsidRPr="00181D21">
              <w:t>1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76952" w14:textId="37B3D444" w:rsidR="00DA677C" w:rsidRPr="00181D21" w:rsidRDefault="00181D21" w:rsidP="00181D21">
            <w:r w:rsidRPr="00181D21">
              <w:t>Přednášející, cvičící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058A9" w14:textId="77777777" w:rsidR="00DA677C" w:rsidRPr="00181D21" w:rsidRDefault="00DA677C" w:rsidP="00181D21"/>
        </w:tc>
      </w:tr>
      <w:tr w:rsidR="00181D21" w14:paraId="474DB267" w14:textId="77777777" w:rsidTr="00181D21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A7623" w14:textId="5963402A" w:rsidR="00181D21" w:rsidRPr="00181D21" w:rsidRDefault="00181D21" w:rsidP="00181D21">
            <w:pPr>
              <w:rPr>
                <w:shd w:val="clear" w:color="auto" w:fill="FFFFFF"/>
              </w:rPr>
            </w:pPr>
            <w:r w:rsidRPr="00181D21">
              <w:rPr>
                <w:shd w:val="clear" w:color="auto" w:fill="FFFFFF"/>
              </w:rPr>
              <w:t>Professional Terminology of Population Protection in English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2F4AF" w14:textId="5E204E15" w:rsidR="00181D21" w:rsidRPr="00181D21" w:rsidRDefault="00181D21" w:rsidP="00181D21">
            <w:pPr>
              <w:rPr>
                <w:shd w:val="clear" w:color="auto" w:fill="FFFFFF"/>
              </w:rPr>
            </w:pPr>
            <w:r w:rsidRPr="00181D21">
              <w:rPr>
                <w:shd w:val="clear" w:color="auto" w:fill="FFFFFF"/>
              </w:rPr>
              <w:t>Ochrana obyvatelstva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19A7D" w14:textId="4ADAFC03" w:rsidR="00181D21" w:rsidRPr="00181D21" w:rsidRDefault="00181D21" w:rsidP="00181D21">
            <w:r w:rsidRPr="00181D21">
              <w:t>1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0A11A" w14:textId="1098F102" w:rsidR="00181D21" w:rsidRPr="00181D21" w:rsidRDefault="00181D21" w:rsidP="00181D21">
            <w:r w:rsidRPr="00181D21">
              <w:t>Garant, vede seminář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1274F" w14:textId="77777777" w:rsidR="00181D21" w:rsidRPr="00181D21" w:rsidRDefault="00181D21" w:rsidP="00181D21"/>
        </w:tc>
      </w:tr>
      <w:tr w:rsidR="00181D21" w14:paraId="4580F5D1" w14:textId="77777777" w:rsidTr="00181D21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5650E" w14:textId="6BF32467" w:rsidR="00181D21" w:rsidRPr="00181D21" w:rsidRDefault="00181D21" w:rsidP="00181D21">
            <w:pPr>
              <w:rPr>
                <w:shd w:val="clear" w:color="auto" w:fill="FFFFFF"/>
              </w:rPr>
            </w:pPr>
            <w:r w:rsidRPr="00181D21">
              <w:rPr>
                <w:shd w:val="clear" w:color="auto" w:fill="FFFFFF"/>
              </w:rPr>
              <w:t>Přežití v tísni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2C62B" w14:textId="2BE4AFB7" w:rsidR="00181D21" w:rsidRPr="00181D21" w:rsidRDefault="00181D21" w:rsidP="00181D21">
            <w:pPr>
              <w:rPr>
                <w:shd w:val="clear" w:color="auto" w:fill="FFFFFF"/>
              </w:rPr>
            </w:pPr>
            <w:r w:rsidRPr="00181D21">
              <w:rPr>
                <w:shd w:val="clear" w:color="auto" w:fill="FFFFFF"/>
              </w:rPr>
              <w:t>Ochrana obyvatelstva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931AC" w14:textId="1F2F1866" w:rsidR="00181D21" w:rsidRPr="00181D21" w:rsidRDefault="00181D21" w:rsidP="00181D21">
            <w:r w:rsidRPr="00181D21">
              <w:t>2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342FD" w14:textId="21EE74D8" w:rsidR="00181D21" w:rsidRPr="00181D21" w:rsidRDefault="00181D21" w:rsidP="00181D21">
            <w:r w:rsidRPr="00181D21">
              <w:t>Garant, cvičící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DC3E5" w14:textId="77777777" w:rsidR="00181D21" w:rsidRPr="00181D21" w:rsidRDefault="00181D21" w:rsidP="00181D21"/>
        </w:tc>
      </w:tr>
      <w:tr w:rsidR="00DA677C" w14:paraId="745A7A22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757F4E3" w14:textId="77777777" w:rsidR="00DA677C" w:rsidRDefault="00DA677C" w:rsidP="008546E6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A677C" w14:paraId="4D4F5C1C" w14:textId="77777777" w:rsidTr="008546E6">
        <w:trPr>
          <w:trHeight w:val="105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C6A1B" w14:textId="77777777" w:rsidR="00DA677C" w:rsidRPr="008D78E0" w:rsidRDefault="00DA677C" w:rsidP="008546E6">
            <w:pPr>
              <w:jc w:val="both"/>
            </w:pPr>
            <w:r>
              <w:t>2</w:t>
            </w:r>
            <w:r w:rsidRPr="00375F11">
              <w:t xml:space="preserve">020 – </w:t>
            </w:r>
            <w:r>
              <w:t>doktor (</w:t>
            </w:r>
            <w:r w:rsidRPr="00375F11">
              <w:t>Ph.D.</w:t>
            </w:r>
            <w:r>
              <w:t xml:space="preserve">) </w:t>
            </w:r>
            <w:r w:rsidRPr="00375F11">
              <w:t>studijní obor Inženýrská informatika, UTB ve Zlíně, FAI</w:t>
            </w:r>
          </w:p>
        </w:tc>
      </w:tr>
      <w:tr w:rsidR="00DA677C" w14:paraId="6530C90C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88D70E4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A677C" w14:paraId="7AA2B93B" w14:textId="77777777" w:rsidTr="008546E6">
        <w:trPr>
          <w:trHeight w:val="109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B2B2" w14:textId="77777777" w:rsidR="00DA677C" w:rsidRPr="00D4514B" w:rsidRDefault="00DA677C" w:rsidP="008546E6">
            <w:pPr>
              <w:jc w:val="both"/>
            </w:pPr>
            <w:r w:rsidRPr="00D4514B">
              <w:t>10/2019 – současnost: asistent</w:t>
            </w:r>
            <w:r>
              <w:t xml:space="preserve">, </w:t>
            </w:r>
            <w:r w:rsidRPr="00D4514B">
              <w:t>odborný asistent, UTB ve Zlíně, FLKŘ</w:t>
            </w:r>
            <w:r>
              <w:t>, pp</w:t>
            </w:r>
          </w:p>
          <w:p w14:paraId="0BDD0845" w14:textId="77777777" w:rsidR="00DA677C" w:rsidRPr="00D4514B" w:rsidRDefault="00DA677C" w:rsidP="008546E6">
            <w:pPr>
              <w:jc w:val="both"/>
            </w:pPr>
            <w:r w:rsidRPr="00D4514B">
              <w:t>09/2016 – 08/2017: asistent, UTB ve Zlíně, FAI</w:t>
            </w:r>
            <w:r>
              <w:t>, pp</w:t>
            </w:r>
          </w:p>
          <w:p w14:paraId="3992FBFC" w14:textId="77777777" w:rsidR="00DA677C" w:rsidRPr="00D4514B" w:rsidRDefault="00DA677C" w:rsidP="008546E6">
            <w:pPr>
              <w:jc w:val="both"/>
            </w:pPr>
            <w:r w:rsidRPr="00D4514B">
              <w:t>01/2013 – 08/2020: software engineer C++/C#, Edhouse s.r.o.</w:t>
            </w:r>
            <w:r>
              <w:t>, pp</w:t>
            </w:r>
          </w:p>
          <w:p w14:paraId="56D9BFDF" w14:textId="77777777" w:rsidR="00DA677C" w:rsidRDefault="00DA677C" w:rsidP="008546E6">
            <w:pPr>
              <w:jc w:val="both"/>
              <w:rPr>
                <w:color w:val="FF0000"/>
              </w:rPr>
            </w:pPr>
            <w:r w:rsidRPr="00D4514B">
              <w:t>11/2012 – 09/2019: výzkumný pracovník, UTB ve Zlíně</w:t>
            </w:r>
            <w:r>
              <w:t>, pp</w:t>
            </w:r>
          </w:p>
        </w:tc>
      </w:tr>
      <w:tr w:rsidR="00DA677C" w14:paraId="22EC3FD3" w14:textId="77777777" w:rsidTr="008546E6">
        <w:trPr>
          <w:trHeight w:val="25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FA909DD" w14:textId="77777777" w:rsidR="00DA677C" w:rsidRDefault="00DA677C" w:rsidP="008546E6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A677C" w14:paraId="6CA6B486" w14:textId="77777777" w:rsidTr="008546E6">
        <w:trPr>
          <w:trHeight w:val="110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41A4" w14:textId="77777777" w:rsidR="00DA677C" w:rsidRDefault="00DA677C" w:rsidP="008546E6">
            <w:pPr>
              <w:jc w:val="both"/>
            </w:pPr>
            <w:r>
              <w:t xml:space="preserve">11x </w:t>
            </w:r>
            <w:r w:rsidRPr="00D4514B">
              <w:t>vedoucí bakalářské práce</w:t>
            </w:r>
          </w:p>
          <w:p w14:paraId="67380F10" w14:textId="77777777" w:rsidR="00DA677C" w:rsidRDefault="00DA677C" w:rsidP="008546E6">
            <w:pPr>
              <w:jc w:val="both"/>
            </w:pPr>
            <w:r>
              <w:t xml:space="preserve">3x </w:t>
            </w:r>
            <w:r w:rsidRPr="00D4514B">
              <w:t>vedoucí diplomové práce</w:t>
            </w:r>
          </w:p>
        </w:tc>
      </w:tr>
      <w:tr w:rsidR="00DA677C" w14:paraId="48ACD679" w14:textId="77777777" w:rsidTr="008546E6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2685F1B" w14:textId="77777777" w:rsidR="00DA677C" w:rsidRDefault="00DA677C" w:rsidP="008546E6">
            <w:pPr>
              <w:jc w:val="both"/>
            </w:pPr>
            <w:r>
              <w:rPr>
                <w:b/>
              </w:rPr>
              <w:lastRenderedPageBreak/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9157457" w14:textId="77777777" w:rsidR="00DA677C" w:rsidRDefault="00DA677C" w:rsidP="008546E6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171CE5CE" w14:textId="77777777" w:rsidR="00DA677C" w:rsidRDefault="00DA677C" w:rsidP="008546E6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AA8CC27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A677C" w14:paraId="189B05E2" w14:textId="77777777" w:rsidTr="008546E6">
        <w:trPr>
          <w:cantSplit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C5C9" w14:textId="77777777" w:rsidR="00DA677C" w:rsidRDefault="00DA677C" w:rsidP="008546E6">
            <w:pPr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8416" w14:textId="77777777" w:rsidR="00DA677C" w:rsidRDefault="00DA677C" w:rsidP="008546E6">
            <w:pPr>
              <w:jc w:val="both"/>
            </w:pP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AD4388E" w14:textId="77777777" w:rsidR="00DA677C" w:rsidRDefault="00DA677C" w:rsidP="008546E6">
            <w:pPr>
              <w:jc w:val="both"/>
            </w:pP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A8A5D07" w14:textId="77777777" w:rsidR="00DA677C" w:rsidRDefault="00DA677C" w:rsidP="008546E6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91FAD4A" w14:textId="77777777" w:rsidR="00DA677C" w:rsidRDefault="00DA677C" w:rsidP="008546E6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F4797E6" w14:textId="77777777" w:rsidR="00DA677C" w:rsidRDefault="00DA677C" w:rsidP="008546E6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A677C" w14:paraId="6B64CA37" w14:textId="77777777" w:rsidTr="008546E6">
        <w:trPr>
          <w:cantSplit/>
          <w:trHeight w:val="70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E3D72D7" w14:textId="77777777" w:rsidR="00DA677C" w:rsidRDefault="00DA677C" w:rsidP="008546E6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66B5D5F" w14:textId="77777777" w:rsidR="00DA677C" w:rsidRDefault="00DA677C" w:rsidP="008546E6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3FE9F95A" w14:textId="77777777" w:rsidR="00DA677C" w:rsidRDefault="00DA677C" w:rsidP="008546E6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E0FC47F" w14:textId="0A19B6BA" w:rsidR="00DA677C" w:rsidRDefault="00654CD7" w:rsidP="008546E6">
            <w:pPr>
              <w:jc w:val="both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E49A" w14:textId="667E65A1" w:rsidR="00DA677C" w:rsidRDefault="00654CD7" w:rsidP="008546E6">
            <w:pPr>
              <w:jc w:val="both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9EB9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DA677C" w14:paraId="2F3CD167" w14:textId="77777777" w:rsidTr="008546E6">
        <w:trPr>
          <w:trHeight w:val="205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E83DD" w14:textId="77777777" w:rsidR="00DA677C" w:rsidRDefault="00DA677C" w:rsidP="008546E6">
            <w:pPr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56DB6" w14:textId="77777777" w:rsidR="00DA677C" w:rsidRDefault="00DA677C" w:rsidP="008546E6">
            <w:pPr>
              <w:jc w:val="both"/>
            </w:pP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4E89FB" w14:textId="77777777" w:rsidR="00DA677C" w:rsidRDefault="00DA677C" w:rsidP="008546E6">
            <w:pPr>
              <w:jc w:val="both"/>
            </w:pP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751011C3" w14:textId="77777777" w:rsidR="00DA677C" w:rsidRDefault="00DA677C" w:rsidP="008546E6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64CCC" w14:textId="77777777" w:rsidR="00DA677C" w:rsidRDefault="00DA677C" w:rsidP="008546E6">
            <w:pPr>
              <w:rPr>
                <w:b/>
              </w:rPr>
            </w:pPr>
            <w:r>
              <w:rPr>
                <w:b/>
              </w:rPr>
              <w:t xml:space="preserve">   2 / 4</w:t>
            </w:r>
          </w:p>
        </w:tc>
      </w:tr>
      <w:tr w:rsidR="00DA677C" w14:paraId="10AE1144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B3A2519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A677C" w14:paraId="17EB48AE" w14:textId="77777777" w:rsidTr="008546E6">
        <w:trPr>
          <w:trHeight w:val="2347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927BD" w14:textId="6323EF87" w:rsidR="00DA677C" w:rsidRDefault="00DA677C" w:rsidP="008546E6">
            <w:pPr>
              <w:jc w:val="both"/>
              <w:rPr>
                <w:lang w:val="en-US"/>
              </w:rPr>
            </w:pPr>
            <w:r w:rsidRPr="004D7889">
              <w:rPr>
                <w:lang w:val="en-US"/>
              </w:rPr>
              <w:t xml:space="preserve">TOMEK, M., J. STROHMANDL, </w:t>
            </w:r>
            <w:r w:rsidRPr="00680542">
              <w:rPr>
                <w:b/>
                <w:lang w:val="en-US"/>
              </w:rPr>
              <w:t>P. TOMÁŠEK</w:t>
            </w:r>
            <w:r w:rsidRPr="004D7889">
              <w:rPr>
                <w:lang w:val="en-US"/>
              </w:rPr>
              <w:t xml:space="preserve"> a D. VIČAR. Discovering an Orphan Source of Ionizing Radiation with Respect to Occupational Safety and Health. </w:t>
            </w:r>
            <w:r w:rsidRPr="004D7889">
              <w:rPr>
                <w:i/>
                <w:lang w:val="en-US"/>
              </w:rPr>
              <w:t>Civil Engineering Journal</w:t>
            </w:r>
            <w:r w:rsidRPr="004D7889">
              <w:rPr>
                <w:lang w:val="en-US"/>
              </w:rPr>
              <w:t xml:space="preserve"> [online]. 2022, vol. 8, iss. 11, s. 2548-2559 [cit. 2022-12-08]. ISSN 2676-6957. Dostupné z: https://doi.org/10.28991/CEJ-2022-08-11-013</w:t>
            </w:r>
            <w:r>
              <w:rPr>
                <w:lang w:val="en-US"/>
              </w:rPr>
              <w:t xml:space="preserve"> </w:t>
            </w:r>
            <w:r w:rsidRPr="004D7889">
              <w:rPr>
                <w:lang w:val="en-US"/>
              </w:rPr>
              <w:t>(</w:t>
            </w:r>
            <w:r>
              <w:rPr>
                <w:lang w:val="en-US"/>
              </w:rPr>
              <w:t>Jsc, Q1</w:t>
            </w:r>
            <w:r w:rsidRPr="004D7889">
              <w:rPr>
                <w:lang w:val="en-US"/>
              </w:rPr>
              <w:t xml:space="preserve">, autorský podíl </w:t>
            </w:r>
            <w:r w:rsidRPr="00680542">
              <w:rPr>
                <w:b/>
                <w:lang w:val="en-US"/>
              </w:rPr>
              <w:t>25 %</w:t>
            </w:r>
            <w:r w:rsidRPr="004D7889">
              <w:rPr>
                <w:lang w:val="en-US"/>
              </w:rPr>
              <w:t>)</w:t>
            </w:r>
          </w:p>
          <w:p w14:paraId="74A8F91D" w14:textId="77777777" w:rsidR="00680542" w:rsidRPr="00680542" w:rsidRDefault="00680542" w:rsidP="008546E6">
            <w:pPr>
              <w:jc w:val="both"/>
              <w:rPr>
                <w:sz w:val="8"/>
                <w:szCs w:val="8"/>
                <w:lang w:val="en-US"/>
              </w:rPr>
            </w:pPr>
          </w:p>
          <w:p w14:paraId="25D61C75" w14:textId="091D0185" w:rsidR="00DA677C" w:rsidRDefault="00DA677C" w:rsidP="008546E6">
            <w:pPr>
              <w:jc w:val="both"/>
              <w:rPr>
                <w:lang w:val="en-US"/>
              </w:rPr>
            </w:pPr>
            <w:r w:rsidRPr="004D7889">
              <w:rPr>
                <w:lang w:val="en-US"/>
              </w:rPr>
              <w:t xml:space="preserve">TOMEK, M., E. BENČÍKOVÁ, J. STROHMANDL a </w:t>
            </w:r>
            <w:r w:rsidRPr="00680542">
              <w:rPr>
                <w:b/>
                <w:lang w:val="en-US"/>
              </w:rPr>
              <w:t>P. TOMÁŠEK</w:t>
            </w:r>
            <w:r w:rsidRPr="004D7889">
              <w:rPr>
                <w:lang w:val="en-US"/>
              </w:rPr>
              <w:t xml:space="preserve">. Identification and Assessment of Occupational Safety Risks in Case of Failure to Capture an Orphan Source of Ionizing Radiation. </w:t>
            </w:r>
            <w:r w:rsidRPr="004D7889">
              <w:rPr>
                <w:i/>
                <w:lang w:val="en-US"/>
              </w:rPr>
              <w:t>Journal of Applied Engineering Science</w:t>
            </w:r>
            <w:r w:rsidRPr="004D7889">
              <w:rPr>
                <w:lang w:val="en-US"/>
              </w:rPr>
              <w:t xml:space="preserve"> [online]. 2022, vol. 20, iss. 4, s. 1073-1082 [cit. 2022-12-04]. ISSN 1451-4117. Dostupné z: https://doi.org/10.5937/jaes0-36057</w:t>
            </w:r>
            <w:r>
              <w:rPr>
                <w:lang w:val="en-US"/>
              </w:rPr>
              <w:t xml:space="preserve"> </w:t>
            </w:r>
            <w:r w:rsidRPr="004D7889">
              <w:rPr>
                <w:lang w:val="en-US"/>
              </w:rPr>
              <w:t>(</w:t>
            </w:r>
            <w:r>
              <w:rPr>
                <w:lang w:val="en-US"/>
              </w:rPr>
              <w:t>Jsc, Q2</w:t>
            </w:r>
            <w:r w:rsidRPr="004D7889">
              <w:rPr>
                <w:lang w:val="en-US"/>
              </w:rPr>
              <w:t xml:space="preserve">, autorský podíl </w:t>
            </w:r>
            <w:r w:rsidRPr="00680542">
              <w:rPr>
                <w:b/>
                <w:lang w:val="en-US"/>
              </w:rPr>
              <w:t>30 %</w:t>
            </w:r>
            <w:r w:rsidRPr="004D7889">
              <w:rPr>
                <w:lang w:val="en-US"/>
              </w:rPr>
              <w:t>)</w:t>
            </w:r>
          </w:p>
          <w:p w14:paraId="38CFEFBB" w14:textId="77777777" w:rsidR="00680542" w:rsidRPr="00680542" w:rsidRDefault="00680542" w:rsidP="008546E6">
            <w:pPr>
              <w:jc w:val="both"/>
              <w:rPr>
                <w:sz w:val="8"/>
                <w:szCs w:val="8"/>
                <w:lang w:val="en-US"/>
              </w:rPr>
            </w:pPr>
          </w:p>
          <w:p w14:paraId="220E8115" w14:textId="570D6CF6" w:rsidR="00DA677C" w:rsidRDefault="00DA677C" w:rsidP="008546E6">
            <w:pPr>
              <w:jc w:val="both"/>
              <w:rPr>
                <w:lang w:val="en-US"/>
              </w:rPr>
            </w:pPr>
            <w:r w:rsidRPr="004D7889">
              <w:rPr>
                <w:lang w:val="en-US"/>
              </w:rPr>
              <w:t xml:space="preserve">RAK, Jakub, </w:t>
            </w:r>
            <w:r w:rsidRPr="00680542">
              <w:rPr>
                <w:b/>
                <w:lang w:val="en-US"/>
              </w:rPr>
              <w:t>Pavel TOMÁŠEK</w:t>
            </w:r>
            <w:r w:rsidRPr="004D7889">
              <w:rPr>
                <w:lang w:val="en-US"/>
              </w:rPr>
              <w:t xml:space="preserve"> a Petr SVOBODA (FLKŘ). Design of a spatial data model for the sustainability of population sheltering processes in the Czech Republic. </w:t>
            </w:r>
            <w:r w:rsidRPr="004D7889">
              <w:rPr>
                <w:i/>
                <w:lang w:val="en-US"/>
              </w:rPr>
              <w:t>Sustainability</w:t>
            </w:r>
            <w:r w:rsidRPr="004D7889">
              <w:rPr>
                <w:lang w:val="en-US"/>
              </w:rPr>
              <w:t xml:space="preserve"> (Switzerland) [online]. 2021, vol. 13, iss. 24 [cit. 2023-01-09]. ISSN 2071-1050. Dostupné z: https://www.mdpi.com/2071-1050/13/24/13503</w:t>
            </w:r>
            <w:r>
              <w:rPr>
                <w:lang w:val="en-US"/>
              </w:rPr>
              <w:t xml:space="preserve"> </w:t>
            </w:r>
            <w:r w:rsidRPr="004D7889">
              <w:rPr>
                <w:lang w:val="en-US"/>
              </w:rPr>
              <w:t>(</w:t>
            </w:r>
            <w:r>
              <w:rPr>
                <w:lang w:val="en-US"/>
              </w:rPr>
              <w:t>Jimp, Q3</w:t>
            </w:r>
            <w:r w:rsidRPr="004D7889">
              <w:rPr>
                <w:lang w:val="en-US"/>
              </w:rPr>
              <w:t xml:space="preserve">, autorský podíl </w:t>
            </w:r>
            <w:r w:rsidRPr="00680542">
              <w:rPr>
                <w:b/>
                <w:lang w:val="en-US"/>
              </w:rPr>
              <w:t>25 %</w:t>
            </w:r>
            <w:r w:rsidRPr="004D7889">
              <w:rPr>
                <w:lang w:val="en-US"/>
              </w:rPr>
              <w:t>)</w:t>
            </w:r>
          </w:p>
          <w:p w14:paraId="391A033E" w14:textId="77777777" w:rsidR="00680542" w:rsidRPr="00680542" w:rsidRDefault="00680542" w:rsidP="008546E6">
            <w:pPr>
              <w:jc w:val="both"/>
              <w:rPr>
                <w:sz w:val="8"/>
                <w:szCs w:val="8"/>
                <w:lang w:val="en-US"/>
              </w:rPr>
            </w:pPr>
          </w:p>
          <w:p w14:paraId="217ADA09" w14:textId="5E3F1EF6" w:rsidR="00DA677C" w:rsidRDefault="00DA677C" w:rsidP="008546E6">
            <w:pPr>
              <w:jc w:val="both"/>
              <w:rPr>
                <w:lang w:val="en-US"/>
              </w:rPr>
            </w:pPr>
            <w:r w:rsidRPr="00680542">
              <w:rPr>
                <w:b/>
                <w:lang w:val="en-US"/>
              </w:rPr>
              <w:t>TOMÁŠEK, Pavel</w:t>
            </w:r>
            <w:r w:rsidRPr="004D7889">
              <w:rPr>
                <w:lang w:val="en-US"/>
              </w:rPr>
              <w:t xml:space="preserve">, Hana TOMÁŠKOVÁ a Jakub RAK. Chi-square of pseudorandom number generator of normal distribution in C++17. </w:t>
            </w:r>
            <w:r w:rsidRPr="004D7889">
              <w:rPr>
                <w:i/>
                <w:lang w:val="en-US"/>
              </w:rPr>
              <w:t>TEM Journal</w:t>
            </w:r>
            <w:r w:rsidRPr="004D7889">
              <w:rPr>
                <w:lang w:val="en-US"/>
              </w:rPr>
              <w:t xml:space="preserve"> [online]. 2021, vol. 10, iss. 4, s. 1495-1499. [</w:t>
            </w:r>
            <w:proofErr w:type="gramStart"/>
            <w:r w:rsidRPr="004D7889">
              <w:rPr>
                <w:lang w:val="en-US"/>
              </w:rPr>
              <w:t>cit</w:t>
            </w:r>
            <w:proofErr w:type="gramEnd"/>
            <w:r w:rsidRPr="004D7889">
              <w:rPr>
                <w:lang w:val="en-US"/>
              </w:rPr>
              <w:t>. 2023-01-09]. ISSN 2217-8309. Dostupné z: https://www.temjournal.com/content/104/TEMJournalNovember2021_1495_1499.html</w:t>
            </w:r>
            <w:r>
              <w:rPr>
                <w:lang w:val="en-US"/>
              </w:rPr>
              <w:t xml:space="preserve"> </w:t>
            </w:r>
            <w:r w:rsidRPr="004D7889">
              <w:rPr>
                <w:lang w:val="en-US"/>
              </w:rPr>
              <w:t>(</w:t>
            </w:r>
            <w:r>
              <w:rPr>
                <w:lang w:val="en-US"/>
              </w:rPr>
              <w:t>Jsc, Q3</w:t>
            </w:r>
            <w:r w:rsidRPr="004D7889">
              <w:rPr>
                <w:lang w:val="en-US"/>
              </w:rPr>
              <w:t xml:space="preserve">, autorský podíl </w:t>
            </w:r>
            <w:r w:rsidRPr="00680542">
              <w:rPr>
                <w:b/>
                <w:lang w:val="en-US"/>
              </w:rPr>
              <w:t>60 %</w:t>
            </w:r>
            <w:r w:rsidRPr="004D7889">
              <w:rPr>
                <w:lang w:val="en-US"/>
              </w:rPr>
              <w:t>)</w:t>
            </w:r>
          </w:p>
          <w:p w14:paraId="3693A41A" w14:textId="77777777" w:rsidR="00680542" w:rsidRPr="00680542" w:rsidRDefault="00680542" w:rsidP="008546E6">
            <w:pPr>
              <w:jc w:val="both"/>
              <w:rPr>
                <w:sz w:val="8"/>
                <w:szCs w:val="8"/>
                <w:lang w:val="en-US"/>
              </w:rPr>
            </w:pPr>
          </w:p>
          <w:p w14:paraId="010B4D79" w14:textId="205EC6DA" w:rsidR="00DA677C" w:rsidRDefault="00DA677C" w:rsidP="008546E6">
            <w:pPr>
              <w:jc w:val="both"/>
              <w:rPr>
                <w:lang w:val="en-US"/>
              </w:rPr>
            </w:pPr>
            <w:r w:rsidRPr="004D7889">
              <w:rPr>
                <w:lang w:val="en-US"/>
              </w:rPr>
              <w:t xml:space="preserve">ADAM, Matyáš, </w:t>
            </w:r>
            <w:r w:rsidRPr="00680542">
              <w:rPr>
                <w:b/>
                <w:lang w:val="en-US"/>
              </w:rPr>
              <w:t>Pavel TOMÁŠEK</w:t>
            </w:r>
            <w:r w:rsidRPr="004D7889">
              <w:rPr>
                <w:lang w:val="en-US"/>
              </w:rPr>
              <w:t>, Jiří LEHEJČEK, Jakub TROJAN a Tomáš JŮNEK. The role of citizen science and deep learning in camera trapping. Sustainability (Switzerland) [online]. 2021, vol. 13, iss. 18 [cit. 2023-01-09]. ISSN 2071-1050. Dostupné z: https://www.mdpi.com/2071-1050/13/18/10287</w:t>
            </w:r>
            <w:r>
              <w:rPr>
                <w:lang w:val="en-US"/>
              </w:rPr>
              <w:t xml:space="preserve"> </w:t>
            </w:r>
            <w:r w:rsidRPr="004D7889">
              <w:rPr>
                <w:lang w:val="en-US"/>
              </w:rPr>
              <w:t>(</w:t>
            </w:r>
            <w:r>
              <w:rPr>
                <w:lang w:val="en-US"/>
              </w:rPr>
              <w:t>Jimp, Q3</w:t>
            </w:r>
            <w:r w:rsidRPr="004D7889">
              <w:rPr>
                <w:lang w:val="en-US"/>
              </w:rPr>
              <w:t xml:space="preserve">, autorský podíl </w:t>
            </w:r>
            <w:r w:rsidRPr="00680542">
              <w:rPr>
                <w:b/>
                <w:lang w:val="en-US"/>
              </w:rPr>
              <w:t>20 %</w:t>
            </w:r>
            <w:r w:rsidRPr="004D7889">
              <w:rPr>
                <w:lang w:val="en-US"/>
              </w:rPr>
              <w:t>)</w:t>
            </w:r>
          </w:p>
          <w:p w14:paraId="1207B2C2" w14:textId="77777777" w:rsidR="00680542" w:rsidRPr="00680542" w:rsidRDefault="00680542" w:rsidP="008546E6">
            <w:pPr>
              <w:jc w:val="both"/>
              <w:rPr>
                <w:sz w:val="8"/>
                <w:szCs w:val="8"/>
                <w:lang w:val="en-US"/>
              </w:rPr>
            </w:pPr>
          </w:p>
          <w:p w14:paraId="29A7CDA6" w14:textId="2CC73D52" w:rsidR="00DA677C" w:rsidRDefault="00DA677C" w:rsidP="008546E6">
            <w:pPr>
              <w:jc w:val="both"/>
              <w:rPr>
                <w:lang w:val="en-US"/>
              </w:rPr>
            </w:pPr>
            <w:r w:rsidRPr="004D7889">
              <w:rPr>
                <w:lang w:val="en-US"/>
              </w:rPr>
              <w:t xml:space="preserve">VAŠKOVÁ, Hana, </w:t>
            </w:r>
            <w:r w:rsidRPr="00680542">
              <w:rPr>
                <w:b/>
                <w:lang w:val="en-US"/>
              </w:rPr>
              <w:t>Pavel TOMÁŠEK</w:t>
            </w:r>
            <w:r w:rsidRPr="004D7889">
              <w:rPr>
                <w:lang w:val="en-US"/>
              </w:rPr>
              <w:t xml:space="preserve"> a Milan STRUŠKA. Application of Raman spectroscopic measurement for banknote security purposes. In: Lecture Notes in Electrical Engineering [online]. Dubrovnik: Springer Verlag, 2019, s. 42-47. [</w:t>
            </w:r>
            <w:proofErr w:type="gramStart"/>
            <w:r w:rsidRPr="004D7889">
              <w:rPr>
                <w:lang w:val="en-US"/>
              </w:rPr>
              <w:t>cit</w:t>
            </w:r>
            <w:proofErr w:type="gramEnd"/>
            <w:r w:rsidRPr="004D7889">
              <w:rPr>
                <w:lang w:val="en-US"/>
              </w:rPr>
              <w:t>. 2023-01-09]. ISSN 1876-1100. Dostupné z: https://link.springer.com/chapter/10.1007/978-3-030-21507-1_7</w:t>
            </w:r>
            <w:r>
              <w:rPr>
                <w:lang w:val="en-US"/>
              </w:rPr>
              <w:t xml:space="preserve"> </w:t>
            </w:r>
            <w:r w:rsidRPr="004D7889">
              <w:rPr>
                <w:lang w:val="en-US"/>
              </w:rPr>
              <w:t>(</w:t>
            </w:r>
            <w:r>
              <w:rPr>
                <w:lang w:val="en-US"/>
              </w:rPr>
              <w:t>D</w:t>
            </w:r>
            <w:r w:rsidRPr="004D7889">
              <w:rPr>
                <w:lang w:val="en-US"/>
              </w:rPr>
              <w:t xml:space="preserve">, autorský podíl </w:t>
            </w:r>
            <w:r w:rsidRPr="00680542">
              <w:rPr>
                <w:b/>
                <w:lang w:val="en-US"/>
              </w:rPr>
              <w:t>15 %</w:t>
            </w:r>
            <w:r w:rsidRPr="004D7889">
              <w:rPr>
                <w:lang w:val="en-US"/>
              </w:rPr>
              <w:t>)</w:t>
            </w:r>
          </w:p>
          <w:p w14:paraId="72883E8A" w14:textId="77777777" w:rsidR="00680542" w:rsidRPr="00680542" w:rsidRDefault="00680542" w:rsidP="008546E6">
            <w:pPr>
              <w:jc w:val="both"/>
              <w:rPr>
                <w:sz w:val="8"/>
                <w:szCs w:val="8"/>
                <w:lang w:val="en-US"/>
              </w:rPr>
            </w:pPr>
          </w:p>
          <w:p w14:paraId="25891B5B" w14:textId="77777777" w:rsidR="00DA677C" w:rsidRPr="004D7889" w:rsidRDefault="00DA677C" w:rsidP="008546E6">
            <w:pPr>
              <w:jc w:val="both"/>
              <w:rPr>
                <w:lang w:val="en-US"/>
              </w:rPr>
            </w:pPr>
            <w:r w:rsidRPr="00680542">
              <w:rPr>
                <w:b/>
                <w:lang w:val="en-US"/>
              </w:rPr>
              <w:t>TOMÁŠEK, Pavel</w:t>
            </w:r>
            <w:r w:rsidRPr="004D7889">
              <w:rPr>
                <w:lang w:val="en-US"/>
              </w:rPr>
              <w:t>. On the use of evolutionary algorithms in estimation of permittivity. In: Proceedings of the 2018 19th International Carpathian Control Conference, ICCC 2018 [online]. Szilvásvárad: Institute of Electrical and Electronics Engineers Inc., 2018, s. 23-26. [</w:t>
            </w:r>
            <w:proofErr w:type="gramStart"/>
            <w:r w:rsidRPr="004D7889">
              <w:rPr>
                <w:lang w:val="en-US"/>
              </w:rPr>
              <w:t>cit</w:t>
            </w:r>
            <w:proofErr w:type="gramEnd"/>
            <w:r w:rsidRPr="004D7889">
              <w:rPr>
                <w:lang w:val="en-US"/>
              </w:rPr>
              <w:t>. 2023-01-09]. Dostupné z: https://ieeexplore.ieee.org/document/8399596/</w:t>
            </w:r>
            <w:r>
              <w:rPr>
                <w:lang w:val="en-US"/>
              </w:rPr>
              <w:t xml:space="preserve"> </w:t>
            </w:r>
            <w:r w:rsidRPr="004D7889">
              <w:rPr>
                <w:lang w:val="en-US"/>
              </w:rPr>
              <w:t>(</w:t>
            </w:r>
            <w:r>
              <w:rPr>
                <w:lang w:val="en-US"/>
              </w:rPr>
              <w:t>D</w:t>
            </w:r>
            <w:r w:rsidRPr="004D7889">
              <w:rPr>
                <w:lang w:val="en-US"/>
              </w:rPr>
              <w:t xml:space="preserve">, autorský podíl </w:t>
            </w:r>
            <w:r w:rsidRPr="00680542">
              <w:rPr>
                <w:b/>
                <w:lang w:val="en-US"/>
              </w:rPr>
              <w:t>100 %</w:t>
            </w:r>
            <w:r w:rsidRPr="004D7889">
              <w:rPr>
                <w:lang w:val="en-US"/>
              </w:rPr>
              <w:t>)</w:t>
            </w:r>
            <w:r>
              <w:rPr>
                <w:lang w:val="en-US"/>
              </w:rPr>
              <w:t>.</w:t>
            </w:r>
          </w:p>
        </w:tc>
      </w:tr>
      <w:tr w:rsidR="00DA677C" w14:paraId="6D622929" w14:textId="77777777" w:rsidTr="008546E6">
        <w:trPr>
          <w:trHeight w:val="21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84FEDCA" w14:textId="77777777" w:rsidR="00DA677C" w:rsidRDefault="00DA677C" w:rsidP="008546E6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A677C" w14:paraId="1D53A5C9" w14:textId="77777777" w:rsidTr="008546E6">
        <w:trPr>
          <w:trHeight w:val="32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EE5F" w14:textId="77777777" w:rsidR="00DA677C" w:rsidRPr="00D4514B" w:rsidRDefault="00DA677C" w:rsidP="008546E6">
            <w:r w:rsidRPr="00D4514B">
              <w:t>2018 – měsíční odborná stáž na Slovensku, Slovenská technická univerzita v Bratislave, Strojnícka fakulta</w:t>
            </w:r>
            <w:r>
              <w:t xml:space="preserve"> (analýza nejistot v oblasti odhadu permitivity neznámého materiálu)</w:t>
            </w:r>
          </w:p>
          <w:p w14:paraId="35B2A2AE" w14:textId="77777777" w:rsidR="00DA677C" w:rsidRPr="00D4514B" w:rsidRDefault="00DA677C" w:rsidP="008546E6">
            <w:r w:rsidRPr="00D4514B">
              <w:t>2015 – měsíční odborná stáž v Helénské republice, University of the Peloponnese, Department of Informatics and Telecommunications</w:t>
            </w:r>
            <w:r>
              <w:t xml:space="preserve"> (výzkum v oblasti určování materiálových vlastností)</w:t>
            </w:r>
          </w:p>
          <w:p w14:paraId="2117C3D5" w14:textId="77777777" w:rsidR="00DA677C" w:rsidRPr="00D4514B" w:rsidRDefault="00DA677C" w:rsidP="008546E6">
            <w:r w:rsidRPr="00D4514B">
              <w:t>2012 – měsíční odborná stáž ve Švédské království, Karlstad University</w:t>
            </w:r>
            <w:r>
              <w:t xml:space="preserve"> (výzkum v oblasti </w:t>
            </w:r>
            <w:r w:rsidRPr="00902256">
              <w:t>numerick</w:t>
            </w:r>
            <w:r>
              <w:t>é</w:t>
            </w:r>
            <w:r w:rsidRPr="00902256">
              <w:t xml:space="preserve"> analýz</w:t>
            </w:r>
            <w:r>
              <w:t>y</w:t>
            </w:r>
            <w:r w:rsidRPr="00902256">
              <w:t>, inverzní</w:t>
            </w:r>
            <w:r>
              <w:t>ch</w:t>
            </w:r>
            <w:r w:rsidRPr="00902256">
              <w:t xml:space="preserve"> problém</w:t>
            </w:r>
            <w:r>
              <w:t>ů</w:t>
            </w:r>
            <w:r w:rsidRPr="00902256">
              <w:t>, optimalizac</w:t>
            </w:r>
            <w:r>
              <w:t>e)</w:t>
            </w:r>
          </w:p>
          <w:p w14:paraId="27C074F5" w14:textId="77777777" w:rsidR="00DA677C" w:rsidRDefault="00DA677C" w:rsidP="008546E6">
            <w:pPr>
              <w:jc w:val="both"/>
              <w:rPr>
                <w:b/>
              </w:rPr>
            </w:pPr>
            <w:r w:rsidRPr="00D4514B">
              <w:t>2009 – semestrální stáž ve Francii (Socrates ERASMUS), Laboratoire Informatique d’Avignon</w:t>
            </w:r>
            <w:r>
              <w:t xml:space="preserve"> (</w:t>
            </w:r>
            <w:r w:rsidRPr="008D78E0">
              <w:t>práce na výzkumném projektu v oblasti zpracování řeči</w:t>
            </w:r>
            <w:r>
              <w:t>)</w:t>
            </w:r>
          </w:p>
        </w:tc>
      </w:tr>
      <w:tr w:rsidR="00DA677C" w14:paraId="672E78C7" w14:textId="77777777" w:rsidTr="008546E6">
        <w:trPr>
          <w:cantSplit/>
          <w:trHeight w:val="4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D0BCE23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FDE72" w14:textId="77777777" w:rsidR="00DA677C" w:rsidRDefault="00DA677C" w:rsidP="008546E6">
            <w:pPr>
              <w:jc w:val="both"/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5358B10" w14:textId="77777777" w:rsidR="00DA677C" w:rsidRDefault="00DA677C" w:rsidP="008546E6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C1DF" w14:textId="0E5D1C1F" w:rsidR="00DA677C" w:rsidRDefault="00654CD7" w:rsidP="008546E6">
            <w:pPr>
              <w:jc w:val="both"/>
            </w:pPr>
            <w:r>
              <w:t>02. 03. 2023</w:t>
            </w:r>
          </w:p>
        </w:tc>
      </w:tr>
    </w:tbl>
    <w:p w14:paraId="7CDC524A" w14:textId="77777777" w:rsidR="00DA677C" w:rsidRDefault="00DA677C" w:rsidP="00DA677C"/>
    <w:p w14:paraId="768517B1" w14:textId="6F44665A" w:rsidR="00BB6320" w:rsidRDefault="00BB6320">
      <w:pPr>
        <w:spacing w:after="160" w:line="259" w:lineRule="auto"/>
      </w:pPr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DA677C" w14:paraId="5EC0782C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19409C7F" w14:textId="77777777" w:rsidR="00DA677C" w:rsidRDefault="00DA677C" w:rsidP="008546E6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A677C" w14:paraId="1C2A267B" w14:textId="77777777" w:rsidTr="008546E6">
        <w:tc>
          <w:tcPr>
            <w:tcW w:w="25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8CF0721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39FB" w14:textId="77777777" w:rsidR="00DA677C" w:rsidRDefault="00DA677C" w:rsidP="008546E6">
            <w:pPr>
              <w:jc w:val="both"/>
            </w:pPr>
            <w:r w:rsidRPr="001B2AE1">
              <w:t>Univerzita Tomáše Bati ve Zlíně</w:t>
            </w:r>
          </w:p>
        </w:tc>
      </w:tr>
      <w:tr w:rsidR="00DA677C" w14:paraId="724798B6" w14:textId="77777777" w:rsidTr="008546E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812FD6D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EFAD" w14:textId="77777777" w:rsidR="00DA677C" w:rsidRDefault="00DA677C" w:rsidP="008546E6">
            <w:pPr>
              <w:jc w:val="both"/>
            </w:pPr>
            <w:r w:rsidRPr="00CF7506">
              <w:t>Fakulta logistiky a krizového řízení</w:t>
            </w:r>
          </w:p>
        </w:tc>
      </w:tr>
      <w:tr w:rsidR="00DA677C" w14:paraId="42D78946" w14:textId="77777777" w:rsidTr="008546E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FBA684A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C78E" w14:textId="77777777" w:rsidR="00DA677C" w:rsidRDefault="00DA677C" w:rsidP="008546E6">
            <w:pPr>
              <w:jc w:val="both"/>
            </w:pPr>
            <w:r>
              <w:t>Bezpečnost společnosti</w:t>
            </w:r>
          </w:p>
        </w:tc>
      </w:tr>
      <w:tr w:rsidR="00DA677C" w14:paraId="334C00E5" w14:textId="77777777" w:rsidTr="008546E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1BA117A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675D" w14:textId="77777777" w:rsidR="00DA677C" w:rsidRPr="00012C95" w:rsidRDefault="00DA677C" w:rsidP="008546E6">
            <w:pPr>
              <w:jc w:val="both"/>
              <w:rPr>
                <w:b/>
              </w:rPr>
            </w:pPr>
            <w:r w:rsidRPr="00012C95">
              <w:rPr>
                <w:b/>
              </w:rPr>
              <w:t>Marek Tomaštík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0B31FCB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93C0" w14:textId="77777777" w:rsidR="00DA677C" w:rsidRDefault="00DA677C" w:rsidP="008546E6">
            <w:pPr>
              <w:jc w:val="both"/>
            </w:pPr>
            <w:r>
              <w:t>Mgr., Ph.D.</w:t>
            </w:r>
          </w:p>
        </w:tc>
      </w:tr>
      <w:tr w:rsidR="00DA677C" w14:paraId="1515F893" w14:textId="77777777" w:rsidTr="008546E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5CB2A5C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C4BE" w14:textId="77777777" w:rsidR="00DA677C" w:rsidRDefault="00DA677C" w:rsidP="008546E6">
            <w:pPr>
              <w:jc w:val="both"/>
            </w:pPr>
            <w:r>
              <w:t>1973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39C8524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80EE" w14:textId="7B737A32" w:rsidR="00DA677C" w:rsidRPr="00191F07" w:rsidRDefault="00012C95" w:rsidP="008546E6">
            <w:pPr>
              <w:jc w:val="both"/>
              <w:rPr>
                <w:i/>
              </w:rPr>
            </w:pPr>
            <w:r w:rsidRPr="00191F07">
              <w:rPr>
                <w:i/>
              </w:rPr>
              <w:t>pp</w:t>
            </w:r>
            <w:r w:rsidR="00191F07">
              <w:rPr>
                <w:i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2DB15EA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5141" w14:textId="77777777" w:rsidR="00DA677C" w:rsidRDefault="00DA677C" w:rsidP="008546E6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70DFAA4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2FC2" w14:textId="3C577B05" w:rsidR="00DA677C" w:rsidRDefault="003520A9" w:rsidP="008546E6">
            <w:pPr>
              <w:jc w:val="both"/>
            </w:pPr>
            <w:r>
              <w:t>N</w:t>
            </w:r>
          </w:p>
        </w:tc>
      </w:tr>
      <w:tr w:rsidR="00DA677C" w14:paraId="26900FB3" w14:textId="77777777" w:rsidTr="008546E6"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6EDE3BE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964F" w14:textId="65DAA0A9" w:rsidR="00DA677C" w:rsidRPr="00191F07" w:rsidRDefault="00012C95" w:rsidP="008546E6">
            <w:pPr>
              <w:jc w:val="both"/>
              <w:rPr>
                <w:i/>
              </w:rPr>
            </w:pPr>
            <w:r w:rsidRPr="00191F07">
              <w:rPr>
                <w:i/>
              </w:rPr>
              <w:t>pp</w:t>
            </w:r>
            <w:r w:rsidR="00191F07">
              <w:rPr>
                <w:i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2014DF0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9FC5" w14:textId="77777777" w:rsidR="00DA677C" w:rsidRDefault="00DA677C" w:rsidP="008546E6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0590929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2407" w14:textId="2899822A" w:rsidR="00DA677C" w:rsidRDefault="003520A9" w:rsidP="008546E6">
            <w:pPr>
              <w:jc w:val="both"/>
            </w:pPr>
            <w:r>
              <w:t>N</w:t>
            </w:r>
          </w:p>
        </w:tc>
      </w:tr>
      <w:tr w:rsidR="00DA677C" w14:paraId="52F936F4" w14:textId="77777777" w:rsidTr="008546E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FB71E70" w14:textId="77777777" w:rsidR="00DA677C" w:rsidRDefault="00DA677C" w:rsidP="008546E6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F17BBC7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C8B9C55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A677C" w14:paraId="0A07B9FD" w14:textId="77777777" w:rsidTr="008546E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E12D2" w14:textId="77777777" w:rsidR="00DA677C" w:rsidRDefault="00DA677C" w:rsidP="008546E6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D682" w14:textId="77777777" w:rsidR="00DA677C" w:rsidRDefault="00DA677C" w:rsidP="008546E6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195C" w14:textId="77777777" w:rsidR="00DA677C" w:rsidRDefault="00DA677C" w:rsidP="008546E6">
            <w:pPr>
              <w:jc w:val="both"/>
            </w:pPr>
          </w:p>
        </w:tc>
      </w:tr>
      <w:tr w:rsidR="00DA677C" w14:paraId="76180BE2" w14:textId="77777777" w:rsidTr="008546E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D109" w14:textId="77777777" w:rsidR="00DA677C" w:rsidRDefault="00DA677C" w:rsidP="008546E6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E33F8" w14:textId="77777777" w:rsidR="00DA677C" w:rsidRDefault="00DA677C" w:rsidP="008546E6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6192" w14:textId="77777777" w:rsidR="00DA677C" w:rsidRDefault="00DA677C" w:rsidP="008546E6">
            <w:pPr>
              <w:jc w:val="both"/>
            </w:pPr>
          </w:p>
        </w:tc>
      </w:tr>
      <w:tr w:rsidR="00DA677C" w14:paraId="0B483DCE" w14:textId="77777777" w:rsidTr="008546E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C1E2" w14:textId="77777777" w:rsidR="00DA677C" w:rsidRDefault="00DA677C" w:rsidP="008546E6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BA6B" w14:textId="77777777" w:rsidR="00DA677C" w:rsidRDefault="00DA677C" w:rsidP="008546E6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6101" w14:textId="77777777" w:rsidR="00DA677C" w:rsidRDefault="00DA677C" w:rsidP="008546E6">
            <w:pPr>
              <w:jc w:val="both"/>
            </w:pPr>
          </w:p>
        </w:tc>
      </w:tr>
      <w:tr w:rsidR="00DA677C" w14:paraId="3C77CCF9" w14:textId="77777777" w:rsidTr="008546E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C487" w14:textId="77777777" w:rsidR="00DA677C" w:rsidRDefault="00DA677C" w:rsidP="008546E6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4DD4" w14:textId="77777777" w:rsidR="00DA677C" w:rsidRDefault="00DA677C" w:rsidP="008546E6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8F4F" w14:textId="77777777" w:rsidR="00DA677C" w:rsidRDefault="00DA677C" w:rsidP="008546E6">
            <w:pPr>
              <w:jc w:val="both"/>
            </w:pPr>
          </w:p>
        </w:tc>
      </w:tr>
      <w:tr w:rsidR="00DA677C" w14:paraId="0F9193C4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AFF4F49" w14:textId="77777777" w:rsidR="00DA677C" w:rsidRDefault="00DA677C" w:rsidP="008546E6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A677C" w14:paraId="4AEA3B06" w14:textId="77777777" w:rsidTr="008546E6">
        <w:trPr>
          <w:trHeight w:val="1118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7D6C" w14:textId="33C57D4C" w:rsidR="00DA677C" w:rsidRDefault="00134AB5" w:rsidP="008546E6">
            <w:pPr>
              <w:jc w:val="both"/>
            </w:pPr>
            <w:r>
              <w:t xml:space="preserve">Management kvality a integrované systémy managementu </w:t>
            </w:r>
            <w:r w:rsidR="00DA677C">
              <w:t>– garant, přednášky (100 %), semináře (100 %)</w:t>
            </w:r>
          </w:p>
          <w:p w14:paraId="0243760B" w14:textId="0F1F0824" w:rsidR="003520A9" w:rsidRDefault="003520A9" w:rsidP="008546E6">
            <w:pPr>
              <w:jc w:val="both"/>
            </w:pPr>
            <w:r>
              <w:t>Krizové řízení a integrovaný záchranný systém (PZ) – přednášky (</w:t>
            </w:r>
            <w:r w:rsidR="00C064FC">
              <w:t>31</w:t>
            </w:r>
            <w:r>
              <w:t xml:space="preserve"> %), semináře (</w:t>
            </w:r>
            <w:r w:rsidR="00900E0D">
              <w:t>77</w:t>
            </w:r>
            <w:r>
              <w:t xml:space="preserve"> %)</w:t>
            </w:r>
          </w:p>
          <w:p w14:paraId="6FE60810" w14:textId="41ABD4FA" w:rsidR="003520A9" w:rsidRDefault="003520A9" w:rsidP="008546E6">
            <w:pPr>
              <w:jc w:val="both"/>
            </w:pPr>
            <w:r>
              <w:t>Odborná praxe – garant</w:t>
            </w:r>
          </w:p>
          <w:p w14:paraId="71A6F88E" w14:textId="300C6E8B" w:rsidR="003520A9" w:rsidRDefault="003520A9" w:rsidP="008546E6">
            <w:pPr>
              <w:jc w:val="both"/>
            </w:pPr>
            <w:r>
              <w:t xml:space="preserve">Reflexe odborné praxe – garant </w:t>
            </w:r>
          </w:p>
          <w:p w14:paraId="187E936B" w14:textId="77777777" w:rsidR="00DA677C" w:rsidRDefault="00DA677C" w:rsidP="008546E6">
            <w:pPr>
              <w:jc w:val="both"/>
            </w:pPr>
          </w:p>
        </w:tc>
      </w:tr>
      <w:tr w:rsidR="00DA677C" w14:paraId="3F14B834" w14:textId="77777777" w:rsidTr="008546E6">
        <w:trPr>
          <w:trHeight w:val="340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14:paraId="16E73624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DA677C" w14:paraId="3CBABF83" w14:textId="77777777" w:rsidTr="008546E6">
        <w:trPr>
          <w:trHeight w:val="340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B746A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DD1F7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CA0D6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2FCBE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6FE68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i/>
                <w:iCs/>
              </w:rPr>
              <w:t>nepovinný údaj</w:t>
            </w:r>
            <w:r>
              <w:rPr>
                <w:b/>
              </w:rPr>
              <w:t>) Počet hodin za semestr</w:t>
            </w:r>
          </w:p>
        </w:tc>
      </w:tr>
      <w:tr w:rsidR="00DA677C" w14:paraId="53EE0929" w14:textId="77777777" w:rsidTr="008546E6">
        <w:trPr>
          <w:trHeight w:val="285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D55C" w14:textId="1163148B" w:rsidR="00DA677C" w:rsidRPr="00A444C0" w:rsidRDefault="00DA677C" w:rsidP="008546E6">
            <w:pPr>
              <w:jc w:val="both"/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2348" w14:textId="0849C6FA" w:rsidR="00DA677C" w:rsidRPr="00A444C0" w:rsidRDefault="00DA677C" w:rsidP="008546E6">
            <w:pPr>
              <w:jc w:val="both"/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D5A79" w14:textId="0445E408" w:rsidR="00DA677C" w:rsidRPr="00A444C0" w:rsidRDefault="00DA677C" w:rsidP="008546E6">
            <w:pPr>
              <w:jc w:val="both"/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9B37" w14:textId="01F3E286" w:rsidR="00DA677C" w:rsidRPr="00A444C0" w:rsidRDefault="00DA677C" w:rsidP="008546E6">
            <w:pPr>
              <w:jc w:val="both"/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35CDA" w14:textId="607BA19D" w:rsidR="00DA677C" w:rsidRPr="00A444C0" w:rsidRDefault="00DA677C" w:rsidP="008546E6">
            <w:pPr>
              <w:jc w:val="both"/>
            </w:pPr>
          </w:p>
        </w:tc>
      </w:tr>
      <w:tr w:rsidR="00DA677C" w14:paraId="6AF9E40F" w14:textId="77777777" w:rsidTr="008546E6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4E4C" w14:textId="0EFCF3B5" w:rsidR="00DA677C" w:rsidRPr="00A444C0" w:rsidRDefault="00DA677C" w:rsidP="008546E6">
            <w:pPr>
              <w:jc w:val="both"/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A2BC" w14:textId="620C5A9C" w:rsidR="00DA677C" w:rsidRPr="00A444C0" w:rsidRDefault="00DA677C" w:rsidP="008546E6">
            <w:pPr>
              <w:jc w:val="both"/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9DA25" w14:textId="396B3CE8" w:rsidR="00DA677C" w:rsidRPr="00A444C0" w:rsidRDefault="00DA677C" w:rsidP="008546E6">
            <w:pPr>
              <w:jc w:val="both"/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27ABC" w14:textId="2ABD40CA" w:rsidR="00DA677C" w:rsidRPr="00A444C0" w:rsidRDefault="00DA677C" w:rsidP="008546E6">
            <w:pPr>
              <w:jc w:val="both"/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B4819" w14:textId="2117D7C4" w:rsidR="00DA677C" w:rsidRPr="00A444C0" w:rsidRDefault="00DA677C" w:rsidP="008546E6">
            <w:pPr>
              <w:jc w:val="both"/>
            </w:pPr>
          </w:p>
        </w:tc>
      </w:tr>
      <w:tr w:rsidR="00DA677C" w14:paraId="59377F1A" w14:textId="77777777" w:rsidTr="008546E6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F12C1" w14:textId="2596354D" w:rsidR="00DA677C" w:rsidRPr="00A444C0" w:rsidRDefault="00DA677C" w:rsidP="008546E6">
            <w:pPr>
              <w:jc w:val="both"/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F40F7" w14:textId="362ADE12" w:rsidR="00DA677C" w:rsidRPr="00A444C0" w:rsidRDefault="00DA677C" w:rsidP="008546E6">
            <w:pPr>
              <w:jc w:val="both"/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2F2E" w14:textId="0A7B45A1" w:rsidR="00DA677C" w:rsidRPr="00A444C0" w:rsidRDefault="00DA677C" w:rsidP="008546E6">
            <w:pPr>
              <w:jc w:val="both"/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BD52" w14:textId="342BAC3C" w:rsidR="00DA677C" w:rsidRPr="00A444C0" w:rsidRDefault="00DA677C" w:rsidP="008546E6">
            <w:pPr>
              <w:jc w:val="both"/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C2D1" w14:textId="191E22D9" w:rsidR="00DA677C" w:rsidRPr="00A444C0" w:rsidRDefault="00DA677C" w:rsidP="008546E6">
            <w:pPr>
              <w:jc w:val="both"/>
            </w:pPr>
          </w:p>
        </w:tc>
      </w:tr>
      <w:tr w:rsidR="00DA677C" w14:paraId="44D46EF8" w14:textId="77777777" w:rsidTr="008546E6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E49C" w14:textId="5CEA064E" w:rsidR="00DA677C" w:rsidRPr="00A444C0" w:rsidRDefault="00DA677C" w:rsidP="008546E6">
            <w:pPr>
              <w:jc w:val="both"/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0F30" w14:textId="55594647" w:rsidR="00DA677C" w:rsidRPr="00A444C0" w:rsidRDefault="00DA677C" w:rsidP="008546E6">
            <w:pPr>
              <w:jc w:val="both"/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6819" w14:textId="7C0B3766" w:rsidR="00DA677C" w:rsidRPr="00A444C0" w:rsidRDefault="00DA677C" w:rsidP="008546E6">
            <w:pPr>
              <w:jc w:val="both"/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361BF" w14:textId="040CD9C6" w:rsidR="00DA677C" w:rsidRPr="00A444C0" w:rsidRDefault="00DA677C" w:rsidP="008546E6">
            <w:pPr>
              <w:jc w:val="both"/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ADFC" w14:textId="0E879FDF" w:rsidR="00DA677C" w:rsidRPr="00A444C0" w:rsidRDefault="00DA677C" w:rsidP="008546E6">
            <w:pPr>
              <w:jc w:val="both"/>
            </w:pPr>
          </w:p>
        </w:tc>
      </w:tr>
      <w:tr w:rsidR="00DA677C" w14:paraId="59AEA46D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4B1F271" w14:textId="77777777" w:rsidR="00DA677C" w:rsidRDefault="00DA677C" w:rsidP="008546E6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A677C" w14:paraId="031780FF" w14:textId="77777777" w:rsidTr="008546E6">
        <w:trPr>
          <w:trHeight w:val="105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DF76" w14:textId="77777777" w:rsidR="00DA677C" w:rsidRPr="00D77AA4" w:rsidRDefault="00DA677C" w:rsidP="008546E6">
            <w:pPr>
              <w:jc w:val="both"/>
            </w:pPr>
            <w:r w:rsidRPr="00D77AA4">
              <w:t xml:space="preserve">2008 </w:t>
            </w:r>
            <w:r>
              <w:t xml:space="preserve">– doktor (Ph.D.), studijní program Ekonomika a management, obor: Management a ekonomika. </w:t>
            </w:r>
            <w:r w:rsidRPr="00D77AA4">
              <w:t xml:space="preserve"> </w:t>
            </w:r>
          </w:p>
        </w:tc>
      </w:tr>
      <w:tr w:rsidR="00DA677C" w14:paraId="512BB8A0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7BC62EC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A677C" w14:paraId="6F7E0EBD" w14:textId="77777777" w:rsidTr="008546E6">
        <w:trPr>
          <w:trHeight w:val="109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EAB9" w14:textId="77777777" w:rsidR="00012C95" w:rsidRDefault="00012C95" w:rsidP="00012C95">
            <w:pPr>
              <w:jc w:val="both"/>
            </w:pPr>
            <w:r>
              <w:t>2008 – dosud: Univerzita Tomáše Bati ve Zlíně, akademický pracovník</w:t>
            </w:r>
          </w:p>
          <w:p w14:paraId="39801BCC" w14:textId="77777777" w:rsidR="00012C95" w:rsidRPr="00335B59" w:rsidRDefault="00012C95" w:rsidP="00012C95">
            <w:pPr>
              <w:jc w:val="both"/>
            </w:pPr>
            <w:r w:rsidRPr="00335B59">
              <w:t>2008</w:t>
            </w:r>
            <w:r>
              <w:t>: Ministerstvo pro místní rozvoj, O</w:t>
            </w:r>
            <w:r w:rsidRPr="00335B59">
              <w:t>dbor poradců ministra - poradce ministra</w:t>
            </w:r>
          </w:p>
          <w:p w14:paraId="0DD50225" w14:textId="77777777" w:rsidR="00012C95" w:rsidRPr="00335B59" w:rsidRDefault="00012C95" w:rsidP="00012C95">
            <w:pPr>
              <w:jc w:val="both"/>
            </w:pPr>
            <w:r w:rsidRPr="00335B59">
              <w:t xml:space="preserve">2007 </w:t>
            </w:r>
            <w:r>
              <w:t>–</w:t>
            </w:r>
            <w:r w:rsidRPr="00335B59">
              <w:t xml:space="preserve"> 2008</w:t>
            </w:r>
            <w:r>
              <w:t xml:space="preserve">: </w:t>
            </w:r>
            <w:r w:rsidRPr="00335B59">
              <w:t>Úřad vlády</w:t>
            </w:r>
            <w:r>
              <w:t>, O</w:t>
            </w:r>
            <w:r w:rsidRPr="00335B59">
              <w:t>dbor poradců ministra - poradce ministra</w:t>
            </w:r>
          </w:p>
          <w:p w14:paraId="44F4F547" w14:textId="77777777" w:rsidR="00012C95" w:rsidRPr="00335B59" w:rsidRDefault="00012C95" w:rsidP="00012C95">
            <w:pPr>
              <w:jc w:val="both"/>
            </w:pPr>
            <w:r w:rsidRPr="00335B59">
              <w:t xml:space="preserve">2002 </w:t>
            </w:r>
            <w:r>
              <w:t>–</w:t>
            </w:r>
            <w:r w:rsidRPr="00335B59">
              <w:t xml:space="preserve"> 2006</w:t>
            </w:r>
            <w:r>
              <w:t xml:space="preserve">: </w:t>
            </w:r>
            <w:r w:rsidRPr="00335B59">
              <w:t>místostarosta obce Spytihněv</w:t>
            </w:r>
          </w:p>
          <w:p w14:paraId="0C4A9DE4" w14:textId="77777777" w:rsidR="00012C95" w:rsidRDefault="00012C95" w:rsidP="00012C95">
            <w:pPr>
              <w:jc w:val="both"/>
            </w:pPr>
            <w:r w:rsidRPr="00335B59">
              <w:t xml:space="preserve">2000 </w:t>
            </w:r>
            <w:r>
              <w:t>–</w:t>
            </w:r>
            <w:r w:rsidRPr="00335B59">
              <w:t xml:space="preserve"> 2007</w:t>
            </w:r>
            <w:r>
              <w:t xml:space="preserve">: </w:t>
            </w:r>
            <w:r w:rsidRPr="00335B59">
              <w:t>Nadace Tomáše Bati</w:t>
            </w:r>
            <w:r>
              <w:t xml:space="preserve">, </w:t>
            </w:r>
            <w:r w:rsidRPr="00335B59">
              <w:t>vědecký pracovník</w:t>
            </w:r>
          </w:p>
          <w:p w14:paraId="1556A825" w14:textId="6C9B6CCD" w:rsidR="00DA677C" w:rsidRDefault="00DA677C" w:rsidP="008546E6">
            <w:pPr>
              <w:jc w:val="both"/>
            </w:pPr>
            <w:r>
              <w:t>1997 – 2000: Ostravská univerzita, akademický pracovník</w:t>
            </w:r>
          </w:p>
          <w:p w14:paraId="53333B7D" w14:textId="77777777" w:rsidR="00DA677C" w:rsidRDefault="00DA677C" w:rsidP="00012C95">
            <w:pPr>
              <w:jc w:val="both"/>
              <w:rPr>
                <w:color w:val="FF0000"/>
              </w:rPr>
            </w:pPr>
          </w:p>
        </w:tc>
      </w:tr>
      <w:tr w:rsidR="00DA677C" w14:paraId="232B0BF8" w14:textId="77777777" w:rsidTr="008546E6">
        <w:trPr>
          <w:trHeight w:val="25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2084AD1" w14:textId="77777777" w:rsidR="00DA677C" w:rsidRDefault="00DA677C" w:rsidP="008546E6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A677C" w14:paraId="047036DD" w14:textId="77777777" w:rsidTr="008546E6">
        <w:trPr>
          <w:trHeight w:val="110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ECFB" w14:textId="77777777" w:rsidR="00DA677C" w:rsidRDefault="00DA677C" w:rsidP="008546E6">
            <w:pPr>
              <w:jc w:val="both"/>
            </w:pPr>
            <w:r>
              <w:t>124x vedoucí bakalářské práce</w:t>
            </w:r>
          </w:p>
          <w:p w14:paraId="7E6E2263" w14:textId="77777777" w:rsidR="00DA677C" w:rsidRDefault="00DA677C" w:rsidP="008546E6">
            <w:pPr>
              <w:jc w:val="both"/>
            </w:pPr>
            <w:r>
              <w:t xml:space="preserve">33x vedoucí diplomové práce </w:t>
            </w:r>
          </w:p>
          <w:p w14:paraId="622A1B8F" w14:textId="77777777" w:rsidR="00DA677C" w:rsidRPr="00BD5573" w:rsidRDefault="00DA677C" w:rsidP="008546E6">
            <w:pPr>
              <w:jc w:val="both"/>
              <w:rPr>
                <w:b/>
              </w:rPr>
            </w:pPr>
          </w:p>
        </w:tc>
      </w:tr>
      <w:tr w:rsidR="00DA677C" w14:paraId="1C2141F9" w14:textId="77777777" w:rsidTr="008546E6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FF55DB4" w14:textId="77777777" w:rsidR="00DA677C" w:rsidRDefault="00DA677C" w:rsidP="008546E6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3189CAD" w14:textId="77777777" w:rsidR="00DA677C" w:rsidRDefault="00DA677C" w:rsidP="008546E6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423F9454" w14:textId="77777777" w:rsidR="00DA677C" w:rsidRDefault="00DA677C" w:rsidP="008546E6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C2A418B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A677C" w14:paraId="39437613" w14:textId="77777777" w:rsidTr="008546E6">
        <w:trPr>
          <w:cantSplit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A414" w14:textId="77777777" w:rsidR="00DA677C" w:rsidRDefault="00DA677C" w:rsidP="008546E6">
            <w:pPr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7D11" w14:textId="77777777" w:rsidR="00DA677C" w:rsidRDefault="00DA677C" w:rsidP="008546E6">
            <w:pPr>
              <w:jc w:val="both"/>
            </w:pP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4DBAEF" w14:textId="77777777" w:rsidR="00DA677C" w:rsidRDefault="00DA677C" w:rsidP="008546E6">
            <w:pPr>
              <w:jc w:val="both"/>
            </w:pP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60940C8" w14:textId="77777777" w:rsidR="00DA677C" w:rsidRDefault="00DA677C" w:rsidP="008546E6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C073052" w14:textId="77777777" w:rsidR="00DA677C" w:rsidRDefault="00DA677C" w:rsidP="008546E6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AD57057" w14:textId="77777777" w:rsidR="00DA677C" w:rsidRDefault="00DA677C" w:rsidP="008546E6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A677C" w14:paraId="789B8144" w14:textId="77777777" w:rsidTr="008546E6">
        <w:trPr>
          <w:cantSplit/>
          <w:trHeight w:val="70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C1580C7" w14:textId="77777777" w:rsidR="00DA677C" w:rsidRDefault="00DA677C" w:rsidP="008546E6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FFA563F" w14:textId="77777777" w:rsidR="00DA677C" w:rsidRDefault="00DA677C" w:rsidP="008546E6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11CB5D6C" w14:textId="77777777" w:rsidR="00DA677C" w:rsidRDefault="00DA677C" w:rsidP="008546E6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1CBA3FE" w14:textId="0E99822D" w:rsidR="00DA677C" w:rsidRDefault="00F77C31" w:rsidP="008546E6">
            <w:pPr>
              <w:jc w:val="both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241C" w14:textId="14CD0BE7" w:rsidR="00DA677C" w:rsidRDefault="00F77C31" w:rsidP="008546E6">
            <w:pPr>
              <w:jc w:val="both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92209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DA677C" w14:paraId="1DA1E5BB" w14:textId="77777777" w:rsidTr="008546E6">
        <w:trPr>
          <w:trHeight w:val="205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1148" w14:textId="77777777" w:rsidR="00DA677C" w:rsidRDefault="00DA677C" w:rsidP="008546E6">
            <w:pPr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A923" w14:textId="77777777" w:rsidR="00DA677C" w:rsidRDefault="00DA677C" w:rsidP="008546E6">
            <w:pPr>
              <w:jc w:val="both"/>
            </w:pP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6F5D1C" w14:textId="77777777" w:rsidR="00DA677C" w:rsidRDefault="00DA677C" w:rsidP="008546E6">
            <w:pPr>
              <w:jc w:val="both"/>
            </w:pP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6753E5C1" w14:textId="77777777" w:rsidR="00DA677C" w:rsidRDefault="00DA677C" w:rsidP="008546E6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218E6" w14:textId="50AA968B" w:rsidR="00DA677C" w:rsidRDefault="00DA677C" w:rsidP="00191F07">
            <w:pPr>
              <w:rPr>
                <w:b/>
              </w:rPr>
            </w:pPr>
            <w:r>
              <w:rPr>
                <w:b/>
              </w:rPr>
              <w:t xml:space="preserve"> 2/2</w:t>
            </w:r>
          </w:p>
        </w:tc>
      </w:tr>
      <w:tr w:rsidR="00DA677C" w14:paraId="2B6B9A38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6F6F6EC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A677C" w14:paraId="3682857D" w14:textId="77777777" w:rsidTr="008546E6">
        <w:trPr>
          <w:trHeight w:val="2347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8320E" w14:textId="4F3B9879" w:rsidR="00DA677C" w:rsidRDefault="00DA677C" w:rsidP="00191F07">
            <w:bookmarkStart w:id="195" w:name="_Hlk56160108"/>
            <w:r w:rsidRPr="003520A9">
              <w:rPr>
                <w:b/>
              </w:rPr>
              <w:t>TOMASTIK, M., (80</w:t>
            </w:r>
            <w:r w:rsidR="00191F07">
              <w:rPr>
                <w:b/>
              </w:rPr>
              <w:t xml:space="preserve"> %</w:t>
            </w:r>
            <w:r w:rsidRPr="003520A9">
              <w:rPr>
                <w:b/>
              </w:rPr>
              <w:t xml:space="preserve">); </w:t>
            </w:r>
            <w:r w:rsidRPr="00191F07">
              <w:t>VICHOVA, K.,(10) WAGNEROVA, D.,(5) CERNOHLAVKOVA, E. (5)</w:t>
            </w:r>
            <w:r w:rsidRPr="003520A9">
              <w:t xml:space="preserve"> Risk Management in Museums in Czech Republic. Chemical Engineering Transactions. 2020, 82, 121-126. ISSN 2283-9216.     DOI: 10.3303/CET2082021</w:t>
            </w:r>
          </w:p>
          <w:p w14:paraId="3C5529AE" w14:textId="77777777" w:rsidR="00B54B6D" w:rsidRPr="00B54B6D" w:rsidRDefault="00B54B6D" w:rsidP="00191F07">
            <w:pPr>
              <w:rPr>
                <w:sz w:val="8"/>
                <w:szCs w:val="8"/>
              </w:rPr>
            </w:pPr>
          </w:p>
          <w:p w14:paraId="07752984" w14:textId="14C149B3" w:rsidR="00DA677C" w:rsidRDefault="00DA677C" w:rsidP="00191F07">
            <w:pPr>
              <w:rPr>
                <w:szCs w:val="24"/>
              </w:rPr>
            </w:pPr>
            <w:r w:rsidRPr="00191F07">
              <w:rPr>
                <w:szCs w:val="24"/>
              </w:rPr>
              <w:t>VICHOVA, Katerina, Martin HROMADA and</w:t>
            </w:r>
            <w:r w:rsidRPr="003520A9">
              <w:rPr>
                <w:b/>
                <w:szCs w:val="24"/>
              </w:rPr>
              <w:t xml:space="preserve"> Marek TOMASTIK</w:t>
            </w:r>
            <w:r w:rsidR="00554878">
              <w:rPr>
                <w:b/>
                <w:szCs w:val="24"/>
              </w:rPr>
              <w:t xml:space="preserve"> (5 %)</w:t>
            </w:r>
            <w:r w:rsidRPr="003520A9">
              <w:rPr>
                <w:b/>
                <w:szCs w:val="24"/>
              </w:rPr>
              <w:t>.</w:t>
            </w:r>
            <w:r w:rsidRPr="003520A9">
              <w:rPr>
                <w:szCs w:val="24"/>
              </w:rPr>
              <w:t xml:space="preserve"> „Case Study: The Use of Petrol Stations to Fuel Supply in the Event of a Power Outage.“ In Transportation Research Procedia, vol. 40, 2019, pp. 1611 - 1617. ISSN 2352-1465. </w:t>
            </w:r>
          </w:p>
          <w:p w14:paraId="63EABE18" w14:textId="77777777" w:rsidR="00B54B6D" w:rsidRPr="00B54B6D" w:rsidRDefault="00B54B6D" w:rsidP="00191F07">
            <w:pPr>
              <w:rPr>
                <w:sz w:val="8"/>
                <w:szCs w:val="8"/>
              </w:rPr>
            </w:pPr>
          </w:p>
          <w:p w14:paraId="196E7874" w14:textId="510DB576" w:rsidR="00722C89" w:rsidRDefault="00191F07" w:rsidP="00191F07">
            <w:r>
              <w:rPr>
                <w:b/>
                <w:bCs/>
              </w:rPr>
              <w:t>TOMAŠTÍK</w:t>
            </w:r>
            <w:r w:rsidR="00DA677C" w:rsidRPr="003520A9">
              <w:t xml:space="preserve">, </w:t>
            </w:r>
            <w:r w:rsidR="00DA677C" w:rsidRPr="003520A9">
              <w:rPr>
                <w:b/>
                <w:bCs/>
              </w:rPr>
              <w:t>Marek</w:t>
            </w:r>
            <w:r>
              <w:rPr>
                <w:b/>
                <w:bCs/>
              </w:rPr>
              <w:t xml:space="preserve"> </w:t>
            </w:r>
            <w:r w:rsidR="00DA677C" w:rsidRPr="00B54B6D">
              <w:rPr>
                <w:b/>
              </w:rPr>
              <w:t>(60</w:t>
            </w:r>
            <w:r w:rsidRPr="00B54B6D">
              <w:rPr>
                <w:b/>
              </w:rPr>
              <w:t xml:space="preserve"> %</w:t>
            </w:r>
            <w:r w:rsidR="00DA677C" w:rsidRPr="00B54B6D">
              <w:rPr>
                <w:b/>
              </w:rPr>
              <w:t>)</w:t>
            </w:r>
            <w:r w:rsidR="00DA677C" w:rsidRPr="003520A9">
              <w:t xml:space="preserve">; </w:t>
            </w:r>
            <w:r w:rsidRPr="00191F07">
              <w:rPr>
                <w:bCs/>
              </w:rPr>
              <w:t>JADERNÁ</w:t>
            </w:r>
            <w:r w:rsidR="00DA677C" w:rsidRPr="00191F07">
              <w:t xml:space="preserve">, </w:t>
            </w:r>
            <w:r w:rsidR="00DA677C" w:rsidRPr="00191F07">
              <w:rPr>
                <w:bCs/>
              </w:rPr>
              <w:t>Eva</w:t>
            </w:r>
            <w:r w:rsidRPr="00191F07">
              <w:rPr>
                <w:bCs/>
              </w:rPr>
              <w:t xml:space="preserve"> </w:t>
            </w:r>
            <w:r w:rsidR="00DA677C" w:rsidRPr="00191F07">
              <w:t xml:space="preserve">(15); </w:t>
            </w:r>
            <w:r w:rsidR="00DA677C" w:rsidRPr="00191F07">
              <w:rPr>
                <w:bCs/>
              </w:rPr>
              <w:t>Víchová</w:t>
            </w:r>
            <w:r w:rsidR="00DA677C" w:rsidRPr="00191F07">
              <w:t xml:space="preserve">, </w:t>
            </w:r>
            <w:r w:rsidR="00DA677C" w:rsidRPr="00191F07">
              <w:rPr>
                <w:bCs/>
              </w:rPr>
              <w:t>Kateřina</w:t>
            </w:r>
            <w:r w:rsidR="00B54B6D">
              <w:rPr>
                <w:bCs/>
              </w:rPr>
              <w:t xml:space="preserve"> </w:t>
            </w:r>
            <w:r w:rsidR="00DA677C" w:rsidRPr="00191F07">
              <w:t xml:space="preserve">(15); </w:t>
            </w:r>
            <w:r w:rsidR="00DA677C" w:rsidRPr="00191F07">
              <w:rPr>
                <w:bCs/>
              </w:rPr>
              <w:t>Habrová</w:t>
            </w:r>
            <w:r w:rsidR="00DA677C" w:rsidRPr="00191F07">
              <w:t xml:space="preserve">, </w:t>
            </w:r>
            <w:r w:rsidR="00DA677C" w:rsidRPr="00191F07">
              <w:rPr>
                <w:bCs/>
              </w:rPr>
              <w:t>Markéta</w:t>
            </w:r>
            <w:r w:rsidR="00722C89">
              <w:rPr>
                <w:bCs/>
              </w:rPr>
              <w:t xml:space="preserve"> </w:t>
            </w:r>
            <w:r w:rsidR="00DA677C" w:rsidRPr="00191F07">
              <w:t>(10</w:t>
            </w:r>
            <w:r w:rsidR="00DA677C" w:rsidRPr="003520A9">
              <w:t xml:space="preserve">). NEW TECHNOLOGIES IN THE RETAIL LOGISTICS: SOLUTION OF RISK SITUATIONS. In </w:t>
            </w:r>
            <w:r w:rsidR="00DA677C" w:rsidRPr="003520A9">
              <w:rPr>
                <w:i/>
                <w:iCs/>
              </w:rPr>
              <w:t>CLC 2018: Carpathian Logistics Congress Conference Proceedings</w:t>
            </w:r>
            <w:r w:rsidR="00DA677C" w:rsidRPr="003520A9">
              <w:t xml:space="preserve">. Ostrava: Tanger Ltd., 2018, s. </w:t>
            </w:r>
            <w:r w:rsidR="00722C89">
              <w:t>718-722. ISBN 978-80-87294-88-8</w:t>
            </w:r>
          </w:p>
          <w:p w14:paraId="34C66C0B" w14:textId="5BB0670E" w:rsidR="00DA677C" w:rsidRPr="00722C89" w:rsidRDefault="00DA677C" w:rsidP="00191F07">
            <w:pPr>
              <w:rPr>
                <w:sz w:val="8"/>
                <w:szCs w:val="8"/>
              </w:rPr>
            </w:pPr>
            <w:r w:rsidRPr="003520A9">
              <w:t xml:space="preserve"> </w:t>
            </w:r>
          </w:p>
          <w:p w14:paraId="3B2BB996" w14:textId="3A4E3DDB" w:rsidR="00DA677C" w:rsidRDefault="00722C89" w:rsidP="00191F07">
            <w:r>
              <w:rPr>
                <w:b/>
                <w:bCs/>
              </w:rPr>
              <w:t>TOMAŠTÍK</w:t>
            </w:r>
            <w:r w:rsidR="00DA677C" w:rsidRPr="003520A9">
              <w:t xml:space="preserve">, </w:t>
            </w:r>
            <w:r w:rsidR="00DA677C" w:rsidRPr="00722C89">
              <w:rPr>
                <w:bCs/>
              </w:rPr>
              <w:t>Marek</w:t>
            </w:r>
            <w:r w:rsidRPr="00722C89">
              <w:rPr>
                <w:bCs/>
              </w:rPr>
              <w:t xml:space="preserve"> </w:t>
            </w:r>
            <w:r w:rsidR="00DA677C" w:rsidRPr="00722C89">
              <w:t>(75</w:t>
            </w:r>
            <w:r w:rsidRPr="00722C89">
              <w:t xml:space="preserve"> %</w:t>
            </w:r>
            <w:r w:rsidR="00DA677C" w:rsidRPr="00722C89">
              <w:t>);</w:t>
            </w:r>
            <w:r w:rsidR="00DA677C" w:rsidRPr="003520A9">
              <w:t xml:space="preserve"> </w:t>
            </w:r>
            <w:r>
              <w:rPr>
                <w:bCs/>
              </w:rPr>
              <w:t>VÍCHOVÁ</w:t>
            </w:r>
            <w:r w:rsidR="00DA677C" w:rsidRPr="00722C89">
              <w:t xml:space="preserve">, </w:t>
            </w:r>
            <w:r w:rsidR="00DA677C" w:rsidRPr="00722C89">
              <w:rPr>
                <w:bCs/>
              </w:rPr>
              <w:t>Kateřina</w:t>
            </w:r>
            <w:r>
              <w:rPr>
                <w:bCs/>
              </w:rPr>
              <w:t xml:space="preserve"> </w:t>
            </w:r>
            <w:r w:rsidR="00DA677C" w:rsidRPr="00722C89">
              <w:t xml:space="preserve">(15); </w:t>
            </w:r>
            <w:r w:rsidR="00DA677C" w:rsidRPr="00722C89">
              <w:rPr>
                <w:bCs/>
              </w:rPr>
              <w:t>Černohlávková</w:t>
            </w:r>
            <w:r w:rsidR="00DA677C" w:rsidRPr="00722C89">
              <w:t xml:space="preserve">, </w:t>
            </w:r>
            <w:r w:rsidR="00DA677C" w:rsidRPr="00722C89">
              <w:rPr>
                <w:bCs/>
              </w:rPr>
              <w:t>Eva</w:t>
            </w:r>
            <w:r>
              <w:rPr>
                <w:bCs/>
              </w:rPr>
              <w:t xml:space="preserve"> </w:t>
            </w:r>
            <w:r w:rsidR="00DA677C" w:rsidRPr="00722C89">
              <w:t>(10).</w:t>
            </w:r>
            <w:r w:rsidR="00DA677C" w:rsidRPr="003520A9">
              <w:t xml:space="preserve"> Crisis communication in museums. In </w:t>
            </w:r>
            <w:r w:rsidR="00DA677C" w:rsidRPr="003520A9">
              <w:rPr>
                <w:i/>
                <w:iCs/>
              </w:rPr>
              <w:t>MARKETING IDENTITY: DIGITAL MIRRORS, PT II</w:t>
            </w:r>
            <w:r w:rsidR="00DA677C" w:rsidRPr="003520A9">
              <w:t>. Trnava  UNIV SS CYRIL &amp; METHODIUS TRNAVA-UCM TRNAVA, 2018, s. 309-315. ISSN 13</w:t>
            </w:r>
            <w:r>
              <w:t>39-5726. ISBN 978-80-8105-984-1</w:t>
            </w:r>
          </w:p>
          <w:p w14:paraId="66A7CD0D" w14:textId="77777777" w:rsidR="00722C89" w:rsidRPr="00722C89" w:rsidRDefault="00722C89" w:rsidP="00191F07">
            <w:pPr>
              <w:rPr>
                <w:sz w:val="8"/>
                <w:szCs w:val="8"/>
              </w:rPr>
            </w:pPr>
          </w:p>
          <w:p w14:paraId="177B964C" w14:textId="53B5246E" w:rsidR="00DA677C" w:rsidRPr="003520A9" w:rsidRDefault="00722C89" w:rsidP="00191F07">
            <w:r>
              <w:rPr>
                <w:bCs/>
              </w:rPr>
              <w:t>JADERNÁ</w:t>
            </w:r>
            <w:r w:rsidR="00DA677C" w:rsidRPr="00722C89">
              <w:t xml:space="preserve">, </w:t>
            </w:r>
            <w:r w:rsidR="00DA677C" w:rsidRPr="00722C89">
              <w:rPr>
                <w:bCs/>
              </w:rPr>
              <w:t>Eva</w:t>
            </w:r>
            <w:r w:rsidRPr="00722C89">
              <w:rPr>
                <w:bCs/>
              </w:rPr>
              <w:t xml:space="preserve"> </w:t>
            </w:r>
            <w:r w:rsidR="00DA677C" w:rsidRPr="00722C89">
              <w:t xml:space="preserve">(50); </w:t>
            </w:r>
            <w:r>
              <w:rPr>
                <w:bCs/>
              </w:rPr>
              <w:t>MLÁZOVSKÝ</w:t>
            </w:r>
            <w:r w:rsidR="00DA677C" w:rsidRPr="00722C89">
              <w:t xml:space="preserve">, </w:t>
            </w:r>
            <w:r w:rsidR="00DA677C" w:rsidRPr="00722C89">
              <w:rPr>
                <w:bCs/>
              </w:rPr>
              <w:t>Martin</w:t>
            </w:r>
            <w:r>
              <w:rPr>
                <w:bCs/>
              </w:rPr>
              <w:t xml:space="preserve"> </w:t>
            </w:r>
            <w:r w:rsidR="00DA677C" w:rsidRPr="00722C89">
              <w:t>(40);</w:t>
            </w:r>
            <w:r w:rsidR="00DA677C" w:rsidRPr="003520A9">
              <w:t xml:space="preserve"> </w:t>
            </w:r>
            <w:r>
              <w:rPr>
                <w:b/>
                <w:bCs/>
              </w:rPr>
              <w:t>TOMAŠTÍK</w:t>
            </w:r>
            <w:r w:rsidR="00DA677C" w:rsidRPr="003520A9">
              <w:t xml:space="preserve">, </w:t>
            </w:r>
            <w:r w:rsidR="00DA677C" w:rsidRPr="003520A9">
              <w:rPr>
                <w:b/>
                <w:bCs/>
              </w:rPr>
              <w:t>Marek</w:t>
            </w:r>
            <w:r>
              <w:rPr>
                <w:b/>
                <w:bCs/>
              </w:rPr>
              <w:t xml:space="preserve"> </w:t>
            </w:r>
            <w:r w:rsidR="00DA677C" w:rsidRPr="00722C89">
              <w:rPr>
                <w:b/>
              </w:rPr>
              <w:t>(10</w:t>
            </w:r>
            <w:r w:rsidRPr="00722C89">
              <w:rPr>
                <w:b/>
              </w:rPr>
              <w:t xml:space="preserve"> %</w:t>
            </w:r>
            <w:r w:rsidR="00DA677C" w:rsidRPr="00722C89">
              <w:rPr>
                <w:b/>
              </w:rPr>
              <w:t>).</w:t>
            </w:r>
            <w:r w:rsidR="00DA677C" w:rsidRPr="003520A9">
              <w:t xml:space="preserve"> Changes of B2B promotion in the Czech Republic. In </w:t>
            </w:r>
            <w:r w:rsidR="00DA677C" w:rsidRPr="003520A9">
              <w:rPr>
                <w:i/>
                <w:iCs/>
              </w:rPr>
              <w:t>Knowledge on Economics and Management:Profit or PurposeConference Proceedings</w:t>
            </w:r>
            <w:r w:rsidR="00DA677C" w:rsidRPr="003520A9">
              <w:t xml:space="preserve">. Olomouc: Univerzita Palackého Olomouc, 2019, s. 50-55. ISBN 978-80-244-5543-3. </w:t>
            </w:r>
          </w:p>
          <w:bookmarkEnd w:id="195"/>
          <w:p w14:paraId="1F37B0B3" w14:textId="26D56F97" w:rsidR="00DA677C" w:rsidRPr="00520F97" w:rsidRDefault="00DA677C" w:rsidP="00191F07">
            <w:pPr>
              <w:rPr>
                <w:b/>
              </w:rPr>
            </w:pPr>
          </w:p>
        </w:tc>
      </w:tr>
      <w:tr w:rsidR="00DA677C" w14:paraId="0A028F4C" w14:textId="77777777" w:rsidTr="008546E6">
        <w:trPr>
          <w:trHeight w:val="21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847EAAB" w14:textId="77777777" w:rsidR="00DA677C" w:rsidRDefault="00DA677C" w:rsidP="008546E6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A677C" w14:paraId="74CD36CF" w14:textId="77777777" w:rsidTr="008546E6">
        <w:trPr>
          <w:trHeight w:val="32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FCAD" w14:textId="77777777" w:rsidR="00DA677C" w:rsidRDefault="00DA677C" w:rsidP="008546E6">
            <w:pPr>
              <w:rPr>
                <w:b/>
              </w:rPr>
            </w:pPr>
          </w:p>
        </w:tc>
      </w:tr>
      <w:tr w:rsidR="00DA677C" w14:paraId="6C10930A" w14:textId="77777777" w:rsidTr="008546E6">
        <w:trPr>
          <w:cantSplit/>
          <w:trHeight w:val="4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FBCABB7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89E3" w14:textId="77777777" w:rsidR="00DA677C" w:rsidRDefault="00DA677C" w:rsidP="008546E6">
            <w:pPr>
              <w:jc w:val="both"/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2FA8D6D" w14:textId="77777777" w:rsidR="00DA677C" w:rsidRDefault="00DA677C" w:rsidP="008546E6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5EC6" w14:textId="330B0C6C" w:rsidR="00DA677C" w:rsidRDefault="00F77C31" w:rsidP="008546E6">
            <w:pPr>
              <w:jc w:val="both"/>
            </w:pPr>
            <w:r>
              <w:t>02. 03. 2023</w:t>
            </w:r>
          </w:p>
        </w:tc>
      </w:tr>
    </w:tbl>
    <w:p w14:paraId="52E5E0EB" w14:textId="77777777" w:rsidR="00DA677C" w:rsidRDefault="00DA677C" w:rsidP="00DA677C"/>
    <w:p w14:paraId="58D4EA4F" w14:textId="50994894" w:rsidR="00DA677C" w:rsidRDefault="00DA677C" w:rsidP="00E45D3E">
      <w:pPr>
        <w:spacing w:after="160" w:line="259" w:lineRule="auto"/>
      </w:pPr>
    </w:p>
    <w:p w14:paraId="238227D0" w14:textId="77777777" w:rsidR="00DA677C" w:rsidRDefault="00DA677C">
      <w:pPr>
        <w:spacing w:after="160" w:line="259" w:lineRule="auto"/>
      </w:pPr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DA677C" w14:paraId="78F42D85" w14:textId="77777777" w:rsidTr="008546E6">
        <w:tc>
          <w:tcPr>
            <w:tcW w:w="9859" w:type="dxa"/>
            <w:gridSpan w:val="15"/>
            <w:tcBorders>
              <w:bottom w:val="double" w:sz="4" w:space="0" w:color="auto"/>
            </w:tcBorders>
            <w:shd w:val="clear" w:color="auto" w:fill="BDD6EE"/>
          </w:tcPr>
          <w:p w14:paraId="275EBFE3" w14:textId="77777777" w:rsidR="00DA677C" w:rsidRDefault="00DA677C" w:rsidP="008546E6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A677C" w14:paraId="1A947C56" w14:textId="77777777" w:rsidTr="008546E6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4A834126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</w:tcPr>
          <w:p w14:paraId="28673622" w14:textId="77777777" w:rsidR="00DA677C" w:rsidRDefault="00DA677C" w:rsidP="008546E6">
            <w:pPr>
              <w:jc w:val="both"/>
            </w:pPr>
            <w:r w:rsidRPr="001B2AE1">
              <w:t>Univerzita Tomáše Bati ve Zlíně</w:t>
            </w:r>
          </w:p>
        </w:tc>
      </w:tr>
      <w:tr w:rsidR="00DA677C" w14:paraId="261E4ED3" w14:textId="77777777" w:rsidTr="008546E6">
        <w:tc>
          <w:tcPr>
            <w:tcW w:w="2518" w:type="dxa"/>
            <w:shd w:val="clear" w:color="auto" w:fill="F7CAAC"/>
          </w:tcPr>
          <w:p w14:paraId="4D72BBBE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</w:tcPr>
          <w:p w14:paraId="45995352" w14:textId="77777777" w:rsidR="00DA677C" w:rsidRDefault="00DA677C" w:rsidP="008546E6">
            <w:pPr>
              <w:jc w:val="both"/>
            </w:pPr>
            <w:r w:rsidRPr="00CF7506">
              <w:t>Fakulta logistiky a krizového řízení</w:t>
            </w:r>
          </w:p>
        </w:tc>
      </w:tr>
      <w:tr w:rsidR="00DA677C" w14:paraId="0677042E" w14:textId="77777777" w:rsidTr="008546E6">
        <w:tc>
          <w:tcPr>
            <w:tcW w:w="2518" w:type="dxa"/>
            <w:shd w:val="clear" w:color="auto" w:fill="F7CAAC"/>
          </w:tcPr>
          <w:p w14:paraId="73C2CCEA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</w:tcPr>
          <w:p w14:paraId="133C2C2A" w14:textId="77777777" w:rsidR="00DA677C" w:rsidRDefault="00DA677C" w:rsidP="008546E6">
            <w:pPr>
              <w:jc w:val="both"/>
            </w:pPr>
            <w:r>
              <w:t>Bezpečnost společnosti</w:t>
            </w:r>
          </w:p>
        </w:tc>
      </w:tr>
      <w:tr w:rsidR="00DA677C" w14:paraId="03C11345" w14:textId="77777777" w:rsidTr="008546E6">
        <w:tc>
          <w:tcPr>
            <w:tcW w:w="2518" w:type="dxa"/>
            <w:shd w:val="clear" w:color="auto" w:fill="F7CAAC"/>
          </w:tcPr>
          <w:p w14:paraId="1EE7FFAD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</w:tcPr>
          <w:p w14:paraId="454854B5" w14:textId="77777777" w:rsidR="00DA677C" w:rsidRPr="00012C95" w:rsidRDefault="00DA677C" w:rsidP="008546E6">
            <w:pPr>
              <w:jc w:val="both"/>
              <w:rPr>
                <w:b/>
              </w:rPr>
            </w:pPr>
            <w:r w:rsidRPr="00012C95">
              <w:rPr>
                <w:b/>
              </w:rPr>
              <w:t>Miroslav Tomek</w:t>
            </w:r>
          </w:p>
        </w:tc>
        <w:tc>
          <w:tcPr>
            <w:tcW w:w="709" w:type="dxa"/>
            <w:shd w:val="clear" w:color="auto" w:fill="F7CAAC"/>
          </w:tcPr>
          <w:p w14:paraId="02E67AD3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5"/>
          </w:tcPr>
          <w:p w14:paraId="5F02A6AD" w14:textId="77777777" w:rsidR="00DA677C" w:rsidRDefault="00DA677C" w:rsidP="008546E6">
            <w:r>
              <w:t xml:space="preserve">doc. Ing. PhD. </w:t>
            </w:r>
          </w:p>
        </w:tc>
      </w:tr>
      <w:tr w:rsidR="00DA677C" w14:paraId="3B9BBF68" w14:textId="77777777" w:rsidTr="008546E6">
        <w:tc>
          <w:tcPr>
            <w:tcW w:w="2518" w:type="dxa"/>
            <w:shd w:val="clear" w:color="auto" w:fill="F7CAAC"/>
          </w:tcPr>
          <w:p w14:paraId="210CEF12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</w:tcPr>
          <w:p w14:paraId="083C5770" w14:textId="77777777" w:rsidR="00DA677C" w:rsidRDefault="00DA677C" w:rsidP="008546E6">
            <w:pPr>
              <w:jc w:val="both"/>
            </w:pPr>
            <w:r>
              <w:t>1952</w:t>
            </w:r>
          </w:p>
        </w:tc>
        <w:tc>
          <w:tcPr>
            <w:tcW w:w="1721" w:type="dxa"/>
            <w:shd w:val="clear" w:color="auto" w:fill="F7CAAC"/>
          </w:tcPr>
          <w:p w14:paraId="0DF32B9F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</w:tcPr>
          <w:p w14:paraId="44DD34A0" w14:textId="6ECA10DB" w:rsidR="00DA677C" w:rsidRPr="00D84A78" w:rsidRDefault="00DA677C" w:rsidP="008546E6">
            <w:pPr>
              <w:jc w:val="both"/>
              <w:rPr>
                <w:i/>
              </w:rPr>
            </w:pPr>
            <w:r w:rsidRPr="00D84A78">
              <w:rPr>
                <w:i/>
              </w:rPr>
              <w:t>pp</w:t>
            </w:r>
            <w:r w:rsidR="00D84A78">
              <w:rPr>
                <w:i/>
              </w:rPr>
              <w:t>.</w:t>
            </w:r>
          </w:p>
        </w:tc>
        <w:tc>
          <w:tcPr>
            <w:tcW w:w="994" w:type="dxa"/>
            <w:shd w:val="clear" w:color="auto" w:fill="F7CAAC"/>
          </w:tcPr>
          <w:p w14:paraId="7538AB00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1A0506C7" w14:textId="77777777" w:rsidR="00DA677C" w:rsidRDefault="00DA677C" w:rsidP="008546E6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shd w:val="clear" w:color="auto" w:fill="F7CAAC"/>
          </w:tcPr>
          <w:p w14:paraId="4DE1C9CC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6A077837" w14:textId="057C3062" w:rsidR="00DA677C" w:rsidRDefault="003520A9" w:rsidP="008546E6">
            <w:pPr>
              <w:jc w:val="both"/>
            </w:pPr>
            <w:r>
              <w:t>N</w:t>
            </w:r>
          </w:p>
        </w:tc>
      </w:tr>
      <w:tr w:rsidR="00DA677C" w14:paraId="50B3E7A3" w14:textId="77777777" w:rsidTr="008546E6">
        <w:tc>
          <w:tcPr>
            <w:tcW w:w="5068" w:type="dxa"/>
            <w:gridSpan w:val="4"/>
            <w:shd w:val="clear" w:color="auto" w:fill="F7CAAC"/>
          </w:tcPr>
          <w:p w14:paraId="610AC20F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</w:tcPr>
          <w:p w14:paraId="74C3AC03" w14:textId="09B93A5A" w:rsidR="00DA677C" w:rsidRPr="00D84A78" w:rsidRDefault="00DA677C" w:rsidP="008546E6">
            <w:pPr>
              <w:jc w:val="both"/>
              <w:rPr>
                <w:i/>
              </w:rPr>
            </w:pPr>
            <w:r w:rsidRPr="00D84A78">
              <w:rPr>
                <w:i/>
              </w:rPr>
              <w:t>pp</w:t>
            </w:r>
            <w:r w:rsidR="00D84A78">
              <w:rPr>
                <w:i/>
              </w:rPr>
              <w:t>.</w:t>
            </w:r>
          </w:p>
        </w:tc>
        <w:tc>
          <w:tcPr>
            <w:tcW w:w="994" w:type="dxa"/>
            <w:shd w:val="clear" w:color="auto" w:fill="F7CAAC"/>
          </w:tcPr>
          <w:p w14:paraId="11AAE4E1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641B53E4" w14:textId="77777777" w:rsidR="00DA677C" w:rsidRDefault="00DA677C" w:rsidP="008546E6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shd w:val="clear" w:color="auto" w:fill="F7CAAC"/>
          </w:tcPr>
          <w:p w14:paraId="076E4EF6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2DD7F3E2" w14:textId="68531EE8" w:rsidR="00DA677C" w:rsidRDefault="003520A9" w:rsidP="008546E6">
            <w:pPr>
              <w:jc w:val="both"/>
            </w:pPr>
            <w:r>
              <w:t>N</w:t>
            </w:r>
          </w:p>
        </w:tc>
      </w:tr>
      <w:tr w:rsidR="00DA677C" w14:paraId="5014C4B2" w14:textId="77777777" w:rsidTr="008546E6">
        <w:tc>
          <w:tcPr>
            <w:tcW w:w="6060" w:type="dxa"/>
            <w:gridSpan w:val="8"/>
            <w:shd w:val="clear" w:color="auto" w:fill="F7CAAC"/>
          </w:tcPr>
          <w:p w14:paraId="20CA3D72" w14:textId="77777777" w:rsidR="00DA677C" w:rsidRDefault="00DA677C" w:rsidP="008546E6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09A4011B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096" w:type="dxa"/>
            <w:gridSpan w:val="5"/>
            <w:shd w:val="clear" w:color="auto" w:fill="F7CAAC"/>
          </w:tcPr>
          <w:p w14:paraId="73CB0F3E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A677C" w14:paraId="464746DE" w14:textId="77777777" w:rsidTr="008546E6">
        <w:tc>
          <w:tcPr>
            <w:tcW w:w="6060" w:type="dxa"/>
            <w:gridSpan w:val="8"/>
          </w:tcPr>
          <w:p w14:paraId="47CAAE37" w14:textId="77777777" w:rsidR="00DA677C" w:rsidRDefault="00DA677C" w:rsidP="008546E6">
            <w:pPr>
              <w:jc w:val="both"/>
            </w:pPr>
          </w:p>
        </w:tc>
        <w:tc>
          <w:tcPr>
            <w:tcW w:w="1703" w:type="dxa"/>
            <w:gridSpan w:val="2"/>
          </w:tcPr>
          <w:p w14:paraId="458A4DBF" w14:textId="77777777" w:rsidR="00DA677C" w:rsidRDefault="00DA677C" w:rsidP="008546E6">
            <w:pPr>
              <w:jc w:val="both"/>
            </w:pPr>
          </w:p>
        </w:tc>
        <w:tc>
          <w:tcPr>
            <w:tcW w:w="2096" w:type="dxa"/>
            <w:gridSpan w:val="5"/>
          </w:tcPr>
          <w:p w14:paraId="65D56317" w14:textId="77777777" w:rsidR="00DA677C" w:rsidRDefault="00DA677C" w:rsidP="008546E6">
            <w:pPr>
              <w:jc w:val="both"/>
            </w:pPr>
          </w:p>
        </w:tc>
      </w:tr>
      <w:tr w:rsidR="00DA677C" w14:paraId="2094819A" w14:textId="77777777" w:rsidTr="008546E6">
        <w:tc>
          <w:tcPr>
            <w:tcW w:w="6060" w:type="dxa"/>
            <w:gridSpan w:val="8"/>
          </w:tcPr>
          <w:p w14:paraId="37768080" w14:textId="77777777" w:rsidR="00DA677C" w:rsidRDefault="00DA677C" w:rsidP="008546E6">
            <w:pPr>
              <w:jc w:val="both"/>
            </w:pPr>
          </w:p>
        </w:tc>
        <w:tc>
          <w:tcPr>
            <w:tcW w:w="1703" w:type="dxa"/>
            <w:gridSpan w:val="2"/>
          </w:tcPr>
          <w:p w14:paraId="582C7DC6" w14:textId="77777777" w:rsidR="00DA677C" w:rsidRDefault="00DA677C" w:rsidP="008546E6">
            <w:pPr>
              <w:jc w:val="both"/>
            </w:pPr>
          </w:p>
        </w:tc>
        <w:tc>
          <w:tcPr>
            <w:tcW w:w="2096" w:type="dxa"/>
            <w:gridSpan w:val="5"/>
          </w:tcPr>
          <w:p w14:paraId="3DE1F583" w14:textId="77777777" w:rsidR="00DA677C" w:rsidRDefault="00DA677C" w:rsidP="008546E6">
            <w:pPr>
              <w:jc w:val="both"/>
            </w:pPr>
          </w:p>
        </w:tc>
      </w:tr>
      <w:tr w:rsidR="00DA677C" w14:paraId="55BDF2B4" w14:textId="77777777" w:rsidTr="008546E6">
        <w:tc>
          <w:tcPr>
            <w:tcW w:w="6060" w:type="dxa"/>
            <w:gridSpan w:val="8"/>
          </w:tcPr>
          <w:p w14:paraId="7C3CB0B5" w14:textId="77777777" w:rsidR="00DA677C" w:rsidRDefault="00DA677C" w:rsidP="008546E6">
            <w:pPr>
              <w:jc w:val="both"/>
            </w:pPr>
          </w:p>
        </w:tc>
        <w:tc>
          <w:tcPr>
            <w:tcW w:w="1703" w:type="dxa"/>
            <w:gridSpan w:val="2"/>
          </w:tcPr>
          <w:p w14:paraId="3F53FFB2" w14:textId="77777777" w:rsidR="00DA677C" w:rsidRDefault="00DA677C" w:rsidP="008546E6">
            <w:pPr>
              <w:jc w:val="both"/>
            </w:pPr>
          </w:p>
        </w:tc>
        <w:tc>
          <w:tcPr>
            <w:tcW w:w="2096" w:type="dxa"/>
            <w:gridSpan w:val="5"/>
          </w:tcPr>
          <w:p w14:paraId="148537E4" w14:textId="77777777" w:rsidR="00DA677C" w:rsidRDefault="00DA677C" w:rsidP="008546E6">
            <w:pPr>
              <w:jc w:val="both"/>
            </w:pPr>
          </w:p>
        </w:tc>
      </w:tr>
      <w:tr w:rsidR="00DA677C" w14:paraId="6A7E4B8A" w14:textId="77777777" w:rsidTr="008546E6">
        <w:tc>
          <w:tcPr>
            <w:tcW w:w="6060" w:type="dxa"/>
            <w:gridSpan w:val="8"/>
          </w:tcPr>
          <w:p w14:paraId="7314CB2A" w14:textId="77777777" w:rsidR="00DA677C" w:rsidRDefault="00DA677C" w:rsidP="008546E6">
            <w:pPr>
              <w:jc w:val="both"/>
            </w:pPr>
          </w:p>
        </w:tc>
        <w:tc>
          <w:tcPr>
            <w:tcW w:w="1703" w:type="dxa"/>
            <w:gridSpan w:val="2"/>
          </w:tcPr>
          <w:p w14:paraId="7FC2FA0C" w14:textId="77777777" w:rsidR="00DA677C" w:rsidRDefault="00DA677C" w:rsidP="008546E6">
            <w:pPr>
              <w:jc w:val="both"/>
            </w:pPr>
          </w:p>
        </w:tc>
        <w:tc>
          <w:tcPr>
            <w:tcW w:w="2096" w:type="dxa"/>
            <w:gridSpan w:val="5"/>
          </w:tcPr>
          <w:p w14:paraId="75FF9EDC" w14:textId="77777777" w:rsidR="00DA677C" w:rsidRDefault="00DA677C" w:rsidP="008546E6">
            <w:pPr>
              <w:jc w:val="both"/>
            </w:pPr>
          </w:p>
        </w:tc>
      </w:tr>
      <w:tr w:rsidR="00DA677C" w14:paraId="44365EFC" w14:textId="77777777" w:rsidTr="008546E6">
        <w:tc>
          <w:tcPr>
            <w:tcW w:w="9859" w:type="dxa"/>
            <w:gridSpan w:val="15"/>
            <w:shd w:val="clear" w:color="auto" w:fill="F7CAAC"/>
          </w:tcPr>
          <w:p w14:paraId="0A24E373" w14:textId="77777777" w:rsidR="00DA677C" w:rsidRDefault="00DA677C" w:rsidP="008546E6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A677C" w14:paraId="319055F9" w14:textId="77777777" w:rsidTr="008546E6">
        <w:trPr>
          <w:trHeight w:val="891"/>
        </w:trPr>
        <w:tc>
          <w:tcPr>
            <w:tcW w:w="9859" w:type="dxa"/>
            <w:gridSpan w:val="15"/>
            <w:tcBorders>
              <w:top w:val="nil"/>
            </w:tcBorders>
          </w:tcPr>
          <w:p w14:paraId="74E6C9D4" w14:textId="12535EDF" w:rsidR="00DA677C" w:rsidRDefault="00DA677C" w:rsidP="00012C95">
            <w:pPr>
              <w:jc w:val="both"/>
            </w:pPr>
            <w:r>
              <w:t>Vnitřní bezpečnost a veřejný pořádek (</w:t>
            </w:r>
            <w:r w:rsidR="003520A9">
              <w:t>PZ</w:t>
            </w:r>
            <w:r>
              <w:t xml:space="preserve">) – garant, </w:t>
            </w:r>
            <w:r w:rsidR="003520A9">
              <w:t>přednášky</w:t>
            </w:r>
            <w:r>
              <w:t xml:space="preserve"> (</w:t>
            </w:r>
            <w:r w:rsidR="00C064FC">
              <w:t>69</w:t>
            </w:r>
            <w:r>
              <w:t xml:space="preserve"> %)</w:t>
            </w:r>
          </w:p>
          <w:p w14:paraId="54D9B384" w14:textId="14B42E63" w:rsidR="00DA677C" w:rsidRDefault="00DA677C" w:rsidP="00012C95">
            <w:pPr>
              <w:jc w:val="both"/>
            </w:pPr>
            <w:r>
              <w:t>Logistika</w:t>
            </w:r>
            <w:r w:rsidR="003520A9">
              <w:t xml:space="preserve"> při řešení</w:t>
            </w:r>
            <w:r>
              <w:t xml:space="preserve"> krizových jevů (</w:t>
            </w:r>
            <w:r w:rsidR="003520A9">
              <w:t>PZ</w:t>
            </w:r>
            <w:r>
              <w:t xml:space="preserve">) – garant, </w:t>
            </w:r>
            <w:r w:rsidR="003520A9">
              <w:t>přednášky</w:t>
            </w:r>
            <w:r>
              <w:t xml:space="preserve"> (</w:t>
            </w:r>
            <w:r w:rsidR="003520A9">
              <w:t>69</w:t>
            </w:r>
            <w:r>
              <w:t xml:space="preserve"> %)</w:t>
            </w:r>
          </w:p>
          <w:p w14:paraId="3EC89F34" w14:textId="77777777" w:rsidR="00DA677C" w:rsidRPr="002827C6" w:rsidRDefault="00DA677C" w:rsidP="008546E6">
            <w:pPr>
              <w:spacing w:before="60"/>
              <w:jc w:val="both"/>
            </w:pPr>
          </w:p>
        </w:tc>
      </w:tr>
      <w:tr w:rsidR="00DA677C" w14:paraId="5120059C" w14:textId="77777777" w:rsidTr="008546E6">
        <w:trPr>
          <w:trHeight w:val="340"/>
        </w:trPr>
        <w:tc>
          <w:tcPr>
            <w:tcW w:w="9859" w:type="dxa"/>
            <w:gridSpan w:val="15"/>
            <w:tcBorders>
              <w:top w:val="nil"/>
            </w:tcBorders>
            <w:shd w:val="clear" w:color="auto" w:fill="FBD4B4"/>
          </w:tcPr>
          <w:p w14:paraId="093F0142" w14:textId="77777777" w:rsidR="00DA677C" w:rsidRPr="002827C6" w:rsidRDefault="00DA677C" w:rsidP="008546E6">
            <w:pPr>
              <w:jc w:val="both"/>
              <w:rPr>
                <w:b/>
              </w:rPr>
            </w:pPr>
            <w:r w:rsidRPr="002827C6"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DA677C" w14:paraId="06AA74D7" w14:textId="77777777" w:rsidTr="008546E6">
        <w:trPr>
          <w:trHeight w:val="340"/>
        </w:trPr>
        <w:tc>
          <w:tcPr>
            <w:tcW w:w="2802" w:type="dxa"/>
            <w:gridSpan w:val="2"/>
            <w:tcBorders>
              <w:top w:val="nil"/>
            </w:tcBorders>
          </w:tcPr>
          <w:p w14:paraId="54841A32" w14:textId="77777777" w:rsidR="00DA677C" w:rsidRPr="002827C6" w:rsidRDefault="00DA677C" w:rsidP="008546E6">
            <w:pPr>
              <w:jc w:val="both"/>
              <w:rPr>
                <w:b/>
              </w:rPr>
            </w:pPr>
            <w:r w:rsidRPr="002827C6"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6AEDD8E9" w14:textId="77777777" w:rsidR="00DA677C" w:rsidRPr="002827C6" w:rsidRDefault="00DA677C" w:rsidP="008546E6">
            <w:pPr>
              <w:rPr>
                <w:b/>
              </w:rPr>
            </w:pPr>
            <w:r w:rsidRPr="002827C6"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41A7604D" w14:textId="77777777" w:rsidR="00DA677C" w:rsidRPr="002827C6" w:rsidRDefault="00DA677C" w:rsidP="008546E6">
            <w:pPr>
              <w:jc w:val="both"/>
              <w:rPr>
                <w:b/>
              </w:rPr>
            </w:pPr>
            <w:r w:rsidRPr="002827C6"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4D2634FA" w14:textId="77777777" w:rsidR="00DA677C" w:rsidRPr="002827C6" w:rsidRDefault="00DA677C" w:rsidP="008546E6">
            <w:pPr>
              <w:rPr>
                <w:b/>
              </w:rPr>
            </w:pPr>
            <w:r w:rsidRPr="002827C6"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4DCB2DD7" w14:textId="77777777" w:rsidR="00DA677C" w:rsidRPr="002827C6" w:rsidRDefault="00DA677C" w:rsidP="008546E6">
            <w:pPr>
              <w:rPr>
                <w:b/>
              </w:rPr>
            </w:pPr>
            <w:r>
              <w:rPr>
                <w:b/>
              </w:rPr>
              <w:t>(</w:t>
            </w:r>
            <w:r w:rsidRPr="00F20AEF">
              <w:rPr>
                <w:b/>
                <w:i/>
                <w:iCs/>
              </w:rPr>
              <w:t>nepovinný údaj</w:t>
            </w:r>
            <w:r w:rsidRPr="00F20AEF">
              <w:rPr>
                <w:b/>
              </w:rPr>
              <w:t>)</w:t>
            </w:r>
            <w:r>
              <w:rPr>
                <w:b/>
              </w:rPr>
              <w:t xml:space="preserve"> </w:t>
            </w:r>
            <w:r w:rsidRPr="002827C6">
              <w:rPr>
                <w:b/>
              </w:rPr>
              <w:t>Počet hodin za semestr</w:t>
            </w:r>
          </w:p>
        </w:tc>
      </w:tr>
      <w:tr w:rsidR="00DA677C" w14:paraId="757CB3EE" w14:textId="77777777" w:rsidTr="008546E6">
        <w:trPr>
          <w:trHeight w:val="543"/>
        </w:trPr>
        <w:tc>
          <w:tcPr>
            <w:tcW w:w="2802" w:type="dxa"/>
            <w:gridSpan w:val="2"/>
            <w:tcBorders>
              <w:top w:val="nil"/>
            </w:tcBorders>
          </w:tcPr>
          <w:p w14:paraId="54510684" w14:textId="77777777" w:rsidR="00DA677C" w:rsidRPr="009B6531" w:rsidRDefault="00DA677C" w:rsidP="008546E6">
            <w:pPr>
              <w:jc w:val="both"/>
            </w:pPr>
            <w:r>
              <w:t>Bezpečnost a ochrana objektů a osob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4373C873" w14:textId="77777777" w:rsidR="00DA677C" w:rsidRDefault="00DA677C" w:rsidP="008546E6">
            <w:pPr>
              <w:jc w:val="both"/>
            </w:pPr>
            <w:r>
              <w:t>Aplikovaná informatika,</w:t>
            </w:r>
          </w:p>
          <w:p w14:paraId="4BDDBD17" w14:textId="77777777" w:rsidR="00DA677C" w:rsidRDefault="00DA677C" w:rsidP="008546E6">
            <w:pPr>
              <w:jc w:val="both"/>
            </w:pPr>
            <w:r>
              <w:t>Management rizik</w:t>
            </w:r>
          </w:p>
          <w:p w14:paraId="14AC08FB" w14:textId="77777777" w:rsidR="00DA677C" w:rsidRPr="009B6531" w:rsidRDefault="00DA677C" w:rsidP="008546E6">
            <w:pPr>
              <w:jc w:val="both"/>
            </w:pPr>
            <w:r>
              <w:t>Ochrana obyvatelstva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26E12EB2" w14:textId="12952EE4" w:rsidR="00DA677C" w:rsidRPr="009B6531" w:rsidRDefault="00F22140" w:rsidP="008546E6">
            <w:pPr>
              <w:jc w:val="both"/>
            </w:pPr>
            <w:r>
              <w:t>2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27C92E45" w14:textId="77777777" w:rsidR="00DA677C" w:rsidRPr="009B6531" w:rsidRDefault="00DA677C" w:rsidP="008546E6">
            <w:pPr>
              <w:jc w:val="both"/>
            </w:pPr>
            <w:r>
              <w:t>garant, přednášející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6C00CB1B" w14:textId="21F9F783" w:rsidR="00DA677C" w:rsidRPr="009B6531" w:rsidRDefault="00DA677C" w:rsidP="008546E6">
            <w:pPr>
              <w:jc w:val="both"/>
            </w:pPr>
          </w:p>
        </w:tc>
      </w:tr>
      <w:tr w:rsidR="00DA677C" w14:paraId="043ECC88" w14:textId="77777777" w:rsidTr="008546E6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4C0FABAB" w14:textId="77777777" w:rsidR="00DA677C" w:rsidRPr="009B6531" w:rsidRDefault="00DA677C" w:rsidP="008546E6">
            <w:pPr>
              <w:jc w:val="both"/>
            </w:pPr>
            <w:r>
              <w:t xml:space="preserve">Přeprava nebezpečných věcí 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1039A2DB" w14:textId="77777777" w:rsidR="00DA677C" w:rsidRDefault="00DA677C" w:rsidP="008546E6">
            <w:pPr>
              <w:jc w:val="both"/>
            </w:pPr>
            <w:r>
              <w:t>Aplikovaná logistika</w:t>
            </w:r>
          </w:p>
          <w:p w14:paraId="0E2955F9" w14:textId="77777777" w:rsidR="00DA677C" w:rsidRDefault="00DA677C" w:rsidP="008546E6">
            <w:pPr>
              <w:jc w:val="both"/>
            </w:pPr>
            <w:r>
              <w:t>Management rizik</w:t>
            </w:r>
          </w:p>
          <w:p w14:paraId="62D3DD97" w14:textId="77777777" w:rsidR="00DA677C" w:rsidRPr="009B6531" w:rsidRDefault="00DA677C" w:rsidP="008546E6">
            <w:pPr>
              <w:jc w:val="both"/>
            </w:pPr>
            <w:r>
              <w:t>Ochrana obyvatelstva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74E8C32B" w14:textId="4D3D5494" w:rsidR="00DA677C" w:rsidRPr="009B6531" w:rsidRDefault="00F22140" w:rsidP="008546E6">
            <w:pPr>
              <w:jc w:val="both"/>
            </w:pPr>
            <w:r>
              <w:t>1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2094363E" w14:textId="77777777" w:rsidR="00DA677C" w:rsidRPr="009B6531" w:rsidRDefault="00DA677C" w:rsidP="008546E6">
            <w:r>
              <w:t xml:space="preserve">garant, přednášející 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70F1B878" w14:textId="0D991637" w:rsidR="00DA677C" w:rsidRPr="009B6531" w:rsidRDefault="00DA677C" w:rsidP="008546E6">
            <w:pPr>
              <w:jc w:val="both"/>
            </w:pPr>
          </w:p>
        </w:tc>
      </w:tr>
      <w:tr w:rsidR="00DA677C" w14:paraId="3AEE2AA6" w14:textId="77777777" w:rsidTr="008546E6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78393779" w14:textId="77777777" w:rsidR="00DA677C" w:rsidRPr="009B6531" w:rsidRDefault="00DA677C" w:rsidP="008546E6">
            <w:pPr>
              <w:jc w:val="both"/>
            </w:pPr>
            <w:r>
              <w:t xml:space="preserve">Nouzové přežiti obyvatelstva 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46121465" w14:textId="77777777" w:rsidR="00DA677C" w:rsidRPr="009B6531" w:rsidRDefault="00DA677C" w:rsidP="008546E6">
            <w:pPr>
              <w:jc w:val="both"/>
            </w:pPr>
            <w:r>
              <w:t>Ochrana obyvatelstva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3EA52ED9" w14:textId="77D382FD" w:rsidR="00DA677C" w:rsidRPr="009B6531" w:rsidRDefault="00F22140" w:rsidP="008546E6">
            <w:pPr>
              <w:jc w:val="both"/>
            </w:pPr>
            <w:r>
              <w:t>2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62031199" w14:textId="77777777" w:rsidR="00DA677C" w:rsidRPr="009B6531" w:rsidRDefault="00DA677C" w:rsidP="008546E6">
            <w:pPr>
              <w:jc w:val="both"/>
            </w:pPr>
            <w:r>
              <w:t>garant, přednášející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2F8FCE68" w14:textId="77777777" w:rsidR="00DA677C" w:rsidRPr="009B6531" w:rsidRDefault="00DA677C" w:rsidP="008546E6">
            <w:pPr>
              <w:jc w:val="both"/>
            </w:pPr>
          </w:p>
        </w:tc>
      </w:tr>
      <w:tr w:rsidR="00DA677C" w14:paraId="6F6CC821" w14:textId="77777777" w:rsidTr="008546E6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5DE6E4FD" w14:textId="77777777" w:rsidR="00DA677C" w:rsidRDefault="00DA677C" w:rsidP="008546E6">
            <w:pPr>
              <w:jc w:val="both"/>
            </w:pPr>
            <w:r>
              <w:t>Evakuace osob, věcí a zvířat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7DEBB112" w14:textId="77777777" w:rsidR="00DA677C" w:rsidRPr="009B6531" w:rsidRDefault="00DA677C" w:rsidP="008546E6">
            <w:pPr>
              <w:jc w:val="both"/>
            </w:pPr>
            <w:r>
              <w:t>Ochrana obyvatelstva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55F506B5" w14:textId="00EBE25E" w:rsidR="00DA677C" w:rsidRPr="009B6531" w:rsidRDefault="00F22140" w:rsidP="008546E6">
            <w:pPr>
              <w:jc w:val="both"/>
            </w:pPr>
            <w:r>
              <w:t>1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340F41AB" w14:textId="77777777" w:rsidR="00DA677C" w:rsidRPr="009B6531" w:rsidRDefault="00DA677C" w:rsidP="008546E6">
            <w:pPr>
              <w:jc w:val="both"/>
            </w:pPr>
            <w:r>
              <w:t>garant, přednášející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5015CD2B" w14:textId="77777777" w:rsidR="00DA677C" w:rsidRPr="009B6531" w:rsidRDefault="00DA677C" w:rsidP="008546E6">
            <w:pPr>
              <w:jc w:val="both"/>
            </w:pPr>
          </w:p>
        </w:tc>
      </w:tr>
      <w:tr w:rsidR="00DA677C" w14:paraId="1CCA303E" w14:textId="77777777" w:rsidTr="008546E6">
        <w:tc>
          <w:tcPr>
            <w:tcW w:w="9859" w:type="dxa"/>
            <w:gridSpan w:val="15"/>
            <w:shd w:val="clear" w:color="auto" w:fill="F7CAAC"/>
          </w:tcPr>
          <w:p w14:paraId="3B468E34" w14:textId="77777777" w:rsidR="00DA677C" w:rsidRDefault="00DA677C" w:rsidP="008546E6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A677C" w14:paraId="1BF9B6B5" w14:textId="77777777" w:rsidTr="008546E6">
        <w:trPr>
          <w:trHeight w:val="1140"/>
        </w:trPr>
        <w:tc>
          <w:tcPr>
            <w:tcW w:w="9859" w:type="dxa"/>
            <w:gridSpan w:val="15"/>
          </w:tcPr>
          <w:p w14:paraId="41069FBC" w14:textId="77777777" w:rsidR="00012C95" w:rsidRDefault="00012C95" w:rsidP="00012C95">
            <w:pPr>
              <w:spacing w:before="60"/>
            </w:pPr>
            <w:r>
              <w:t xml:space="preserve">2000 - doktor (PhD.), obor: Vojenská doprava a vojenské stavby, Fakulta speciálního inženýrství, Žilinská univerzita v Žilině. </w:t>
            </w:r>
          </w:p>
          <w:p w14:paraId="13A97BB7" w14:textId="1439219C" w:rsidR="00DA677C" w:rsidRDefault="00DA677C" w:rsidP="008546E6">
            <w:pPr>
              <w:spacing w:before="60"/>
            </w:pPr>
            <w:r>
              <w:t xml:space="preserve">1979 - inženýr (Ing.), studijní program: Vojenská doprava, obor: Vojenská automobilní doprava, Vojenská fakulta, Vysoká škola dopravy a spojů v Žilině, </w:t>
            </w:r>
          </w:p>
          <w:p w14:paraId="42679CDE" w14:textId="77777777" w:rsidR="00DA677C" w:rsidRPr="006E5EE7" w:rsidRDefault="00DA677C" w:rsidP="00012C95">
            <w:pPr>
              <w:spacing w:before="60"/>
              <w:rPr>
                <w:bCs/>
              </w:rPr>
            </w:pPr>
          </w:p>
        </w:tc>
      </w:tr>
      <w:tr w:rsidR="00DA677C" w14:paraId="03189EE3" w14:textId="77777777" w:rsidTr="008546E6">
        <w:tc>
          <w:tcPr>
            <w:tcW w:w="9859" w:type="dxa"/>
            <w:gridSpan w:val="15"/>
            <w:shd w:val="clear" w:color="auto" w:fill="F7CAAC"/>
          </w:tcPr>
          <w:p w14:paraId="55E31139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A677C" w14:paraId="2628C8A9" w14:textId="77777777" w:rsidTr="008546E6">
        <w:trPr>
          <w:trHeight w:val="1417"/>
        </w:trPr>
        <w:tc>
          <w:tcPr>
            <w:tcW w:w="9859" w:type="dxa"/>
            <w:gridSpan w:val="15"/>
          </w:tcPr>
          <w:p w14:paraId="18923B5D" w14:textId="77777777" w:rsidR="00012C95" w:rsidRDefault="00012C95" w:rsidP="00012C95">
            <w:pPr>
              <w:spacing w:before="60"/>
              <w:rPr>
                <w:b/>
                <w:bCs/>
              </w:rPr>
            </w:pPr>
            <w:r>
              <w:t>09/2008 – dosud UTB ve Zlíně, Fakulta logistiky a krizového řízení (do 09/2009 Fakulta technologická), docent, pp</w:t>
            </w:r>
          </w:p>
          <w:p w14:paraId="70F5CB9C" w14:textId="77777777" w:rsidR="00012C95" w:rsidRDefault="00012C95" w:rsidP="00012C95">
            <w:pPr>
              <w:spacing w:before="60"/>
            </w:pPr>
            <w:r>
              <w:t>09/2007–03/2015: Žilinská univerzita, Fakulta bezpečnostního inženýrství Žilinské univerzity v Žilině, vedoucí katedry technických věd a informatiky, pp</w:t>
            </w:r>
          </w:p>
          <w:p w14:paraId="31DB0A03" w14:textId="77777777" w:rsidR="00012C95" w:rsidRDefault="00012C95" w:rsidP="00012C95">
            <w:pPr>
              <w:spacing w:before="60"/>
            </w:pPr>
            <w:r>
              <w:t>1989–2017: Železniční vojsko: Fakulta bezpečnostního inženýrství Žilinské univerzity v Žilině (do 2001 Vojenská fakulta, do 2014: Fakulta speciálního inženýrství), asistent, odborný asistent, docent, pp</w:t>
            </w:r>
          </w:p>
          <w:p w14:paraId="62942282" w14:textId="5F1CA85F" w:rsidR="00DA677C" w:rsidRDefault="00DA677C" w:rsidP="00012C95">
            <w:pPr>
              <w:spacing w:before="60"/>
            </w:pPr>
            <w:r>
              <w:t>1979–1989: Ministerstvo obrany, velitelské a štábní funkce na různých stupních velení, pp</w:t>
            </w:r>
          </w:p>
          <w:p w14:paraId="54B10565" w14:textId="77777777" w:rsidR="00DA677C" w:rsidRPr="00424EE8" w:rsidRDefault="00DA677C" w:rsidP="00012C95">
            <w:pPr>
              <w:spacing w:before="60"/>
            </w:pPr>
          </w:p>
        </w:tc>
      </w:tr>
      <w:tr w:rsidR="00DA677C" w14:paraId="6C3271C2" w14:textId="77777777" w:rsidTr="008546E6">
        <w:trPr>
          <w:trHeight w:val="250"/>
        </w:trPr>
        <w:tc>
          <w:tcPr>
            <w:tcW w:w="9859" w:type="dxa"/>
            <w:gridSpan w:val="15"/>
            <w:shd w:val="clear" w:color="auto" w:fill="F7CAAC"/>
          </w:tcPr>
          <w:p w14:paraId="05A6D47D" w14:textId="77777777" w:rsidR="00DA677C" w:rsidRDefault="00DA677C" w:rsidP="008546E6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A677C" w14:paraId="62773A60" w14:textId="77777777" w:rsidTr="008546E6">
        <w:trPr>
          <w:trHeight w:val="1053"/>
        </w:trPr>
        <w:tc>
          <w:tcPr>
            <w:tcW w:w="9859" w:type="dxa"/>
            <w:gridSpan w:val="15"/>
          </w:tcPr>
          <w:p w14:paraId="66432213" w14:textId="77777777" w:rsidR="00DA677C" w:rsidRDefault="00DA677C" w:rsidP="00012C95">
            <w:pPr>
              <w:jc w:val="both"/>
            </w:pPr>
            <w:r>
              <w:t>195x  vedoucí bakalářské práce</w:t>
            </w:r>
          </w:p>
          <w:p w14:paraId="387F23D2" w14:textId="77777777" w:rsidR="00DA677C" w:rsidRDefault="00DA677C" w:rsidP="00012C95">
            <w:pPr>
              <w:jc w:val="both"/>
            </w:pPr>
            <w:r>
              <w:t>137x  vedoucí diplomové práce</w:t>
            </w:r>
          </w:p>
          <w:p w14:paraId="008DFEDE" w14:textId="1B0ECFDE" w:rsidR="00DA677C" w:rsidRDefault="00DA677C" w:rsidP="00012C95">
            <w:pPr>
              <w:jc w:val="both"/>
            </w:pPr>
            <w:r>
              <w:t>5x  školitel disertační práce</w:t>
            </w:r>
          </w:p>
        </w:tc>
      </w:tr>
      <w:tr w:rsidR="00DA677C" w14:paraId="45C2D67B" w14:textId="77777777" w:rsidTr="008546E6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130769C4" w14:textId="77777777" w:rsidR="00DA677C" w:rsidRDefault="00DA677C" w:rsidP="008546E6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1E7150EF" w14:textId="77777777" w:rsidR="00DA677C" w:rsidRDefault="00DA677C" w:rsidP="008546E6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7C3A944C" w14:textId="77777777" w:rsidR="00DA677C" w:rsidRDefault="00DA677C" w:rsidP="008546E6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6E581FA4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A677C" w14:paraId="6E099046" w14:textId="77777777" w:rsidTr="008546E6">
        <w:trPr>
          <w:cantSplit/>
        </w:trPr>
        <w:tc>
          <w:tcPr>
            <w:tcW w:w="3347" w:type="dxa"/>
            <w:gridSpan w:val="3"/>
          </w:tcPr>
          <w:p w14:paraId="5EAB08EB" w14:textId="77777777" w:rsidR="00DA677C" w:rsidRDefault="00DA677C" w:rsidP="008546E6">
            <w:pPr>
              <w:jc w:val="both"/>
            </w:pPr>
            <w:r>
              <w:t>Občanská bezpečnost</w:t>
            </w:r>
          </w:p>
        </w:tc>
        <w:tc>
          <w:tcPr>
            <w:tcW w:w="2245" w:type="dxa"/>
            <w:gridSpan w:val="3"/>
          </w:tcPr>
          <w:p w14:paraId="62821036" w14:textId="77777777" w:rsidR="00DA677C" w:rsidRDefault="00DA677C" w:rsidP="008546E6">
            <w:pPr>
              <w:jc w:val="both"/>
            </w:pPr>
            <w:r>
              <w:t>2005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32B4D696" w14:textId="77777777" w:rsidR="00DA677C" w:rsidRDefault="00DA677C" w:rsidP="008546E6">
            <w:pPr>
              <w:jc w:val="both"/>
            </w:pPr>
            <w:r>
              <w:t>ŽU v Žilině</w:t>
            </w: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  <w:shd w:val="clear" w:color="auto" w:fill="F7CAAC"/>
          </w:tcPr>
          <w:p w14:paraId="5E9912B4" w14:textId="77777777" w:rsidR="00DA677C" w:rsidRPr="00F20AEF" w:rsidRDefault="00DA677C" w:rsidP="008546E6">
            <w:pPr>
              <w:jc w:val="both"/>
            </w:pPr>
            <w:r w:rsidRPr="00F20AEF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316F77E8" w14:textId="77777777" w:rsidR="00DA677C" w:rsidRPr="00F20AEF" w:rsidRDefault="00DA677C" w:rsidP="008546E6">
            <w:pPr>
              <w:jc w:val="both"/>
              <w:rPr>
                <w:sz w:val="18"/>
              </w:rPr>
            </w:pPr>
            <w:r w:rsidRPr="00F20AEF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1C57C411" w14:textId="77777777" w:rsidR="00DA677C" w:rsidRDefault="00DA677C" w:rsidP="008546E6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A677C" w14:paraId="4278E6E2" w14:textId="77777777" w:rsidTr="008546E6">
        <w:trPr>
          <w:cantSplit/>
          <w:trHeight w:val="70"/>
        </w:trPr>
        <w:tc>
          <w:tcPr>
            <w:tcW w:w="3347" w:type="dxa"/>
            <w:gridSpan w:val="3"/>
            <w:shd w:val="clear" w:color="auto" w:fill="F7CAAC"/>
          </w:tcPr>
          <w:p w14:paraId="7FF0ADEF" w14:textId="77777777" w:rsidR="00DA677C" w:rsidRDefault="00DA677C" w:rsidP="008546E6">
            <w:pPr>
              <w:jc w:val="both"/>
            </w:pPr>
            <w:r>
              <w:rPr>
                <w:b/>
              </w:rPr>
              <w:lastRenderedPageBreak/>
              <w:t>Obor jmenovacího řízení</w:t>
            </w:r>
          </w:p>
        </w:tc>
        <w:tc>
          <w:tcPr>
            <w:tcW w:w="2245" w:type="dxa"/>
            <w:gridSpan w:val="3"/>
            <w:shd w:val="clear" w:color="auto" w:fill="F7CAAC"/>
          </w:tcPr>
          <w:p w14:paraId="4F4DA83A" w14:textId="77777777" w:rsidR="00DA677C" w:rsidRDefault="00DA677C" w:rsidP="008546E6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  <w:shd w:val="clear" w:color="auto" w:fill="F7CAAC"/>
          </w:tcPr>
          <w:p w14:paraId="713BA364" w14:textId="77777777" w:rsidR="00DA677C" w:rsidRDefault="00DA677C" w:rsidP="008546E6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14:paraId="17F829DE" w14:textId="507A2568" w:rsidR="00DA677C" w:rsidRPr="00F20AEF" w:rsidRDefault="009B0D99" w:rsidP="008546E6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693" w:type="dxa"/>
          </w:tcPr>
          <w:p w14:paraId="266AEAEA" w14:textId="02D19ADC" w:rsidR="00DA677C" w:rsidRPr="00F20AEF" w:rsidRDefault="009B0D99" w:rsidP="008546E6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694" w:type="dxa"/>
          </w:tcPr>
          <w:p w14:paraId="6EC2CE80" w14:textId="77777777" w:rsidR="00DA677C" w:rsidRDefault="00DA677C" w:rsidP="008546E6">
            <w:pPr>
              <w:jc w:val="both"/>
              <w:rPr>
                <w:b/>
              </w:rPr>
            </w:pPr>
          </w:p>
        </w:tc>
      </w:tr>
      <w:tr w:rsidR="00DA677C" w14:paraId="3B64AD26" w14:textId="77777777" w:rsidTr="008546E6">
        <w:trPr>
          <w:trHeight w:val="205"/>
        </w:trPr>
        <w:tc>
          <w:tcPr>
            <w:tcW w:w="3347" w:type="dxa"/>
            <w:gridSpan w:val="3"/>
          </w:tcPr>
          <w:p w14:paraId="333E329C" w14:textId="77777777" w:rsidR="00DA677C" w:rsidRDefault="00DA677C" w:rsidP="008546E6">
            <w:pPr>
              <w:jc w:val="both"/>
            </w:pPr>
          </w:p>
        </w:tc>
        <w:tc>
          <w:tcPr>
            <w:tcW w:w="2245" w:type="dxa"/>
            <w:gridSpan w:val="3"/>
          </w:tcPr>
          <w:p w14:paraId="74286196" w14:textId="77777777" w:rsidR="00DA677C" w:rsidRDefault="00DA677C" w:rsidP="008546E6">
            <w:pPr>
              <w:jc w:val="both"/>
            </w:pP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4C34AC4E" w14:textId="77777777" w:rsidR="00DA677C" w:rsidRDefault="00DA677C" w:rsidP="008546E6">
            <w:pPr>
              <w:jc w:val="both"/>
            </w:pPr>
          </w:p>
        </w:tc>
        <w:tc>
          <w:tcPr>
            <w:tcW w:w="1325" w:type="dxa"/>
            <w:gridSpan w:val="3"/>
            <w:tcBorders>
              <w:left w:val="single" w:sz="12" w:space="0" w:color="auto"/>
            </w:tcBorders>
            <w:shd w:val="clear" w:color="auto" w:fill="FBD4B4"/>
            <w:vAlign w:val="center"/>
          </w:tcPr>
          <w:p w14:paraId="1BC30D12" w14:textId="77777777" w:rsidR="00DA677C" w:rsidRPr="00F20AEF" w:rsidRDefault="00DA677C" w:rsidP="008546E6">
            <w:pPr>
              <w:jc w:val="both"/>
              <w:rPr>
                <w:b/>
                <w:sz w:val="18"/>
              </w:rPr>
            </w:pPr>
            <w:r w:rsidRPr="00F20AEF"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vAlign w:val="center"/>
          </w:tcPr>
          <w:p w14:paraId="24D93220" w14:textId="77777777" w:rsidR="00DA677C" w:rsidRDefault="00DA677C" w:rsidP="008546E6">
            <w:pPr>
              <w:rPr>
                <w:b/>
              </w:rPr>
            </w:pPr>
            <w:r>
              <w:rPr>
                <w:b/>
              </w:rPr>
              <w:t xml:space="preserve">   3/4</w:t>
            </w:r>
          </w:p>
        </w:tc>
      </w:tr>
      <w:tr w:rsidR="00DA677C" w14:paraId="37F5DA62" w14:textId="77777777" w:rsidTr="008546E6">
        <w:tc>
          <w:tcPr>
            <w:tcW w:w="9859" w:type="dxa"/>
            <w:gridSpan w:val="15"/>
            <w:shd w:val="clear" w:color="auto" w:fill="F7CAAC"/>
          </w:tcPr>
          <w:p w14:paraId="20535523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A677C" w14:paraId="6B484F69" w14:textId="77777777" w:rsidTr="008546E6">
        <w:trPr>
          <w:trHeight w:val="2347"/>
        </w:trPr>
        <w:tc>
          <w:tcPr>
            <w:tcW w:w="9859" w:type="dxa"/>
            <w:gridSpan w:val="15"/>
          </w:tcPr>
          <w:p w14:paraId="6DC7C40E" w14:textId="77777777" w:rsidR="00DA677C" w:rsidRPr="002E786D" w:rsidRDefault="00DA677C" w:rsidP="008546E6">
            <w:pPr>
              <w:spacing w:before="120" w:after="60"/>
              <w:jc w:val="both"/>
              <w:rPr>
                <w:bCs/>
              </w:rPr>
            </w:pPr>
            <w:r w:rsidRPr="0095438D">
              <w:rPr>
                <w:b/>
                <w:bCs/>
              </w:rPr>
              <w:t>TOMEK, Miroslav</w:t>
            </w:r>
            <w:r w:rsidRPr="002E786D">
              <w:rPr>
                <w:bCs/>
              </w:rPr>
              <w:t xml:space="preserve">, Jan STROHMANDL, Pavel TOMÁŠEK a Dušan VIČAR. </w:t>
            </w:r>
            <w:r w:rsidRPr="002E786D">
              <w:rPr>
                <w:bCs/>
                <w:i/>
              </w:rPr>
              <w:t>Discovering an Orphan Source of Ionizing Radiation with Respect to Occupational Safety and Health.</w:t>
            </w:r>
            <w:r w:rsidRPr="002E786D">
              <w:rPr>
                <w:bCs/>
              </w:rPr>
              <w:t xml:space="preserve"> Ci</w:t>
            </w:r>
            <w:r>
              <w:rPr>
                <w:bCs/>
              </w:rPr>
              <w:t>vil Engineering Journal</w:t>
            </w:r>
            <w:r w:rsidRPr="002E786D">
              <w:rPr>
                <w:bCs/>
              </w:rPr>
              <w:t>. 2022, vol. 8, iss. 11</w:t>
            </w:r>
            <w:r>
              <w:rPr>
                <w:bCs/>
              </w:rPr>
              <w:t>, pp. 2548-2559</w:t>
            </w:r>
            <w:r w:rsidRPr="002E786D">
              <w:rPr>
                <w:bCs/>
              </w:rPr>
              <w:t>. ISSN 2676-6957. Dostupné z: </w:t>
            </w:r>
            <w:hyperlink r:id="rId119" w:tgtFrame="_blank" w:history="1">
              <w:r w:rsidRPr="002E786D">
                <w:rPr>
                  <w:bCs/>
                </w:rPr>
                <w:t>https://doi.org/10.28991/CEJ-2022-08-11-013</w:t>
              </w:r>
            </w:hyperlink>
            <w:r w:rsidRPr="002E786D">
              <w:rPr>
                <w:bCs/>
              </w:rPr>
              <w:t xml:space="preserve"> (Jsc, Q1, autorský podíl </w:t>
            </w:r>
            <w:r w:rsidRPr="00D84A78">
              <w:rPr>
                <w:b/>
                <w:bCs/>
              </w:rPr>
              <w:t>25 %).</w:t>
            </w:r>
          </w:p>
          <w:p w14:paraId="23B940DA" w14:textId="77777777" w:rsidR="00DA677C" w:rsidRDefault="00DA677C" w:rsidP="008546E6">
            <w:pPr>
              <w:spacing w:before="120" w:after="60"/>
              <w:jc w:val="both"/>
              <w:rPr>
                <w:bCs/>
              </w:rPr>
            </w:pPr>
            <w:r w:rsidRPr="0095438D">
              <w:rPr>
                <w:b/>
                <w:bCs/>
              </w:rPr>
              <w:t>TOMEK</w:t>
            </w:r>
            <w:r w:rsidRPr="002E786D">
              <w:rPr>
                <w:bCs/>
              </w:rPr>
              <w:t xml:space="preserve">, </w:t>
            </w:r>
            <w:r w:rsidRPr="00D84A78">
              <w:rPr>
                <w:b/>
                <w:bCs/>
              </w:rPr>
              <w:t>Miroslav</w:t>
            </w:r>
            <w:r w:rsidRPr="002E786D">
              <w:rPr>
                <w:bCs/>
              </w:rPr>
              <w:t xml:space="preserve">, Eleonora BENČÍKOVÁ, Jan STROHMANDL a Pavel TOMÁŠEK. </w:t>
            </w:r>
            <w:r w:rsidRPr="002E786D">
              <w:rPr>
                <w:bCs/>
                <w:i/>
              </w:rPr>
              <w:t>Identification and Assessment of Occupational Safety Risks in Case of Failure to Capture an Orphan Source of Ionizing Radiation. Journal of Applied Engineering</w:t>
            </w:r>
            <w:r>
              <w:rPr>
                <w:bCs/>
              </w:rPr>
              <w:t xml:space="preserve"> Science</w:t>
            </w:r>
            <w:r w:rsidRPr="002E786D">
              <w:rPr>
                <w:bCs/>
              </w:rPr>
              <w:t>. 2022, vol. 20, iss. 4</w:t>
            </w:r>
            <w:r>
              <w:rPr>
                <w:bCs/>
              </w:rPr>
              <w:t>, pp. 1073-1082</w:t>
            </w:r>
            <w:r w:rsidRPr="002E786D">
              <w:rPr>
                <w:bCs/>
              </w:rPr>
              <w:t>. ISSN 1451-4117. Dostupné z: </w:t>
            </w:r>
            <w:hyperlink r:id="rId120" w:tgtFrame="_blank" w:history="1">
              <w:r w:rsidRPr="002E786D">
                <w:rPr>
                  <w:bCs/>
                </w:rPr>
                <w:t>https://doi.org/10.5937/jaes0-36057</w:t>
              </w:r>
            </w:hyperlink>
            <w:r w:rsidRPr="002E786D">
              <w:rPr>
                <w:bCs/>
              </w:rPr>
              <w:t xml:space="preserve"> (Jsc, Q2, autorský podíl </w:t>
            </w:r>
            <w:r w:rsidRPr="00D84A78">
              <w:rPr>
                <w:b/>
                <w:bCs/>
              </w:rPr>
              <w:t>30 %</w:t>
            </w:r>
            <w:r w:rsidRPr="002E786D">
              <w:rPr>
                <w:bCs/>
              </w:rPr>
              <w:t>).</w:t>
            </w:r>
          </w:p>
          <w:p w14:paraId="14F9B71A" w14:textId="77777777" w:rsidR="00DA677C" w:rsidRPr="007F09CA" w:rsidRDefault="00DA677C" w:rsidP="008546E6">
            <w:pPr>
              <w:spacing w:before="120" w:after="60"/>
              <w:jc w:val="both"/>
              <w:rPr>
                <w:bCs/>
              </w:rPr>
            </w:pPr>
            <w:r w:rsidRPr="002E786D">
              <w:rPr>
                <w:bCs/>
              </w:rPr>
              <w:t>STROHMANDL</w:t>
            </w:r>
            <w:r>
              <w:rPr>
                <w:bCs/>
              </w:rPr>
              <w:t>, Jan</w:t>
            </w:r>
            <w:r w:rsidRPr="007F09CA">
              <w:rPr>
                <w:b/>
                <w:bCs/>
              </w:rPr>
              <w:t>, Miroslav TOMEK</w:t>
            </w:r>
            <w:r>
              <w:rPr>
                <w:bCs/>
              </w:rPr>
              <w:t xml:space="preserve">, Dušan VIČAR, Vieroslav MOLNÁR a Nikoleta MIKUŠOVÁ. </w:t>
            </w:r>
            <w:r w:rsidRPr="007F09CA">
              <w:rPr>
                <w:bCs/>
                <w:i/>
              </w:rPr>
              <w:t xml:space="preserve">Rescue of persons in traffic accidents on roads. </w:t>
            </w:r>
            <w:r>
              <w:rPr>
                <w:bCs/>
              </w:rPr>
              <w:t>Open Engineering. 2022, vol. 12, iss. 1</w:t>
            </w:r>
            <w:r w:rsidRPr="007F09CA">
              <w:rPr>
                <w:bCs/>
              </w:rPr>
              <w:t>, pp. 38-50. </w:t>
            </w:r>
            <w:r>
              <w:rPr>
                <w:bCs/>
              </w:rPr>
              <w:t xml:space="preserve">Dostupné z: </w:t>
            </w:r>
            <w:hyperlink r:id="rId121" w:tgtFrame="_blank" w:history="1">
              <w:r w:rsidRPr="007F09CA">
                <w:rPr>
                  <w:bCs/>
                </w:rPr>
                <w:t>https://doi.org/10.1515/eng-2022-0006</w:t>
              </w:r>
            </w:hyperlink>
            <w:r w:rsidRPr="007F09CA">
              <w:rPr>
                <w:bCs/>
              </w:rPr>
              <w:t xml:space="preserve"> (JSc, Q3, autorský podíl </w:t>
            </w:r>
            <w:r w:rsidRPr="00D84A78">
              <w:rPr>
                <w:b/>
                <w:bCs/>
              </w:rPr>
              <w:t>30 %</w:t>
            </w:r>
            <w:r w:rsidRPr="007F09CA">
              <w:rPr>
                <w:bCs/>
              </w:rPr>
              <w:t>) </w:t>
            </w:r>
          </w:p>
          <w:p w14:paraId="4AF213FF" w14:textId="77777777" w:rsidR="00DA677C" w:rsidRDefault="00DA677C" w:rsidP="008546E6">
            <w:pPr>
              <w:spacing w:before="120" w:after="60"/>
              <w:jc w:val="both"/>
              <w:rPr>
                <w:bCs/>
              </w:rPr>
            </w:pPr>
            <w:r w:rsidRPr="0095438D">
              <w:rPr>
                <w:bCs/>
                <w:caps/>
              </w:rPr>
              <w:t>Strohmandl,</w:t>
            </w:r>
            <w:r w:rsidRPr="00A112BC">
              <w:rPr>
                <w:bCs/>
              </w:rPr>
              <w:t xml:space="preserve"> </w:t>
            </w:r>
            <w:r w:rsidRPr="0095438D">
              <w:rPr>
                <w:bCs/>
              </w:rPr>
              <w:t xml:space="preserve">Jan, </w:t>
            </w:r>
            <w:r w:rsidRPr="00D84A78">
              <w:rPr>
                <w:b/>
                <w:bCs/>
              </w:rPr>
              <w:t>Miroslav</w:t>
            </w:r>
            <w:r w:rsidRPr="0095438D">
              <w:rPr>
                <w:bCs/>
              </w:rPr>
              <w:t xml:space="preserve"> </w:t>
            </w:r>
            <w:r w:rsidRPr="0095438D">
              <w:rPr>
                <w:b/>
                <w:bCs/>
                <w:caps/>
              </w:rPr>
              <w:t>Tomek</w:t>
            </w:r>
            <w:r w:rsidRPr="0095438D">
              <w:rPr>
                <w:bCs/>
              </w:rPr>
              <w:t xml:space="preserve">, Vieroslav </w:t>
            </w:r>
            <w:r w:rsidRPr="0095438D">
              <w:rPr>
                <w:bCs/>
                <w:caps/>
              </w:rPr>
              <w:t>Molnár</w:t>
            </w:r>
            <w:r w:rsidRPr="0095438D">
              <w:rPr>
                <w:bCs/>
              </w:rPr>
              <w:t xml:space="preserve">, Júlia MIHOKOVÁ JAKUBČEKOVÁ, Gabriel FEDORKO a Silvia MALÁKOVÁ. </w:t>
            </w:r>
            <w:r w:rsidRPr="007F09CA">
              <w:rPr>
                <w:bCs/>
                <w:i/>
              </w:rPr>
              <w:t xml:space="preserve">Using travel times for optimization numbers of medical rescue service </w:t>
            </w:r>
            <w:proofErr w:type="gramStart"/>
            <w:r w:rsidRPr="007F09CA">
              <w:rPr>
                <w:bCs/>
                <w:i/>
              </w:rPr>
              <w:t>points</w:t>
            </w:r>
            <w:proofErr w:type="gramEnd"/>
            <w:r w:rsidRPr="007F09CA">
              <w:rPr>
                <w:bCs/>
                <w:i/>
              </w:rPr>
              <w:t>—</w:t>
            </w:r>
            <w:proofErr w:type="gramStart"/>
            <w:r w:rsidRPr="007F09CA">
              <w:rPr>
                <w:bCs/>
                <w:i/>
              </w:rPr>
              <w:t>case</w:t>
            </w:r>
            <w:proofErr w:type="gramEnd"/>
            <w:r w:rsidRPr="007F09CA">
              <w:rPr>
                <w:bCs/>
                <w:i/>
              </w:rPr>
              <w:t xml:space="preserve"> study from Slovakia. </w:t>
            </w:r>
            <w:r w:rsidRPr="0095438D">
              <w:rPr>
                <w:bCs/>
              </w:rPr>
              <w:t>Sustai</w:t>
            </w:r>
            <w:r>
              <w:rPr>
                <w:bCs/>
              </w:rPr>
              <w:t>nability. 2020, vol. 13, iss. 1, pp</w:t>
            </w:r>
            <w:r w:rsidRPr="0095438D">
              <w:rPr>
                <w:bCs/>
              </w:rPr>
              <w:t>. 1-12. ISSN 2071-1050</w:t>
            </w:r>
            <w:r>
              <w:rPr>
                <w:bCs/>
              </w:rPr>
              <w:t xml:space="preserve"> Dostupné z: </w:t>
            </w:r>
            <w:hyperlink r:id="rId122" w:history="1">
              <w:r w:rsidRPr="003E2FCC">
                <w:rPr>
                  <w:rStyle w:val="Hypertextovodkaz"/>
                  <w:bCs/>
                </w:rPr>
                <w:t>https://www.mdpi.com/2071-1050/13/1/207</w:t>
              </w:r>
            </w:hyperlink>
            <w:r w:rsidRPr="003E2FCC">
              <w:rPr>
                <w:bCs/>
              </w:rPr>
              <w:t xml:space="preserve"> (</w:t>
            </w:r>
            <w:r>
              <w:rPr>
                <w:bCs/>
              </w:rPr>
              <w:t xml:space="preserve">Jimp Q3,autorský podíl </w:t>
            </w:r>
            <w:r w:rsidRPr="00D84A78">
              <w:rPr>
                <w:b/>
                <w:bCs/>
              </w:rPr>
              <w:t>35 %</w:t>
            </w:r>
            <w:r>
              <w:rPr>
                <w:bCs/>
              </w:rPr>
              <w:t>)</w:t>
            </w:r>
          </w:p>
          <w:p w14:paraId="43F5F647" w14:textId="77777777" w:rsidR="00DA677C" w:rsidRPr="00910971" w:rsidRDefault="00DA677C" w:rsidP="008546E6">
            <w:pPr>
              <w:pStyle w:val="xmsonormal"/>
              <w:spacing w:before="120" w:beforeAutospacing="0" w:after="60" w:afterAutospacing="0"/>
            </w:pPr>
            <w:r w:rsidRPr="00C765CC">
              <w:rPr>
                <w:bCs/>
                <w:caps/>
                <w:sz w:val="20"/>
                <w:szCs w:val="20"/>
                <w:lang w:val="cs-CZ" w:eastAsia="cs-CZ"/>
              </w:rPr>
              <w:t xml:space="preserve">JAKUBČÍK, </w:t>
            </w:r>
            <w:r w:rsidRPr="00273D39">
              <w:rPr>
                <w:bCs/>
                <w:sz w:val="20"/>
                <w:szCs w:val="20"/>
                <w:lang w:val="cs-CZ" w:eastAsia="cs-CZ"/>
              </w:rPr>
              <w:t>Martin,</w:t>
            </w:r>
            <w:r w:rsidRPr="00C765CC">
              <w:rPr>
                <w:bCs/>
                <w:caps/>
                <w:sz w:val="20"/>
                <w:szCs w:val="20"/>
                <w:lang w:val="cs-CZ" w:eastAsia="cs-CZ"/>
              </w:rPr>
              <w:t xml:space="preserve"> </w:t>
            </w:r>
            <w:r w:rsidRPr="00273D39">
              <w:rPr>
                <w:bCs/>
                <w:sz w:val="20"/>
                <w:szCs w:val="20"/>
                <w:lang w:val="cs-CZ" w:eastAsia="cs-CZ"/>
              </w:rPr>
              <w:t>Eleonóra</w:t>
            </w:r>
            <w:r w:rsidRPr="00C765CC">
              <w:rPr>
                <w:bCs/>
                <w:caps/>
                <w:sz w:val="20"/>
                <w:szCs w:val="20"/>
                <w:lang w:val="cs-CZ" w:eastAsia="cs-CZ"/>
              </w:rPr>
              <w:t xml:space="preserve"> BENČÍKOVÁ, </w:t>
            </w:r>
            <w:r w:rsidRPr="00273D39">
              <w:rPr>
                <w:bCs/>
                <w:sz w:val="20"/>
                <w:szCs w:val="20"/>
                <w:lang w:val="cs-CZ" w:eastAsia="cs-CZ"/>
              </w:rPr>
              <w:t>Júlia</w:t>
            </w:r>
            <w:r w:rsidRPr="00C765CC">
              <w:rPr>
                <w:bCs/>
                <w:caps/>
                <w:sz w:val="20"/>
                <w:szCs w:val="20"/>
                <w:lang w:val="cs-CZ" w:eastAsia="cs-CZ"/>
              </w:rPr>
              <w:t xml:space="preserve"> MIHOKOVÁ JAKUBČEKOVÁ </w:t>
            </w:r>
            <w:r w:rsidRPr="00273D39">
              <w:rPr>
                <w:bCs/>
                <w:sz w:val="20"/>
                <w:szCs w:val="20"/>
                <w:lang w:val="cs-CZ" w:eastAsia="cs-CZ"/>
              </w:rPr>
              <w:t xml:space="preserve">a </w:t>
            </w:r>
            <w:r w:rsidRPr="00273D39">
              <w:rPr>
                <w:b/>
                <w:bCs/>
                <w:sz w:val="20"/>
                <w:szCs w:val="20"/>
                <w:lang w:val="cs-CZ" w:eastAsia="cs-CZ"/>
              </w:rPr>
              <w:t>Miroslav</w:t>
            </w:r>
            <w:r w:rsidRPr="00C765CC">
              <w:rPr>
                <w:b/>
                <w:bCs/>
                <w:caps/>
                <w:sz w:val="20"/>
                <w:szCs w:val="20"/>
                <w:lang w:val="cs-CZ" w:eastAsia="cs-CZ"/>
              </w:rPr>
              <w:t xml:space="preserve"> Tomek</w:t>
            </w:r>
            <w:r w:rsidRPr="00C765CC">
              <w:rPr>
                <w:bCs/>
                <w:caps/>
                <w:sz w:val="20"/>
                <w:szCs w:val="20"/>
                <w:lang w:val="cs-CZ" w:eastAsia="cs-CZ"/>
              </w:rPr>
              <w:t>.</w:t>
            </w:r>
            <w:r>
              <w:rPr>
                <w:bCs/>
              </w:rPr>
              <w:t xml:space="preserve"> </w:t>
            </w:r>
            <w:r w:rsidRPr="00C765CC">
              <w:rPr>
                <w:bCs/>
                <w:i/>
                <w:sz w:val="20"/>
                <w:szCs w:val="20"/>
              </w:rPr>
              <w:t>System improvement of protection of employees against ionizing radiation from orphan sources in scrap metal collection facilities</w:t>
            </w:r>
            <w:r w:rsidRPr="003371CF">
              <w:rPr>
                <w:bCs/>
                <w:i/>
                <w:sz w:val="20"/>
                <w:szCs w:val="20"/>
              </w:rPr>
              <w:t xml:space="preserve">. </w:t>
            </w:r>
            <w:r w:rsidRPr="003371CF">
              <w:rPr>
                <w:bCs/>
                <w:caps/>
                <w:sz w:val="20"/>
                <w:szCs w:val="20"/>
                <w:lang w:val="cs-CZ" w:eastAsia="cs-CZ"/>
              </w:rPr>
              <w:t>Waste forum</w:t>
            </w:r>
            <w:r>
              <w:rPr>
                <w:bCs/>
                <w:sz w:val="20"/>
                <w:szCs w:val="20"/>
                <w:lang w:val="cs-CZ" w:eastAsia="cs-CZ"/>
              </w:rPr>
              <w:t>. 2020, vol. 13, iss. 1, pp. 33 – 44.</w:t>
            </w:r>
            <w:r w:rsidRPr="003371CF">
              <w:rPr>
                <w:bCs/>
                <w:sz w:val="20"/>
                <w:szCs w:val="20"/>
                <w:lang w:val="cs-CZ" w:eastAsia="cs-CZ"/>
              </w:rPr>
              <w:t xml:space="preserve"> </w:t>
            </w:r>
            <w:r>
              <w:rPr>
                <w:sz w:val="20"/>
                <w:szCs w:val="20"/>
              </w:rPr>
              <w:t>ISSN</w:t>
            </w:r>
            <w:r w:rsidRPr="003371CF">
              <w:rPr>
                <w:sz w:val="20"/>
                <w:szCs w:val="20"/>
              </w:rPr>
              <w:t xml:space="preserve"> 1804-0195. </w:t>
            </w:r>
            <w:r w:rsidRPr="003371CF">
              <w:rPr>
                <w:bCs/>
                <w:sz w:val="20"/>
                <w:szCs w:val="20"/>
              </w:rPr>
              <w:t>Do</w:t>
            </w:r>
            <w:r>
              <w:rPr>
                <w:bCs/>
                <w:sz w:val="20"/>
                <w:szCs w:val="20"/>
              </w:rPr>
              <w:t xml:space="preserve">stupné z: </w:t>
            </w:r>
            <w:hyperlink r:id="rId123" w:history="1">
              <w:r w:rsidRPr="00273D39">
                <w:rPr>
                  <w:rStyle w:val="Hypertextovodkaz"/>
                  <w:bCs/>
                  <w:sz w:val="20"/>
                  <w:szCs w:val="20"/>
                </w:rPr>
                <w:t>http://www.wasteforum.cz/</w:t>
              </w:r>
            </w:hyperlink>
            <w:r>
              <w:rPr>
                <w:bCs/>
                <w:sz w:val="20"/>
                <w:szCs w:val="20"/>
              </w:rPr>
              <w:t xml:space="preserve"> cisla/WF_1_2020.pdf</w:t>
            </w:r>
            <w:r w:rsidRPr="00910971">
              <w:rPr>
                <w:bCs/>
                <w:sz w:val="20"/>
                <w:szCs w:val="20"/>
              </w:rPr>
              <w:t>#</w:t>
            </w:r>
            <w:r>
              <w:rPr>
                <w:bCs/>
                <w:sz w:val="20"/>
                <w:szCs w:val="20"/>
              </w:rPr>
              <w:t>page=33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(Scopus, </w:t>
            </w:r>
            <w:r>
              <w:rPr>
                <w:sz w:val="20"/>
                <w:szCs w:val="20"/>
                <w:lang w:val="cs-CZ"/>
              </w:rPr>
              <w:t xml:space="preserve">autorský podíl </w:t>
            </w:r>
            <w:r w:rsidRPr="00D84A78">
              <w:rPr>
                <w:b/>
                <w:sz w:val="20"/>
                <w:szCs w:val="20"/>
                <w:lang w:val="cs-CZ"/>
              </w:rPr>
              <w:t>25 %</w:t>
            </w:r>
            <w:r w:rsidRPr="003371CF">
              <w:rPr>
                <w:sz w:val="20"/>
                <w:szCs w:val="20"/>
                <w:lang w:val="cs-CZ"/>
              </w:rPr>
              <w:t>).</w:t>
            </w:r>
          </w:p>
          <w:p w14:paraId="4DF5D710" w14:textId="77777777" w:rsidR="00DA677C" w:rsidRPr="003371CF" w:rsidRDefault="00DA677C" w:rsidP="008546E6">
            <w:pPr>
              <w:pStyle w:val="xmsonormal"/>
              <w:spacing w:before="0" w:beforeAutospacing="0" w:after="0" w:afterAutospacing="0"/>
              <w:rPr>
                <w:bCs/>
                <w:sz w:val="20"/>
                <w:szCs w:val="20"/>
                <w:lang w:val="cs-CZ" w:eastAsia="cs-CZ"/>
              </w:rPr>
            </w:pPr>
          </w:p>
        </w:tc>
      </w:tr>
      <w:tr w:rsidR="00DA677C" w14:paraId="44E7F965" w14:textId="77777777" w:rsidTr="008546E6">
        <w:trPr>
          <w:trHeight w:val="218"/>
        </w:trPr>
        <w:tc>
          <w:tcPr>
            <w:tcW w:w="9859" w:type="dxa"/>
            <w:gridSpan w:val="15"/>
            <w:shd w:val="clear" w:color="auto" w:fill="F7CAAC"/>
          </w:tcPr>
          <w:p w14:paraId="501B5DBD" w14:textId="77777777" w:rsidR="00DA677C" w:rsidRDefault="00DA677C" w:rsidP="008546E6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A677C" w14:paraId="6A8151A4" w14:textId="77777777" w:rsidTr="008546E6">
        <w:trPr>
          <w:trHeight w:val="328"/>
        </w:trPr>
        <w:tc>
          <w:tcPr>
            <w:tcW w:w="9859" w:type="dxa"/>
            <w:gridSpan w:val="15"/>
          </w:tcPr>
          <w:p w14:paraId="12577A73" w14:textId="77777777" w:rsidR="00DA677C" w:rsidRDefault="00DA677C" w:rsidP="008546E6">
            <w:pPr>
              <w:jc w:val="both"/>
            </w:pPr>
            <w:r>
              <w:t xml:space="preserve">Žilinská univerzita v Žilině, Slovenská republika, 1993 - 2017, akademický pracovník, pp </w:t>
            </w:r>
          </w:p>
          <w:p w14:paraId="410150B0" w14:textId="77777777" w:rsidR="00DA677C" w:rsidRDefault="00DA677C" w:rsidP="008546E6">
            <w:pPr>
              <w:rPr>
                <w:b/>
              </w:rPr>
            </w:pPr>
            <w:r>
              <w:t>Slovenská technická univerzita Nitra, Slovenská republika, 2006 - jeden semestr, akademický pracovník, DPP</w:t>
            </w:r>
          </w:p>
        </w:tc>
      </w:tr>
      <w:tr w:rsidR="00DA677C" w14:paraId="23FBAB32" w14:textId="77777777" w:rsidTr="008546E6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7E25FB62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</w:tcPr>
          <w:p w14:paraId="1229D3A5" w14:textId="77777777" w:rsidR="00DA677C" w:rsidRDefault="00DA677C" w:rsidP="008546E6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69A909ED" w14:textId="77777777" w:rsidR="00DA677C" w:rsidRDefault="00DA677C" w:rsidP="008546E6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4"/>
          </w:tcPr>
          <w:p w14:paraId="14EEB0A7" w14:textId="3EF5821F" w:rsidR="00DA677C" w:rsidRDefault="009B0D99" w:rsidP="008546E6">
            <w:pPr>
              <w:jc w:val="both"/>
            </w:pPr>
            <w:r>
              <w:t>02. 03. 2023</w:t>
            </w:r>
          </w:p>
        </w:tc>
      </w:tr>
    </w:tbl>
    <w:p w14:paraId="08E35D4E" w14:textId="77777777" w:rsidR="00DA677C" w:rsidRDefault="00DA677C" w:rsidP="00DA677C"/>
    <w:p w14:paraId="157F3F66" w14:textId="77777777" w:rsidR="00DA677C" w:rsidRDefault="00DA677C" w:rsidP="00DA677C"/>
    <w:p w14:paraId="45EDD88C" w14:textId="10DCED65" w:rsidR="00DA677C" w:rsidRDefault="00DA677C" w:rsidP="00E45D3E">
      <w:pPr>
        <w:spacing w:after="160" w:line="259" w:lineRule="auto"/>
      </w:pPr>
    </w:p>
    <w:p w14:paraId="068C00B4" w14:textId="77777777" w:rsidR="00DA677C" w:rsidRDefault="00DA677C">
      <w:pPr>
        <w:spacing w:after="160" w:line="259" w:lineRule="auto"/>
      </w:pPr>
      <w:r>
        <w:br w:type="page"/>
      </w:r>
    </w:p>
    <w:tbl>
      <w:tblPr>
        <w:tblW w:w="9859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9"/>
        <w:gridCol w:w="284"/>
        <w:gridCol w:w="546"/>
        <w:gridCol w:w="1720"/>
        <w:gridCol w:w="144"/>
        <w:gridCol w:w="381"/>
        <w:gridCol w:w="186"/>
        <w:gridCol w:w="282"/>
        <w:gridCol w:w="994"/>
        <w:gridCol w:w="708"/>
        <w:gridCol w:w="77"/>
        <w:gridCol w:w="48"/>
        <w:gridCol w:w="584"/>
        <w:gridCol w:w="693"/>
        <w:gridCol w:w="693"/>
      </w:tblGrid>
      <w:tr w:rsidR="00DA677C" w14:paraId="702096C6" w14:textId="77777777" w:rsidTr="00F22140">
        <w:tc>
          <w:tcPr>
            <w:tcW w:w="9859" w:type="dxa"/>
            <w:gridSpan w:val="15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DD6EE"/>
          </w:tcPr>
          <w:p w14:paraId="31965AA7" w14:textId="77777777" w:rsidR="00DA677C" w:rsidRDefault="00DA677C" w:rsidP="008546E6">
            <w:pPr>
              <w:widowControl w:val="0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A677C" w14:paraId="0E6C6392" w14:textId="77777777" w:rsidTr="00F22140">
        <w:tc>
          <w:tcPr>
            <w:tcW w:w="251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2D452F87" w14:textId="77777777" w:rsidR="00DA677C" w:rsidRDefault="00DA677C" w:rsidP="008546E6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D22C9" w14:textId="77777777" w:rsidR="00DA677C" w:rsidRDefault="00DA677C" w:rsidP="008546E6">
            <w:pPr>
              <w:widowControl w:val="0"/>
              <w:jc w:val="both"/>
            </w:pPr>
            <w:r>
              <w:t>Univerzita Tomáše Bati ve Zlíně</w:t>
            </w:r>
          </w:p>
        </w:tc>
      </w:tr>
      <w:tr w:rsidR="00DA677C" w14:paraId="39D4971D" w14:textId="77777777" w:rsidTr="00F22140"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6F3496C0" w14:textId="77777777" w:rsidR="00DA677C" w:rsidRDefault="00DA677C" w:rsidP="008546E6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8453A" w14:textId="77777777" w:rsidR="00DA677C" w:rsidRDefault="00DA677C" w:rsidP="008546E6">
            <w:pPr>
              <w:widowControl w:val="0"/>
              <w:jc w:val="both"/>
            </w:pPr>
            <w:r>
              <w:t>Fakulta logistiky a krizového řízení</w:t>
            </w:r>
          </w:p>
        </w:tc>
      </w:tr>
      <w:tr w:rsidR="00DA677C" w14:paraId="2B19422D" w14:textId="77777777" w:rsidTr="00F22140"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2BB61398" w14:textId="77777777" w:rsidR="00DA677C" w:rsidRDefault="00DA677C" w:rsidP="008546E6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A82D1" w14:textId="77777777" w:rsidR="00DA677C" w:rsidRDefault="00DA677C" w:rsidP="008546E6">
            <w:pPr>
              <w:widowControl w:val="0"/>
              <w:jc w:val="both"/>
            </w:pPr>
            <w:r>
              <w:t>Bezpečnost společnosti</w:t>
            </w:r>
          </w:p>
        </w:tc>
      </w:tr>
      <w:tr w:rsidR="00DA677C" w14:paraId="7C0B9D97" w14:textId="77777777" w:rsidTr="00F22140"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30C7F50" w14:textId="77777777" w:rsidR="00DA677C" w:rsidRDefault="00DA677C" w:rsidP="008546E6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C4B5" w14:textId="77777777" w:rsidR="00DA677C" w:rsidRPr="00012C95" w:rsidRDefault="00DA677C" w:rsidP="008546E6">
            <w:pPr>
              <w:widowControl w:val="0"/>
              <w:jc w:val="both"/>
              <w:rPr>
                <w:b/>
              </w:rPr>
            </w:pPr>
            <w:r w:rsidRPr="00012C95">
              <w:rPr>
                <w:b/>
              </w:rPr>
              <w:t>Jakub Trojan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7A930069" w14:textId="77777777" w:rsidR="00DA677C" w:rsidRDefault="00DA677C" w:rsidP="008546E6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3B6E0" w14:textId="77777777" w:rsidR="00DA677C" w:rsidRDefault="00DA677C" w:rsidP="008546E6">
            <w:pPr>
              <w:widowControl w:val="0"/>
            </w:pPr>
            <w:r>
              <w:t>RNDr. MSc, Ph.D.</w:t>
            </w:r>
          </w:p>
        </w:tc>
      </w:tr>
      <w:tr w:rsidR="00DA677C" w14:paraId="23CBD091" w14:textId="77777777" w:rsidTr="00F22140"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64A9B18C" w14:textId="77777777" w:rsidR="00DA677C" w:rsidRDefault="00DA677C" w:rsidP="008546E6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D4643" w14:textId="77777777" w:rsidR="00DA677C" w:rsidRDefault="00DA677C" w:rsidP="008546E6">
            <w:pPr>
              <w:widowControl w:val="0"/>
              <w:jc w:val="both"/>
            </w:pPr>
            <w:r>
              <w:t>1984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614D6296" w14:textId="77777777" w:rsidR="00DA677C" w:rsidRDefault="00DA677C" w:rsidP="008546E6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C040F" w14:textId="64098FB3" w:rsidR="00DA677C" w:rsidRPr="00D84A78" w:rsidRDefault="00DA677C" w:rsidP="008546E6">
            <w:pPr>
              <w:widowControl w:val="0"/>
              <w:jc w:val="both"/>
              <w:rPr>
                <w:i/>
              </w:rPr>
            </w:pPr>
            <w:r w:rsidRPr="00D84A78">
              <w:rPr>
                <w:i/>
              </w:rPr>
              <w:t>pp</w:t>
            </w:r>
            <w:r w:rsidR="00D84A78">
              <w:rPr>
                <w:i/>
              </w:rPr>
              <w:t>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DC49F0B" w14:textId="77777777" w:rsidR="00DA677C" w:rsidRDefault="00DA677C" w:rsidP="008546E6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662E7" w14:textId="77777777" w:rsidR="00DA677C" w:rsidRDefault="00DA677C" w:rsidP="008546E6">
            <w:pPr>
              <w:widowControl w:val="0"/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4DD2611" w14:textId="77777777" w:rsidR="00DA677C" w:rsidRDefault="00DA677C" w:rsidP="008546E6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A0E1A" w14:textId="77777777" w:rsidR="00DA677C" w:rsidRDefault="00DA677C" w:rsidP="008546E6">
            <w:pPr>
              <w:widowControl w:val="0"/>
              <w:jc w:val="both"/>
            </w:pPr>
            <w:r>
              <w:t>N</w:t>
            </w:r>
          </w:p>
        </w:tc>
      </w:tr>
      <w:tr w:rsidR="00DA677C" w14:paraId="0D1EA53E" w14:textId="77777777" w:rsidTr="00F22140">
        <w:tc>
          <w:tcPr>
            <w:tcW w:w="5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D0D0B56" w14:textId="77777777" w:rsidR="00DA677C" w:rsidRDefault="00DA677C" w:rsidP="008546E6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8D914" w14:textId="2A53B965" w:rsidR="00DA677C" w:rsidRPr="00D84A78" w:rsidRDefault="00DA677C" w:rsidP="008546E6">
            <w:pPr>
              <w:widowControl w:val="0"/>
              <w:jc w:val="both"/>
              <w:rPr>
                <w:i/>
              </w:rPr>
            </w:pPr>
            <w:r w:rsidRPr="00D84A78">
              <w:rPr>
                <w:i/>
              </w:rPr>
              <w:t>pp</w:t>
            </w:r>
            <w:r w:rsidR="00D84A78">
              <w:rPr>
                <w:i/>
              </w:rPr>
              <w:t>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2F2CB141" w14:textId="77777777" w:rsidR="00DA677C" w:rsidRDefault="00DA677C" w:rsidP="008546E6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8CE0C" w14:textId="77777777" w:rsidR="00DA677C" w:rsidRDefault="00DA677C" w:rsidP="008546E6">
            <w:pPr>
              <w:widowControl w:val="0"/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61258E7B" w14:textId="77777777" w:rsidR="00DA677C" w:rsidRDefault="00DA677C" w:rsidP="008546E6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7E2A4" w14:textId="77777777" w:rsidR="00DA677C" w:rsidRDefault="00DA677C" w:rsidP="008546E6">
            <w:pPr>
              <w:widowControl w:val="0"/>
              <w:jc w:val="both"/>
            </w:pPr>
            <w:r>
              <w:t>N</w:t>
            </w:r>
          </w:p>
        </w:tc>
      </w:tr>
      <w:tr w:rsidR="00DA677C" w14:paraId="1AF80F1E" w14:textId="77777777" w:rsidTr="00F22140">
        <w:tc>
          <w:tcPr>
            <w:tcW w:w="60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6BB5F225" w14:textId="77777777" w:rsidR="00DA677C" w:rsidRDefault="00DA677C" w:rsidP="008546E6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3E175F3E" w14:textId="77777777" w:rsidR="00DA677C" w:rsidRDefault="00DA677C" w:rsidP="008546E6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0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21AD9349" w14:textId="77777777" w:rsidR="00DA677C" w:rsidRDefault="00DA677C" w:rsidP="008546E6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A677C" w14:paraId="2530272E" w14:textId="77777777" w:rsidTr="00F22140">
        <w:tc>
          <w:tcPr>
            <w:tcW w:w="60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8C332" w14:textId="77777777" w:rsidR="00DA677C" w:rsidRDefault="00DA677C" w:rsidP="008546E6">
            <w:pPr>
              <w:widowControl w:val="0"/>
              <w:jc w:val="both"/>
            </w:pPr>
            <w:r>
              <w:t>Masarykova univerzita, Přírodovědecká fakulta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53214" w14:textId="77777777" w:rsidR="00DA677C" w:rsidRPr="00D84A78" w:rsidRDefault="00DA677C" w:rsidP="008546E6">
            <w:pPr>
              <w:widowControl w:val="0"/>
              <w:jc w:val="both"/>
              <w:rPr>
                <w:i/>
              </w:rPr>
            </w:pPr>
            <w:r w:rsidRPr="00D84A78">
              <w:rPr>
                <w:i/>
              </w:rPr>
              <w:t>pp</w:t>
            </w:r>
          </w:p>
        </w:tc>
        <w:tc>
          <w:tcPr>
            <w:tcW w:w="20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EE5BB" w14:textId="77777777" w:rsidR="00DA677C" w:rsidRDefault="00DA677C" w:rsidP="008546E6">
            <w:pPr>
              <w:widowControl w:val="0"/>
              <w:jc w:val="both"/>
            </w:pPr>
            <w:r>
              <w:t>12</w:t>
            </w:r>
          </w:p>
        </w:tc>
      </w:tr>
      <w:tr w:rsidR="00DA677C" w14:paraId="117163EE" w14:textId="77777777" w:rsidTr="00F22140">
        <w:tc>
          <w:tcPr>
            <w:tcW w:w="60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BDDF0" w14:textId="77777777" w:rsidR="00DA677C" w:rsidRDefault="00DA677C" w:rsidP="008546E6">
            <w:pPr>
              <w:widowControl w:val="0"/>
              <w:jc w:val="both"/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E0BF1" w14:textId="77777777" w:rsidR="00DA677C" w:rsidRDefault="00DA677C" w:rsidP="008546E6">
            <w:pPr>
              <w:widowControl w:val="0"/>
              <w:jc w:val="both"/>
            </w:pPr>
          </w:p>
        </w:tc>
        <w:tc>
          <w:tcPr>
            <w:tcW w:w="20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CE887" w14:textId="77777777" w:rsidR="00DA677C" w:rsidRDefault="00DA677C" w:rsidP="008546E6">
            <w:pPr>
              <w:widowControl w:val="0"/>
              <w:jc w:val="both"/>
            </w:pPr>
          </w:p>
        </w:tc>
      </w:tr>
      <w:tr w:rsidR="00DA677C" w14:paraId="268F260B" w14:textId="77777777" w:rsidTr="00F22140">
        <w:tc>
          <w:tcPr>
            <w:tcW w:w="60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34F9E" w14:textId="77777777" w:rsidR="00DA677C" w:rsidRDefault="00DA677C" w:rsidP="008546E6">
            <w:pPr>
              <w:widowControl w:val="0"/>
              <w:jc w:val="both"/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2360A" w14:textId="77777777" w:rsidR="00DA677C" w:rsidRDefault="00DA677C" w:rsidP="008546E6">
            <w:pPr>
              <w:widowControl w:val="0"/>
              <w:jc w:val="both"/>
            </w:pPr>
          </w:p>
        </w:tc>
        <w:tc>
          <w:tcPr>
            <w:tcW w:w="20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00F14" w14:textId="77777777" w:rsidR="00DA677C" w:rsidRDefault="00DA677C" w:rsidP="008546E6">
            <w:pPr>
              <w:widowControl w:val="0"/>
              <w:jc w:val="both"/>
            </w:pPr>
          </w:p>
        </w:tc>
      </w:tr>
      <w:tr w:rsidR="00DA677C" w14:paraId="34A4EE4B" w14:textId="77777777" w:rsidTr="00F22140">
        <w:tc>
          <w:tcPr>
            <w:tcW w:w="60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33B2D" w14:textId="77777777" w:rsidR="00DA677C" w:rsidRDefault="00DA677C" w:rsidP="008546E6">
            <w:pPr>
              <w:widowControl w:val="0"/>
              <w:jc w:val="both"/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21C9D" w14:textId="77777777" w:rsidR="00DA677C" w:rsidRDefault="00DA677C" w:rsidP="008546E6">
            <w:pPr>
              <w:widowControl w:val="0"/>
              <w:jc w:val="both"/>
            </w:pPr>
          </w:p>
        </w:tc>
        <w:tc>
          <w:tcPr>
            <w:tcW w:w="20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0A91E" w14:textId="77777777" w:rsidR="00DA677C" w:rsidRDefault="00DA677C" w:rsidP="008546E6">
            <w:pPr>
              <w:widowControl w:val="0"/>
              <w:jc w:val="both"/>
            </w:pPr>
          </w:p>
        </w:tc>
      </w:tr>
      <w:tr w:rsidR="00DA677C" w14:paraId="2E83F84A" w14:textId="77777777" w:rsidTr="00F22140">
        <w:tc>
          <w:tcPr>
            <w:tcW w:w="985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3656799B" w14:textId="77777777" w:rsidR="00DA677C" w:rsidRDefault="00DA677C" w:rsidP="008546E6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A677C" w14:paraId="52269BB8" w14:textId="77777777" w:rsidTr="00F22140">
        <w:trPr>
          <w:trHeight w:val="621"/>
        </w:trPr>
        <w:tc>
          <w:tcPr>
            <w:tcW w:w="9859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90594" w14:textId="3A246EA7" w:rsidR="00DA677C" w:rsidRDefault="00DA677C" w:rsidP="008546E6">
            <w:pPr>
              <w:widowControl w:val="0"/>
              <w:jc w:val="both"/>
            </w:pPr>
            <w:r>
              <w:t>Environmentální mapování</w:t>
            </w:r>
            <w:r w:rsidR="003520A9">
              <w:t xml:space="preserve"> (PZ)</w:t>
            </w:r>
            <w:r>
              <w:t xml:space="preserve"> – garant, </w:t>
            </w:r>
            <w:r w:rsidR="00BB6F7E">
              <w:t>semináře</w:t>
            </w:r>
            <w:r>
              <w:t xml:space="preserve"> (100 %)</w:t>
            </w:r>
          </w:p>
          <w:p w14:paraId="7BB7B84F" w14:textId="77777777" w:rsidR="00DA677C" w:rsidRDefault="00DA677C" w:rsidP="008546E6">
            <w:pPr>
              <w:widowControl w:val="0"/>
              <w:jc w:val="both"/>
            </w:pPr>
            <w:r>
              <w:t>Regionální případové studie – garant, přednášky (54 %)</w:t>
            </w:r>
          </w:p>
        </w:tc>
      </w:tr>
      <w:tr w:rsidR="00DA677C" w14:paraId="2046671C" w14:textId="77777777" w:rsidTr="00F22140">
        <w:trPr>
          <w:trHeight w:val="340"/>
        </w:trPr>
        <w:tc>
          <w:tcPr>
            <w:tcW w:w="9859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2E30C6C6" w14:textId="77777777" w:rsidR="00DA677C" w:rsidRDefault="00DA677C" w:rsidP="008546E6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DA677C" w14:paraId="71704C1F" w14:textId="77777777" w:rsidTr="00F22140">
        <w:trPr>
          <w:trHeight w:val="340"/>
        </w:trPr>
        <w:tc>
          <w:tcPr>
            <w:tcW w:w="280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E5418" w14:textId="77777777" w:rsidR="00DA677C" w:rsidRDefault="00DA677C" w:rsidP="008546E6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241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CFC08" w14:textId="77777777" w:rsidR="00DA677C" w:rsidRDefault="00DA677C" w:rsidP="008546E6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D742D" w14:textId="77777777" w:rsidR="00DA677C" w:rsidRDefault="00DA677C" w:rsidP="008546E6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EE82B" w14:textId="77777777" w:rsidR="00DA677C" w:rsidRDefault="00DA677C" w:rsidP="008546E6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Role ve výuce daného předmětu</w:t>
            </w:r>
          </w:p>
        </w:tc>
        <w:tc>
          <w:tcPr>
            <w:tcW w:w="19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DA358" w14:textId="77777777" w:rsidR="00DA677C" w:rsidRDefault="00DA677C" w:rsidP="008546E6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i/>
                <w:iCs/>
              </w:rPr>
              <w:t>nepovinný údaj</w:t>
            </w:r>
            <w:r>
              <w:rPr>
                <w:b/>
              </w:rPr>
              <w:t>) Počet hodin za semestr</w:t>
            </w:r>
          </w:p>
        </w:tc>
      </w:tr>
      <w:tr w:rsidR="00DA677C" w14:paraId="37270B5B" w14:textId="77777777" w:rsidTr="00F22140">
        <w:trPr>
          <w:trHeight w:val="285"/>
        </w:trPr>
        <w:tc>
          <w:tcPr>
            <w:tcW w:w="280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52357" w14:textId="35BCD204" w:rsidR="00DA677C" w:rsidRPr="00F22140" w:rsidRDefault="00F22140" w:rsidP="00F22140">
            <w:pPr>
              <w:widowControl w:val="0"/>
            </w:pPr>
            <w:r w:rsidRPr="00F22140">
              <w:rPr>
                <w:color w:val="000000"/>
                <w:shd w:val="clear" w:color="auto" w:fill="FFFFFF"/>
              </w:rPr>
              <w:t>GIS v ochraně obyvatelstva</w:t>
            </w:r>
          </w:p>
        </w:tc>
        <w:tc>
          <w:tcPr>
            <w:tcW w:w="241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9B7F8" w14:textId="36377228" w:rsidR="00DA677C" w:rsidRPr="00F22140" w:rsidRDefault="00F22140" w:rsidP="00F22140">
            <w:pPr>
              <w:widowControl w:val="0"/>
            </w:pPr>
            <w:r w:rsidRPr="00F22140">
              <w:t>Ochrana obyvatelstva</w:t>
            </w:r>
          </w:p>
        </w:tc>
        <w:tc>
          <w:tcPr>
            <w:tcW w:w="5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36635" w14:textId="5B527FA5" w:rsidR="00DA677C" w:rsidRPr="00F22140" w:rsidRDefault="00F22140" w:rsidP="00F22140">
            <w:pPr>
              <w:widowControl w:val="0"/>
            </w:pPr>
            <w:r w:rsidRPr="00F22140">
              <w:t>1</w:t>
            </w:r>
          </w:p>
        </w:tc>
        <w:tc>
          <w:tcPr>
            <w:tcW w:w="210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4D32D" w14:textId="01BDBB93" w:rsidR="00DA677C" w:rsidRPr="00F22140" w:rsidRDefault="00F22140" w:rsidP="00F22140">
            <w:pPr>
              <w:widowControl w:val="0"/>
            </w:pPr>
            <w:r w:rsidRPr="00F22140">
              <w:t>Garant, přednášející, cvičící</w:t>
            </w:r>
          </w:p>
        </w:tc>
        <w:tc>
          <w:tcPr>
            <w:tcW w:w="19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6299C" w14:textId="77777777" w:rsidR="00DA677C" w:rsidRDefault="00DA677C" w:rsidP="00F22140">
            <w:pPr>
              <w:widowControl w:val="0"/>
            </w:pPr>
          </w:p>
        </w:tc>
      </w:tr>
      <w:tr w:rsidR="00F22140" w14:paraId="4680A27D" w14:textId="77777777" w:rsidTr="00F22140">
        <w:trPr>
          <w:trHeight w:val="284"/>
        </w:trPr>
        <w:tc>
          <w:tcPr>
            <w:tcW w:w="280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B790C" w14:textId="5F507419" w:rsidR="00F22140" w:rsidRPr="00F22140" w:rsidRDefault="00F22140" w:rsidP="00F22140">
            <w:pPr>
              <w:widowControl w:val="0"/>
            </w:pPr>
            <w:r w:rsidRPr="00F22140">
              <w:t>Logistika a GIS</w:t>
            </w:r>
          </w:p>
        </w:tc>
        <w:tc>
          <w:tcPr>
            <w:tcW w:w="241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FBD24" w14:textId="371E1921" w:rsidR="00F22140" w:rsidRPr="00F22140" w:rsidRDefault="00F22140" w:rsidP="00F22140">
            <w:pPr>
              <w:widowControl w:val="0"/>
            </w:pPr>
            <w:r w:rsidRPr="00F22140">
              <w:t>Aplikovaná logistika</w:t>
            </w:r>
          </w:p>
        </w:tc>
        <w:tc>
          <w:tcPr>
            <w:tcW w:w="5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7EA9E" w14:textId="2D69974F" w:rsidR="00F22140" w:rsidRPr="00F22140" w:rsidRDefault="00F22140" w:rsidP="00F22140">
            <w:pPr>
              <w:widowControl w:val="0"/>
            </w:pPr>
            <w:r w:rsidRPr="00F22140">
              <w:t>1</w:t>
            </w:r>
          </w:p>
        </w:tc>
        <w:tc>
          <w:tcPr>
            <w:tcW w:w="210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06F63" w14:textId="46DE7F1A" w:rsidR="00F22140" w:rsidRPr="00F22140" w:rsidRDefault="00F22140" w:rsidP="00F22140">
            <w:pPr>
              <w:widowControl w:val="0"/>
            </w:pPr>
            <w:r w:rsidRPr="00F22140">
              <w:t>Garant, přednášející, cvičící</w:t>
            </w:r>
          </w:p>
        </w:tc>
        <w:tc>
          <w:tcPr>
            <w:tcW w:w="19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E0773" w14:textId="77777777" w:rsidR="00F22140" w:rsidRDefault="00F22140" w:rsidP="00F22140">
            <w:pPr>
              <w:widowControl w:val="0"/>
            </w:pPr>
          </w:p>
        </w:tc>
      </w:tr>
      <w:tr w:rsidR="00F22140" w14:paraId="6FFFDB89" w14:textId="77777777" w:rsidTr="00F22140">
        <w:trPr>
          <w:trHeight w:val="284"/>
        </w:trPr>
        <w:tc>
          <w:tcPr>
            <w:tcW w:w="280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67BD6" w14:textId="00CEDFEB" w:rsidR="00F22140" w:rsidRPr="00F22140" w:rsidRDefault="00F22140" w:rsidP="00F22140">
            <w:pPr>
              <w:widowControl w:val="0"/>
            </w:pPr>
            <w:r w:rsidRPr="00F22140">
              <w:t>Územní plánování a regionální politika</w:t>
            </w:r>
          </w:p>
        </w:tc>
        <w:tc>
          <w:tcPr>
            <w:tcW w:w="241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9A632" w14:textId="274CE9D6" w:rsidR="00F22140" w:rsidRPr="00F22140" w:rsidRDefault="00F22140" w:rsidP="00F22140">
            <w:pPr>
              <w:widowControl w:val="0"/>
            </w:pPr>
            <w:r w:rsidRPr="00F22140">
              <w:t>Management rizik</w:t>
            </w:r>
          </w:p>
        </w:tc>
        <w:tc>
          <w:tcPr>
            <w:tcW w:w="5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9A3C1" w14:textId="4CEC3D6F" w:rsidR="00F22140" w:rsidRPr="00F22140" w:rsidRDefault="00F22140" w:rsidP="00F22140">
            <w:pPr>
              <w:widowControl w:val="0"/>
            </w:pPr>
            <w:r w:rsidRPr="00F22140">
              <w:t>1</w:t>
            </w:r>
          </w:p>
        </w:tc>
        <w:tc>
          <w:tcPr>
            <w:tcW w:w="210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C09EA" w14:textId="52553133" w:rsidR="00F22140" w:rsidRPr="00F22140" w:rsidRDefault="00F22140" w:rsidP="00F22140">
            <w:pPr>
              <w:widowControl w:val="0"/>
            </w:pPr>
            <w:r w:rsidRPr="00F22140">
              <w:t>Garant, přednášející, vede seminář</w:t>
            </w:r>
          </w:p>
        </w:tc>
        <w:tc>
          <w:tcPr>
            <w:tcW w:w="19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537F0" w14:textId="77777777" w:rsidR="00F22140" w:rsidRDefault="00F22140" w:rsidP="00F22140">
            <w:pPr>
              <w:widowControl w:val="0"/>
            </w:pPr>
          </w:p>
        </w:tc>
      </w:tr>
      <w:tr w:rsidR="00F22140" w14:paraId="226B6216" w14:textId="77777777" w:rsidTr="00F22140">
        <w:trPr>
          <w:trHeight w:val="284"/>
        </w:trPr>
        <w:tc>
          <w:tcPr>
            <w:tcW w:w="280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5FF98" w14:textId="77777777" w:rsidR="00F22140" w:rsidRDefault="00F22140" w:rsidP="00F22140">
            <w:pPr>
              <w:widowControl w:val="0"/>
              <w:jc w:val="both"/>
            </w:pPr>
          </w:p>
        </w:tc>
        <w:tc>
          <w:tcPr>
            <w:tcW w:w="241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B488E" w14:textId="77777777" w:rsidR="00F22140" w:rsidRDefault="00F22140" w:rsidP="00F22140">
            <w:pPr>
              <w:widowControl w:val="0"/>
              <w:jc w:val="both"/>
            </w:pPr>
          </w:p>
        </w:tc>
        <w:tc>
          <w:tcPr>
            <w:tcW w:w="5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B3D5C" w14:textId="77777777" w:rsidR="00F22140" w:rsidRDefault="00F22140" w:rsidP="00F22140">
            <w:pPr>
              <w:widowControl w:val="0"/>
              <w:jc w:val="both"/>
            </w:pPr>
          </w:p>
        </w:tc>
        <w:tc>
          <w:tcPr>
            <w:tcW w:w="210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DE116" w14:textId="77777777" w:rsidR="00F22140" w:rsidRDefault="00F22140" w:rsidP="00F22140">
            <w:pPr>
              <w:widowControl w:val="0"/>
              <w:jc w:val="both"/>
            </w:pPr>
          </w:p>
        </w:tc>
        <w:tc>
          <w:tcPr>
            <w:tcW w:w="19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1140E" w14:textId="77777777" w:rsidR="00F22140" w:rsidRDefault="00F22140" w:rsidP="00F22140">
            <w:pPr>
              <w:widowControl w:val="0"/>
              <w:jc w:val="both"/>
            </w:pPr>
          </w:p>
        </w:tc>
      </w:tr>
      <w:tr w:rsidR="00F22140" w14:paraId="3DD3C6D9" w14:textId="77777777" w:rsidTr="00F22140">
        <w:tc>
          <w:tcPr>
            <w:tcW w:w="985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C9EA95B" w14:textId="77777777" w:rsidR="00F22140" w:rsidRDefault="00F22140" w:rsidP="00F22140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 xml:space="preserve">Údaje o vzdělání na VŠ </w:t>
            </w:r>
          </w:p>
        </w:tc>
      </w:tr>
      <w:tr w:rsidR="00F22140" w14:paraId="3788C50F" w14:textId="77777777" w:rsidTr="00F22140">
        <w:trPr>
          <w:trHeight w:val="1417"/>
        </w:trPr>
        <w:tc>
          <w:tcPr>
            <w:tcW w:w="985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054EB" w14:textId="77777777" w:rsidR="00F22140" w:rsidRDefault="00F22140" w:rsidP="00F22140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>2009 – 2016: Masarykova univerzita, Přírodovědecká fakulta, obor Regionální geografie a regionální rozvoj, Ph.D.</w:t>
            </w:r>
          </w:p>
          <w:p w14:paraId="564665EE" w14:textId="77777777" w:rsidR="00F22140" w:rsidRDefault="00F22140" w:rsidP="00F22140">
            <w:pPr>
              <w:widowControl w:val="0"/>
              <w:jc w:val="both"/>
              <w:rPr>
                <w:bCs/>
              </w:rPr>
            </w:pPr>
            <w:r>
              <w:t>2012 – 2014: The Nottingham Trent University, obor Management Studies in Economy and Management, MSc</w:t>
            </w:r>
          </w:p>
          <w:p w14:paraId="65C13BE5" w14:textId="77777777" w:rsidR="00F22140" w:rsidRDefault="00F22140" w:rsidP="00F22140">
            <w:pPr>
              <w:widowControl w:val="0"/>
              <w:jc w:val="both"/>
              <w:rPr>
                <w:bCs/>
              </w:rPr>
            </w:pPr>
            <w:r>
              <w:t>2011:              Masarykova univerzita, Přírodovědecká fakulta, obor Regionální geografie a regionální rozvoj, RNDr.</w:t>
            </w:r>
          </w:p>
          <w:p w14:paraId="41239CBA" w14:textId="77777777" w:rsidR="00F22140" w:rsidRDefault="00F22140" w:rsidP="00F22140">
            <w:pPr>
              <w:widowControl w:val="0"/>
              <w:jc w:val="both"/>
              <w:rPr>
                <w:bCs/>
              </w:rPr>
            </w:pPr>
            <w:r>
              <w:t>2007 – 2009: Masarykova univerzita, Přírodovědecká fakulta, obor Regionální geografie a regionální rozvoj, Mgr.</w:t>
            </w:r>
          </w:p>
          <w:p w14:paraId="0E4071ED" w14:textId="77777777" w:rsidR="00F22140" w:rsidRDefault="00F22140" w:rsidP="00F22140">
            <w:pPr>
              <w:widowControl w:val="0"/>
              <w:jc w:val="both"/>
              <w:rPr>
                <w:bCs/>
              </w:rPr>
            </w:pPr>
            <w:r>
              <w:t>2006 – 2009: Masarykova univerzita, Přírodovědecká fakulta, obor Geoinformatika a regionální rozvoj, Bc.</w:t>
            </w:r>
          </w:p>
          <w:p w14:paraId="595F4938" w14:textId="77777777" w:rsidR="00F22140" w:rsidRDefault="00F22140" w:rsidP="00F22140">
            <w:pPr>
              <w:widowControl w:val="0"/>
              <w:jc w:val="both"/>
              <w:rPr>
                <w:bCs/>
              </w:rPr>
            </w:pPr>
            <w:r>
              <w:t>2004 – 2007: Masarykova univerzita, Přírodovědecká fakulta, obor Geografie, Bc.</w:t>
            </w:r>
          </w:p>
        </w:tc>
      </w:tr>
      <w:tr w:rsidR="00F22140" w14:paraId="3840D70B" w14:textId="77777777" w:rsidTr="00F22140">
        <w:tc>
          <w:tcPr>
            <w:tcW w:w="985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14FC9084" w14:textId="77777777" w:rsidR="00F22140" w:rsidRDefault="00F22140" w:rsidP="00F22140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F22140" w14:paraId="45ECA744" w14:textId="77777777" w:rsidTr="00F22140">
        <w:trPr>
          <w:trHeight w:val="1417"/>
        </w:trPr>
        <w:tc>
          <w:tcPr>
            <w:tcW w:w="985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69897" w14:textId="77777777" w:rsidR="00F22140" w:rsidRDefault="00F22140" w:rsidP="00F22140">
            <w:pPr>
              <w:widowControl w:val="0"/>
              <w:jc w:val="both"/>
            </w:pPr>
            <w:r>
              <w:t>09/2018 – dosud:     Masarykova univerzita, Přírodovědecká fakulta (Geografický ústav), akademický pracovník</w:t>
            </w:r>
          </w:p>
          <w:p w14:paraId="0898994C" w14:textId="77777777" w:rsidR="00F22140" w:rsidRDefault="00F22140" w:rsidP="00F22140">
            <w:pPr>
              <w:widowControl w:val="0"/>
              <w:jc w:val="both"/>
            </w:pPr>
            <w:r>
              <w:t>04/2015 – dosud:     Akademie věd ČR, Ústav geoniky (oddělení environmentální geografie), výzkumný pracovník</w:t>
            </w:r>
          </w:p>
          <w:p w14:paraId="613DB42D" w14:textId="77777777" w:rsidR="00F22140" w:rsidRDefault="00F22140" w:rsidP="00F22140">
            <w:pPr>
              <w:widowControl w:val="0"/>
              <w:jc w:val="both"/>
            </w:pPr>
            <w:r>
              <w:t>09/2013 – dosud:     Univerzita Tomáše Bati ve Zlíně, Fakulta logistiky a krizového řízení, akademický pracovník</w:t>
            </w:r>
          </w:p>
          <w:p w14:paraId="17360BB3" w14:textId="77777777" w:rsidR="00F22140" w:rsidRDefault="00F22140" w:rsidP="00F22140">
            <w:pPr>
              <w:widowControl w:val="0"/>
              <w:jc w:val="both"/>
            </w:pPr>
            <w:r>
              <w:t>09/2010 – 01/2016: Vysoká škola obchodní a hotelová v Brně, ředitel Centra transferu inovací a projektové podpory, vedoucí Laboratoře experimentální a aplikované geografie, akademický pracovník</w:t>
            </w:r>
          </w:p>
          <w:p w14:paraId="0F6B9458" w14:textId="77777777" w:rsidR="00F22140" w:rsidRDefault="00F22140" w:rsidP="00F22140">
            <w:pPr>
              <w:widowControl w:val="0"/>
              <w:jc w:val="both"/>
            </w:pPr>
            <w:r>
              <w:t>04/2010 – 06/2012: Masarykova univerzita, Přírodovědecká fakulta, odborný pracovník GIS a EVVO</w:t>
            </w:r>
          </w:p>
          <w:p w14:paraId="2D269DEE" w14:textId="77777777" w:rsidR="00F22140" w:rsidRDefault="00F22140" w:rsidP="00F22140">
            <w:pPr>
              <w:widowControl w:val="0"/>
              <w:jc w:val="both"/>
            </w:pPr>
            <w:r>
              <w:t>04/2010 – 06/2012: ZŠ a MŠ Deblín, finanční a projektový management</w:t>
            </w:r>
          </w:p>
          <w:p w14:paraId="3D858283" w14:textId="77777777" w:rsidR="00F22140" w:rsidRDefault="00F22140" w:rsidP="00F22140">
            <w:pPr>
              <w:widowControl w:val="0"/>
              <w:jc w:val="both"/>
            </w:pPr>
            <w:r>
              <w:t>06/2008 – 08/2010: DRING Consulting, spol. s r. o., projektový management, IT management (specializace GIS)</w:t>
            </w:r>
          </w:p>
        </w:tc>
      </w:tr>
      <w:tr w:rsidR="00F22140" w14:paraId="17B708E9" w14:textId="77777777" w:rsidTr="00F22140">
        <w:trPr>
          <w:trHeight w:val="250"/>
        </w:trPr>
        <w:tc>
          <w:tcPr>
            <w:tcW w:w="985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22D9C714" w14:textId="77777777" w:rsidR="00F22140" w:rsidRDefault="00F22140" w:rsidP="00F22140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F22140" w14:paraId="5F2E42CB" w14:textId="77777777" w:rsidTr="00F22140">
        <w:trPr>
          <w:trHeight w:val="731"/>
        </w:trPr>
        <w:tc>
          <w:tcPr>
            <w:tcW w:w="985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82DF2" w14:textId="61DB62F5" w:rsidR="00F22140" w:rsidRDefault="00F22140" w:rsidP="00F22140">
            <w:pPr>
              <w:widowControl w:val="0"/>
              <w:jc w:val="both"/>
            </w:pPr>
            <w:r>
              <w:t>125x vedoucí bakalářské práce</w:t>
            </w:r>
          </w:p>
          <w:p w14:paraId="3870314A" w14:textId="00CE1DFE" w:rsidR="00F22140" w:rsidRDefault="00F22140" w:rsidP="00F22140">
            <w:pPr>
              <w:widowControl w:val="0"/>
              <w:jc w:val="both"/>
            </w:pPr>
            <w:r>
              <w:t>21x vedoucí diplomové práce</w:t>
            </w:r>
          </w:p>
          <w:p w14:paraId="3A014E86" w14:textId="1D7EC34A" w:rsidR="00F22140" w:rsidRDefault="00F22140" w:rsidP="00F22140">
            <w:pPr>
              <w:widowControl w:val="0"/>
              <w:jc w:val="both"/>
            </w:pPr>
            <w:r>
              <w:t>1 x školitel disertační práce</w:t>
            </w:r>
          </w:p>
        </w:tc>
      </w:tr>
      <w:tr w:rsidR="00F22140" w14:paraId="4BB90D49" w14:textId="77777777" w:rsidTr="00F22140">
        <w:trPr>
          <w:cantSplit/>
        </w:trPr>
        <w:tc>
          <w:tcPr>
            <w:tcW w:w="3349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CC556F7" w14:textId="77777777" w:rsidR="00F22140" w:rsidRDefault="00F22140" w:rsidP="00F22140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9A606D1" w14:textId="77777777" w:rsidR="00F22140" w:rsidRDefault="00F22140" w:rsidP="00F22140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Rok udělení hodnosti</w:t>
            </w:r>
          </w:p>
        </w:tc>
        <w:tc>
          <w:tcPr>
            <w:tcW w:w="2247" w:type="dxa"/>
            <w:gridSpan w:val="5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7CAAC"/>
          </w:tcPr>
          <w:p w14:paraId="41604589" w14:textId="77777777" w:rsidR="00F22140" w:rsidRDefault="00F22140" w:rsidP="00F22140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Řízení konáno na VŠ</w:t>
            </w:r>
          </w:p>
        </w:tc>
        <w:tc>
          <w:tcPr>
            <w:tcW w:w="201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255868CB" w14:textId="77777777" w:rsidR="00F22140" w:rsidRDefault="00F22140" w:rsidP="00F22140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F22140" w14:paraId="5010E104" w14:textId="77777777" w:rsidTr="00F22140">
        <w:trPr>
          <w:cantSplit/>
        </w:trPr>
        <w:tc>
          <w:tcPr>
            <w:tcW w:w="33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F85AF" w14:textId="77777777" w:rsidR="00F22140" w:rsidRDefault="00F22140" w:rsidP="00F22140">
            <w:pPr>
              <w:widowControl w:val="0"/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84E16" w14:textId="77777777" w:rsidR="00F22140" w:rsidRDefault="00F22140" w:rsidP="00F22140">
            <w:pPr>
              <w:widowControl w:val="0"/>
              <w:jc w:val="both"/>
            </w:pPr>
          </w:p>
        </w:tc>
        <w:tc>
          <w:tcPr>
            <w:tcW w:w="22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0D86EB9" w14:textId="77777777" w:rsidR="00F22140" w:rsidRDefault="00F22140" w:rsidP="00F22140">
            <w:pPr>
              <w:widowControl w:val="0"/>
              <w:jc w:val="both"/>
            </w:pP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A1C62AE" w14:textId="77777777" w:rsidR="00F22140" w:rsidRDefault="00F22140" w:rsidP="00F22140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E02A540" w14:textId="77777777" w:rsidR="00F22140" w:rsidRDefault="00F22140" w:rsidP="00F22140">
            <w:pPr>
              <w:widowControl w:val="0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168A3B47" w14:textId="77777777" w:rsidR="00F22140" w:rsidRDefault="00F22140" w:rsidP="00F22140">
            <w:pPr>
              <w:widowControl w:val="0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ostatní</w:t>
            </w:r>
          </w:p>
        </w:tc>
      </w:tr>
      <w:tr w:rsidR="00F22140" w14:paraId="74DBE19C" w14:textId="77777777" w:rsidTr="00F22140">
        <w:trPr>
          <w:cantSplit/>
          <w:trHeight w:val="70"/>
        </w:trPr>
        <w:tc>
          <w:tcPr>
            <w:tcW w:w="33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32954892" w14:textId="77777777" w:rsidR="00F22140" w:rsidRDefault="00F22140" w:rsidP="00F22140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240DD505" w14:textId="77777777" w:rsidR="00F22140" w:rsidRDefault="00F22140" w:rsidP="00F22140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Rok udělení hodnosti</w:t>
            </w:r>
          </w:p>
        </w:tc>
        <w:tc>
          <w:tcPr>
            <w:tcW w:w="22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7CAAC"/>
          </w:tcPr>
          <w:p w14:paraId="41B1DB56" w14:textId="77777777" w:rsidR="00F22140" w:rsidRDefault="00F22140" w:rsidP="00F22140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F3846C2" w14:textId="17E78929" w:rsidR="00F22140" w:rsidRDefault="00DA29C0" w:rsidP="00F22140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181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F7C7C" w14:textId="420E371D" w:rsidR="00F22140" w:rsidRDefault="00DA29C0" w:rsidP="00F22140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153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76C20" w14:textId="77777777" w:rsidR="00F22140" w:rsidRDefault="00F22140" w:rsidP="00F22140">
            <w:pPr>
              <w:widowControl w:val="0"/>
              <w:jc w:val="both"/>
              <w:rPr>
                <w:b/>
              </w:rPr>
            </w:pPr>
          </w:p>
        </w:tc>
      </w:tr>
      <w:tr w:rsidR="00F22140" w14:paraId="29793D2D" w14:textId="77777777" w:rsidTr="00F22140">
        <w:trPr>
          <w:trHeight w:val="205"/>
        </w:trPr>
        <w:tc>
          <w:tcPr>
            <w:tcW w:w="33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B23A5" w14:textId="77777777" w:rsidR="00F22140" w:rsidRDefault="00F22140" w:rsidP="00F22140">
            <w:pPr>
              <w:widowControl w:val="0"/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34217" w14:textId="77777777" w:rsidR="00F22140" w:rsidRDefault="00F22140" w:rsidP="00F22140">
            <w:pPr>
              <w:widowControl w:val="0"/>
              <w:jc w:val="both"/>
            </w:pPr>
          </w:p>
        </w:tc>
        <w:tc>
          <w:tcPr>
            <w:tcW w:w="22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64B3B54" w14:textId="77777777" w:rsidR="00F22140" w:rsidRDefault="00F22140" w:rsidP="00F22140">
            <w:pPr>
              <w:widowControl w:val="0"/>
              <w:jc w:val="both"/>
            </w:pPr>
          </w:p>
        </w:tc>
        <w:tc>
          <w:tcPr>
            <w:tcW w:w="1325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vAlign w:val="center"/>
          </w:tcPr>
          <w:p w14:paraId="1F2FF097" w14:textId="77777777" w:rsidR="00F22140" w:rsidRDefault="00F22140" w:rsidP="00F22140">
            <w:pPr>
              <w:widowControl w:val="0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H-index WoS/Scopus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D99FD" w14:textId="3FC011C2" w:rsidR="00F22140" w:rsidRDefault="00F22140" w:rsidP="00DA29C0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   </w:t>
            </w:r>
            <w:r w:rsidR="00DA29C0">
              <w:rPr>
                <w:b/>
              </w:rPr>
              <w:t>7</w:t>
            </w:r>
            <w:r>
              <w:rPr>
                <w:b/>
              </w:rPr>
              <w:t>/7</w:t>
            </w:r>
          </w:p>
        </w:tc>
      </w:tr>
      <w:tr w:rsidR="00F22140" w14:paraId="6EA8C3DB" w14:textId="77777777" w:rsidTr="00F22140">
        <w:tc>
          <w:tcPr>
            <w:tcW w:w="985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2B2CBF04" w14:textId="77777777" w:rsidR="00F22140" w:rsidRDefault="00F22140" w:rsidP="00F22140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F22140" w14:paraId="26D9DF46" w14:textId="77777777" w:rsidTr="00F22140">
        <w:trPr>
          <w:trHeight w:val="2347"/>
        </w:trPr>
        <w:tc>
          <w:tcPr>
            <w:tcW w:w="985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EACBB" w14:textId="7ED8228B" w:rsidR="00F22140" w:rsidRDefault="00F22140" w:rsidP="00F22140">
            <w:pPr>
              <w:widowControl w:val="0"/>
              <w:ind w:left="38"/>
            </w:pPr>
            <w:r>
              <w:t xml:space="preserve">RANZEN, M., KLOETZER, L., PONTI, M., </w:t>
            </w:r>
            <w:r>
              <w:rPr>
                <w:b/>
                <w:bCs/>
              </w:rPr>
              <w:t>TROJAN, J. (20 %)</w:t>
            </w:r>
            <w:r>
              <w:t xml:space="preserve">, VICENS J. Machine Learning in Citizen Science: Promises and Implications. In Katrin Vohland, Anne Land-Zandstra, Luigi Ceccaroni, Rob Lemmens, Josep Perelló, Marisa Ponti, Roeland Samson, Katherin Wagenknecht. </w:t>
            </w:r>
            <w:r>
              <w:rPr>
                <w:i/>
                <w:iCs/>
              </w:rPr>
              <w:t xml:space="preserve">The Science of Citizen Science. </w:t>
            </w:r>
            <w:r>
              <w:t>Cham: Springer, 2021. s. 183-198. ISBN 978-3-030-58277-7</w:t>
            </w:r>
          </w:p>
          <w:p w14:paraId="44B234FE" w14:textId="77777777" w:rsidR="00F22140" w:rsidRPr="00D84A78" w:rsidRDefault="00F22140" w:rsidP="00F22140">
            <w:pPr>
              <w:widowControl w:val="0"/>
              <w:ind w:left="38"/>
              <w:rPr>
                <w:sz w:val="8"/>
                <w:szCs w:val="8"/>
              </w:rPr>
            </w:pPr>
          </w:p>
          <w:p w14:paraId="3FE56BA8" w14:textId="77777777" w:rsidR="00F22140" w:rsidRDefault="00F22140" w:rsidP="00F22140">
            <w:pPr>
              <w:widowControl w:val="0"/>
              <w:ind w:left="38"/>
            </w:pPr>
            <w:r>
              <w:rPr>
                <w:b/>
                <w:bCs/>
              </w:rPr>
              <w:t>TROJAN, J. (50 %)</w:t>
            </w:r>
            <w:r>
              <w:t>, SCHADE, S., LEMMENS, R., FRANTÁL, B. Citizen science as a new approach in Geography</w:t>
            </w:r>
          </w:p>
          <w:p w14:paraId="5F5FF12F" w14:textId="1FA7EBF6" w:rsidR="00F22140" w:rsidRDefault="00F22140" w:rsidP="00F22140">
            <w:pPr>
              <w:widowControl w:val="0"/>
              <w:ind w:left="38"/>
            </w:pPr>
            <w:r>
              <w:t xml:space="preserve">and beyond: Review and reflections. </w:t>
            </w:r>
            <w:r>
              <w:rPr>
                <w:i/>
              </w:rPr>
              <w:t>Moravian Geographical Reports.</w:t>
            </w:r>
            <w:r>
              <w:t xml:space="preserve"> Roč. 27, č. 4 (2019), s. 254-264. ISSN 1210-8812</w:t>
            </w:r>
          </w:p>
          <w:p w14:paraId="0813F10C" w14:textId="77777777" w:rsidR="00F22140" w:rsidRPr="00D84A78" w:rsidRDefault="00F22140" w:rsidP="00F22140">
            <w:pPr>
              <w:widowControl w:val="0"/>
              <w:ind w:left="38"/>
              <w:rPr>
                <w:sz w:val="8"/>
                <w:szCs w:val="8"/>
              </w:rPr>
            </w:pPr>
          </w:p>
          <w:p w14:paraId="7EB47A27" w14:textId="77777777" w:rsidR="00F22140" w:rsidRDefault="00F22140" w:rsidP="00F22140">
            <w:pPr>
              <w:widowControl w:val="0"/>
              <w:ind w:left="38"/>
            </w:pPr>
            <w:r>
              <w:t xml:space="preserve">MARTINÁT, S., NAVRÁTIL, J., HOLLANDER, J. B., </w:t>
            </w:r>
            <w:r>
              <w:rPr>
                <w:b/>
                <w:bCs/>
              </w:rPr>
              <w:t>TROJAN, J. (15 %)</w:t>
            </w:r>
            <w:r>
              <w:t xml:space="preserve">, KLAPKA, P., KLUSÁČEK, P., KALOK, D. Re-reuse of regenerated brownfields: Lessons from an Eastern European post-industrial city, </w:t>
            </w:r>
            <w:r>
              <w:rPr>
                <w:i/>
                <w:iCs/>
              </w:rPr>
              <w:t>Journal of Cleaner Production,</w:t>
            </w:r>
            <w:r>
              <w:t xml:space="preserve"> Volume 188, 2018, Pages 536-545, ISSN 0959-6526, https://doi.org/10.1016/j.jclepro.2018.03.313. </w:t>
            </w:r>
          </w:p>
          <w:p w14:paraId="0F5ABB8E" w14:textId="77777777" w:rsidR="00F22140" w:rsidRDefault="00F22140" w:rsidP="00F22140">
            <w:pPr>
              <w:widowControl w:val="0"/>
              <w:ind w:left="38"/>
              <w:rPr>
                <w:b/>
              </w:rPr>
            </w:pPr>
          </w:p>
        </w:tc>
      </w:tr>
      <w:tr w:rsidR="00F22140" w14:paraId="230F932F" w14:textId="77777777" w:rsidTr="00F22140">
        <w:trPr>
          <w:trHeight w:val="218"/>
        </w:trPr>
        <w:tc>
          <w:tcPr>
            <w:tcW w:w="985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F574C1C" w14:textId="77777777" w:rsidR="00F22140" w:rsidRDefault="00F22140" w:rsidP="00F22140">
            <w:pPr>
              <w:widowControl w:val="0"/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F22140" w14:paraId="14EFB0A1" w14:textId="77777777" w:rsidTr="00F22140">
        <w:trPr>
          <w:trHeight w:val="328"/>
        </w:trPr>
        <w:tc>
          <w:tcPr>
            <w:tcW w:w="985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E30B7" w14:textId="77777777" w:rsidR="00F22140" w:rsidRDefault="00F22140" w:rsidP="00F22140">
            <w:pPr>
              <w:widowControl w:val="0"/>
            </w:pPr>
            <w:r>
              <w:t>9/2022 – 5/2023: University of California Santa Barbara, Department of Geography (Fulbrightovo stipendium)</w:t>
            </w:r>
          </w:p>
        </w:tc>
      </w:tr>
      <w:tr w:rsidR="00F22140" w14:paraId="088C1A08" w14:textId="77777777" w:rsidTr="00F22140">
        <w:trPr>
          <w:cantSplit/>
          <w:trHeight w:val="470"/>
        </w:trPr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4A57C34A" w14:textId="77777777" w:rsidR="00F22140" w:rsidRDefault="00F22140" w:rsidP="00F22140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BCD91" w14:textId="77777777" w:rsidR="00F22140" w:rsidRDefault="00F22140" w:rsidP="00F22140">
            <w:pPr>
              <w:widowControl w:val="0"/>
              <w:jc w:val="both"/>
            </w:pPr>
          </w:p>
        </w:tc>
        <w:tc>
          <w:tcPr>
            <w:tcW w:w="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283A0BCB" w14:textId="77777777" w:rsidR="00F22140" w:rsidRDefault="00F22140" w:rsidP="00F22140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2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33599" w14:textId="09904F3B" w:rsidR="00F22140" w:rsidRDefault="00DA29C0" w:rsidP="00F22140">
            <w:pPr>
              <w:widowControl w:val="0"/>
              <w:jc w:val="both"/>
            </w:pPr>
            <w:r>
              <w:t>02. 03. 2023</w:t>
            </w:r>
          </w:p>
        </w:tc>
      </w:tr>
    </w:tbl>
    <w:p w14:paraId="01CF6A85" w14:textId="77777777" w:rsidR="00DA677C" w:rsidRDefault="00DA677C" w:rsidP="00DA677C"/>
    <w:p w14:paraId="64223F22" w14:textId="6E63EA20" w:rsidR="0038207D" w:rsidRDefault="0038207D" w:rsidP="00E45D3E">
      <w:pPr>
        <w:spacing w:after="160" w:line="259" w:lineRule="auto"/>
      </w:pPr>
    </w:p>
    <w:p w14:paraId="0A19C477" w14:textId="77777777" w:rsidR="0038207D" w:rsidRDefault="0038207D">
      <w:pPr>
        <w:spacing w:after="160" w:line="259" w:lineRule="auto"/>
      </w:pPr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F503AF" w14:paraId="17607D16" w14:textId="77777777" w:rsidTr="00F2529A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07E2804B" w14:textId="77777777" w:rsidR="00F503AF" w:rsidRDefault="00F503AF" w:rsidP="00F2529A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F503AF" w14:paraId="57CAA8D2" w14:textId="77777777" w:rsidTr="00F2529A">
        <w:tc>
          <w:tcPr>
            <w:tcW w:w="25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BAB858A" w14:textId="77777777" w:rsidR="00F503AF" w:rsidRDefault="00F503AF" w:rsidP="00F2529A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E317" w14:textId="77777777" w:rsidR="00F503AF" w:rsidRDefault="00F503AF" w:rsidP="00F2529A">
            <w:pPr>
              <w:jc w:val="both"/>
            </w:pPr>
            <w:r w:rsidRPr="001B2AE1">
              <w:t>Univerzita Tomáše Bati ve Zlíně</w:t>
            </w:r>
          </w:p>
        </w:tc>
      </w:tr>
      <w:tr w:rsidR="00F503AF" w14:paraId="26E9D434" w14:textId="77777777" w:rsidTr="00F2529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4BB545D" w14:textId="77777777" w:rsidR="00F503AF" w:rsidRDefault="00F503AF" w:rsidP="00F2529A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1F9E" w14:textId="77777777" w:rsidR="00F503AF" w:rsidRDefault="00F503AF" w:rsidP="00F2529A">
            <w:pPr>
              <w:jc w:val="both"/>
            </w:pPr>
            <w:r w:rsidRPr="00CF7506">
              <w:t>Fakulta logistiky a krizového řízení</w:t>
            </w:r>
          </w:p>
        </w:tc>
      </w:tr>
      <w:tr w:rsidR="00F503AF" w14:paraId="01AA81EA" w14:textId="77777777" w:rsidTr="00F2529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37EA6A1" w14:textId="77777777" w:rsidR="00F503AF" w:rsidRDefault="00F503AF" w:rsidP="00F2529A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633A" w14:textId="77777777" w:rsidR="00F503AF" w:rsidRDefault="00F503AF" w:rsidP="00F2529A">
            <w:pPr>
              <w:jc w:val="both"/>
            </w:pPr>
            <w:r>
              <w:t>Bezpečnost společnosti</w:t>
            </w:r>
          </w:p>
        </w:tc>
      </w:tr>
      <w:tr w:rsidR="00F503AF" w14:paraId="45A39067" w14:textId="77777777" w:rsidTr="00F2529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5469952" w14:textId="77777777" w:rsidR="00F503AF" w:rsidRDefault="00F503AF" w:rsidP="00F2529A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91D2" w14:textId="77777777" w:rsidR="00F503AF" w:rsidRPr="00F62E46" w:rsidRDefault="00F503AF" w:rsidP="00F2529A">
            <w:pPr>
              <w:jc w:val="both"/>
              <w:rPr>
                <w:b/>
              </w:rPr>
            </w:pPr>
            <w:r w:rsidRPr="00F62E46">
              <w:rPr>
                <w:b/>
              </w:rPr>
              <w:t>David Tuček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30AE426" w14:textId="77777777" w:rsidR="00F503AF" w:rsidRDefault="00F503AF" w:rsidP="00F2529A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393D" w14:textId="77777777" w:rsidR="00F503AF" w:rsidRDefault="00F503AF" w:rsidP="00F2529A">
            <w:pPr>
              <w:jc w:val="both"/>
            </w:pPr>
            <w:r>
              <w:t>prof. Ing., Ph.D.</w:t>
            </w:r>
          </w:p>
        </w:tc>
      </w:tr>
      <w:tr w:rsidR="00F503AF" w14:paraId="3E8971B5" w14:textId="77777777" w:rsidTr="00F2529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EE78C5F" w14:textId="77777777" w:rsidR="00F503AF" w:rsidRDefault="00F503AF" w:rsidP="00F2529A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E0E5" w14:textId="77777777" w:rsidR="00F503AF" w:rsidRDefault="00F503AF" w:rsidP="00F2529A">
            <w:pPr>
              <w:jc w:val="both"/>
            </w:pPr>
            <w:r>
              <w:t>1975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0C07680" w14:textId="77777777" w:rsidR="00F503AF" w:rsidRDefault="00F503AF" w:rsidP="00F2529A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EE703" w14:textId="182CA199" w:rsidR="00F503AF" w:rsidRPr="00F62E46" w:rsidRDefault="00F503AF" w:rsidP="00F2529A">
            <w:pPr>
              <w:jc w:val="both"/>
              <w:rPr>
                <w:i/>
              </w:rPr>
            </w:pPr>
            <w:r w:rsidRPr="00F62E46">
              <w:rPr>
                <w:i/>
              </w:rPr>
              <w:t>pp</w:t>
            </w:r>
            <w:r w:rsidR="00F62E46">
              <w:rPr>
                <w:i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F41481E" w14:textId="77777777" w:rsidR="00F503AF" w:rsidRDefault="00F503AF" w:rsidP="00F2529A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5B33" w14:textId="77777777" w:rsidR="00F503AF" w:rsidRDefault="00F503AF" w:rsidP="00F2529A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24F851F" w14:textId="77777777" w:rsidR="00F503AF" w:rsidRDefault="00F503AF" w:rsidP="00F2529A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EF0B" w14:textId="77777777" w:rsidR="00F503AF" w:rsidRDefault="00F503AF" w:rsidP="00F2529A">
            <w:pPr>
              <w:jc w:val="both"/>
            </w:pPr>
            <w:r>
              <w:t>N</w:t>
            </w:r>
          </w:p>
        </w:tc>
      </w:tr>
      <w:tr w:rsidR="00F503AF" w14:paraId="5515EF4E" w14:textId="77777777" w:rsidTr="00F2529A"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9DBF835" w14:textId="77777777" w:rsidR="00F503AF" w:rsidRDefault="00F503AF" w:rsidP="00F2529A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DFB9" w14:textId="77777777" w:rsidR="00F503AF" w:rsidRDefault="00F503AF" w:rsidP="00F2529A">
            <w:pPr>
              <w:jc w:val="both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30C8735" w14:textId="77777777" w:rsidR="00F503AF" w:rsidRDefault="00F503AF" w:rsidP="00F2529A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F5A3" w14:textId="77777777" w:rsidR="00F503AF" w:rsidRDefault="00F503AF" w:rsidP="00F2529A">
            <w:pPr>
              <w:jc w:val="both"/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9FB51F2" w14:textId="77777777" w:rsidR="00F503AF" w:rsidRDefault="00F503AF" w:rsidP="00F2529A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381C3" w14:textId="77777777" w:rsidR="00F503AF" w:rsidRDefault="00F503AF" w:rsidP="00F2529A">
            <w:pPr>
              <w:jc w:val="both"/>
            </w:pPr>
          </w:p>
        </w:tc>
      </w:tr>
      <w:tr w:rsidR="00F503AF" w14:paraId="6647C8E8" w14:textId="77777777" w:rsidTr="00F2529A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58A5888" w14:textId="77777777" w:rsidR="00F503AF" w:rsidRDefault="00F503AF" w:rsidP="00F2529A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7732109" w14:textId="77777777" w:rsidR="00F503AF" w:rsidRDefault="00F503AF" w:rsidP="00F2529A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6C748FC" w14:textId="77777777" w:rsidR="00F503AF" w:rsidRDefault="00F503AF" w:rsidP="00F2529A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F503AF" w14:paraId="5EBED3DD" w14:textId="77777777" w:rsidTr="00F2529A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528E" w14:textId="77777777" w:rsidR="00F503AF" w:rsidRDefault="00F503AF" w:rsidP="00F2529A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0F78" w14:textId="77777777" w:rsidR="00F503AF" w:rsidRDefault="00F503AF" w:rsidP="00F2529A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2810" w14:textId="77777777" w:rsidR="00F503AF" w:rsidRDefault="00F503AF" w:rsidP="00F2529A">
            <w:pPr>
              <w:jc w:val="both"/>
            </w:pPr>
          </w:p>
        </w:tc>
      </w:tr>
      <w:tr w:rsidR="00F503AF" w14:paraId="6532A02F" w14:textId="77777777" w:rsidTr="00F2529A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AE42" w14:textId="77777777" w:rsidR="00F503AF" w:rsidRDefault="00F503AF" w:rsidP="00F2529A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4062D" w14:textId="77777777" w:rsidR="00F503AF" w:rsidRDefault="00F503AF" w:rsidP="00F2529A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AAEA" w14:textId="77777777" w:rsidR="00F503AF" w:rsidRDefault="00F503AF" w:rsidP="00F2529A">
            <w:pPr>
              <w:jc w:val="both"/>
            </w:pPr>
          </w:p>
        </w:tc>
      </w:tr>
      <w:tr w:rsidR="00F503AF" w14:paraId="1634BBC0" w14:textId="77777777" w:rsidTr="00F2529A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1F5C" w14:textId="77777777" w:rsidR="00F503AF" w:rsidRDefault="00F503AF" w:rsidP="00F2529A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0908" w14:textId="77777777" w:rsidR="00F503AF" w:rsidRDefault="00F503AF" w:rsidP="00F2529A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2E02" w14:textId="77777777" w:rsidR="00F503AF" w:rsidRDefault="00F503AF" w:rsidP="00F2529A">
            <w:pPr>
              <w:jc w:val="both"/>
            </w:pPr>
          </w:p>
        </w:tc>
      </w:tr>
      <w:tr w:rsidR="00F503AF" w14:paraId="21AA4A1D" w14:textId="77777777" w:rsidTr="00F2529A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70FF" w14:textId="77777777" w:rsidR="00F503AF" w:rsidRDefault="00F503AF" w:rsidP="00F2529A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29B9D" w14:textId="77777777" w:rsidR="00F503AF" w:rsidRDefault="00F503AF" w:rsidP="00F2529A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99A0" w14:textId="77777777" w:rsidR="00F503AF" w:rsidRDefault="00F503AF" w:rsidP="00F2529A">
            <w:pPr>
              <w:jc w:val="both"/>
            </w:pPr>
          </w:p>
        </w:tc>
      </w:tr>
      <w:tr w:rsidR="00F503AF" w14:paraId="59A7814F" w14:textId="77777777" w:rsidTr="00F2529A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CEA0AA8" w14:textId="77777777" w:rsidR="00F503AF" w:rsidRDefault="00F503AF" w:rsidP="00F2529A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F503AF" w14:paraId="3B766478" w14:textId="77777777" w:rsidTr="00F2529A">
        <w:trPr>
          <w:trHeight w:val="1118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88F9" w14:textId="35466161" w:rsidR="00F503AF" w:rsidRDefault="00F503AF" w:rsidP="00F2529A">
            <w:pPr>
              <w:jc w:val="both"/>
              <w:rPr>
                <w:bCs/>
              </w:rPr>
            </w:pPr>
            <w:r w:rsidRPr="0074644E">
              <w:rPr>
                <w:bCs/>
              </w:rPr>
              <w:t xml:space="preserve">Řízení </w:t>
            </w:r>
            <w:r>
              <w:rPr>
                <w:bCs/>
              </w:rPr>
              <w:t>pracovních</w:t>
            </w:r>
            <w:r w:rsidRPr="0074644E">
              <w:rPr>
                <w:bCs/>
              </w:rPr>
              <w:t xml:space="preserve"> rizik</w:t>
            </w:r>
            <w:r>
              <w:rPr>
                <w:bCs/>
              </w:rPr>
              <w:t xml:space="preserve"> (PZ) – garant, přednášky (</w:t>
            </w:r>
            <w:r w:rsidR="0092272D">
              <w:rPr>
                <w:bCs/>
              </w:rPr>
              <w:t>100</w:t>
            </w:r>
            <w:r>
              <w:rPr>
                <w:bCs/>
              </w:rPr>
              <w:t xml:space="preserve"> %)</w:t>
            </w:r>
            <w:r w:rsidR="0092272D">
              <w:rPr>
                <w:bCs/>
              </w:rPr>
              <w:t>, semináře (100 %)</w:t>
            </w:r>
          </w:p>
          <w:p w14:paraId="6A4B60B1" w14:textId="77777777" w:rsidR="00F503AF" w:rsidRDefault="00F503AF" w:rsidP="00F2529A">
            <w:pPr>
              <w:jc w:val="both"/>
              <w:rPr>
                <w:bCs/>
              </w:rPr>
            </w:pPr>
          </w:p>
          <w:p w14:paraId="68C954E5" w14:textId="77777777" w:rsidR="00F503AF" w:rsidRPr="0074644E" w:rsidRDefault="00F503AF" w:rsidP="00F2529A">
            <w:pPr>
              <w:jc w:val="both"/>
            </w:pPr>
          </w:p>
          <w:p w14:paraId="0ECAB2EE" w14:textId="77777777" w:rsidR="00F503AF" w:rsidRPr="0074644E" w:rsidRDefault="00F503AF" w:rsidP="00F2529A">
            <w:pPr>
              <w:jc w:val="both"/>
            </w:pPr>
          </w:p>
          <w:p w14:paraId="113F10DB" w14:textId="77777777" w:rsidR="00F503AF" w:rsidRDefault="00F503AF" w:rsidP="00F2529A">
            <w:pPr>
              <w:jc w:val="both"/>
            </w:pPr>
          </w:p>
        </w:tc>
      </w:tr>
      <w:tr w:rsidR="00F503AF" w14:paraId="3DE52B6B" w14:textId="77777777" w:rsidTr="00F2529A">
        <w:trPr>
          <w:trHeight w:val="340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14:paraId="47F9314D" w14:textId="77777777" w:rsidR="00F503AF" w:rsidRDefault="00F503AF" w:rsidP="00F2529A">
            <w:pPr>
              <w:jc w:val="both"/>
              <w:rPr>
                <w:b/>
              </w:rPr>
            </w:pPr>
            <w:r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F503AF" w14:paraId="6D17C16F" w14:textId="77777777" w:rsidTr="00F2529A">
        <w:trPr>
          <w:trHeight w:val="340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F768C" w14:textId="77777777" w:rsidR="00F503AF" w:rsidRDefault="00F503AF" w:rsidP="00F2529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3A810" w14:textId="77777777" w:rsidR="00F503AF" w:rsidRDefault="00F503AF" w:rsidP="00F2529A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32111" w14:textId="77777777" w:rsidR="00F503AF" w:rsidRDefault="00F503AF" w:rsidP="00F2529A">
            <w:pPr>
              <w:jc w:val="both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845F2" w14:textId="77777777" w:rsidR="00F503AF" w:rsidRDefault="00F503AF" w:rsidP="00F2529A">
            <w:pPr>
              <w:jc w:val="both"/>
              <w:rPr>
                <w:b/>
              </w:rPr>
            </w:pPr>
            <w:r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0144E" w14:textId="77777777" w:rsidR="00F503AF" w:rsidRDefault="00F503AF" w:rsidP="00F2529A">
            <w:pPr>
              <w:jc w:val="both"/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i/>
                <w:iCs/>
              </w:rPr>
              <w:t>nepovinný údaj</w:t>
            </w:r>
            <w:r>
              <w:rPr>
                <w:b/>
              </w:rPr>
              <w:t>) Počet hodin za semestr</w:t>
            </w:r>
          </w:p>
        </w:tc>
      </w:tr>
      <w:tr w:rsidR="00F503AF" w14:paraId="68470053" w14:textId="77777777" w:rsidTr="00F55489">
        <w:trPr>
          <w:trHeight w:val="285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4BC01" w14:textId="7153861D" w:rsidR="00F503AF" w:rsidRPr="00F55489" w:rsidRDefault="00F22140" w:rsidP="00F2529A">
            <w:pPr>
              <w:jc w:val="both"/>
              <w:rPr>
                <w:bCs/>
              </w:rPr>
            </w:pPr>
            <w:r w:rsidRPr="00F55489">
              <w:rPr>
                <w:shd w:val="clear" w:color="auto" w:fill="FFFFFF"/>
              </w:rPr>
              <w:t>Business Process Management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D55CC" w14:textId="21386294" w:rsidR="00F503AF" w:rsidRPr="00F55489" w:rsidRDefault="00F22140" w:rsidP="00F2529A">
            <w:pPr>
              <w:jc w:val="both"/>
              <w:rPr>
                <w:bCs/>
              </w:rPr>
            </w:pPr>
            <w:r w:rsidRPr="00F55489">
              <w:rPr>
                <w:shd w:val="clear" w:color="auto" w:fill="F9F9F9"/>
              </w:rPr>
              <w:t>Management and Marketing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12802" w14:textId="21CCE2CA" w:rsidR="00F503AF" w:rsidRPr="00F55489" w:rsidRDefault="00F22140" w:rsidP="00F2529A">
            <w:pPr>
              <w:jc w:val="both"/>
              <w:rPr>
                <w:bCs/>
              </w:rPr>
            </w:pPr>
            <w:r w:rsidRPr="00F55489">
              <w:rPr>
                <w:bCs/>
              </w:rPr>
              <w:t>1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8B7B4" w14:textId="2F781231" w:rsidR="00F503AF" w:rsidRPr="00F55489" w:rsidRDefault="00F22140" w:rsidP="00F2529A">
            <w:pPr>
              <w:jc w:val="both"/>
              <w:rPr>
                <w:bCs/>
              </w:rPr>
            </w:pPr>
            <w:r w:rsidRPr="00F55489">
              <w:rPr>
                <w:bCs/>
              </w:rPr>
              <w:t>Garant, přednášející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C72A5" w14:textId="77777777" w:rsidR="00F503AF" w:rsidRPr="00F55489" w:rsidRDefault="00F503AF" w:rsidP="00F2529A">
            <w:pPr>
              <w:jc w:val="both"/>
              <w:rPr>
                <w:bCs/>
              </w:rPr>
            </w:pPr>
          </w:p>
        </w:tc>
      </w:tr>
      <w:tr w:rsidR="00F503AF" w14:paraId="1A9DD608" w14:textId="77777777" w:rsidTr="00F55489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46EEF" w14:textId="2765C545" w:rsidR="00F503AF" w:rsidRPr="00F55489" w:rsidRDefault="00F22140" w:rsidP="00F2529A">
            <w:pPr>
              <w:jc w:val="both"/>
              <w:rPr>
                <w:bCs/>
              </w:rPr>
            </w:pPr>
            <w:r w:rsidRPr="00F55489">
              <w:rPr>
                <w:shd w:val="clear" w:color="auto" w:fill="FFFFFF"/>
              </w:rPr>
              <w:t>Designing in Industrial Engineering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08731" w14:textId="5B77A2D2" w:rsidR="00F503AF" w:rsidRPr="00F55489" w:rsidRDefault="00F22140" w:rsidP="00F2529A">
            <w:pPr>
              <w:jc w:val="both"/>
              <w:rPr>
                <w:bCs/>
              </w:rPr>
            </w:pPr>
            <w:r w:rsidRPr="00F55489">
              <w:rPr>
                <w:bCs/>
              </w:rPr>
              <w:t>Industrial Engineering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F1766" w14:textId="2B6455D1" w:rsidR="00F503AF" w:rsidRPr="00F55489" w:rsidRDefault="00F22140" w:rsidP="00F2529A">
            <w:pPr>
              <w:jc w:val="both"/>
              <w:rPr>
                <w:bCs/>
              </w:rPr>
            </w:pPr>
            <w:r w:rsidRPr="00F55489">
              <w:rPr>
                <w:bCs/>
              </w:rPr>
              <w:t>2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19187" w14:textId="20BD75BC" w:rsidR="00F503AF" w:rsidRPr="00F55489" w:rsidRDefault="00F22140" w:rsidP="00F2529A">
            <w:pPr>
              <w:jc w:val="both"/>
              <w:rPr>
                <w:bCs/>
              </w:rPr>
            </w:pPr>
            <w:r w:rsidRPr="00F55489">
              <w:rPr>
                <w:bCs/>
              </w:rPr>
              <w:t>Garant, přednášející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8A9FA" w14:textId="77777777" w:rsidR="00F503AF" w:rsidRPr="00F55489" w:rsidRDefault="00F503AF" w:rsidP="00F2529A">
            <w:pPr>
              <w:jc w:val="both"/>
              <w:rPr>
                <w:bCs/>
              </w:rPr>
            </w:pPr>
          </w:p>
        </w:tc>
      </w:tr>
      <w:tr w:rsidR="00F503AF" w14:paraId="710A9B61" w14:textId="77777777" w:rsidTr="00F55489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8AE46" w14:textId="6BE6DA3C" w:rsidR="00F503AF" w:rsidRPr="00F55489" w:rsidRDefault="00F22140" w:rsidP="00F2529A">
            <w:pPr>
              <w:jc w:val="both"/>
            </w:pPr>
            <w:r w:rsidRPr="00F55489">
              <w:t>Management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28435" w14:textId="75F02E1A" w:rsidR="00F503AF" w:rsidRPr="00F55489" w:rsidRDefault="00F22140" w:rsidP="00F2529A">
            <w:pPr>
              <w:jc w:val="both"/>
            </w:pPr>
            <w:r w:rsidRPr="00F55489">
              <w:t>Ekonomika a managenment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69163" w14:textId="0B684201" w:rsidR="00F503AF" w:rsidRPr="00F55489" w:rsidRDefault="00F22140" w:rsidP="00F2529A">
            <w:pPr>
              <w:jc w:val="both"/>
            </w:pPr>
            <w:r w:rsidRPr="00F55489">
              <w:t>2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45C47" w14:textId="6E61087B" w:rsidR="00F503AF" w:rsidRPr="00F55489" w:rsidRDefault="00F22140" w:rsidP="00F2529A">
            <w:pPr>
              <w:jc w:val="both"/>
            </w:pPr>
            <w:r w:rsidRPr="00F55489">
              <w:t>Garant, přednášející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4FD69" w14:textId="77777777" w:rsidR="00F503AF" w:rsidRPr="00F55489" w:rsidRDefault="00F503AF" w:rsidP="00F2529A">
            <w:pPr>
              <w:jc w:val="both"/>
            </w:pPr>
          </w:p>
        </w:tc>
      </w:tr>
      <w:tr w:rsidR="00F503AF" w14:paraId="444B80C3" w14:textId="77777777" w:rsidTr="00F55489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7CA34" w14:textId="037B0375" w:rsidR="00F503AF" w:rsidRPr="00F55489" w:rsidRDefault="00F22140" w:rsidP="00F2529A">
            <w:pPr>
              <w:jc w:val="both"/>
            </w:pPr>
            <w:r w:rsidRPr="00F55489">
              <w:rPr>
                <w:shd w:val="clear" w:color="auto" w:fill="FFFFFF"/>
              </w:rPr>
              <w:t>Pokročilé metody plánování a řízení výroby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5115F" w14:textId="2C39099A" w:rsidR="00F503AF" w:rsidRPr="00F55489" w:rsidRDefault="00F22140" w:rsidP="00F2529A">
            <w:pPr>
              <w:jc w:val="both"/>
            </w:pPr>
            <w:r w:rsidRPr="00F55489">
              <w:rPr>
                <w:shd w:val="clear" w:color="auto" w:fill="F9F9F9"/>
              </w:rPr>
              <w:t>Systémové inženýrství a informatika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8333E" w14:textId="7CBA861F" w:rsidR="00F503AF" w:rsidRPr="00F55489" w:rsidRDefault="00F22140" w:rsidP="00F2529A">
            <w:pPr>
              <w:jc w:val="both"/>
            </w:pPr>
            <w:r w:rsidRPr="00F55489">
              <w:t>2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2A12C" w14:textId="121E18F4" w:rsidR="00F503AF" w:rsidRPr="00F55489" w:rsidRDefault="00F22140" w:rsidP="00F2529A">
            <w:pPr>
              <w:jc w:val="both"/>
            </w:pPr>
            <w:r w:rsidRPr="00F55489">
              <w:t>Garant, přednášející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DF20C" w14:textId="77777777" w:rsidR="00F503AF" w:rsidRPr="00F55489" w:rsidRDefault="00F503AF" w:rsidP="00F2529A">
            <w:pPr>
              <w:jc w:val="both"/>
            </w:pPr>
          </w:p>
        </w:tc>
      </w:tr>
      <w:tr w:rsidR="00F55489" w14:paraId="349BAC81" w14:textId="77777777" w:rsidTr="00F55489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1B0E1" w14:textId="74482F23" w:rsidR="00F55489" w:rsidRPr="00F55489" w:rsidRDefault="00F55489" w:rsidP="00F55489">
            <w:pPr>
              <w:jc w:val="both"/>
              <w:rPr>
                <w:shd w:val="clear" w:color="auto" w:fill="FFFFFF"/>
              </w:rPr>
            </w:pPr>
            <w:r w:rsidRPr="00F55489">
              <w:rPr>
                <w:shd w:val="clear" w:color="auto" w:fill="FFFFFF"/>
              </w:rPr>
              <w:t>Projektování v průmyslovém inženýrství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B7EBA" w14:textId="61E0EE30" w:rsidR="00F55489" w:rsidRPr="00F55489" w:rsidRDefault="00F55489" w:rsidP="00F55489">
            <w:pPr>
              <w:jc w:val="both"/>
              <w:rPr>
                <w:shd w:val="clear" w:color="auto" w:fill="F9F9F9"/>
              </w:rPr>
            </w:pPr>
            <w:r w:rsidRPr="00F55489">
              <w:rPr>
                <w:shd w:val="clear" w:color="auto" w:fill="F9F9F9"/>
              </w:rPr>
              <w:t>Průmyslové inženýrství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9A15B" w14:textId="6D65300A" w:rsidR="00F55489" w:rsidRPr="00F55489" w:rsidRDefault="00F55489" w:rsidP="00F55489">
            <w:pPr>
              <w:jc w:val="both"/>
            </w:pPr>
            <w:r w:rsidRPr="00F55489">
              <w:t>2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FD63B" w14:textId="2AC6E8CF" w:rsidR="00F55489" w:rsidRPr="00F55489" w:rsidRDefault="00F55489" w:rsidP="00F55489">
            <w:pPr>
              <w:jc w:val="both"/>
            </w:pPr>
            <w:r w:rsidRPr="00F55489">
              <w:t>Garant, přednášející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A7BC8" w14:textId="77777777" w:rsidR="00F55489" w:rsidRPr="00F55489" w:rsidRDefault="00F55489" w:rsidP="00F55489">
            <w:pPr>
              <w:jc w:val="both"/>
            </w:pPr>
          </w:p>
        </w:tc>
      </w:tr>
      <w:tr w:rsidR="00F55489" w14:paraId="0B4BD10A" w14:textId="77777777" w:rsidTr="00F55489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B5997" w14:textId="4BB037EF" w:rsidR="00F55489" w:rsidRPr="00F55489" w:rsidRDefault="00F55489" w:rsidP="00F55489">
            <w:pPr>
              <w:jc w:val="both"/>
              <w:rPr>
                <w:shd w:val="clear" w:color="auto" w:fill="FFFFFF"/>
              </w:rPr>
            </w:pPr>
            <w:r w:rsidRPr="00F55489">
              <w:rPr>
                <w:shd w:val="clear" w:color="auto" w:fill="FFFFFF"/>
              </w:rPr>
              <w:t>Provozní management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D814F" w14:textId="77777777" w:rsidR="00F55489" w:rsidRPr="00F55489" w:rsidRDefault="00F55489" w:rsidP="00F55489">
            <w:pPr>
              <w:jc w:val="both"/>
              <w:rPr>
                <w:shd w:val="clear" w:color="auto" w:fill="F9F9F9"/>
              </w:rPr>
            </w:pPr>
            <w:r w:rsidRPr="00F55489">
              <w:rPr>
                <w:shd w:val="clear" w:color="auto" w:fill="F9F9F9"/>
              </w:rPr>
              <w:t>Aplikovaná logistika</w:t>
            </w:r>
          </w:p>
          <w:p w14:paraId="5F18B684" w14:textId="0ABB277E" w:rsidR="00F55489" w:rsidRPr="00F55489" w:rsidRDefault="00F55489" w:rsidP="00F55489">
            <w:pPr>
              <w:jc w:val="both"/>
              <w:rPr>
                <w:shd w:val="clear" w:color="auto" w:fill="F9F9F9"/>
              </w:rPr>
            </w:pPr>
            <w:r w:rsidRPr="00F55489">
              <w:rPr>
                <w:shd w:val="clear" w:color="auto" w:fill="F9F9F9"/>
              </w:rPr>
              <w:t>Management rizik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EDCCA" w14:textId="13ECF465" w:rsidR="00F55489" w:rsidRPr="00F55489" w:rsidRDefault="00F55489" w:rsidP="00F55489">
            <w:pPr>
              <w:jc w:val="both"/>
            </w:pPr>
            <w:r w:rsidRPr="00F55489">
              <w:t>1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90E5F" w14:textId="04D07234" w:rsidR="00F55489" w:rsidRPr="00F55489" w:rsidRDefault="00F55489" w:rsidP="00F55489">
            <w:pPr>
              <w:jc w:val="both"/>
            </w:pPr>
            <w:r w:rsidRPr="00F55489">
              <w:t>Garant, přednášející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915F2" w14:textId="77777777" w:rsidR="00F55489" w:rsidRPr="00F55489" w:rsidRDefault="00F55489" w:rsidP="00F55489">
            <w:pPr>
              <w:jc w:val="both"/>
            </w:pPr>
          </w:p>
        </w:tc>
      </w:tr>
      <w:tr w:rsidR="00F55489" w14:paraId="0C062305" w14:textId="77777777" w:rsidTr="00F55489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18D3E" w14:textId="77777777" w:rsidR="00F55489" w:rsidRPr="00F55489" w:rsidRDefault="00F55489" w:rsidP="00F55489">
            <w:pPr>
              <w:jc w:val="both"/>
            </w:pPr>
            <w:r w:rsidRPr="00F55489">
              <w:br/>
              <w:t>Řízení podnikových procesů</w:t>
            </w:r>
          </w:p>
          <w:p w14:paraId="45298698" w14:textId="77777777" w:rsidR="00F55489" w:rsidRPr="00F55489" w:rsidRDefault="00F55489" w:rsidP="00F55489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A59BC" w14:textId="77777777" w:rsidR="00F55489" w:rsidRPr="00F55489" w:rsidRDefault="00F55489" w:rsidP="00F55489">
            <w:pPr>
              <w:jc w:val="both"/>
              <w:rPr>
                <w:shd w:val="clear" w:color="auto" w:fill="F9F9F9"/>
              </w:rPr>
            </w:pPr>
            <w:r w:rsidRPr="00F55489">
              <w:rPr>
                <w:shd w:val="clear" w:color="auto" w:fill="F9F9F9"/>
              </w:rPr>
              <w:t>Systémové inženýrství a informatika</w:t>
            </w:r>
          </w:p>
          <w:p w14:paraId="38E7D8E7" w14:textId="77777777" w:rsidR="00F55489" w:rsidRPr="00F55489" w:rsidRDefault="00F55489" w:rsidP="00F55489">
            <w:pPr>
              <w:jc w:val="both"/>
            </w:pPr>
            <w:r w:rsidRPr="00F55489">
              <w:t>Economics and Management</w:t>
            </w:r>
          </w:p>
          <w:p w14:paraId="651D3D00" w14:textId="684D6D20" w:rsidR="00F55489" w:rsidRPr="00F55489" w:rsidRDefault="00F55489" w:rsidP="00F55489">
            <w:pPr>
              <w:jc w:val="both"/>
              <w:rPr>
                <w:shd w:val="clear" w:color="auto" w:fill="F9F9F9"/>
              </w:rPr>
            </w:pPr>
            <w:r w:rsidRPr="00F55489">
              <w:rPr>
                <w:shd w:val="clear" w:color="auto" w:fill="F9F9F9"/>
              </w:rPr>
              <w:t>Ekonomika a management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A034A" w14:textId="5F7F29BD" w:rsidR="00F55489" w:rsidRPr="00F55489" w:rsidRDefault="00F55489" w:rsidP="00F55489">
            <w:pPr>
              <w:jc w:val="both"/>
            </w:pPr>
            <w:r w:rsidRPr="00F55489">
              <w:t>1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D0300" w14:textId="1575F924" w:rsidR="00F55489" w:rsidRPr="00F55489" w:rsidRDefault="00F55489" w:rsidP="00F55489">
            <w:pPr>
              <w:jc w:val="both"/>
            </w:pPr>
            <w:r w:rsidRPr="00F55489">
              <w:t>Garant, přednášející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8FE06" w14:textId="77777777" w:rsidR="00F55489" w:rsidRPr="00F55489" w:rsidRDefault="00F55489" w:rsidP="00F55489">
            <w:pPr>
              <w:jc w:val="both"/>
            </w:pPr>
          </w:p>
        </w:tc>
      </w:tr>
      <w:tr w:rsidR="00F55489" w14:paraId="5D366D9B" w14:textId="77777777" w:rsidTr="00F55489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5BED3" w14:textId="493D1575" w:rsidR="00F55489" w:rsidRPr="00F55489" w:rsidRDefault="00F55489" w:rsidP="00F55489">
            <w:pPr>
              <w:jc w:val="both"/>
            </w:pPr>
            <w:r w:rsidRPr="00F55489">
              <w:t>Základy výrobních systémů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67041" w14:textId="7AC94F03" w:rsidR="00F55489" w:rsidRPr="00F55489" w:rsidRDefault="00F55489" w:rsidP="00F55489">
            <w:pPr>
              <w:jc w:val="both"/>
              <w:rPr>
                <w:shd w:val="clear" w:color="auto" w:fill="F9F9F9"/>
              </w:rPr>
            </w:pPr>
            <w:r w:rsidRPr="00F55489">
              <w:rPr>
                <w:shd w:val="clear" w:color="auto" w:fill="F9F9F9"/>
              </w:rPr>
              <w:t>Systémové inženýrství a informatika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D5204" w14:textId="67A9D15E" w:rsidR="00F55489" w:rsidRPr="00F55489" w:rsidRDefault="00F55489" w:rsidP="00F55489">
            <w:pPr>
              <w:jc w:val="both"/>
            </w:pPr>
            <w:r w:rsidRPr="00F55489">
              <w:t>2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04C93" w14:textId="72F57EAC" w:rsidR="00F55489" w:rsidRPr="00F55489" w:rsidRDefault="00F55489" w:rsidP="00F55489">
            <w:pPr>
              <w:jc w:val="both"/>
            </w:pPr>
            <w:r w:rsidRPr="00F55489">
              <w:t>Garant, přednášející, cvičící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69D89" w14:textId="77777777" w:rsidR="00F55489" w:rsidRPr="00F55489" w:rsidRDefault="00F55489" w:rsidP="00F55489">
            <w:pPr>
              <w:jc w:val="both"/>
            </w:pPr>
          </w:p>
        </w:tc>
      </w:tr>
      <w:tr w:rsidR="00F55489" w14:paraId="4ED7AEC0" w14:textId="77777777" w:rsidTr="00F2529A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CB6B2" w14:textId="77777777" w:rsidR="00F55489" w:rsidRDefault="00F55489" w:rsidP="00F55489">
            <w:pPr>
              <w:jc w:val="both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BAE9" w14:textId="77777777" w:rsidR="00F55489" w:rsidRDefault="00F55489" w:rsidP="00F55489">
            <w:pPr>
              <w:jc w:val="both"/>
              <w:rPr>
                <w:rFonts w:ascii="Tahoma" w:hAnsi="Tahoma" w:cs="Tahoma"/>
                <w:color w:val="000000"/>
                <w:sz w:val="17"/>
                <w:szCs w:val="17"/>
                <w:shd w:val="clear" w:color="auto" w:fill="F9F9F9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43405" w14:textId="77777777" w:rsidR="00F55489" w:rsidRDefault="00F55489" w:rsidP="00F55489">
            <w:pPr>
              <w:jc w:val="both"/>
              <w:rPr>
                <w:color w:val="FF0000"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6036" w14:textId="77777777" w:rsidR="00F55489" w:rsidRDefault="00F55489" w:rsidP="00F55489">
            <w:pPr>
              <w:jc w:val="both"/>
              <w:rPr>
                <w:color w:val="FF0000"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3BA87" w14:textId="77777777" w:rsidR="00F55489" w:rsidRDefault="00F55489" w:rsidP="00F55489">
            <w:pPr>
              <w:jc w:val="both"/>
              <w:rPr>
                <w:color w:val="FF0000"/>
              </w:rPr>
            </w:pPr>
          </w:p>
        </w:tc>
      </w:tr>
      <w:tr w:rsidR="00F55489" w14:paraId="17023671" w14:textId="77777777" w:rsidTr="00F2529A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F97A0D8" w14:textId="77777777" w:rsidR="00F55489" w:rsidRDefault="00F55489" w:rsidP="00F55489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F55489" w14:paraId="2178397E" w14:textId="77777777" w:rsidTr="00F2529A">
        <w:trPr>
          <w:trHeight w:val="105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468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63"/>
              <w:gridCol w:w="8505"/>
            </w:tblGrid>
            <w:tr w:rsidR="00F55489" w:rsidRPr="00894A67" w14:paraId="57359225" w14:textId="77777777" w:rsidTr="00F2529A">
              <w:trPr>
                <w:trHeight w:val="1074"/>
              </w:trPr>
              <w:tc>
                <w:tcPr>
                  <w:tcW w:w="963" w:type="dxa"/>
                </w:tcPr>
                <w:p w14:paraId="4AEF5AD3" w14:textId="77777777" w:rsidR="00F55489" w:rsidRPr="00AC2E7B" w:rsidRDefault="00F55489" w:rsidP="00F55489">
                  <w:pPr>
                    <w:ind w:left="-105"/>
                  </w:pPr>
                  <w:r w:rsidRPr="00AC2E7B">
                    <w:t>1994-1998</w:t>
                  </w:r>
                </w:p>
                <w:p w14:paraId="5B7C3F52" w14:textId="77777777" w:rsidR="00F55489" w:rsidRPr="00AC2E7B" w:rsidRDefault="00F55489" w:rsidP="00F55489">
                  <w:pPr>
                    <w:ind w:left="-105"/>
                  </w:pPr>
                  <w:r w:rsidRPr="00AC2E7B">
                    <w:t>1998-2002</w:t>
                  </w:r>
                </w:p>
                <w:p w14:paraId="4896117E" w14:textId="77777777" w:rsidR="00F55489" w:rsidRPr="00894A67" w:rsidRDefault="00F55489" w:rsidP="00F55489">
                  <w:pPr>
                    <w:ind w:left="-105"/>
                  </w:pPr>
                </w:p>
              </w:tc>
              <w:tc>
                <w:tcPr>
                  <w:tcW w:w="8505" w:type="dxa"/>
                </w:tcPr>
                <w:p w14:paraId="4029ED68" w14:textId="77777777" w:rsidR="00F55489" w:rsidRPr="00894A67" w:rsidRDefault="00F55489" w:rsidP="00F55489">
                  <w:pPr>
                    <w:ind w:left="69"/>
                    <w:jc w:val="both"/>
                    <w:rPr>
                      <w:b/>
                      <w:bCs/>
                    </w:rPr>
                  </w:pPr>
                  <w:r w:rsidRPr="00894A67">
                    <w:t>VUT Brno, Fakulta Technologická, ve studijním oboru: 32-12-8: Technologie a management</w:t>
                  </w:r>
                  <w:r w:rsidRPr="00894A67">
                    <w:rPr>
                      <w:b/>
                    </w:rPr>
                    <w:t xml:space="preserve"> </w:t>
                  </w:r>
                  <w:r w:rsidRPr="00AC2E7B">
                    <w:t>(Ing.)</w:t>
                  </w:r>
                </w:p>
                <w:p w14:paraId="2385986F" w14:textId="77777777" w:rsidR="00F55489" w:rsidRPr="00894A67" w:rsidRDefault="00F55489" w:rsidP="00F55489">
                  <w:pPr>
                    <w:ind w:left="69"/>
                    <w:jc w:val="both"/>
                  </w:pPr>
                  <w:r w:rsidRPr="00894A67">
                    <w:t xml:space="preserve">VUT Brno, Fakulta podnikatelská, doktorské studium, ve studijním oboru: Řízení </w:t>
                  </w:r>
                  <w:r>
                    <w:br/>
                  </w:r>
                  <w:r w:rsidRPr="00894A67">
                    <w:t>a ekonomika podniku – ukončeno státní doktorskou zkouškou (2001) v doktorském studijním programu: 6208 V Ekonomika a management</w:t>
                  </w:r>
                  <w:r>
                    <w:rPr>
                      <w:b/>
                    </w:rPr>
                    <w:t xml:space="preserve"> </w:t>
                  </w:r>
                  <w:r w:rsidRPr="00AC2E7B">
                    <w:t>(Ph.D.)</w:t>
                  </w:r>
                </w:p>
              </w:tc>
            </w:tr>
          </w:tbl>
          <w:p w14:paraId="3D347BA5" w14:textId="77777777" w:rsidR="00F55489" w:rsidRDefault="00F55489" w:rsidP="00F55489">
            <w:pPr>
              <w:rPr>
                <w:b/>
              </w:rPr>
            </w:pPr>
          </w:p>
        </w:tc>
      </w:tr>
      <w:tr w:rsidR="00F55489" w14:paraId="37AB5977" w14:textId="77777777" w:rsidTr="00F2529A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C42545E" w14:textId="77777777" w:rsidR="00F55489" w:rsidRDefault="00F55489" w:rsidP="00F55489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F55489" w14:paraId="44179C06" w14:textId="77777777" w:rsidTr="00F2529A">
        <w:trPr>
          <w:trHeight w:val="109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744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314"/>
              <w:gridCol w:w="8430"/>
            </w:tblGrid>
            <w:tr w:rsidR="00F55489" w:rsidRPr="00AC2E7B" w14:paraId="065976D9" w14:textId="77777777" w:rsidTr="00F2529A">
              <w:trPr>
                <w:trHeight w:val="1484"/>
              </w:trPr>
              <w:tc>
                <w:tcPr>
                  <w:tcW w:w="1314" w:type="dxa"/>
                </w:tcPr>
                <w:p w14:paraId="4393F05D" w14:textId="77777777" w:rsidR="00F55489" w:rsidRPr="00AC2E7B" w:rsidRDefault="00F55489" w:rsidP="00F55489">
                  <w:pPr>
                    <w:ind w:left="7"/>
                  </w:pPr>
                  <w:r w:rsidRPr="00AC2E7B">
                    <w:rPr>
                      <w:bCs/>
                    </w:rPr>
                    <w:lastRenderedPageBreak/>
                    <w:t>1998</w:t>
                  </w:r>
                  <w:r w:rsidRPr="00AC2E7B">
                    <w:t>-</w:t>
                  </w:r>
                  <w:r w:rsidRPr="00AC2E7B">
                    <w:rPr>
                      <w:bCs/>
                    </w:rPr>
                    <w:t xml:space="preserve">2001  </w:t>
                  </w:r>
                </w:p>
                <w:p w14:paraId="1D78FA3A" w14:textId="77777777" w:rsidR="00F55489" w:rsidRPr="00AC2E7B" w:rsidRDefault="00F55489" w:rsidP="00F55489">
                  <w:pPr>
                    <w:ind w:left="7"/>
                  </w:pPr>
                  <w:r w:rsidRPr="00AC2E7B">
                    <w:t xml:space="preserve">2002-2003  </w:t>
                  </w:r>
                </w:p>
                <w:p w14:paraId="45243FC3" w14:textId="77777777" w:rsidR="00F55489" w:rsidRPr="00AC2E7B" w:rsidRDefault="00F55489" w:rsidP="00F55489">
                  <w:pPr>
                    <w:ind w:left="7"/>
                  </w:pPr>
                  <w:r w:rsidRPr="00AC2E7B">
                    <w:t xml:space="preserve">2002-2004  </w:t>
                  </w:r>
                </w:p>
                <w:p w14:paraId="1AAEFAA0" w14:textId="77777777" w:rsidR="00F55489" w:rsidRPr="00AC2E7B" w:rsidRDefault="00F55489" w:rsidP="00F55489">
                  <w:pPr>
                    <w:ind w:left="7"/>
                  </w:pPr>
                  <w:r w:rsidRPr="00AC2E7B">
                    <w:t xml:space="preserve">2003-2007  </w:t>
                  </w:r>
                </w:p>
                <w:p w14:paraId="45D19D59" w14:textId="77777777" w:rsidR="00F55489" w:rsidRPr="00AC2E7B" w:rsidRDefault="00F55489" w:rsidP="00F55489">
                  <w:pPr>
                    <w:ind w:left="7"/>
                  </w:pPr>
                  <w:r w:rsidRPr="00AC2E7B">
                    <w:t>2004-2015</w:t>
                  </w:r>
                </w:p>
                <w:p w14:paraId="158E3547" w14:textId="77777777" w:rsidR="00F55489" w:rsidRPr="00AC2E7B" w:rsidRDefault="00F55489" w:rsidP="00F55489">
                  <w:r w:rsidRPr="00AC2E7B">
                    <w:t>2007</w:t>
                  </w:r>
                  <w:r>
                    <w:t>-</w:t>
                  </w:r>
                  <w:r w:rsidRPr="00AC2E7B">
                    <w:t>2020</w:t>
                  </w:r>
                </w:p>
                <w:p w14:paraId="0B9EA562" w14:textId="77777777" w:rsidR="00F55489" w:rsidRPr="00AC2E7B" w:rsidRDefault="00F55489" w:rsidP="00F55489">
                  <w:proofErr w:type="gramStart"/>
                  <w:r w:rsidRPr="00AC2E7B">
                    <w:t>2021-dosud</w:t>
                  </w:r>
                  <w:proofErr w:type="gramEnd"/>
                </w:p>
              </w:tc>
              <w:tc>
                <w:tcPr>
                  <w:tcW w:w="8430" w:type="dxa"/>
                </w:tcPr>
                <w:p w14:paraId="603B6A1B" w14:textId="77777777" w:rsidR="00F55489" w:rsidRPr="00AC2E7B" w:rsidRDefault="00F55489" w:rsidP="00F55489">
                  <w:r w:rsidRPr="00AC2E7B">
                    <w:t>interní doktorand VUT Brno - na FaME ve Zlíně</w:t>
                  </w:r>
                </w:p>
                <w:p w14:paraId="62626EEA" w14:textId="77777777" w:rsidR="00F55489" w:rsidRPr="00AC2E7B" w:rsidRDefault="00F55489" w:rsidP="00F55489">
                  <w:r w:rsidRPr="00AC2E7B">
                    <w:t>výuka na UTB ve Zlíně (FT, FaME) - externí pracovník</w:t>
                  </w:r>
                </w:p>
                <w:p w14:paraId="7545F06E" w14:textId="77777777" w:rsidR="00F55489" w:rsidRPr="00AC2E7B" w:rsidRDefault="00F55489" w:rsidP="00F55489">
                  <w:r w:rsidRPr="00AC2E7B">
                    <w:t>velkoobchod potravin - Tupl Hulín, vedení nákupu</w:t>
                  </w:r>
                </w:p>
                <w:p w14:paraId="17259B9B" w14:textId="77777777" w:rsidR="00F55489" w:rsidRPr="00AC2E7B" w:rsidRDefault="00F55489" w:rsidP="00F55489">
                  <w:r w:rsidRPr="00AC2E7B">
                    <w:t>odborný asistent - FaME, UTB ve Zlíně, Ústav průmyslového inženýrství a informačních systémů</w:t>
                  </w:r>
                </w:p>
                <w:p w14:paraId="18CF55AA" w14:textId="77777777" w:rsidR="00F55489" w:rsidRPr="00AC2E7B" w:rsidRDefault="00F55489" w:rsidP="00F55489">
                  <w:r w:rsidRPr="00AC2E7B">
                    <w:t>jednatel spol. GISTECH s.r.o. (digitální zpracování dat)</w:t>
                  </w:r>
                </w:p>
                <w:p w14:paraId="651611C1" w14:textId="77777777" w:rsidR="00F55489" w:rsidRPr="00AC2E7B" w:rsidRDefault="00F55489" w:rsidP="00F55489">
                  <w:pPr>
                    <w:jc w:val="both"/>
                  </w:pPr>
                  <w:r w:rsidRPr="00AC2E7B">
                    <w:t>docent - FaME, UTB ve Zlíně, Ústav průmyslového inženýrství a informačních systémů</w:t>
                  </w:r>
                </w:p>
                <w:p w14:paraId="1AB3FF65" w14:textId="77777777" w:rsidR="00F55489" w:rsidRPr="00AC2E7B" w:rsidRDefault="00F55489" w:rsidP="00F55489">
                  <w:pPr>
                    <w:jc w:val="both"/>
                  </w:pPr>
                  <w:r w:rsidRPr="00AC2E7B">
                    <w:t>profesor - FaME, UTB ve Zlíně, Ústav průmyslového inženýrství a informačních systémů</w:t>
                  </w:r>
                </w:p>
              </w:tc>
            </w:tr>
          </w:tbl>
          <w:p w14:paraId="31311C4E" w14:textId="77777777" w:rsidR="00F55489" w:rsidRDefault="00F55489" w:rsidP="00F55489">
            <w:pPr>
              <w:jc w:val="both"/>
              <w:rPr>
                <w:color w:val="FF0000"/>
              </w:rPr>
            </w:pPr>
          </w:p>
        </w:tc>
      </w:tr>
      <w:tr w:rsidR="00F55489" w14:paraId="4486735D" w14:textId="77777777" w:rsidTr="00F2529A">
        <w:trPr>
          <w:trHeight w:val="25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8C97B27" w14:textId="77777777" w:rsidR="00F55489" w:rsidRDefault="00F55489" w:rsidP="00F55489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F55489" w14:paraId="14C817B8" w14:textId="77777777" w:rsidTr="00F2529A">
        <w:trPr>
          <w:trHeight w:val="110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B0E9D" w14:textId="6194ED59" w:rsidR="00F55489" w:rsidRDefault="00F55489" w:rsidP="00F55489">
            <w:pPr>
              <w:jc w:val="both"/>
            </w:pPr>
            <w:r>
              <w:t>3x vedoucí bakalářské práce</w:t>
            </w:r>
          </w:p>
          <w:p w14:paraId="2962595B" w14:textId="454CD178" w:rsidR="00F55489" w:rsidRDefault="00F55489" w:rsidP="00F55489">
            <w:pPr>
              <w:jc w:val="both"/>
            </w:pPr>
            <w:r>
              <w:t>61x vedoucí diplomové práce</w:t>
            </w:r>
          </w:p>
          <w:p w14:paraId="2F0CB82B" w14:textId="11C6344C" w:rsidR="00F55489" w:rsidRDefault="00F55489" w:rsidP="00F55489">
            <w:pPr>
              <w:jc w:val="both"/>
            </w:pPr>
            <w:r>
              <w:t>5x vedoucí dizertační práce</w:t>
            </w:r>
          </w:p>
          <w:p w14:paraId="4C452C7A" w14:textId="5DCF7A21" w:rsidR="00F55489" w:rsidRDefault="00F55489" w:rsidP="00F55489">
            <w:pPr>
              <w:jc w:val="both"/>
            </w:pPr>
          </w:p>
        </w:tc>
      </w:tr>
      <w:tr w:rsidR="00F55489" w14:paraId="27498302" w14:textId="77777777" w:rsidTr="00F2529A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B42A7B0" w14:textId="77777777" w:rsidR="00F55489" w:rsidRDefault="00F55489" w:rsidP="00F55489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727ED78" w14:textId="77777777" w:rsidR="00F55489" w:rsidRDefault="00F55489" w:rsidP="00F55489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41CDE8F7" w14:textId="77777777" w:rsidR="00F55489" w:rsidRDefault="00F55489" w:rsidP="00F55489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36F1371" w14:textId="77777777" w:rsidR="00F55489" w:rsidRDefault="00F55489" w:rsidP="00F55489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F55489" w14:paraId="24955A2C" w14:textId="77777777" w:rsidTr="00F2529A">
        <w:trPr>
          <w:cantSplit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3BCF7" w14:textId="77777777" w:rsidR="00F55489" w:rsidRDefault="00F55489" w:rsidP="00F55489">
            <w:pPr>
              <w:jc w:val="both"/>
            </w:pPr>
            <w:r>
              <w:t>Management a ekonomika podniku</w:t>
            </w: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3662" w14:textId="77777777" w:rsidR="00F55489" w:rsidRDefault="00F55489" w:rsidP="00F55489">
            <w:pPr>
              <w:jc w:val="both"/>
            </w:pPr>
            <w:r>
              <w:t>2007</w:t>
            </w: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642199" w14:textId="77777777" w:rsidR="00F55489" w:rsidRDefault="00F55489" w:rsidP="00F55489">
            <w:pPr>
              <w:jc w:val="both"/>
            </w:pPr>
            <w:r>
              <w:t>FaME UTB ve Zlíně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569B5D0" w14:textId="77777777" w:rsidR="00F55489" w:rsidRDefault="00F55489" w:rsidP="00F55489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370AE1F" w14:textId="77777777" w:rsidR="00F55489" w:rsidRDefault="00F55489" w:rsidP="00F55489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4D4D8FD" w14:textId="77777777" w:rsidR="00F55489" w:rsidRDefault="00F55489" w:rsidP="00F55489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F55489" w14:paraId="10DBA34C" w14:textId="77777777" w:rsidTr="00F2529A">
        <w:trPr>
          <w:cantSplit/>
          <w:trHeight w:val="70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0B111FE" w14:textId="77777777" w:rsidR="00F55489" w:rsidRDefault="00F55489" w:rsidP="00F55489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40C061A" w14:textId="77777777" w:rsidR="00F55489" w:rsidRDefault="00F55489" w:rsidP="00F55489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0C530291" w14:textId="77777777" w:rsidR="00F55489" w:rsidRDefault="00F55489" w:rsidP="00F55489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963689" w14:textId="6E8CF005" w:rsidR="00F55489" w:rsidRDefault="00DA29C0" w:rsidP="00F55489">
            <w:pPr>
              <w:jc w:val="both"/>
              <w:rPr>
                <w:b/>
              </w:rPr>
            </w:pPr>
            <w:r>
              <w:rPr>
                <w:b/>
              </w:rPr>
              <w:t>86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1903" w14:textId="2FE9CF13" w:rsidR="00F55489" w:rsidRDefault="00DA29C0" w:rsidP="00F55489">
            <w:pPr>
              <w:jc w:val="both"/>
              <w:rPr>
                <w:b/>
              </w:rPr>
            </w:pPr>
            <w:r>
              <w:rPr>
                <w:b/>
              </w:rPr>
              <w:t>134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4980" w14:textId="77777777" w:rsidR="00F55489" w:rsidRDefault="00F55489" w:rsidP="00F55489">
            <w:pPr>
              <w:jc w:val="both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F55489" w14:paraId="550D72FF" w14:textId="77777777" w:rsidTr="00F2529A">
        <w:trPr>
          <w:trHeight w:val="205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44E62" w14:textId="77777777" w:rsidR="00F55489" w:rsidRDefault="00F55489" w:rsidP="00F55489">
            <w:pPr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F327" w14:textId="77777777" w:rsidR="00F55489" w:rsidRDefault="00F55489" w:rsidP="00F55489">
            <w:pPr>
              <w:jc w:val="both"/>
            </w:pPr>
            <w:r>
              <w:t>2021</w:t>
            </w: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EFC1B7" w14:textId="77777777" w:rsidR="00F55489" w:rsidRDefault="00F55489" w:rsidP="00F55489">
            <w:pPr>
              <w:jc w:val="both"/>
            </w:pPr>
            <w:r>
              <w:t>MENDELU, PEF</w:t>
            </w: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4DE732D7" w14:textId="77777777" w:rsidR="00F55489" w:rsidRDefault="00F55489" w:rsidP="00F55489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64623" w14:textId="7564D300" w:rsidR="00F55489" w:rsidRDefault="00DA29C0" w:rsidP="00F55489">
            <w:pPr>
              <w:rPr>
                <w:b/>
              </w:rPr>
            </w:pPr>
            <w:r>
              <w:rPr>
                <w:b/>
              </w:rPr>
              <w:t>6/6</w:t>
            </w:r>
          </w:p>
        </w:tc>
      </w:tr>
      <w:tr w:rsidR="00F55489" w14:paraId="55F212E7" w14:textId="77777777" w:rsidTr="00F2529A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0018904" w14:textId="77777777" w:rsidR="00F55489" w:rsidRDefault="00F55489" w:rsidP="00F55489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F55489" w14:paraId="2ADD32A6" w14:textId="77777777" w:rsidTr="00F2529A">
        <w:trPr>
          <w:trHeight w:val="2347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C0774" w14:textId="08245B28" w:rsidR="00F55489" w:rsidRPr="00F62E46" w:rsidRDefault="00F55489" w:rsidP="00F5548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62E46">
              <w:t xml:space="preserve">NGUYEN THI VAN ANH, </w:t>
            </w:r>
            <w:r w:rsidRPr="00F62E46">
              <w:rPr>
                <w:b/>
              </w:rPr>
              <w:t>TUČEK, D.,</w:t>
            </w:r>
            <w:r w:rsidRPr="00F62E46">
              <w:t xml:space="preserve"> PHAM TAN NHAT. Indicators for TQM 4.0. Model: Delphi Method and Analytic Hierarchy Process (AHP) Analysis. </w:t>
            </w:r>
            <w:r w:rsidRPr="00F62E46">
              <w:rPr>
                <w:i/>
              </w:rPr>
              <w:t>Total Quality Management Journal &amp; Business Excellence,</w:t>
            </w:r>
            <w:r w:rsidRPr="00F62E46">
              <w:t xml:space="preserve"> 2022, </w:t>
            </w:r>
            <w:proofErr w:type="gramStart"/>
            <w:r w:rsidRPr="00F62E46">
              <w:t>Vol , No</w:t>
            </w:r>
            <w:proofErr w:type="gramEnd"/>
            <w:r w:rsidRPr="00F62E46">
              <w:t xml:space="preserve">. , pp. ISSN 1478-3371, doi: 10.1080/14783363.2022.2039062 </w:t>
            </w:r>
            <w:r w:rsidRPr="00F62E46">
              <w:rPr>
                <w:b/>
              </w:rPr>
              <w:t>(30 %)</w:t>
            </w:r>
          </w:p>
          <w:p w14:paraId="34785F10" w14:textId="77777777" w:rsidR="00F55489" w:rsidRPr="00F62E46" w:rsidRDefault="00F55489" w:rsidP="00F55489">
            <w:pPr>
              <w:autoSpaceDE w:val="0"/>
              <w:autoSpaceDN w:val="0"/>
              <w:adjustRightInd w:val="0"/>
              <w:jc w:val="both"/>
              <w:rPr>
                <w:sz w:val="8"/>
                <w:szCs w:val="8"/>
              </w:rPr>
            </w:pPr>
          </w:p>
          <w:p w14:paraId="2846C52F" w14:textId="77777777" w:rsidR="00F55489" w:rsidRPr="00F62E46" w:rsidRDefault="00F55489" w:rsidP="00F55489">
            <w:pPr>
              <w:tabs>
                <w:tab w:val="left" w:pos="350"/>
              </w:tabs>
              <w:jc w:val="both"/>
              <w:rPr>
                <w:bCs/>
              </w:rPr>
            </w:pPr>
            <w:r w:rsidRPr="00F62E46">
              <w:rPr>
                <w:bCs/>
              </w:rPr>
              <w:t xml:space="preserve">HRABAL, M., </w:t>
            </w:r>
            <w:r w:rsidRPr="00F62E46">
              <w:rPr>
                <w:b/>
                <w:bCs/>
              </w:rPr>
              <w:t>TUČEK, D.,</w:t>
            </w:r>
            <w:r w:rsidRPr="00F62E46">
              <w:rPr>
                <w:bCs/>
              </w:rPr>
              <w:t xml:space="preserve"> MOLNÁR, V., FEDORKO, G. Human Factor in Business Process Management: Modeling Competencies of BPM Roles. </w:t>
            </w:r>
            <w:r w:rsidRPr="00F62E46">
              <w:rPr>
                <w:bCs/>
                <w:i/>
              </w:rPr>
              <w:t>Business Process Management Journal</w:t>
            </w:r>
            <w:r w:rsidRPr="00F62E46">
              <w:rPr>
                <w:bCs/>
              </w:rPr>
              <w:t xml:space="preserve">. 2020. ISSN 1463-7154. Dostupné z: </w:t>
            </w:r>
          </w:p>
          <w:p w14:paraId="3E075FF6" w14:textId="2C3762D7" w:rsidR="00F55489" w:rsidRDefault="00862263" w:rsidP="00F55489">
            <w:pPr>
              <w:tabs>
                <w:tab w:val="left" w:pos="350"/>
              </w:tabs>
              <w:jc w:val="both"/>
              <w:rPr>
                <w:bCs/>
              </w:rPr>
            </w:pPr>
            <w:hyperlink r:id="rId124" w:anchor="loginreload" w:history="1">
              <w:r w:rsidR="00F55489" w:rsidRPr="00F62E46">
                <w:rPr>
                  <w:rStyle w:val="Hypertextovodkaz"/>
                  <w:bCs/>
                </w:rPr>
                <w:t>https://www.emerald.com/insight/content/doi/10.1108/BPMJ-04-2020-0161/full/html#loginreload</w:t>
              </w:r>
            </w:hyperlink>
            <w:r w:rsidR="00F55489" w:rsidRPr="00F62E46">
              <w:rPr>
                <w:bCs/>
              </w:rPr>
              <w:t xml:space="preserve">. </w:t>
            </w:r>
            <w:r w:rsidR="00F55489" w:rsidRPr="00F62E46">
              <w:rPr>
                <w:b/>
                <w:bCs/>
              </w:rPr>
              <w:t>(30 %)</w:t>
            </w:r>
          </w:p>
          <w:p w14:paraId="5E87126B" w14:textId="77777777" w:rsidR="00F55489" w:rsidRPr="00F62E46" w:rsidRDefault="00F55489" w:rsidP="00F55489">
            <w:pPr>
              <w:tabs>
                <w:tab w:val="left" w:pos="350"/>
              </w:tabs>
              <w:jc w:val="both"/>
              <w:rPr>
                <w:bCs/>
                <w:sz w:val="8"/>
                <w:szCs w:val="8"/>
              </w:rPr>
            </w:pPr>
          </w:p>
          <w:p w14:paraId="3BF92993" w14:textId="61143EBD" w:rsidR="00F55489" w:rsidRDefault="00F55489" w:rsidP="00F55489">
            <w:pPr>
              <w:tabs>
                <w:tab w:val="left" w:pos="350"/>
              </w:tabs>
              <w:jc w:val="both"/>
            </w:pPr>
            <w:r w:rsidRPr="00F62E46">
              <w:t xml:space="preserve">GAVUROVÁ, B., </w:t>
            </w:r>
            <w:r w:rsidRPr="00F62E46">
              <w:rPr>
                <w:b/>
              </w:rPr>
              <w:t>TUČEK, D</w:t>
            </w:r>
            <w:r w:rsidRPr="00F62E46">
              <w:t>., KOVAC. V. Investigation of Relationship Between Spatial Distribution of Medical Equipment and Preventable Mortality. </w:t>
            </w:r>
            <w:r w:rsidRPr="00F62E46">
              <w:rPr>
                <w:i/>
                <w:iCs/>
                <w:bdr w:val="none" w:sz="0" w:space="0" w:color="auto" w:frame="1"/>
              </w:rPr>
              <w:t>International Journal of Environmental Research and Public Health</w:t>
            </w:r>
            <w:r w:rsidRPr="00F62E46">
              <w:t>. 2019, vol. 16, iss. 16. ISSN 1661-7827. Dostupné z: </w:t>
            </w:r>
            <w:hyperlink r:id="rId125" w:history="1">
              <w:r w:rsidRPr="00EB2743">
                <w:rPr>
                  <w:rStyle w:val="Hypertextovodkaz"/>
                </w:rPr>
                <w:t>https://www.mdpi.com/1660-4601/16/16/2913.  (20</w:t>
              </w:r>
            </w:hyperlink>
            <w:r>
              <w:t xml:space="preserve"> </w:t>
            </w:r>
            <w:r w:rsidRPr="00F62E46">
              <w:t>%)</w:t>
            </w:r>
          </w:p>
          <w:p w14:paraId="32D4499B" w14:textId="77777777" w:rsidR="00F55489" w:rsidRPr="00F62E46" w:rsidRDefault="00F55489" w:rsidP="00F55489">
            <w:pPr>
              <w:tabs>
                <w:tab w:val="left" w:pos="350"/>
              </w:tabs>
              <w:jc w:val="both"/>
              <w:rPr>
                <w:sz w:val="8"/>
                <w:szCs w:val="8"/>
              </w:rPr>
            </w:pPr>
          </w:p>
          <w:p w14:paraId="60BCB1A2" w14:textId="037A5DA2" w:rsidR="00F55489" w:rsidRDefault="00F55489" w:rsidP="00F55489">
            <w:pPr>
              <w:tabs>
                <w:tab w:val="left" w:pos="350"/>
              </w:tabs>
              <w:jc w:val="both"/>
            </w:pPr>
            <w:r w:rsidRPr="00F62E46">
              <w:t xml:space="preserve">HRBÁČKOVÁ, L., STOJANOVIĆ, A., </w:t>
            </w:r>
            <w:r w:rsidRPr="00F62E46">
              <w:rPr>
                <w:b/>
              </w:rPr>
              <w:t>TUČEK, D.,</w:t>
            </w:r>
            <w:r w:rsidRPr="00F62E46">
              <w:t xml:space="preserve"> HRUŠECKÁ, D. Environmental Aspects of Product Life Cycle Management and Purchasing Logistics: Current Situation in Large and Medium-Sized Czech Manufacturing companies. </w:t>
            </w:r>
            <w:r w:rsidRPr="00F62E46">
              <w:rPr>
                <w:i/>
                <w:iCs/>
                <w:bdr w:val="none" w:sz="0" w:space="0" w:color="auto" w:frame="1"/>
              </w:rPr>
              <w:t>Acta Polytechnica Hungarica</w:t>
            </w:r>
            <w:r w:rsidRPr="00F62E46">
              <w:t>. 2019, vol. 16, iss. 7, pp. 79-94. ISSN 1785-8860. Dostupné z: </w:t>
            </w:r>
            <w:hyperlink r:id="rId126" w:history="1">
              <w:r w:rsidRPr="00F62E46">
                <w:rPr>
                  <w:rStyle w:val="Hypertextovodkaz"/>
                </w:rPr>
                <w:t>http://uni-obuda.hu/journal/Hrbackova_Stojanovic_Tucek_Hrusecka_94.</w:t>
              </w:r>
              <w:proofErr w:type="gramStart"/>
              <w:r w:rsidRPr="00F62E46">
                <w:rPr>
                  <w:rStyle w:val="Hypertextovodkaz"/>
                </w:rPr>
                <w:t>pdf</w:t>
              </w:r>
            </w:hyperlink>
            <w:r w:rsidRPr="00F62E46">
              <w:t xml:space="preserve">. </w:t>
            </w:r>
            <w:r>
              <w:t xml:space="preserve"> </w:t>
            </w:r>
            <w:r w:rsidRPr="00F62E46">
              <w:rPr>
                <w:b/>
              </w:rPr>
              <w:t>(10</w:t>
            </w:r>
            <w:proofErr w:type="gramEnd"/>
            <w:r w:rsidRPr="00F62E46">
              <w:rPr>
                <w:b/>
              </w:rPr>
              <w:t xml:space="preserve"> %)</w:t>
            </w:r>
          </w:p>
          <w:p w14:paraId="7777C1BA" w14:textId="77777777" w:rsidR="00F55489" w:rsidRPr="00F62E46" w:rsidRDefault="00F55489" w:rsidP="00F55489">
            <w:pPr>
              <w:tabs>
                <w:tab w:val="left" w:pos="350"/>
              </w:tabs>
              <w:jc w:val="both"/>
              <w:rPr>
                <w:sz w:val="8"/>
                <w:szCs w:val="8"/>
              </w:rPr>
            </w:pPr>
          </w:p>
          <w:p w14:paraId="41F78DC3" w14:textId="77777777" w:rsidR="00F55489" w:rsidRPr="00F62E46" w:rsidRDefault="00F55489" w:rsidP="00F55489">
            <w:pPr>
              <w:tabs>
                <w:tab w:val="left" w:pos="350"/>
              </w:tabs>
              <w:jc w:val="both"/>
            </w:pPr>
            <w:r w:rsidRPr="00F62E46">
              <w:t xml:space="preserve">MOLNÁR, V., FEDORKO, G., </w:t>
            </w:r>
            <w:r w:rsidRPr="00554878">
              <w:rPr>
                <w:b/>
              </w:rPr>
              <w:t>TUČEK, D</w:t>
            </w:r>
            <w:r w:rsidRPr="00F62E46">
              <w:t xml:space="preserve">., TUČKOVÁ, Z. Proposal and Verification of a Methodology for the Measurement of Local Muscular Load Via Datalogger. </w:t>
            </w:r>
            <w:r w:rsidRPr="00F62E46">
              <w:rPr>
                <w:i/>
              </w:rPr>
              <w:t>Measurement: Journal of the International Measurement Confederation</w:t>
            </w:r>
            <w:r w:rsidRPr="00F62E46">
              <w:t xml:space="preserve">. 2018, vol. 121, pp. 73-82. ISSN 0263-2241. Dostupné z: </w:t>
            </w:r>
          </w:p>
          <w:p w14:paraId="5106399F" w14:textId="5D0690B9" w:rsidR="00F55489" w:rsidRPr="00F62E46" w:rsidRDefault="00862263" w:rsidP="00F55489">
            <w:pPr>
              <w:tabs>
                <w:tab w:val="left" w:pos="350"/>
              </w:tabs>
              <w:jc w:val="both"/>
              <w:rPr>
                <w:highlight w:val="yellow"/>
              </w:rPr>
            </w:pPr>
            <w:hyperlink r:id="rId127" w:history="1">
              <w:r w:rsidR="00F55489" w:rsidRPr="00EB2743">
                <w:rPr>
                  <w:rStyle w:val="Hypertextovodkaz"/>
                </w:rPr>
                <w:t>https://www.sciencedirect.com/science/article/pii/S0263224118300952.  (60</w:t>
              </w:r>
            </w:hyperlink>
            <w:r w:rsidR="00F55489">
              <w:t xml:space="preserve"> </w:t>
            </w:r>
            <w:r w:rsidR="00F55489" w:rsidRPr="00F62E46">
              <w:t>%)</w:t>
            </w:r>
          </w:p>
          <w:p w14:paraId="76DD630C" w14:textId="77777777" w:rsidR="00F55489" w:rsidRPr="00F62E46" w:rsidRDefault="00F55489" w:rsidP="00F55489">
            <w:pPr>
              <w:rPr>
                <w:i/>
              </w:rPr>
            </w:pPr>
          </w:p>
          <w:p w14:paraId="39A28536" w14:textId="77777777" w:rsidR="00F55489" w:rsidRDefault="00F55489" w:rsidP="00F55489">
            <w:pPr>
              <w:jc w:val="both"/>
              <w:rPr>
                <w:b/>
              </w:rPr>
            </w:pPr>
          </w:p>
        </w:tc>
      </w:tr>
      <w:tr w:rsidR="00F55489" w14:paraId="51DFD4CE" w14:textId="77777777" w:rsidTr="00F2529A">
        <w:trPr>
          <w:trHeight w:val="21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2ECCF78" w14:textId="77777777" w:rsidR="00F55489" w:rsidRDefault="00F55489" w:rsidP="00F55489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F55489" w14:paraId="2F43375D" w14:textId="77777777" w:rsidTr="00F2529A">
        <w:trPr>
          <w:trHeight w:val="32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D51B" w14:textId="77777777" w:rsidR="00F55489" w:rsidRDefault="00F55489" w:rsidP="00F55489">
            <w:pPr>
              <w:rPr>
                <w:b/>
              </w:rPr>
            </w:pPr>
          </w:p>
        </w:tc>
      </w:tr>
      <w:tr w:rsidR="00F55489" w14:paraId="7FDCF3C4" w14:textId="77777777" w:rsidTr="00F2529A">
        <w:trPr>
          <w:cantSplit/>
          <w:trHeight w:val="4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0AFBA5C" w14:textId="77777777" w:rsidR="00F55489" w:rsidRDefault="00F55489" w:rsidP="00F55489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3184" w14:textId="77777777" w:rsidR="00F55489" w:rsidRDefault="00F55489" w:rsidP="00F55489">
            <w:pPr>
              <w:jc w:val="both"/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3B1637B" w14:textId="77777777" w:rsidR="00F55489" w:rsidRDefault="00F55489" w:rsidP="00F55489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26F2" w14:textId="720585A3" w:rsidR="00F55489" w:rsidRDefault="00412AC8" w:rsidP="00F55489">
            <w:pPr>
              <w:jc w:val="both"/>
            </w:pPr>
            <w:r>
              <w:t>02. 03. 2023</w:t>
            </w:r>
          </w:p>
        </w:tc>
      </w:tr>
    </w:tbl>
    <w:p w14:paraId="5A80AEF2" w14:textId="77777777" w:rsidR="00F503AF" w:rsidRDefault="00F503AF" w:rsidP="00F503AF"/>
    <w:p w14:paraId="07CD69E3" w14:textId="77777777" w:rsidR="00DA677C" w:rsidRDefault="00DA677C" w:rsidP="00E45D3E">
      <w:pPr>
        <w:spacing w:after="160" w:line="259" w:lineRule="auto"/>
      </w:pPr>
    </w:p>
    <w:p w14:paraId="64A1C65A" w14:textId="77777777" w:rsidR="00DA677C" w:rsidRDefault="00DA677C">
      <w:pPr>
        <w:spacing w:after="160" w:line="259" w:lineRule="auto"/>
      </w:pPr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DA677C" w14:paraId="657C1AD3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2C94DA01" w14:textId="77777777" w:rsidR="00DA677C" w:rsidRDefault="00DA677C" w:rsidP="008546E6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A677C" w14:paraId="24AD175B" w14:textId="77777777" w:rsidTr="008546E6">
        <w:tc>
          <w:tcPr>
            <w:tcW w:w="25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51DEEE9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34DD1" w14:textId="77777777" w:rsidR="00DA677C" w:rsidRDefault="00DA677C" w:rsidP="008546E6">
            <w:pPr>
              <w:jc w:val="both"/>
            </w:pPr>
            <w:r w:rsidRPr="00625A17">
              <w:t>Univerzita Tomáše Bati ve Zlíně</w:t>
            </w:r>
          </w:p>
        </w:tc>
      </w:tr>
      <w:tr w:rsidR="00DA677C" w14:paraId="0177FF23" w14:textId="77777777" w:rsidTr="008546E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F65BC07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1457" w14:textId="77777777" w:rsidR="00DA677C" w:rsidRDefault="00DA677C" w:rsidP="008546E6">
            <w:pPr>
              <w:jc w:val="both"/>
            </w:pPr>
            <w:r w:rsidRPr="00625A17">
              <w:t xml:space="preserve">Fakulta </w:t>
            </w:r>
            <w:r>
              <w:t>managementu a ekonomiky</w:t>
            </w:r>
          </w:p>
        </w:tc>
      </w:tr>
      <w:tr w:rsidR="00DA677C" w14:paraId="28EC8F5B" w14:textId="77777777" w:rsidTr="008546E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38397A9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E2635" w14:textId="77777777" w:rsidR="00DA677C" w:rsidRDefault="00DA677C" w:rsidP="008546E6">
            <w:pPr>
              <w:jc w:val="both"/>
            </w:pPr>
            <w:r>
              <w:t xml:space="preserve">Bezpečnost společnosti </w:t>
            </w:r>
          </w:p>
        </w:tc>
      </w:tr>
      <w:tr w:rsidR="00DA677C" w14:paraId="63355662" w14:textId="77777777" w:rsidTr="0055487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6445035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5B2EE" w14:textId="77777777" w:rsidR="00DA677C" w:rsidRPr="00554878" w:rsidRDefault="00DA677C" w:rsidP="008546E6">
            <w:pPr>
              <w:jc w:val="both"/>
              <w:rPr>
                <w:b/>
              </w:rPr>
            </w:pPr>
            <w:r w:rsidRPr="00554878">
              <w:rPr>
                <w:b/>
              </w:rPr>
              <w:t>Zuzana Tučková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C6E3EB6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9552" w14:textId="77777777" w:rsidR="00DA677C" w:rsidRDefault="00DA677C" w:rsidP="008546E6">
            <w:pPr>
              <w:jc w:val="both"/>
            </w:pPr>
            <w:r>
              <w:t>doc. Ing. Ph.D.</w:t>
            </w:r>
          </w:p>
        </w:tc>
      </w:tr>
      <w:tr w:rsidR="00DA677C" w14:paraId="7F73BE9B" w14:textId="77777777" w:rsidTr="008546E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03FE783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1545E" w14:textId="77777777" w:rsidR="00DA677C" w:rsidRDefault="00DA677C" w:rsidP="008546E6">
            <w:pPr>
              <w:jc w:val="both"/>
            </w:pPr>
            <w:r>
              <w:t>1977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E2E9ACE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7FAB" w14:textId="20D8F0FA" w:rsidR="00DA677C" w:rsidRPr="00554878" w:rsidRDefault="00DA677C" w:rsidP="008546E6">
            <w:pPr>
              <w:jc w:val="both"/>
              <w:rPr>
                <w:i/>
              </w:rPr>
            </w:pPr>
            <w:r w:rsidRPr="00554878">
              <w:rPr>
                <w:i/>
              </w:rPr>
              <w:t>pp</w:t>
            </w:r>
            <w:r w:rsidR="00554878" w:rsidRPr="00554878">
              <w:rPr>
                <w:i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12F8AC0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DA76" w14:textId="77777777" w:rsidR="00DA677C" w:rsidRDefault="00DA677C" w:rsidP="008546E6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7CBE498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5B49" w14:textId="77777777" w:rsidR="00DA677C" w:rsidRDefault="00DA677C" w:rsidP="008546E6">
            <w:pPr>
              <w:jc w:val="both"/>
            </w:pPr>
            <w:r>
              <w:t>N</w:t>
            </w:r>
          </w:p>
        </w:tc>
      </w:tr>
      <w:tr w:rsidR="00DA677C" w14:paraId="1414430E" w14:textId="77777777" w:rsidTr="00554878"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6643E44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7738" w14:textId="11E4ECD8" w:rsidR="00DA677C" w:rsidRPr="00554878" w:rsidRDefault="00DA677C" w:rsidP="008546E6">
            <w:pPr>
              <w:jc w:val="both"/>
              <w:rPr>
                <w:i/>
              </w:rPr>
            </w:pPr>
            <w:r w:rsidRPr="00554878">
              <w:rPr>
                <w:i/>
              </w:rPr>
              <w:t>pp</w:t>
            </w:r>
            <w:r w:rsidR="00554878" w:rsidRPr="00554878">
              <w:rPr>
                <w:i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2AB61E2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6D9F7" w14:textId="77777777" w:rsidR="00DA677C" w:rsidRDefault="00DA677C" w:rsidP="008546E6">
            <w:pPr>
              <w:jc w:val="both"/>
            </w:pPr>
            <w:r>
              <w:t>20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474C1C8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E29B" w14:textId="77777777" w:rsidR="00DA677C" w:rsidRDefault="00DA677C" w:rsidP="008546E6">
            <w:pPr>
              <w:jc w:val="both"/>
            </w:pPr>
            <w:r>
              <w:t>N</w:t>
            </w:r>
          </w:p>
        </w:tc>
      </w:tr>
      <w:tr w:rsidR="00DA677C" w14:paraId="4469FDAC" w14:textId="77777777" w:rsidTr="008546E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85D3564" w14:textId="77777777" w:rsidR="00DA677C" w:rsidRDefault="00DA677C" w:rsidP="008546E6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AD63E34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81D3AE9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A677C" w14:paraId="48204BFE" w14:textId="77777777" w:rsidTr="008546E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8115" w14:textId="77777777" w:rsidR="00DA677C" w:rsidRDefault="00DA677C" w:rsidP="008546E6">
            <w:pPr>
              <w:jc w:val="both"/>
            </w:pPr>
            <w:r>
              <w:t>VŠPJ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D50C" w14:textId="6E1F6DFD" w:rsidR="00DA677C" w:rsidRPr="00554878" w:rsidRDefault="00DA677C" w:rsidP="008546E6">
            <w:pPr>
              <w:jc w:val="both"/>
              <w:rPr>
                <w:i/>
              </w:rPr>
            </w:pPr>
            <w:r w:rsidRPr="00554878">
              <w:rPr>
                <w:i/>
              </w:rPr>
              <w:t>pp</w:t>
            </w:r>
            <w:r w:rsidR="00554878" w:rsidRPr="00554878">
              <w:rPr>
                <w:i/>
              </w:rPr>
              <w:t>.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2612" w14:textId="77777777" w:rsidR="00DA677C" w:rsidRDefault="00DA677C" w:rsidP="008546E6">
            <w:pPr>
              <w:jc w:val="both"/>
            </w:pPr>
            <w:r>
              <w:t>20</w:t>
            </w:r>
          </w:p>
        </w:tc>
      </w:tr>
      <w:tr w:rsidR="00DA677C" w14:paraId="2319980B" w14:textId="77777777" w:rsidTr="008546E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25BE" w14:textId="77777777" w:rsidR="00DA677C" w:rsidRDefault="00DA677C" w:rsidP="008546E6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4B506" w14:textId="77777777" w:rsidR="00DA677C" w:rsidRDefault="00DA677C" w:rsidP="008546E6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A091" w14:textId="77777777" w:rsidR="00DA677C" w:rsidRDefault="00DA677C" w:rsidP="008546E6">
            <w:pPr>
              <w:jc w:val="both"/>
            </w:pPr>
          </w:p>
        </w:tc>
      </w:tr>
      <w:tr w:rsidR="00DA677C" w14:paraId="7BB21A3E" w14:textId="77777777" w:rsidTr="008546E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AEC5" w14:textId="77777777" w:rsidR="00DA677C" w:rsidRDefault="00DA677C" w:rsidP="008546E6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8E0F" w14:textId="77777777" w:rsidR="00DA677C" w:rsidRDefault="00DA677C" w:rsidP="008546E6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D521" w14:textId="77777777" w:rsidR="00DA677C" w:rsidRDefault="00DA677C" w:rsidP="008546E6">
            <w:pPr>
              <w:jc w:val="both"/>
            </w:pPr>
          </w:p>
        </w:tc>
      </w:tr>
      <w:tr w:rsidR="00DA677C" w14:paraId="41C7AE98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AA5B2C2" w14:textId="77777777" w:rsidR="00DA677C" w:rsidRDefault="00DA677C" w:rsidP="008546E6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A677C" w14:paraId="58215EC5" w14:textId="77777777" w:rsidTr="008546E6">
        <w:trPr>
          <w:trHeight w:val="1118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1C946" w14:textId="58189412" w:rsidR="00DA677C" w:rsidRDefault="00DA677C" w:rsidP="008546E6">
            <w:pPr>
              <w:jc w:val="both"/>
            </w:pPr>
            <w:r>
              <w:t xml:space="preserve">Ekonomika a logistika v oblasti bezpečnosti – garant, </w:t>
            </w:r>
            <w:r w:rsidR="00BB6F7E">
              <w:t>přednášky (54 %)</w:t>
            </w:r>
          </w:p>
          <w:p w14:paraId="6B06CD81" w14:textId="77777777" w:rsidR="00DA677C" w:rsidRDefault="00DA677C" w:rsidP="00BB6F7E">
            <w:pPr>
              <w:jc w:val="both"/>
            </w:pPr>
            <w:r>
              <w:t xml:space="preserve">Podnikatelská činnost – garant, </w:t>
            </w:r>
            <w:r w:rsidR="00BB6F7E">
              <w:t>přednášky</w:t>
            </w:r>
            <w:r>
              <w:t xml:space="preserve"> </w:t>
            </w:r>
            <w:r w:rsidR="00BB6F7E">
              <w:t>(100 %)</w:t>
            </w:r>
          </w:p>
          <w:p w14:paraId="1E7B455A" w14:textId="77777777" w:rsidR="00BB6F7E" w:rsidRDefault="00BB6F7E" w:rsidP="00BB6F7E">
            <w:pPr>
              <w:jc w:val="both"/>
            </w:pPr>
            <w:r>
              <w:t>Řízení procesů (PZ) – garant, přednášk</w:t>
            </w:r>
            <w:r w:rsidR="00CD1CDC">
              <w:t>y</w:t>
            </w:r>
            <w:r>
              <w:t xml:space="preserve"> (100 %), semináře (100 %)</w:t>
            </w:r>
          </w:p>
          <w:p w14:paraId="221343EB" w14:textId="7F6885F6" w:rsidR="00C064FC" w:rsidRDefault="00C064FC" w:rsidP="00BB6F7E">
            <w:pPr>
              <w:jc w:val="both"/>
            </w:pPr>
            <w:r>
              <w:t xml:space="preserve">Odborná praxe – garant </w:t>
            </w:r>
          </w:p>
        </w:tc>
      </w:tr>
      <w:tr w:rsidR="00DA677C" w14:paraId="39A11F0D" w14:textId="77777777" w:rsidTr="008546E6">
        <w:trPr>
          <w:trHeight w:val="340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14:paraId="133D8196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DA677C" w14:paraId="439A7DF4" w14:textId="77777777" w:rsidTr="008546E6">
        <w:trPr>
          <w:trHeight w:val="340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0FB1A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E1C4A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028DC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C6202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8914A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i/>
                <w:iCs/>
              </w:rPr>
              <w:t>nepovinný údaj</w:t>
            </w:r>
            <w:r>
              <w:rPr>
                <w:b/>
              </w:rPr>
              <w:t>) Počet hodin za semestr</w:t>
            </w:r>
          </w:p>
        </w:tc>
      </w:tr>
      <w:tr w:rsidR="00DA677C" w14:paraId="47DA8CED" w14:textId="77777777" w:rsidTr="008546E6">
        <w:trPr>
          <w:trHeight w:val="507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CAB7" w14:textId="77777777" w:rsidR="00DA677C" w:rsidRPr="000A5CEC" w:rsidRDefault="00DA677C" w:rsidP="008546E6">
            <w:pPr>
              <w:jc w:val="both"/>
              <w:rPr>
                <w:color w:val="FF0000"/>
              </w:rPr>
            </w:pPr>
            <w:r w:rsidRPr="000A5CEC">
              <w:rPr>
                <w:color w:val="000000"/>
                <w:shd w:val="clear" w:color="auto" w:fill="FFFFFF"/>
              </w:rPr>
              <w:t>Znalostní management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023E" w14:textId="68E099C1" w:rsidR="00DA677C" w:rsidRPr="000A5CEC" w:rsidRDefault="00DA677C" w:rsidP="00012C95">
            <w:pPr>
              <w:jc w:val="both"/>
              <w:rPr>
                <w:color w:val="FF0000"/>
              </w:rPr>
            </w:pPr>
            <w:r w:rsidRPr="000A5CEC">
              <w:rPr>
                <w:color w:val="000000"/>
              </w:rPr>
              <w:t>Ekonomika a management, DSP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CD47" w14:textId="1F5B7E3F" w:rsidR="00DA677C" w:rsidRPr="000A5CEC" w:rsidRDefault="00F55489" w:rsidP="008546E6">
            <w:pPr>
              <w:jc w:val="both"/>
            </w:pPr>
            <w:r>
              <w:t>2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04F2" w14:textId="77777777" w:rsidR="00DA677C" w:rsidRPr="000A5CEC" w:rsidRDefault="00DA677C" w:rsidP="00012C95">
            <w:r w:rsidRPr="000A5CEC">
              <w:t>Garant, přednášející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17DF8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</w:tr>
      <w:tr w:rsidR="00DA677C" w14:paraId="181E4C2E" w14:textId="77777777" w:rsidTr="008546E6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4747" w14:textId="77777777" w:rsidR="00DA677C" w:rsidRPr="000A5CEC" w:rsidRDefault="00DA677C" w:rsidP="008546E6">
            <w:pPr>
              <w:jc w:val="both"/>
              <w:rPr>
                <w:color w:val="FF0000"/>
              </w:rPr>
            </w:pPr>
            <w:r w:rsidRPr="000A5CEC">
              <w:rPr>
                <w:color w:val="000000"/>
                <w:shd w:val="clear" w:color="auto" w:fill="FFFFFF"/>
              </w:rPr>
              <w:t>Knowledge Management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DAD9" w14:textId="66DE5F9D" w:rsidR="00DA677C" w:rsidRPr="000A5CEC" w:rsidRDefault="00DA677C" w:rsidP="00012C95">
            <w:pPr>
              <w:rPr>
                <w:color w:val="FF0000"/>
              </w:rPr>
            </w:pPr>
            <w:r w:rsidRPr="000A5CEC">
              <w:rPr>
                <w:color w:val="000000"/>
              </w:rPr>
              <w:t>Economics and Management, DSP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A162" w14:textId="1FE9B8A9" w:rsidR="00DA677C" w:rsidRPr="000A5CEC" w:rsidRDefault="00F55489" w:rsidP="008546E6">
            <w:pPr>
              <w:jc w:val="both"/>
            </w:pPr>
            <w:r>
              <w:t>2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EB51" w14:textId="77777777" w:rsidR="00DA677C" w:rsidRPr="000A5CEC" w:rsidRDefault="00DA677C" w:rsidP="00012C95">
            <w:r w:rsidRPr="000A5CEC">
              <w:t>Garant, přednášející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15D8B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</w:tr>
      <w:tr w:rsidR="00DA677C" w14:paraId="1BD78212" w14:textId="77777777" w:rsidTr="008546E6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3A68" w14:textId="77777777" w:rsidR="00DA677C" w:rsidRPr="000A5CEC" w:rsidRDefault="00DA677C" w:rsidP="008546E6">
            <w:pPr>
              <w:jc w:val="both"/>
              <w:rPr>
                <w:color w:val="FF0000"/>
              </w:rPr>
            </w:pPr>
            <w:r w:rsidRPr="000A5CEC">
              <w:rPr>
                <w:color w:val="000000"/>
                <w:shd w:val="clear" w:color="auto" w:fill="FFFFFF"/>
              </w:rPr>
              <w:t>Ekonomika služeb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87E0" w14:textId="77777777" w:rsidR="00DA677C" w:rsidRPr="000A5CEC" w:rsidRDefault="00DA677C" w:rsidP="00012C95">
            <w:pPr>
              <w:rPr>
                <w:color w:val="FF0000"/>
              </w:rPr>
            </w:pPr>
            <w:r w:rsidRPr="000A5CEC">
              <w:rPr>
                <w:color w:val="000000"/>
                <w:shd w:val="clear" w:color="auto" w:fill="F9F9F9"/>
              </w:rPr>
              <w:t>Ekonomika podniku a podnikání, nMSP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87AD" w14:textId="6E141BF4" w:rsidR="00DA677C" w:rsidRPr="000A5CEC" w:rsidRDefault="00F55489" w:rsidP="008546E6">
            <w:pPr>
              <w:jc w:val="both"/>
            </w:pPr>
            <w:r>
              <w:t>1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CAF84" w14:textId="77777777" w:rsidR="00DA677C" w:rsidRPr="000A5CEC" w:rsidRDefault="00DA677C" w:rsidP="00012C95">
            <w:r w:rsidRPr="000A5CEC">
              <w:t>Garant, přednášející, seminář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5996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</w:tr>
      <w:tr w:rsidR="00DA677C" w14:paraId="6427509C" w14:textId="77777777" w:rsidTr="008546E6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B752" w14:textId="77777777" w:rsidR="00DA677C" w:rsidRPr="000A5CEC" w:rsidRDefault="00DA677C" w:rsidP="008546E6">
            <w:pPr>
              <w:jc w:val="both"/>
              <w:rPr>
                <w:color w:val="FF0000"/>
              </w:rPr>
            </w:pPr>
            <w:r w:rsidRPr="000A5CEC">
              <w:rPr>
                <w:color w:val="000000"/>
                <w:shd w:val="clear" w:color="auto" w:fill="FFFFFF"/>
              </w:rPr>
              <w:t>Service Economy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82E8" w14:textId="77777777" w:rsidR="00DA677C" w:rsidRPr="000A5CEC" w:rsidRDefault="00DA677C" w:rsidP="00012C95">
            <w:pPr>
              <w:rPr>
                <w:color w:val="FF0000"/>
              </w:rPr>
            </w:pPr>
            <w:r w:rsidRPr="000A5CEC">
              <w:rPr>
                <w:color w:val="000000"/>
                <w:shd w:val="clear" w:color="auto" w:fill="F9F9F9"/>
              </w:rPr>
              <w:t xml:space="preserve">Ekonomika podniku a podnikání, </w:t>
            </w:r>
            <w:r w:rsidRPr="000A5CEC">
              <w:rPr>
                <w:color w:val="000000"/>
                <w:shd w:val="clear" w:color="auto" w:fill="FFFFFF"/>
              </w:rPr>
              <w:t>Business Administration and Entrepreneurship, nMSP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8C803" w14:textId="60A5A49F" w:rsidR="00DA677C" w:rsidRPr="000A5CEC" w:rsidRDefault="00F55489" w:rsidP="008546E6">
            <w:pPr>
              <w:jc w:val="both"/>
            </w:pPr>
            <w:r>
              <w:t>1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EABD" w14:textId="77777777" w:rsidR="00DA677C" w:rsidRPr="000A5CEC" w:rsidRDefault="00DA677C" w:rsidP="00012C95">
            <w:r w:rsidRPr="000A5CEC">
              <w:t>Garant, přednášející, seminář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31B8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</w:tr>
      <w:tr w:rsidR="00DA677C" w14:paraId="25A4CC82" w14:textId="77777777" w:rsidTr="008546E6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58BF" w14:textId="77777777" w:rsidR="00DA677C" w:rsidRPr="000A5CEC" w:rsidRDefault="00DA677C" w:rsidP="008546E6">
            <w:pPr>
              <w:jc w:val="both"/>
              <w:rPr>
                <w:color w:val="FF0000"/>
              </w:rPr>
            </w:pPr>
            <w:r w:rsidRPr="000A5CEC">
              <w:rPr>
                <w:color w:val="000000"/>
                <w:shd w:val="clear" w:color="auto" w:fill="FFFFFF"/>
              </w:rPr>
              <w:t>Podpora podnikání a jeho udržitelnost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7CB1" w14:textId="77777777" w:rsidR="00DA677C" w:rsidRPr="000A5CEC" w:rsidRDefault="00DA677C" w:rsidP="00012C95">
            <w:pPr>
              <w:rPr>
                <w:color w:val="FF0000"/>
              </w:rPr>
            </w:pPr>
            <w:r w:rsidRPr="000A5CEC">
              <w:rPr>
                <w:color w:val="000000"/>
                <w:shd w:val="clear" w:color="auto" w:fill="F9F9F9"/>
              </w:rPr>
              <w:t>Ekonomika podniku a podnikání, nMSP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5BF5" w14:textId="32143427" w:rsidR="00DA677C" w:rsidRPr="000A5CEC" w:rsidRDefault="00F55489" w:rsidP="008546E6">
            <w:pPr>
              <w:jc w:val="both"/>
            </w:pPr>
            <w:r>
              <w:t>2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D8EB0" w14:textId="77777777" w:rsidR="00DA677C" w:rsidRPr="000A5CEC" w:rsidRDefault="00DA677C" w:rsidP="00012C95">
            <w:r w:rsidRPr="000A5CEC">
              <w:t>Garant, přednášející, seminář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B0C2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</w:tr>
      <w:tr w:rsidR="00DA677C" w14:paraId="5BE8FB90" w14:textId="77777777" w:rsidTr="008546E6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5C63" w14:textId="77777777" w:rsidR="00DA677C" w:rsidRPr="000A5CEC" w:rsidRDefault="00DA677C" w:rsidP="008546E6">
            <w:pPr>
              <w:jc w:val="both"/>
              <w:rPr>
                <w:color w:val="FF0000"/>
              </w:rPr>
            </w:pPr>
            <w:r w:rsidRPr="000A5CEC">
              <w:rPr>
                <w:color w:val="000000"/>
                <w:shd w:val="clear" w:color="auto" w:fill="FFFFFF"/>
              </w:rPr>
              <w:t>Business Support and Sustainability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0E8B" w14:textId="77777777" w:rsidR="00DA677C" w:rsidRPr="000A5CEC" w:rsidRDefault="00DA677C" w:rsidP="00012C95">
            <w:pPr>
              <w:rPr>
                <w:color w:val="FF0000"/>
              </w:rPr>
            </w:pPr>
            <w:r w:rsidRPr="000A5CEC">
              <w:rPr>
                <w:color w:val="000000"/>
                <w:shd w:val="clear" w:color="auto" w:fill="F9F9F9"/>
              </w:rPr>
              <w:t>Business Administration and Entrepreneurship, Ekonomika podniku a podnikání, nMSP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B667" w14:textId="399A880F" w:rsidR="00DA677C" w:rsidRPr="000A5CEC" w:rsidRDefault="00F55489" w:rsidP="008546E6">
            <w:pPr>
              <w:jc w:val="both"/>
            </w:pPr>
            <w:r>
              <w:t>2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40F9" w14:textId="77777777" w:rsidR="00DA677C" w:rsidRPr="000A5CEC" w:rsidRDefault="00DA677C" w:rsidP="00012C95">
            <w:r w:rsidRPr="000A5CEC">
              <w:t>Garant, přednášející, seminář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42BB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</w:tr>
      <w:tr w:rsidR="00DA677C" w14:paraId="28BA380E" w14:textId="77777777" w:rsidTr="008546E6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B86E" w14:textId="77777777" w:rsidR="00DA677C" w:rsidRPr="00612C85" w:rsidRDefault="00DA677C" w:rsidP="008546E6">
            <w:pPr>
              <w:jc w:val="both"/>
              <w:rPr>
                <w:color w:val="FF0000"/>
              </w:rPr>
            </w:pPr>
            <w:r w:rsidRPr="00612C85">
              <w:rPr>
                <w:color w:val="000000"/>
                <w:shd w:val="clear" w:color="auto" w:fill="FFFFFF"/>
              </w:rPr>
              <w:t>Řízení služeb cestovního ruchu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03C5" w14:textId="7D365593" w:rsidR="00DA677C" w:rsidRPr="00612C85" w:rsidRDefault="00DA677C" w:rsidP="00012C95">
            <w:pPr>
              <w:rPr>
                <w:color w:val="FF0000"/>
              </w:rPr>
            </w:pPr>
            <w:r w:rsidRPr="00612C85">
              <w:rPr>
                <w:color w:val="000000"/>
                <w:shd w:val="clear" w:color="auto" w:fill="F9F9F9"/>
              </w:rPr>
              <w:t>Ekonomika podniku a podnikání, nMSP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4BB1" w14:textId="5CB1C16E" w:rsidR="00DA677C" w:rsidRPr="00612C85" w:rsidRDefault="00F55489" w:rsidP="008546E6">
            <w:pPr>
              <w:jc w:val="both"/>
            </w:pPr>
            <w:r>
              <w:t>1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CF2B" w14:textId="77777777" w:rsidR="00DA677C" w:rsidRPr="00612C85" w:rsidRDefault="00DA677C" w:rsidP="00012C95">
            <w:r w:rsidRPr="00612C85">
              <w:t>Garant, přednášející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86DA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</w:tr>
      <w:tr w:rsidR="00DA677C" w14:paraId="559A5E37" w14:textId="77777777" w:rsidTr="008546E6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4948" w14:textId="77777777" w:rsidR="00DA677C" w:rsidRPr="00612C85" w:rsidRDefault="00DA677C" w:rsidP="008546E6">
            <w:pPr>
              <w:jc w:val="both"/>
              <w:rPr>
                <w:color w:val="FF0000"/>
              </w:rPr>
            </w:pPr>
            <w:proofErr w:type="gramStart"/>
            <w:r w:rsidRPr="00612C85">
              <w:rPr>
                <w:color w:val="000000"/>
                <w:shd w:val="clear" w:color="auto" w:fill="FFFFFF"/>
              </w:rPr>
              <w:t>Ekonom. a podnikání</w:t>
            </w:r>
            <w:proofErr w:type="gramEnd"/>
            <w:r w:rsidRPr="00612C85">
              <w:rPr>
                <w:color w:val="000000"/>
                <w:shd w:val="clear" w:color="auto" w:fill="FFFFFF"/>
              </w:rPr>
              <w:t xml:space="preserve"> ve službách CR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FA9D" w14:textId="77777777" w:rsidR="00DA677C" w:rsidRPr="00612C85" w:rsidRDefault="00DA677C" w:rsidP="00012C95">
            <w:pPr>
              <w:rPr>
                <w:color w:val="FF0000"/>
              </w:rPr>
            </w:pPr>
            <w:r w:rsidRPr="00612C85">
              <w:rPr>
                <w:color w:val="000000"/>
                <w:shd w:val="clear" w:color="auto" w:fill="F9F9F9"/>
              </w:rPr>
              <w:t>Ekonomika podniku a podnikání, Nmsp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405C" w14:textId="6959751A" w:rsidR="00DA677C" w:rsidRPr="00612C85" w:rsidRDefault="00F55489" w:rsidP="008546E6">
            <w:pPr>
              <w:jc w:val="both"/>
            </w:pPr>
            <w:r>
              <w:t>2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F5C5" w14:textId="77777777" w:rsidR="00DA677C" w:rsidRPr="00612C85" w:rsidRDefault="00DA677C" w:rsidP="00012C95">
            <w:r w:rsidRPr="00612C85">
              <w:t>Přednášející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5338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</w:tr>
      <w:tr w:rsidR="00DA677C" w14:paraId="48FE4B78" w14:textId="77777777" w:rsidTr="008546E6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39C7" w14:textId="77777777" w:rsidR="00DA677C" w:rsidRPr="00612C85" w:rsidRDefault="00DA677C" w:rsidP="008546E6">
            <w:pPr>
              <w:jc w:val="both"/>
              <w:rPr>
                <w:color w:val="FF0000"/>
              </w:rPr>
            </w:pPr>
            <w:r w:rsidRPr="00612C85">
              <w:rPr>
                <w:color w:val="000000"/>
                <w:shd w:val="clear" w:color="auto" w:fill="FFFFFF"/>
              </w:rPr>
              <w:t>Řízení procesů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E39F1" w14:textId="77777777" w:rsidR="00DA677C" w:rsidRPr="00612C85" w:rsidRDefault="00DA677C" w:rsidP="00012C95">
            <w:pPr>
              <w:rPr>
                <w:color w:val="FF0000"/>
              </w:rPr>
            </w:pPr>
            <w:r w:rsidRPr="00612C85">
              <w:rPr>
                <w:color w:val="000000"/>
                <w:shd w:val="clear" w:color="auto" w:fill="F9F9F9"/>
              </w:rPr>
              <w:t>Bezpečnost společnosti</w:t>
            </w:r>
            <w:r>
              <w:rPr>
                <w:color w:val="000000"/>
                <w:shd w:val="clear" w:color="auto" w:fill="F9F9F9"/>
              </w:rPr>
              <w:t>, nMSP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1CAAA" w14:textId="3F175629" w:rsidR="00DA677C" w:rsidRPr="00612C85" w:rsidRDefault="00F55489" w:rsidP="008546E6">
            <w:pPr>
              <w:jc w:val="both"/>
            </w:pPr>
            <w:r>
              <w:t>1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95C0" w14:textId="77777777" w:rsidR="00DA677C" w:rsidRPr="00612C85" w:rsidRDefault="00DA677C" w:rsidP="00012C95">
            <w:r w:rsidRPr="00612C85">
              <w:t>Garant, přednášející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D737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</w:tr>
      <w:tr w:rsidR="00DA677C" w14:paraId="42B591A5" w14:textId="77777777" w:rsidTr="008546E6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22969" w14:textId="77777777" w:rsidR="00DA677C" w:rsidRPr="00612C85" w:rsidRDefault="00DA677C" w:rsidP="008546E6">
            <w:pPr>
              <w:jc w:val="both"/>
              <w:rPr>
                <w:color w:val="FF0000"/>
              </w:rPr>
            </w:pPr>
            <w:r w:rsidRPr="00612C85">
              <w:rPr>
                <w:color w:val="000000"/>
                <w:shd w:val="clear" w:color="auto" w:fill="FFFFFF"/>
              </w:rPr>
              <w:t>Podniková ekonomika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B93CA" w14:textId="77777777" w:rsidR="00DA677C" w:rsidRPr="00612C85" w:rsidRDefault="00DA677C" w:rsidP="00012C95">
            <w:pPr>
              <w:rPr>
                <w:color w:val="FF0000"/>
              </w:rPr>
            </w:pPr>
            <w:r w:rsidRPr="00612C85">
              <w:rPr>
                <w:color w:val="000000"/>
                <w:shd w:val="clear" w:color="auto" w:fill="F9F9F9"/>
              </w:rPr>
              <w:t>Filologie, Německý jazyk pro manažerskou praxi, Anglický jazyk pro manažerskou praxi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5C69" w14:textId="19794B7C" w:rsidR="00DA677C" w:rsidRPr="00612C85" w:rsidRDefault="00F55489" w:rsidP="008546E6">
            <w:pPr>
              <w:jc w:val="both"/>
            </w:pPr>
            <w:r>
              <w:t>1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128A" w14:textId="77777777" w:rsidR="00DA677C" w:rsidRPr="00612C85" w:rsidRDefault="00DA677C" w:rsidP="00012C95">
            <w:r w:rsidRPr="00612C85">
              <w:t>Garant, přednášející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35A4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</w:tr>
      <w:tr w:rsidR="00DA677C" w14:paraId="3A520B5A" w14:textId="77777777" w:rsidTr="008546E6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4234" w14:textId="77777777" w:rsidR="00DA677C" w:rsidRPr="00612C85" w:rsidRDefault="00DA677C" w:rsidP="008546E6">
            <w:pPr>
              <w:jc w:val="both"/>
              <w:rPr>
                <w:color w:val="FF0000"/>
              </w:rPr>
            </w:pPr>
            <w:r w:rsidRPr="00612C85">
              <w:rPr>
                <w:color w:val="000000"/>
                <w:shd w:val="clear" w:color="auto" w:fill="FFFFFF"/>
              </w:rPr>
              <w:t>Podnikání I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A7DF" w14:textId="4902CDED" w:rsidR="00DA677C" w:rsidRPr="00612C85" w:rsidRDefault="00DA677C" w:rsidP="00012C95">
            <w:pPr>
              <w:rPr>
                <w:color w:val="FF0000"/>
              </w:rPr>
            </w:pPr>
            <w:r w:rsidRPr="00612C85">
              <w:rPr>
                <w:color w:val="000000"/>
                <w:shd w:val="clear" w:color="auto" w:fill="F9F9F9"/>
              </w:rPr>
              <w:t xml:space="preserve">Management rizik, </w:t>
            </w:r>
          </w:p>
          <w:p w14:paraId="4971B35C" w14:textId="20A4A7B0" w:rsidR="00DA677C" w:rsidRPr="00612C85" w:rsidRDefault="00DA677C" w:rsidP="00012C95">
            <w:pPr>
              <w:rPr>
                <w:color w:val="FF0000"/>
              </w:rPr>
            </w:pPr>
            <w:r w:rsidRPr="00612C85">
              <w:rPr>
                <w:color w:val="000000"/>
              </w:rPr>
              <w:t xml:space="preserve">Ochrana obyvatelstva, </w:t>
            </w:r>
            <w:r w:rsidRPr="00612C85">
              <w:rPr>
                <w:color w:val="000000"/>
                <w:shd w:val="clear" w:color="auto" w:fill="F9F9F9"/>
              </w:rPr>
              <w:t>Aplikovaná logistika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A5FE" w14:textId="79C3A786" w:rsidR="00DA677C" w:rsidRPr="00612C85" w:rsidRDefault="00F55489" w:rsidP="008546E6">
            <w:pPr>
              <w:jc w:val="both"/>
            </w:pPr>
            <w:r>
              <w:t>2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EC563" w14:textId="77777777" w:rsidR="00DA677C" w:rsidRPr="00612C85" w:rsidRDefault="00DA677C" w:rsidP="00012C95">
            <w:r w:rsidRPr="00612C85">
              <w:t>Garant, přednášející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71EB7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</w:tr>
      <w:tr w:rsidR="00DA677C" w14:paraId="697D8217" w14:textId="77777777" w:rsidTr="008546E6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F73A" w14:textId="77777777" w:rsidR="00DA677C" w:rsidRPr="00F77FB6" w:rsidRDefault="00DA677C" w:rsidP="008546E6">
            <w:pPr>
              <w:jc w:val="both"/>
              <w:rPr>
                <w:color w:val="FF0000"/>
              </w:rPr>
            </w:pPr>
            <w:r w:rsidRPr="00F77FB6">
              <w:rPr>
                <w:color w:val="000000"/>
                <w:shd w:val="clear" w:color="auto" w:fill="FFFFFF"/>
              </w:rPr>
              <w:t>Zásady psaní odborného textu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83A98" w14:textId="77777777" w:rsidR="00DA677C" w:rsidRPr="00F77FB6" w:rsidRDefault="00DA677C" w:rsidP="00012C95">
            <w:pPr>
              <w:rPr>
                <w:color w:val="FF0000"/>
              </w:rPr>
            </w:pPr>
            <w:r w:rsidRPr="00F77FB6">
              <w:rPr>
                <w:color w:val="000000"/>
                <w:shd w:val="clear" w:color="auto" w:fill="F9F9F9"/>
              </w:rPr>
              <w:t xml:space="preserve">Management rizik, </w:t>
            </w:r>
            <w:r w:rsidRPr="00F77FB6">
              <w:rPr>
                <w:color w:val="000000"/>
                <w:shd w:val="clear" w:color="auto" w:fill="FFFFFF"/>
              </w:rPr>
              <w:t>Ochrana obyvatelstva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C0D9" w14:textId="268902E2" w:rsidR="00DA677C" w:rsidRPr="00F77FB6" w:rsidRDefault="00F55489" w:rsidP="008546E6">
            <w:pPr>
              <w:jc w:val="both"/>
            </w:pPr>
            <w:r>
              <w:t>1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F0067" w14:textId="77777777" w:rsidR="00DA677C" w:rsidRPr="00F77FB6" w:rsidRDefault="00DA677C" w:rsidP="00012C95">
            <w:r w:rsidRPr="00F77FB6">
              <w:t>Garant, přednášející, seminář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3267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</w:tr>
      <w:tr w:rsidR="00DA677C" w14:paraId="120F8847" w14:textId="77777777" w:rsidTr="008546E6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A30C" w14:textId="77777777" w:rsidR="00DA677C" w:rsidRPr="00F77FB6" w:rsidRDefault="00DA677C" w:rsidP="008546E6">
            <w:pPr>
              <w:jc w:val="both"/>
              <w:rPr>
                <w:color w:val="FF0000"/>
              </w:rPr>
            </w:pPr>
            <w:r w:rsidRPr="00F77FB6">
              <w:rPr>
                <w:color w:val="000000"/>
                <w:shd w:val="clear" w:color="auto" w:fill="FFFFFF"/>
              </w:rPr>
              <w:lastRenderedPageBreak/>
              <w:t>Udržitelnost v logistice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AC0B" w14:textId="77777777" w:rsidR="00DA677C" w:rsidRPr="00F77FB6" w:rsidRDefault="00DA677C" w:rsidP="00012C95">
            <w:pPr>
              <w:rPr>
                <w:color w:val="FF0000"/>
              </w:rPr>
            </w:pPr>
            <w:r w:rsidRPr="00F77FB6">
              <w:rPr>
                <w:color w:val="000000"/>
                <w:shd w:val="clear" w:color="auto" w:fill="F9F9F9"/>
              </w:rPr>
              <w:t>Aplikovaná logistika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140A" w14:textId="245D3E85" w:rsidR="00DA677C" w:rsidRPr="00F77FB6" w:rsidRDefault="00F55489" w:rsidP="008546E6">
            <w:pPr>
              <w:jc w:val="both"/>
            </w:pPr>
            <w:r>
              <w:t>1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9959" w14:textId="77777777" w:rsidR="00DA677C" w:rsidRDefault="00DA677C" w:rsidP="00012C95">
            <w:r w:rsidRPr="00F77FB6">
              <w:t>Garant, přednášející</w:t>
            </w:r>
          </w:p>
          <w:p w14:paraId="12C588A5" w14:textId="06A11385" w:rsidR="00FD15FF" w:rsidRPr="00F77FB6" w:rsidRDefault="00FD15FF" w:rsidP="00012C95"/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7E095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</w:tr>
      <w:tr w:rsidR="00DA677C" w14:paraId="06FBACE8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8EBBE97" w14:textId="77777777" w:rsidR="00DA677C" w:rsidRDefault="00DA677C" w:rsidP="008546E6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A677C" w14:paraId="0E75C2C0" w14:textId="77777777" w:rsidTr="008546E6">
        <w:trPr>
          <w:trHeight w:val="105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A14B" w14:textId="482E2A29" w:rsidR="00A50FE3" w:rsidRPr="00203474" w:rsidRDefault="00A50FE3" w:rsidP="00A50FE3">
            <w:pPr>
              <w:jc w:val="both"/>
              <w:rPr>
                <w:bCs/>
              </w:rPr>
            </w:pPr>
            <w:r w:rsidRPr="00203474">
              <w:rPr>
                <w:bCs/>
              </w:rPr>
              <w:t xml:space="preserve">Ph.D.: 2004 Univerzita Tomáše Bati ve Zlíně, Fakulta managementu a ekonomiky, obor Management a ekonomika </w:t>
            </w:r>
          </w:p>
          <w:p w14:paraId="26770749" w14:textId="07EAFA5F" w:rsidR="00A50FE3" w:rsidRDefault="00A50FE3" w:rsidP="00A50FE3">
            <w:pPr>
              <w:jc w:val="both"/>
              <w:rPr>
                <w:bCs/>
              </w:rPr>
            </w:pPr>
            <w:r w:rsidRPr="00203474">
              <w:rPr>
                <w:bCs/>
              </w:rPr>
              <w:t xml:space="preserve">                    </w:t>
            </w:r>
            <w:r>
              <w:rPr>
                <w:bCs/>
              </w:rPr>
              <w:t>p</w:t>
            </w:r>
            <w:r w:rsidRPr="00203474">
              <w:rPr>
                <w:bCs/>
              </w:rPr>
              <w:t>odniku</w:t>
            </w:r>
          </w:p>
          <w:p w14:paraId="537A4850" w14:textId="67009477" w:rsidR="00A50FE3" w:rsidRPr="00203474" w:rsidRDefault="00A50FE3" w:rsidP="00A50FE3">
            <w:pPr>
              <w:jc w:val="both"/>
              <w:rPr>
                <w:bCs/>
              </w:rPr>
            </w:pPr>
            <w:r w:rsidRPr="00203474">
              <w:rPr>
                <w:bCs/>
              </w:rPr>
              <w:t xml:space="preserve">Ing.: 2000 Vysoké učení technické Brno, Fakulta managementu a ekonomiky, obor: Podniková ekonomika </w:t>
            </w:r>
          </w:p>
          <w:p w14:paraId="0024F21D" w14:textId="55504448" w:rsidR="00DA677C" w:rsidRPr="00203474" w:rsidRDefault="00DA677C" w:rsidP="008546E6">
            <w:pPr>
              <w:jc w:val="both"/>
              <w:rPr>
                <w:bCs/>
              </w:rPr>
            </w:pPr>
            <w:r w:rsidRPr="00203474">
              <w:rPr>
                <w:bCs/>
              </w:rPr>
              <w:t>Bc.:</w:t>
            </w:r>
            <w:r w:rsidRPr="00203474">
              <w:rPr>
                <w:b/>
              </w:rPr>
              <w:t xml:space="preserve"> </w:t>
            </w:r>
            <w:proofErr w:type="gramStart"/>
            <w:r w:rsidRPr="00203474">
              <w:rPr>
                <w:bCs/>
              </w:rPr>
              <w:t xml:space="preserve">1998 </w:t>
            </w:r>
            <w:r w:rsidR="00A50FE3">
              <w:rPr>
                <w:bCs/>
              </w:rPr>
              <w:t xml:space="preserve"> </w:t>
            </w:r>
            <w:r w:rsidRPr="00203474">
              <w:rPr>
                <w:bCs/>
              </w:rPr>
              <w:t>Jihočeská</w:t>
            </w:r>
            <w:proofErr w:type="gramEnd"/>
            <w:r w:rsidRPr="00203474">
              <w:rPr>
                <w:bCs/>
              </w:rPr>
              <w:t xml:space="preserve"> univerzita v Českých Budějovicích, Fakulta zemědělská, obor: Ekonomika služeb a cestovního </w:t>
            </w:r>
          </w:p>
          <w:p w14:paraId="2468EDFF" w14:textId="33F6E630" w:rsidR="00DA677C" w:rsidRPr="00203474" w:rsidRDefault="00DA677C" w:rsidP="008546E6">
            <w:pPr>
              <w:jc w:val="both"/>
              <w:rPr>
                <w:bCs/>
              </w:rPr>
            </w:pPr>
            <w:r w:rsidRPr="00203474">
              <w:rPr>
                <w:bCs/>
              </w:rPr>
              <w:t xml:space="preserve">                  ruchu </w:t>
            </w:r>
          </w:p>
          <w:p w14:paraId="1627C323" w14:textId="5FA80495" w:rsidR="00DA677C" w:rsidRDefault="00DA677C" w:rsidP="00A50FE3">
            <w:pPr>
              <w:jc w:val="both"/>
              <w:rPr>
                <w:b/>
              </w:rPr>
            </w:pPr>
          </w:p>
        </w:tc>
      </w:tr>
      <w:tr w:rsidR="00DA677C" w14:paraId="2AC01EC0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6BCF998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A677C" w14:paraId="6D36E4B3" w14:textId="77777777" w:rsidTr="008546E6">
        <w:trPr>
          <w:trHeight w:val="109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801F" w14:textId="77777777" w:rsidR="00DA677C" w:rsidRPr="00203474" w:rsidRDefault="00DA677C" w:rsidP="008546E6">
            <w:pPr>
              <w:jc w:val="both"/>
            </w:pPr>
            <w:r w:rsidRPr="00203474">
              <w:t xml:space="preserve">2016 – </w:t>
            </w:r>
            <w:proofErr w:type="gramStart"/>
            <w:r w:rsidRPr="00203474">
              <w:t>dosud   Fakulta</w:t>
            </w:r>
            <w:proofErr w:type="gramEnd"/>
            <w:r w:rsidRPr="00203474">
              <w:t xml:space="preserve"> logistiky a krizového řízení, UTB Zlín, Ústav logistiky – docent </w:t>
            </w:r>
          </w:p>
          <w:p w14:paraId="6F07ECF7" w14:textId="77777777" w:rsidR="00DA677C" w:rsidRPr="00203474" w:rsidRDefault="00DA677C" w:rsidP="008546E6">
            <w:pPr>
              <w:jc w:val="both"/>
            </w:pPr>
            <w:r w:rsidRPr="00203474">
              <w:t xml:space="preserve">2003 – </w:t>
            </w:r>
            <w:proofErr w:type="gramStart"/>
            <w:r w:rsidRPr="00203474">
              <w:t>dosud   Fakulta</w:t>
            </w:r>
            <w:proofErr w:type="gramEnd"/>
            <w:r w:rsidRPr="00203474">
              <w:t xml:space="preserve"> managementu a ekonomiky, UTB Zlín, Ústav podnikové ekonomiky – docent  </w:t>
            </w:r>
          </w:p>
          <w:p w14:paraId="1E1AB96B" w14:textId="77777777" w:rsidR="00DA677C" w:rsidRPr="00203474" w:rsidRDefault="00DA677C" w:rsidP="008546E6">
            <w:pPr>
              <w:jc w:val="both"/>
            </w:pPr>
            <w:r w:rsidRPr="00203474">
              <w:t xml:space="preserve">2002–2007     </w:t>
            </w:r>
            <w:r>
              <w:t xml:space="preserve"> </w:t>
            </w:r>
            <w:r w:rsidRPr="00203474">
              <w:t xml:space="preserve">Vedoucí v obchodu s potravinami  </w:t>
            </w:r>
          </w:p>
          <w:p w14:paraId="0247F0C0" w14:textId="77777777" w:rsidR="00DA677C" w:rsidRPr="00203474" w:rsidRDefault="00DA677C" w:rsidP="008546E6">
            <w:pPr>
              <w:jc w:val="both"/>
            </w:pPr>
            <w:r w:rsidRPr="00203474">
              <w:t xml:space="preserve">2001–2002    </w:t>
            </w:r>
            <w:r>
              <w:t xml:space="preserve">  </w:t>
            </w:r>
            <w:r w:rsidRPr="00203474">
              <w:t xml:space="preserve">Cestovní agentura Jang (manager)  </w:t>
            </w:r>
          </w:p>
          <w:p w14:paraId="1CEBB60A" w14:textId="77777777" w:rsidR="00DA677C" w:rsidRPr="00203474" w:rsidRDefault="00DA677C" w:rsidP="008546E6">
            <w:pPr>
              <w:jc w:val="both"/>
            </w:pPr>
            <w:proofErr w:type="gramStart"/>
            <w:r w:rsidRPr="00203474">
              <w:t>1999                Čtyřměsíční</w:t>
            </w:r>
            <w:proofErr w:type="gramEnd"/>
            <w:r w:rsidRPr="00203474">
              <w:t xml:space="preserve"> pracovní stáž v USA </w:t>
            </w:r>
          </w:p>
          <w:p w14:paraId="19B371A2" w14:textId="77777777" w:rsidR="00DA677C" w:rsidRPr="00203474" w:rsidRDefault="00DA677C" w:rsidP="008546E6">
            <w:pPr>
              <w:jc w:val="both"/>
            </w:pPr>
            <w:r w:rsidRPr="00203474">
              <w:t xml:space="preserve">1997–1998    </w:t>
            </w:r>
            <w:r>
              <w:t xml:space="preserve">  </w:t>
            </w:r>
            <w:r w:rsidRPr="00203474">
              <w:t xml:space="preserve">Univerzitní Cestovní kancelář Cesta, (příprava zájezdů) </w:t>
            </w:r>
          </w:p>
          <w:p w14:paraId="141B0FB9" w14:textId="77777777" w:rsidR="00DA677C" w:rsidRDefault="00DA677C" w:rsidP="008546E6">
            <w:pPr>
              <w:jc w:val="both"/>
              <w:rPr>
                <w:color w:val="FF0000"/>
              </w:rPr>
            </w:pPr>
            <w:r w:rsidRPr="00203474">
              <w:t xml:space="preserve">1996–1998   </w:t>
            </w:r>
            <w:r>
              <w:t xml:space="preserve">  </w:t>
            </w:r>
            <w:r w:rsidRPr="00203474">
              <w:t xml:space="preserve"> Cestovní kancelář Ideal Tour, (průvodce a delegát – Evropa)</w:t>
            </w:r>
          </w:p>
        </w:tc>
      </w:tr>
      <w:tr w:rsidR="00DA677C" w14:paraId="440D1707" w14:textId="77777777" w:rsidTr="008546E6">
        <w:trPr>
          <w:trHeight w:val="25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DF0A594" w14:textId="77777777" w:rsidR="00DA677C" w:rsidRDefault="00DA677C" w:rsidP="008546E6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A677C" w14:paraId="1118E3E3" w14:textId="77777777" w:rsidTr="008546E6">
        <w:trPr>
          <w:trHeight w:val="110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1C49" w14:textId="473F87C9" w:rsidR="00554878" w:rsidRDefault="00554878" w:rsidP="008546E6">
            <w:pPr>
              <w:jc w:val="both"/>
            </w:pPr>
            <w:r>
              <w:t>42x vedoucí bakalářských prací</w:t>
            </w:r>
          </w:p>
          <w:p w14:paraId="6B4906B4" w14:textId="1D7F389A" w:rsidR="00554878" w:rsidRDefault="00554878" w:rsidP="008546E6">
            <w:pPr>
              <w:jc w:val="both"/>
            </w:pPr>
            <w:r>
              <w:t>162x vedoucí diplomových prací</w:t>
            </w:r>
          </w:p>
          <w:p w14:paraId="34AB202C" w14:textId="0526597B" w:rsidR="00554878" w:rsidRDefault="00554878" w:rsidP="008546E6">
            <w:pPr>
              <w:jc w:val="both"/>
            </w:pPr>
            <w:r>
              <w:t>5x vedoucí dizertačních prací</w:t>
            </w:r>
          </w:p>
          <w:p w14:paraId="56338241" w14:textId="66F9E0C6" w:rsidR="00DA677C" w:rsidRDefault="00DA677C" w:rsidP="008546E6">
            <w:pPr>
              <w:jc w:val="both"/>
            </w:pPr>
          </w:p>
        </w:tc>
      </w:tr>
      <w:tr w:rsidR="00DA677C" w14:paraId="51B5D0AD" w14:textId="77777777" w:rsidTr="008546E6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2EB4101" w14:textId="77777777" w:rsidR="00DA677C" w:rsidRDefault="00DA677C" w:rsidP="008546E6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629660F" w14:textId="77777777" w:rsidR="00DA677C" w:rsidRDefault="00DA677C" w:rsidP="008546E6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4D3D04C0" w14:textId="77777777" w:rsidR="00DA677C" w:rsidRDefault="00DA677C" w:rsidP="008546E6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8EC062D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A677C" w14:paraId="7A9A9064" w14:textId="77777777" w:rsidTr="008546E6">
        <w:trPr>
          <w:cantSplit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5F01" w14:textId="77777777" w:rsidR="00DA677C" w:rsidRDefault="00DA677C" w:rsidP="008546E6">
            <w:pPr>
              <w:jc w:val="both"/>
            </w:pPr>
            <w:r w:rsidRPr="001B290B">
              <w:t>Management a ekonomika</w:t>
            </w: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08141" w14:textId="77777777" w:rsidR="00DA677C" w:rsidRDefault="00DA677C" w:rsidP="008546E6">
            <w:pPr>
              <w:jc w:val="both"/>
            </w:pPr>
            <w:r w:rsidRPr="001B290B">
              <w:t>2013</w:t>
            </w: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DB76EC" w14:textId="77777777" w:rsidR="00DA677C" w:rsidRDefault="00DA677C" w:rsidP="008546E6">
            <w:pPr>
              <w:jc w:val="both"/>
            </w:pPr>
            <w:r w:rsidRPr="001B290B">
              <w:t>FaME, UTB ve Zlíně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66E338B" w14:textId="77777777" w:rsidR="00DA677C" w:rsidRDefault="00DA677C" w:rsidP="008546E6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CBC4657" w14:textId="77777777" w:rsidR="00DA677C" w:rsidRDefault="00DA677C" w:rsidP="008546E6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DE378B5" w14:textId="77777777" w:rsidR="00DA677C" w:rsidRDefault="00DA677C" w:rsidP="008546E6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A677C" w14:paraId="1F5DBDFF" w14:textId="77777777" w:rsidTr="008546E6">
        <w:trPr>
          <w:cantSplit/>
          <w:trHeight w:val="70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6A247F6" w14:textId="77777777" w:rsidR="00DA677C" w:rsidRDefault="00DA677C" w:rsidP="008546E6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AAF771D" w14:textId="77777777" w:rsidR="00DA677C" w:rsidRDefault="00DA677C" w:rsidP="008546E6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68799010" w14:textId="77777777" w:rsidR="00DA677C" w:rsidRDefault="00DA677C" w:rsidP="008546E6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A98B1AC" w14:textId="477EFB5E" w:rsidR="00DA677C" w:rsidRDefault="00147309" w:rsidP="008546E6">
            <w:pPr>
              <w:jc w:val="both"/>
              <w:rPr>
                <w:b/>
              </w:rPr>
            </w:pPr>
            <w:r>
              <w:rPr>
                <w:b/>
              </w:rPr>
              <w:t>499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D0A0" w14:textId="79265906" w:rsidR="00DA677C" w:rsidRDefault="00DA677C" w:rsidP="00147309">
            <w:pPr>
              <w:jc w:val="both"/>
              <w:rPr>
                <w:b/>
              </w:rPr>
            </w:pPr>
            <w:r>
              <w:rPr>
                <w:b/>
              </w:rPr>
              <w:t>63</w:t>
            </w:r>
            <w:r w:rsidR="00147309">
              <w:rPr>
                <w:b/>
              </w:rPr>
              <w:t>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46C5B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700</w:t>
            </w:r>
          </w:p>
        </w:tc>
      </w:tr>
      <w:tr w:rsidR="00DA677C" w14:paraId="6B360135" w14:textId="77777777" w:rsidTr="008546E6">
        <w:trPr>
          <w:trHeight w:val="205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E986E" w14:textId="77777777" w:rsidR="00DA677C" w:rsidRDefault="00DA677C" w:rsidP="008546E6">
            <w:pPr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A806" w14:textId="77777777" w:rsidR="00DA677C" w:rsidRDefault="00DA677C" w:rsidP="008546E6">
            <w:pPr>
              <w:jc w:val="both"/>
            </w:pP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4CD5E2" w14:textId="77777777" w:rsidR="00DA677C" w:rsidRDefault="00DA677C" w:rsidP="008546E6">
            <w:pPr>
              <w:jc w:val="both"/>
            </w:pP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53B60190" w14:textId="77777777" w:rsidR="00DA677C" w:rsidRDefault="00DA677C" w:rsidP="008546E6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6CF93" w14:textId="77777777" w:rsidR="00DA677C" w:rsidRDefault="00DA677C" w:rsidP="008546E6">
            <w:pPr>
              <w:rPr>
                <w:b/>
              </w:rPr>
            </w:pPr>
            <w:r>
              <w:rPr>
                <w:b/>
              </w:rPr>
              <w:t xml:space="preserve">    8/9</w:t>
            </w:r>
          </w:p>
        </w:tc>
      </w:tr>
      <w:tr w:rsidR="00DA677C" w14:paraId="56A12753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1D9410C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A677C" w14:paraId="2A5A84C1" w14:textId="77777777" w:rsidTr="008546E6">
        <w:trPr>
          <w:trHeight w:val="2347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7D4E" w14:textId="1229F9B8" w:rsidR="00DA677C" w:rsidRDefault="00F11315" w:rsidP="00554878">
            <w:pPr>
              <w:jc w:val="both"/>
              <w:rPr>
                <w:bCs/>
              </w:rPr>
            </w:pPr>
            <w:r>
              <w:rPr>
                <w:bCs/>
              </w:rPr>
              <w:t>HOANG</w:t>
            </w:r>
            <w:r w:rsidR="00DA677C" w:rsidRPr="00803586">
              <w:rPr>
                <w:bCs/>
              </w:rPr>
              <w:t xml:space="preserve">, </w:t>
            </w:r>
            <w:proofErr w:type="gramStart"/>
            <w:r w:rsidR="00DA677C" w:rsidRPr="00803586">
              <w:rPr>
                <w:bCs/>
              </w:rPr>
              <w:t xml:space="preserve">S.D., </w:t>
            </w:r>
            <w:r>
              <w:rPr>
                <w:bCs/>
              </w:rPr>
              <w:t>NGO</w:t>
            </w:r>
            <w:proofErr w:type="gramEnd"/>
            <w:r w:rsidR="00DA677C" w:rsidRPr="00803586">
              <w:rPr>
                <w:bCs/>
              </w:rPr>
              <w:t xml:space="preserve">, N.T., </w:t>
            </w:r>
            <w:r>
              <w:rPr>
                <w:bCs/>
              </w:rPr>
              <w:t>NGUYEN</w:t>
            </w:r>
            <w:r w:rsidR="00DA677C" w:rsidRPr="00803586">
              <w:rPr>
                <w:bCs/>
              </w:rPr>
              <w:t xml:space="preserve">, D.T.N., </w:t>
            </w:r>
            <w:r>
              <w:rPr>
                <w:bCs/>
              </w:rPr>
              <w:t>NGUYEN</w:t>
            </w:r>
            <w:r w:rsidR="00DA677C" w:rsidRPr="00803586">
              <w:rPr>
                <w:bCs/>
              </w:rPr>
              <w:t xml:space="preserve">, T.T.H., </w:t>
            </w:r>
            <w:r>
              <w:rPr>
                <w:b/>
              </w:rPr>
              <w:t>TUČKOVÁ</w:t>
            </w:r>
            <w:r w:rsidR="00DA677C" w:rsidRPr="00C92E0C">
              <w:rPr>
                <w:b/>
              </w:rPr>
              <w:t>, Z.</w:t>
            </w:r>
            <w:r w:rsidR="00A655DD">
              <w:rPr>
                <w:b/>
              </w:rPr>
              <w:t xml:space="preserve"> (10 %)</w:t>
            </w:r>
            <w:r w:rsidR="00DA677C" w:rsidRPr="00C92E0C">
              <w:rPr>
                <w:bCs/>
              </w:rPr>
              <w:t xml:space="preserve"> </w:t>
            </w:r>
            <w:r w:rsidR="00DA677C" w:rsidRPr="00803586">
              <w:rPr>
                <w:bCs/>
              </w:rPr>
              <w:t>The Determinants of Loyalty to Ecotourism against the Background of Consumer Satisfaction</w:t>
            </w:r>
            <w:r w:rsidR="00DA677C">
              <w:rPr>
                <w:bCs/>
              </w:rPr>
              <w:t>.</w:t>
            </w:r>
            <w:r w:rsidR="00DA677C" w:rsidRPr="00803586">
              <w:rPr>
                <w:bCs/>
              </w:rPr>
              <w:t>Journal of Environmental Management and Tourism, 2022, 13(8), pp. 2295–2310</w:t>
            </w:r>
          </w:p>
          <w:p w14:paraId="7871193C" w14:textId="77777777" w:rsidR="00554878" w:rsidRPr="00554878" w:rsidRDefault="00554878" w:rsidP="00554878">
            <w:pPr>
              <w:jc w:val="both"/>
              <w:rPr>
                <w:bCs/>
                <w:sz w:val="8"/>
                <w:szCs w:val="8"/>
              </w:rPr>
            </w:pPr>
          </w:p>
          <w:p w14:paraId="4CCA1797" w14:textId="56C3259D" w:rsidR="00DA677C" w:rsidRDefault="00F11315" w:rsidP="00554878">
            <w:pPr>
              <w:jc w:val="both"/>
              <w:rPr>
                <w:b/>
                <w:bCs/>
              </w:rPr>
            </w:pPr>
            <w:r>
              <w:rPr>
                <w:bCs/>
              </w:rPr>
              <w:t>PHAM</w:t>
            </w:r>
            <w:r w:rsidR="00DA677C" w:rsidRPr="00803586">
              <w:rPr>
                <w:bCs/>
              </w:rPr>
              <w:t xml:space="preserve">, Tan Nhat; </w:t>
            </w:r>
            <w:r>
              <w:rPr>
                <w:b/>
                <w:bCs/>
              </w:rPr>
              <w:t>TUČKOVÁ</w:t>
            </w:r>
            <w:r w:rsidR="00DA677C" w:rsidRPr="00803586">
              <w:rPr>
                <w:b/>
                <w:bCs/>
              </w:rPr>
              <w:t>, Zuzana</w:t>
            </w:r>
            <w:r w:rsidR="00A655DD">
              <w:rPr>
                <w:b/>
                <w:bCs/>
              </w:rPr>
              <w:t xml:space="preserve"> (22,5 %)</w:t>
            </w:r>
            <w:r w:rsidR="00DA677C" w:rsidRPr="00803586">
              <w:rPr>
                <w:bCs/>
              </w:rPr>
              <w:t xml:space="preserve">; </w:t>
            </w:r>
            <w:r>
              <w:rPr>
                <w:bCs/>
              </w:rPr>
              <w:t>THAN</w:t>
            </w:r>
            <w:r w:rsidR="00DA677C" w:rsidRPr="00803586">
              <w:rPr>
                <w:bCs/>
              </w:rPr>
              <w:t xml:space="preserve">, Tan Vo; Ngoc Thuy, Vo Thi. The role of green human resource management in driving hotel’s environmental performance: Interaction and mediation analysis. International Journal of Hospitality Management, 2020, roč. neuveden, č. 88, s. 1-10. ISSN 0278-4319. </w:t>
            </w:r>
            <w:r w:rsidR="00DA677C" w:rsidRPr="00803586">
              <w:rPr>
                <w:b/>
                <w:bCs/>
              </w:rPr>
              <w:t>1 decil, (AIS) WoS</w:t>
            </w:r>
          </w:p>
          <w:p w14:paraId="0D72ED72" w14:textId="77777777" w:rsidR="00554878" w:rsidRPr="00554878" w:rsidRDefault="00554878" w:rsidP="00554878">
            <w:pPr>
              <w:jc w:val="both"/>
              <w:rPr>
                <w:bCs/>
                <w:sz w:val="8"/>
                <w:szCs w:val="8"/>
              </w:rPr>
            </w:pPr>
          </w:p>
          <w:p w14:paraId="7FF7D83D" w14:textId="1F8E87F3" w:rsidR="00DA677C" w:rsidRDefault="00F11315" w:rsidP="00554878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TUČKOVÁ</w:t>
            </w:r>
            <w:r w:rsidR="00DA677C" w:rsidRPr="00803586">
              <w:rPr>
                <w:b/>
                <w:bCs/>
              </w:rPr>
              <w:t>, Zuzana</w:t>
            </w:r>
            <w:r w:rsidR="00A655DD">
              <w:rPr>
                <w:b/>
                <w:bCs/>
              </w:rPr>
              <w:t xml:space="preserve"> (34 %)</w:t>
            </w:r>
            <w:r w:rsidR="00DA677C" w:rsidRPr="00803586">
              <w:rPr>
                <w:bCs/>
              </w:rPr>
              <w:t xml:space="preserve">; Nhat Tan </w:t>
            </w:r>
            <w:r>
              <w:rPr>
                <w:bCs/>
              </w:rPr>
              <w:t>PHAM</w:t>
            </w:r>
            <w:r w:rsidR="00DA677C" w:rsidRPr="00803586">
              <w:rPr>
                <w:bCs/>
              </w:rPr>
              <w:t xml:space="preserve">; </w:t>
            </w:r>
            <w:r>
              <w:rPr>
                <w:bCs/>
              </w:rPr>
              <w:t>JABBOUR</w:t>
            </w:r>
            <w:r w:rsidR="00DA677C" w:rsidRPr="00803586">
              <w:rPr>
                <w:bCs/>
              </w:rPr>
              <w:t xml:space="preserve">, Charbel Jose Chiappetta; Greening the hospitality industry: How do green human resource management practices influence organizational citizenship behavior in hotels? A mixed-methods study. TOURISM MANAGEMENT, 2019.  Volume: 72 Pages: 386-399 Highly Cited Paper </w:t>
            </w:r>
            <w:r w:rsidR="00DA677C" w:rsidRPr="00803586">
              <w:rPr>
                <w:b/>
                <w:bCs/>
              </w:rPr>
              <w:t>1 decil, (AIS) WoS</w:t>
            </w:r>
          </w:p>
          <w:p w14:paraId="38D4D2CC" w14:textId="77777777" w:rsidR="00554878" w:rsidRPr="00554878" w:rsidRDefault="00554878" w:rsidP="00554878">
            <w:pPr>
              <w:jc w:val="both"/>
              <w:rPr>
                <w:bCs/>
                <w:sz w:val="8"/>
                <w:szCs w:val="8"/>
              </w:rPr>
            </w:pPr>
          </w:p>
          <w:p w14:paraId="622F9AF0" w14:textId="44F6D8DC" w:rsidR="00DA677C" w:rsidRDefault="00F11315" w:rsidP="00554878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TUČKOVÁ</w:t>
            </w:r>
            <w:r w:rsidR="00DA677C" w:rsidRPr="00803586">
              <w:rPr>
                <w:b/>
                <w:bCs/>
              </w:rPr>
              <w:t>, Zuzana</w:t>
            </w:r>
            <w:r w:rsidR="00A655DD">
              <w:rPr>
                <w:b/>
                <w:bCs/>
              </w:rPr>
              <w:t xml:space="preserve"> (13 %)</w:t>
            </w:r>
            <w:r w:rsidR="00DA677C" w:rsidRPr="00803586">
              <w:rPr>
                <w:bCs/>
              </w:rPr>
              <w:t xml:space="preserve">, Javed, </w:t>
            </w:r>
            <w:r>
              <w:rPr>
                <w:bCs/>
              </w:rPr>
              <w:t>MOHSIN</w:t>
            </w:r>
            <w:r w:rsidR="00DA677C" w:rsidRPr="00803586">
              <w:rPr>
                <w:bCs/>
              </w:rPr>
              <w:t xml:space="preserve">. The role of government in tourism competitiveness and tourism area life cycle model. Asia Pacific Journal of Tourism Research, 2020, roč. 25, č. 9, s. 997-1011. ISSN 1094-1665. </w:t>
            </w:r>
            <w:r w:rsidR="00DA677C" w:rsidRPr="00803586">
              <w:rPr>
                <w:b/>
                <w:bCs/>
              </w:rPr>
              <w:t>Q</w:t>
            </w:r>
            <w:r w:rsidR="00DA677C">
              <w:rPr>
                <w:b/>
                <w:bCs/>
              </w:rPr>
              <w:t>2</w:t>
            </w:r>
            <w:r w:rsidR="00DA677C" w:rsidRPr="00803586">
              <w:rPr>
                <w:b/>
                <w:bCs/>
              </w:rPr>
              <w:t xml:space="preserve"> WoS</w:t>
            </w:r>
          </w:p>
          <w:p w14:paraId="1A6EDE80" w14:textId="62B3FAC7" w:rsidR="00DA677C" w:rsidRPr="00C92E0C" w:rsidRDefault="00DA677C" w:rsidP="00554878">
            <w:pPr>
              <w:pStyle w:val="Odstavecseseznamem"/>
              <w:spacing w:after="60"/>
              <w:ind w:left="1070"/>
              <w:jc w:val="both"/>
              <w:rPr>
                <w:bCs/>
              </w:rPr>
            </w:pPr>
            <w:r w:rsidRPr="00C92E0C">
              <w:rPr>
                <w:bCs/>
              </w:rPr>
              <w:t xml:space="preserve"> </w:t>
            </w:r>
          </w:p>
        </w:tc>
      </w:tr>
      <w:tr w:rsidR="00DA677C" w14:paraId="3CFF18DD" w14:textId="77777777" w:rsidTr="008546E6">
        <w:trPr>
          <w:trHeight w:val="21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DA3B90D" w14:textId="77777777" w:rsidR="00DA677C" w:rsidRDefault="00DA677C" w:rsidP="008546E6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A677C" w14:paraId="1423C980" w14:textId="77777777" w:rsidTr="008546E6">
        <w:trPr>
          <w:trHeight w:val="32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BAEB" w14:textId="77777777" w:rsidR="00DA677C" w:rsidRPr="00C92E0C" w:rsidRDefault="00DA677C" w:rsidP="008546E6">
            <w:pPr>
              <w:rPr>
                <w:bCs/>
              </w:rPr>
            </w:pPr>
            <w:r w:rsidRPr="00C92E0C">
              <w:rPr>
                <w:bCs/>
              </w:rPr>
              <w:t>University of West Hungary, Sopron, červenec 2014 (krátkodobá stáž ERASMUS +)</w:t>
            </w:r>
          </w:p>
          <w:p w14:paraId="70347AAC" w14:textId="77777777" w:rsidR="00DA677C" w:rsidRPr="00C92E0C" w:rsidRDefault="00DA677C" w:rsidP="008546E6">
            <w:pPr>
              <w:rPr>
                <w:bCs/>
              </w:rPr>
            </w:pPr>
            <w:r w:rsidRPr="00C92E0C">
              <w:rPr>
                <w:bCs/>
              </w:rPr>
              <w:t>University of Maribor, Faculty of Tourism, (výuka v rámci Freemover, krátkodobá stáž) listopad 2014</w:t>
            </w:r>
          </w:p>
          <w:p w14:paraId="28530642" w14:textId="77777777" w:rsidR="00DA677C" w:rsidRDefault="00DA677C" w:rsidP="008546E6">
            <w:pPr>
              <w:rPr>
                <w:b/>
              </w:rPr>
            </w:pPr>
            <w:r w:rsidRPr="00C92E0C">
              <w:rPr>
                <w:bCs/>
              </w:rPr>
              <w:t>Miami University – School of Business Administration, listopad 2017, přednášková činnost</w:t>
            </w:r>
          </w:p>
        </w:tc>
      </w:tr>
      <w:tr w:rsidR="00DA677C" w14:paraId="35E50E58" w14:textId="77777777" w:rsidTr="008546E6">
        <w:trPr>
          <w:cantSplit/>
          <w:trHeight w:val="4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BF5FDD4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8F0C" w14:textId="77777777" w:rsidR="00DA677C" w:rsidRDefault="00DA677C" w:rsidP="008546E6">
            <w:pPr>
              <w:jc w:val="both"/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DD7A1D2" w14:textId="77777777" w:rsidR="00DA677C" w:rsidRDefault="00DA677C" w:rsidP="008546E6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9C54" w14:textId="16D73B78" w:rsidR="00DA677C" w:rsidRDefault="00147309" w:rsidP="008546E6">
            <w:pPr>
              <w:jc w:val="both"/>
            </w:pPr>
            <w:r>
              <w:t>02. 03. 2023</w:t>
            </w:r>
          </w:p>
        </w:tc>
      </w:tr>
    </w:tbl>
    <w:p w14:paraId="1FEC8C64" w14:textId="702FE500" w:rsidR="00554878" w:rsidRDefault="00554878"/>
    <w:p w14:paraId="78712E5A" w14:textId="77777777" w:rsidR="00554878" w:rsidRDefault="00554878">
      <w:pPr>
        <w:spacing w:after="160" w:line="259" w:lineRule="auto"/>
      </w:pPr>
      <w:r>
        <w:br w:type="page"/>
      </w:r>
    </w:p>
    <w:p w14:paraId="69B8C379" w14:textId="77777777" w:rsidR="00554878" w:rsidRDefault="00554878"/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DA677C" w14:paraId="58CF3342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28B23CB2" w14:textId="77777777" w:rsidR="00DA677C" w:rsidRDefault="00DA677C" w:rsidP="008546E6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C-I – Personální zabezpečení</w:t>
            </w:r>
          </w:p>
        </w:tc>
      </w:tr>
      <w:tr w:rsidR="00DA677C" w14:paraId="37B2FB91" w14:textId="77777777" w:rsidTr="008546E6">
        <w:tc>
          <w:tcPr>
            <w:tcW w:w="25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FEE4677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14C1" w14:textId="77777777" w:rsidR="00DA677C" w:rsidRDefault="00DA677C" w:rsidP="008546E6">
            <w:pPr>
              <w:jc w:val="both"/>
            </w:pPr>
            <w:r w:rsidRPr="001B2AE1">
              <w:t>Univerzita Tomáše Bati ve Zlíně</w:t>
            </w:r>
          </w:p>
        </w:tc>
      </w:tr>
      <w:tr w:rsidR="00DA677C" w14:paraId="7752E66E" w14:textId="77777777" w:rsidTr="008546E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869C024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D1672" w14:textId="77777777" w:rsidR="00DA677C" w:rsidRDefault="00DA677C" w:rsidP="008546E6">
            <w:pPr>
              <w:jc w:val="both"/>
            </w:pPr>
            <w:r w:rsidRPr="00CF7506">
              <w:t>Fakulta logistiky a krizového řízení</w:t>
            </w:r>
          </w:p>
        </w:tc>
      </w:tr>
      <w:tr w:rsidR="00DA677C" w14:paraId="609C0349" w14:textId="77777777" w:rsidTr="008546E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25F140E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12DEF" w14:textId="77777777" w:rsidR="00DA677C" w:rsidRDefault="00DA677C" w:rsidP="008546E6">
            <w:pPr>
              <w:jc w:val="both"/>
            </w:pPr>
            <w:r>
              <w:t>Bezpečnost společnosti</w:t>
            </w:r>
          </w:p>
        </w:tc>
      </w:tr>
      <w:tr w:rsidR="00DA677C" w14:paraId="1E08E2DC" w14:textId="77777777" w:rsidTr="008546E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C370313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DDE6" w14:textId="77777777" w:rsidR="00DA677C" w:rsidRPr="00A50FE3" w:rsidRDefault="00DA677C" w:rsidP="008546E6">
            <w:pPr>
              <w:jc w:val="both"/>
              <w:rPr>
                <w:b/>
              </w:rPr>
            </w:pPr>
            <w:r w:rsidRPr="00A50FE3">
              <w:rPr>
                <w:b/>
              </w:rPr>
              <w:t>Pavel Valášek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8B68CE9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7DA4" w14:textId="77777777" w:rsidR="00DA677C" w:rsidRDefault="00DA677C" w:rsidP="008546E6">
            <w:pPr>
              <w:jc w:val="both"/>
            </w:pPr>
            <w:r>
              <w:t xml:space="preserve">doc. Ing. CSc. </w:t>
            </w:r>
            <w:proofErr w:type="gramStart"/>
            <w:r>
              <w:t>LL.M.</w:t>
            </w:r>
            <w:proofErr w:type="gramEnd"/>
          </w:p>
        </w:tc>
      </w:tr>
      <w:tr w:rsidR="00DA677C" w14:paraId="35909E23" w14:textId="77777777" w:rsidTr="008546E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5F3C313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8FBD" w14:textId="77777777" w:rsidR="00DA677C" w:rsidRDefault="00DA677C" w:rsidP="008546E6">
            <w:pPr>
              <w:jc w:val="both"/>
            </w:pPr>
            <w:r>
              <w:t>1958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58A055A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104F" w14:textId="064C6654" w:rsidR="00DA677C" w:rsidRPr="00F11315" w:rsidRDefault="00DA677C" w:rsidP="008546E6">
            <w:pPr>
              <w:jc w:val="both"/>
              <w:rPr>
                <w:i/>
              </w:rPr>
            </w:pPr>
            <w:r w:rsidRPr="00F11315">
              <w:rPr>
                <w:i/>
              </w:rPr>
              <w:t>pp</w:t>
            </w:r>
            <w:r w:rsidR="00F11315">
              <w:rPr>
                <w:i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30A6C89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8256" w14:textId="77777777" w:rsidR="00DA677C" w:rsidRDefault="00DA677C" w:rsidP="008546E6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F7EEA6D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FF2A" w14:textId="77777777" w:rsidR="00DA677C" w:rsidRDefault="00DA677C" w:rsidP="008546E6">
            <w:pPr>
              <w:jc w:val="both"/>
            </w:pPr>
            <w:r>
              <w:t>N</w:t>
            </w:r>
          </w:p>
        </w:tc>
      </w:tr>
      <w:tr w:rsidR="00DA677C" w14:paraId="47C60985" w14:textId="77777777" w:rsidTr="008546E6"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80F812E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7ABB" w14:textId="2A13B856" w:rsidR="00DA677C" w:rsidRPr="00F11315" w:rsidRDefault="00F11315" w:rsidP="008546E6">
            <w:pPr>
              <w:jc w:val="both"/>
              <w:rPr>
                <w:i/>
              </w:rPr>
            </w:pPr>
            <w:r w:rsidRPr="00F11315">
              <w:rPr>
                <w:i/>
              </w:rPr>
              <w:t>pp.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0003A8A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9B79" w14:textId="77777777" w:rsidR="00DA677C" w:rsidRDefault="00DA677C" w:rsidP="008546E6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1A3348B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8C31" w14:textId="77777777" w:rsidR="00DA677C" w:rsidRDefault="00DA677C" w:rsidP="008546E6">
            <w:pPr>
              <w:jc w:val="both"/>
            </w:pPr>
            <w:r>
              <w:t>N</w:t>
            </w:r>
          </w:p>
        </w:tc>
      </w:tr>
      <w:tr w:rsidR="00DA677C" w14:paraId="6274284B" w14:textId="77777777" w:rsidTr="008546E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368055E" w14:textId="77777777" w:rsidR="00DA677C" w:rsidRDefault="00DA677C" w:rsidP="008546E6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8A296A8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07A64A7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A677C" w14:paraId="0B2A59C3" w14:textId="77777777" w:rsidTr="008546E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A5FB" w14:textId="77777777" w:rsidR="00DA677C" w:rsidRDefault="00DA677C" w:rsidP="008546E6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54C3" w14:textId="77777777" w:rsidR="00DA677C" w:rsidRDefault="00DA677C" w:rsidP="008546E6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C116" w14:textId="77777777" w:rsidR="00DA677C" w:rsidRDefault="00DA677C" w:rsidP="008546E6">
            <w:pPr>
              <w:jc w:val="both"/>
            </w:pPr>
          </w:p>
        </w:tc>
      </w:tr>
      <w:tr w:rsidR="00DA677C" w14:paraId="681CE060" w14:textId="77777777" w:rsidTr="008546E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4F79" w14:textId="77777777" w:rsidR="00DA677C" w:rsidRDefault="00DA677C" w:rsidP="008546E6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D9A8" w14:textId="77777777" w:rsidR="00DA677C" w:rsidRDefault="00DA677C" w:rsidP="008546E6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CFE2" w14:textId="77777777" w:rsidR="00DA677C" w:rsidRDefault="00DA677C" w:rsidP="008546E6">
            <w:pPr>
              <w:jc w:val="both"/>
            </w:pPr>
          </w:p>
        </w:tc>
      </w:tr>
      <w:tr w:rsidR="00DA677C" w14:paraId="0A80756D" w14:textId="77777777" w:rsidTr="008546E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A375" w14:textId="77777777" w:rsidR="00DA677C" w:rsidRDefault="00DA677C" w:rsidP="008546E6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9E84" w14:textId="77777777" w:rsidR="00DA677C" w:rsidRDefault="00DA677C" w:rsidP="008546E6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EDB8" w14:textId="77777777" w:rsidR="00DA677C" w:rsidRDefault="00DA677C" w:rsidP="008546E6">
            <w:pPr>
              <w:jc w:val="both"/>
            </w:pPr>
          </w:p>
        </w:tc>
      </w:tr>
      <w:tr w:rsidR="00DA677C" w14:paraId="40144C7F" w14:textId="77777777" w:rsidTr="008546E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5984E" w14:textId="77777777" w:rsidR="00DA677C" w:rsidRDefault="00DA677C" w:rsidP="008546E6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F401" w14:textId="77777777" w:rsidR="00DA677C" w:rsidRDefault="00DA677C" w:rsidP="008546E6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9405" w14:textId="77777777" w:rsidR="00DA677C" w:rsidRDefault="00DA677C" w:rsidP="008546E6">
            <w:pPr>
              <w:jc w:val="both"/>
            </w:pPr>
          </w:p>
        </w:tc>
      </w:tr>
      <w:tr w:rsidR="00DA677C" w14:paraId="325264D2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5C78551" w14:textId="77777777" w:rsidR="00DA677C" w:rsidRDefault="00DA677C" w:rsidP="008546E6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A677C" w14:paraId="7DC2B55A" w14:textId="77777777" w:rsidTr="008546E6">
        <w:trPr>
          <w:trHeight w:val="1118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E76C9" w14:textId="77777777" w:rsidR="00DA677C" w:rsidRDefault="00BB6F7E" w:rsidP="008546E6">
            <w:pPr>
              <w:jc w:val="both"/>
            </w:pPr>
            <w:r>
              <w:t>Environmentální zátěž území a sanační technologie (PZ) – garant, přednášky (100 %), semináře (100 %)</w:t>
            </w:r>
          </w:p>
          <w:p w14:paraId="4CB22AAD" w14:textId="77777777" w:rsidR="00BB6F7E" w:rsidRDefault="00BB6F7E" w:rsidP="008546E6">
            <w:pPr>
              <w:jc w:val="both"/>
            </w:pPr>
            <w:r>
              <w:t>Potravinová bezpečnost a nouzové zásobování – garant, přednášky (100 %)</w:t>
            </w:r>
          </w:p>
          <w:p w14:paraId="1DF29173" w14:textId="0A431370" w:rsidR="00BB6F7E" w:rsidRDefault="00BB6F7E" w:rsidP="00C064FC">
            <w:pPr>
              <w:jc w:val="both"/>
            </w:pPr>
            <w:r>
              <w:t>Životní prostředí a zdraví – garant, přednášky (</w:t>
            </w:r>
            <w:r w:rsidR="00C064FC">
              <w:t>54</w:t>
            </w:r>
            <w:r>
              <w:t xml:space="preserve"> %), semináře (</w:t>
            </w:r>
            <w:r w:rsidR="00C064FC">
              <w:t>54</w:t>
            </w:r>
            <w:r>
              <w:t xml:space="preserve"> %)</w:t>
            </w:r>
          </w:p>
        </w:tc>
      </w:tr>
      <w:tr w:rsidR="00DA677C" w14:paraId="68A0CA5B" w14:textId="77777777" w:rsidTr="008546E6">
        <w:trPr>
          <w:trHeight w:val="340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14:paraId="31B42FF6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DA677C" w14:paraId="391711D3" w14:textId="77777777" w:rsidTr="008546E6">
        <w:trPr>
          <w:trHeight w:val="340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FE4AA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44544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2371E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945A7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1E3A5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i/>
                <w:iCs/>
              </w:rPr>
              <w:t>nepovinný údaj</w:t>
            </w:r>
            <w:r>
              <w:rPr>
                <w:b/>
              </w:rPr>
              <w:t>) Počet hodin za semestr</w:t>
            </w:r>
          </w:p>
        </w:tc>
      </w:tr>
      <w:tr w:rsidR="00DA677C" w14:paraId="235F043E" w14:textId="77777777" w:rsidTr="00F55489">
        <w:trPr>
          <w:trHeight w:val="285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3A02C" w14:textId="28A6642E" w:rsidR="00DA677C" w:rsidRPr="00F55489" w:rsidRDefault="00F55489" w:rsidP="00F55489">
            <w:r w:rsidRPr="00F55489">
              <w:t>Technická chemie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4ECDF" w14:textId="77777777" w:rsidR="00DA677C" w:rsidRPr="00F55489" w:rsidRDefault="00F55489" w:rsidP="00F55489">
            <w:r w:rsidRPr="00F55489">
              <w:t>Ochrana obyvatelstva</w:t>
            </w:r>
          </w:p>
          <w:p w14:paraId="1CF48DA1" w14:textId="47603008" w:rsidR="00F55489" w:rsidRPr="00F55489" w:rsidRDefault="00F55489" w:rsidP="00F55489">
            <w:r w:rsidRPr="00F55489">
              <w:t>Management rizik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A2490" w14:textId="3330022F" w:rsidR="00DA677C" w:rsidRPr="00F55489" w:rsidRDefault="00F55489" w:rsidP="00F55489">
            <w:r w:rsidRPr="00F55489">
              <w:t>2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9A8AA" w14:textId="4FD475E3" w:rsidR="00DA677C" w:rsidRPr="00F55489" w:rsidRDefault="00F55489" w:rsidP="00F55489">
            <w:r w:rsidRPr="00F55489">
              <w:t>Garant, přednášející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86171" w14:textId="6DB0395A" w:rsidR="00DA677C" w:rsidRPr="00F55489" w:rsidRDefault="00DA677C" w:rsidP="00F55489"/>
        </w:tc>
      </w:tr>
      <w:tr w:rsidR="00DA677C" w14:paraId="008F581E" w14:textId="77777777" w:rsidTr="00F55489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29059" w14:textId="76845021" w:rsidR="00DA677C" w:rsidRPr="00F55489" w:rsidRDefault="00F55489" w:rsidP="00F55489">
            <w:r w:rsidRPr="00F55489">
              <w:rPr>
                <w:shd w:val="clear" w:color="auto" w:fill="FFFFFF"/>
              </w:rPr>
              <w:t>Trendy v technologii výroby potravin rostlinného původu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8674C" w14:textId="7C5FCBC9" w:rsidR="00DA677C" w:rsidRPr="00F55489" w:rsidRDefault="00F55489" w:rsidP="00F55489">
            <w:r w:rsidRPr="00F55489">
              <w:t>Chemie a technologie potravin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F9499" w14:textId="33E0203F" w:rsidR="00DA677C" w:rsidRPr="00F55489" w:rsidRDefault="00F55489" w:rsidP="00F55489">
            <w:r w:rsidRPr="00F55489">
              <w:t>oba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457B9" w14:textId="6556A2AB" w:rsidR="00DA677C" w:rsidRPr="00F55489" w:rsidRDefault="00F55489" w:rsidP="00F55489">
            <w:r w:rsidRPr="00F55489">
              <w:t>Garant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61925" w14:textId="704701EB" w:rsidR="00DA677C" w:rsidRPr="00F55489" w:rsidRDefault="00DA677C" w:rsidP="00F55489"/>
        </w:tc>
      </w:tr>
      <w:tr w:rsidR="00DA677C" w14:paraId="7AC11505" w14:textId="77777777" w:rsidTr="00F55489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428CE" w14:textId="57524C0B" w:rsidR="00DA677C" w:rsidRPr="00F55489" w:rsidRDefault="00DA677C" w:rsidP="00F55489"/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E1943" w14:textId="4CD9B71A" w:rsidR="00DA677C" w:rsidRPr="00F55489" w:rsidRDefault="00DA677C" w:rsidP="00F55489"/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C0E0C" w14:textId="4D3A3395" w:rsidR="00DA677C" w:rsidRPr="00F55489" w:rsidRDefault="00DA677C" w:rsidP="00F55489"/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3B754" w14:textId="247F9314" w:rsidR="00DA677C" w:rsidRPr="00F55489" w:rsidRDefault="00DA677C" w:rsidP="00F55489"/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CEA9B" w14:textId="07856BA7" w:rsidR="00DA677C" w:rsidRPr="00F55489" w:rsidRDefault="00DA677C" w:rsidP="00F55489"/>
        </w:tc>
      </w:tr>
      <w:tr w:rsidR="00DA677C" w14:paraId="24D786F5" w14:textId="77777777" w:rsidTr="008546E6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636A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CA6E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C872B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7913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3C2DE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</w:tr>
      <w:tr w:rsidR="00DA677C" w14:paraId="5895C59A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B612357" w14:textId="77777777" w:rsidR="00DA677C" w:rsidRDefault="00DA677C" w:rsidP="008546E6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A677C" w14:paraId="6FB32E82" w14:textId="77777777" w:rsidTr="008546E6">
        <w:trPr>
          <w:trHeight w:val="105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B542" w14:textId="27A97F82" w:rsidR="00A50FE3" w:rsidRDefault="00A50FE3" w:rsidP="008546E6">
            <w:pPr>
              <w:jc w:val="both"/>
            </w:pPr>
            <w:r>
              <w:t xml:space="preserve">CSc. - </w:t>
            </w:r>
            <w:r w:rsidRPr="00290B96">
              <w:t>1986 – 1991: SVŠT (STU) Bratislava, Chemickotechnologická fakulta, Chemie a technologie poživatin, vědec</w:t>
            </w:r>
            <w:r>
              <w:t>ká aspirantura – externí forma</w:t>
            </w:r>
          </w:p>
          <w:p w14:paraId="04CA8EAC" w14:textId="7CDE0EB8" w:rsidR="00DA677C" w:rsidRDefault="00DA677C" w:rsidP="008546E6">
            <w:pPr>
              <w:jc w:val="both"/>
            </w:pPr>
            <w:r>
              <w:t xml:space="preserve">Ing. - </w:t>
            </w:r>
            <w:r w:rsidRPr="00290B96">
              <w:t>1978 – 1982: SVŠT Bratislava, Chemickotechnologická fakulta, Konzervace potravin a technologie masa, prezenční</w:t>
            </w:r>
            <w:r>
              <w:t xml:space="preserve"> forma</w:t>
            </w:r>
            <w:r w:rsidRPr="00290B96">
              <w:t xml:space="preserve"> </w:t>
            </w:r>
          </w:p>
          <w:p w14:paraId="69D01B46" w14:textId="280D7761" w:rsidR="00DA677C" w:rsidRPr="004E12B8" w:rsidRDefault="00DA677C" w:rsidP="008546E6">
            <w:pPr>
              <w:jc w:val="both"/>
            </w:pPr>
          </w:p>
        </w:tc>
      </w:tr>
      <w:tr w:rsidR="00DA677C" w14:paraId="157B0A07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80C2883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A677C" w14:paraId="3CADE9AF" w14:textId="77777777" w:rsidTr="008546E6">
        <w:trPr>
          <w:trHeight w:val="109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5545" w14:textId="51DA7252" w:rsidR="00A50FE3" w:rsidRDefault="00A50FE3" w:rsidP="008546E6">
            <w:pPr>
              <w:jc w:val="both"/>
            </w:pPr>
            <w:r w:rsidRPr="00290B96">
              <w:t>2004 – dosud: Univerzita Tomáše Bati ve Zlíně, odborný asistent, docent</w:t>
            </w:r>
          </w:p>
          <w:p w14:paraId="70B46079" w14:textId="77777777" w:rsidR="00A50FE3" w:rsidRPr="00290B96" w:rsidRDefault="00A50FE3" w:rsidP="00A50FE3">
            <w:pPr>
              <w:jc w:val="both"/>
            </w:pPr>
            <w:r w:rsidRPr="00290B96">
              <w:t>1994 – 2004: Intercaps, spol. s r.o. Zlín, ředitel QA/QC, výrobn</w:t>
            </w:r>
            <w:r>
              <w:t xml:space="preserve">ě technický </w:t>
            </w:r>
            <w:r w:rsidRPr="00290B96">
              <w:t>ředitel</w:t>
            </w:r>
          </w:p>
          <w:p w14:paraId="18D3EAB0" w14:textId="77777777" w:rsidR="00A50FE3" w:rsidRPr="00290B96" w:rsidRDefault="00A50FE3" w:rsidP="00A50FE3">
            <w:pPr>
              <w:jc w:val="both"/>
            </w:pPr>
            <w:r w:rsidRPr="00290B96">
              <w:t>1993 – 1994: Chladírny a mrazírny Rochus, s.r.o. Kunovice, výrobní náměstek</w:t>
            </w:r>
          </w:p>
          <w:p w14:paraId="2C3C5941" w14:textId="57DD12C1" w:rsidR="00DA677C" w:rsidRPr="00290B96" w:rsidRDefault="00DA677C" w:rsidP="008546E6">
            <w:pPr>
              <w:jc w:val="both"/>
            </w:pPr>
            <w:r w:rsidRPr="00290B96">
              <w:t>1983 – 1993: Slovácké konzervárny, k.</w:t>
            </w:r>
            <w:r>
              <w:t xml:space="preserve"> </w:t>
            </w:r>
            <w:r w:rsidRPr="00290B96">
              <w:t xml:space="preserve">p. Uherské Hradiště, technolog, vedoucí výroby, ředitel závodu </w:t>
            </w:r>
          </w:p>
          <w:p w14:paraId="642D65F9" w14:textId="74B22E48" w:rsidR="00DA677C" w:rsidRPr="009E3056" w:rsidRDefault="00DA677C" w:rsidP="00A50FE3">
            <w:pPr>
              <w:jc w:val="both"/>
            </w:pPr>
          </w:p>
        </w:tc>
      </w:tr>
      <w:tr w:rsidR="00DA677C" w14:paraId="23C0428E" w14:textId="77777777" w:rsidTr="008546E6">
        <w:trPr>
          <w:trHeight w:val="25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6EAAB73" w14:textId="77777777" w:rsidR="00DA677C" w:rsidRDefault="00DA677C" w:rsidP="008546E6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A677C" w14:paraId="14EB4D36" w14:textId="77777777" w:rsidTr="008546E6">
        <w:trPr>
          <w:trHeight w:val="110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DF45" w14:textId="77777777" w:rsidR="00F11315" w:rsidRDefault="00F11315" w:rsidP="008546E6">
            <w:pPr>
              <w:tabs>
                <w:tab w:val="left" w:pos="1620"/>
              </w:tabs>
            </w:pPr>
            <w:r>
              <w:t>23x vedoucí bakalářských prací</w:t>
            </w:r>
          </w:p>
          <w:p w14:paraId="33DFE9D6" w14:textId="2AEA23FF" w:rsidR="00F11315" w:rsidRDefault="00F11315" w:rsidP="008546E6">
            <w:pPr>
              <w:tabs>
                <w:tab w:val="left" w:pos="1620"/>
              </w:tabs>
            </w:pPr>
            <w:r>
              <w:t>25x vedoucí diplomových prací</w:t>
            </w:r>
            <w:r w:rsidR="00DA677C">
              <w:t xml:space="preserve"> </w:t>
            </w:r>
          </w:p>
          <w:p w14:paraId="4BFC624A" w14:textId="16E59662" w:rsidR="00DA677C" w:rsidRDefault="00F11315" w:rsidP="008546E6">
            <w:pPr>
              <w:tabs>
                <w:tab w:val="left" w:pos="1620"/>
              </w:tabs>
            </w:pPr>
            <w:r>
              <w:t>5x konzultant dizertační práce</w:t>
            </w:r>
          </w:p>
          <w:p w14:paraId="00C6E055" w14:textId="5A734C8D" w:rsidR="00F11315" w:rsidRDefault="00F11315" w:rsidP="008546E6">
            <w:pPr>
              <w:tabs>
                <w:tab w:val="left" w:pos="1620"/>
              </w:tabs>
            </w:pPr>
            <w:r>
              <w:t>3x školitel dirertační práce</w:t>
            </w:r>
          </w:p>
          <w:p w14:paraId="144CB689" w14:textId="7AA7781A" w:rsidR="00F11315" w:rsidRDefault="00F11315" w:rsidP="008546E6">
            <w:pPr>
              <w:tabs>
                <w:tab w:val="left" w:pos="1620"/>
              </w:tabs>
            </w:pPr>
            <w:r>
              <w:t>3x školitel specialista dizertační práce</w:t>
            </w:r>
          </w:p>
          <w:p w14:paraId="47655143" w14:textId="77777777" w:rsidR="00DA677C" w:rsidRDefault="00DA677C" w:rsidP="000128B0">
            <w:pPr>
              <w:tabs>
                <w:tab w:val="left" w:pos="1620"/>
              </w:tabs>
              <w:ind w:left="2880"/>
            </w:pPr>
          </w:p>
        </w:tc>
      </w:tr>
      <w:tr w:rsidR="00DA677C" w14:paraId="68EC0AB2" w14:textId="77777777" w:rsidTr="008546E6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1FDCA3D" w14:textId="77777777" w:rsidR="00DA677C" w:rsidRDefault="00DA677C" w:rsidP="008546E6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04453CA" w14:textId="77777777" w:rsidR="00DA677C" w:rsidRDefault="00DA677C" w:rsidP="008546E6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784F26C0" w14:textId="77777777" w:rsidR="00DA677C" w:rsidRDefault="00DA677C" w:rsidP="008546E6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F8E80B3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A677C" w14:paraId="203C58AF" w14:textId="77777777" w:rsidTr="008546E6">
        <w:trPr>
          <w:cantSplit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4D4B" w14:textId="77777777" w:rsidR="00DA677C" w:rsidRDefault="00DA677C" w:rsidP="008546E6">
            <w:pPr>
              <w:jc w:val="both"/>
            </w:pPr>
            <w:r>
              <w:t>Zpracování zemědělských produktů</w:t>
            </w: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0F08" w14:textId="77777777" w:rsidR="00DA677C" w:rsidRDefault="00DA677C" w:rsidP="008546E6">
            <w:pPr>
              <w:jc w:val="both"/>
            </w:pPr>
            <w:r>
              <w:t>2011</w:t>
            </w: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E2AF79" w14:textId="77777777" w:rsidR="00DA677C" w:rsidRDefault="00DA677C" w:rsidP="008546E6">
            <w:pPr>
              <w:jc w:val="both"/>
            </w:pPr>
            <w:r>
              <w:t>SPU v Nitre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B72A1AD" w14:textId="77777777" w:rsidR="00DA677C" w:rsidRDefault="00DA677C" w:rsidP="008546E6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7B15931" w14:textId="77777777" w:rsidR="00DA677C" w:rsidRDefault="00DA677C" w:rsidP="008546E6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9B7837E" w14:textId="77777777" w:rsidR="00DA677C" w:rsidRDefault="00DA677C" w:rsidP="008546E6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A677C" w14:paraId="4FD71E35" w14:textId="77777777" w:rsidTr="008546E6">
        <w:trPr>
          <w:cantSplit/>
          <w:trHeight w:val="70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622F83B" w14:textId="77777777" w:rsidR="00DA677C" w:rsidRDefault="00DA677C" w:rsidP="008546E6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699D449" w14:textId="77777777" w:rsidR="00DA677C" w:rsidRDefault="00DA677C" w:rsidP="008546E6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1671E118" w14:textId="77777777" w:rsidR="00DA677C" w:rsidRDefault="00DA677C" w:rsidP="008546E6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9D510C4" w14:textId="51C5B73B" w:rsidR="00DA677C" w:rsidRDefault="00AB3C31" w:rsidP="008546E6">
            <w:pPr>
              <w:jc w:val="both"/>
              <w:rPr>
                <w:b/>
              </w:rPr>
            </w:pPr>
            <w:r>
              <w:rPr>
                <w:b/>
              </w:rPr>
              <w:t>312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E7C6" w14:textId="238291AA" w:rsidR="00DA677C" w:rsidRDefault="00AB3C31" w:rsidP="008546E6">
            <w:pPr>
              <w:jc w:val="both"/>
              <w:rPr>
                <w:b/>
              </w:rPr>
            </w:pPr>
            <w:r>
              <w:rPr>
                <w:b/>
              </w:rPr>
              <w:t>380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7617" w14:textId="77777777" w:rsidR="00DA677C" w:rsidRDefault="00DA677C" w:rsidP="008546E6">
            <w:pPr>
              <w:jc w:val="both"/>
              <w:rPr>
                <w:b/>
              </w:rPr>
            </w:pPr>
          </w:p>
        </w:tc>
      </w:tr>
      <w:tr w:rsidR="00DA677C" w14:paraId="2120AE6B" w14:textId="77777777" w:rsidTr="008546E6">
        <w:trPr>
          <w:trHeight w:val="205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A688" w14:textId="77777777" w:rsidR="00DA677C" w:rsidRDefault="00DA677C" w:rsidP="008546E6">
            <w:pPr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769A0" w14:textId="77777777" w:rsidR="00DA677C" w:rsidRDefault="00DA677C" w:rsidP="008546E6">
            <w:pPr>
              <w:jc w:val="both"/>
            </w:pP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DBFE23" w14:textId="77777777" w:rsidR="00DA677C" w:rsidRDefault="00DA677C" w:rsidP="008546E6">
            <w:pPr>
              <w:jc w:val="both"/>
            </w:pP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4BB1447A" w14:textId="77777777" w:rsidR="00DA677C" w:rsidRDefault="00DA677C" w:rsidP="008546E6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CEC43" w14:textId="4C6024C0" w:rsidR="00DA677C" w:rsidRDefault="00DA677C" w:rsidP="00AB3C31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AB3C31">
              <w:rPr>
                <w:b/>
              </w:rPr>
              <w:t>8</w:t>
            </w:r>
            <w:r w:rsidR="00F11315">
              <w:rPr>
                <w:b/>
              </w:rPr>
              <w:t>/</w:t>
            </w:r>
            <w:r>
              <w:rPr>
                <w:b/>
              </w:rPr>
              <w:t>8</w:t>
            </w:r>
          </w:p>
        </w:tc>
      </w:tr>
      <w:tr w:rsidR="00DA677C" w14:paraId="2F48DE38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DCFFDCF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A677C" w14:paraId="14D85D9F" w14:textId="77777777" w:rsidTr="008546E6">
        <w:trPr>
          <w:trHeight w:val="2347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AD20" w14:textId="5213D48D" w:rsidR="00FC6F00" w:rsidRDefault="00862263" w:rsidP="00FC6F00">
            <w:pPr>
              <w:pStyle w:val="xmsonormal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hyperlink r:id="rId128" w:history="1">
              <w:r w:rsidR="00FC6F00" w:rsidRPr="00FC6F00">
                <w:rPr>
                  <w:rStyle w:val="Hypertextovodkaz"/>
                  <w:color w:val="auto"/>
                  <w:sz w:val="20"/>
                  <w:szCs w:val="20"/>
                  <w:u w:val="none"/>
                </w:rPr>
                <w:t>SEDLÁČKOVÁ, E.</w:t>
              </w:r>
            </w:hyperlink>
            <w:r w:rsidR="00FC6F00" w:rsidRPr="00FC6F00">
              <w:rPr>
                <w:sz w:val="20"/>
                <w:szCs w:val="20"/>
              </w:rPr>
              <w:t xml:space="preserve">, </w:t>
            </w:r>
            <w:r w:rsidR="00A55EDB">
              <w:fldChar w:fldCharType="begin"/>
            </w:r>
            <w:r w:rsidR="00A55EDB">
              <w:instrText xml:space="preserve"> HYPERLINK "https://www.scopus.com/authid/detail.uri?authorId=23976895300" </w:instrText>
            </w:r>
            <w:r w:rsidR="00A55EDB">
              <w:fldChar w:fldCharType="separate"/>
            </w:r>
            <w:r w:rsidR="00FC6F00" w:rsidRPr="00FC6F00">
              <w:rPr>
                <w:rStyle w:val="Hypertextovodkaz"/>
                <w:b/>
                <w:color w:val="auto"/>
                <w:sz w:val="20"/>
                <w:szCs w:val="20"/>
                <w:u w:val="none"/>
              </w:rPr>
              <w:t>VALÁŠEK, P.</w:t>
            </w:r>
            <w:r w:rsidR="00A55EDB">
              <w:rPr>
                <w:rStyle w:val="Hypertextovodkaz"/>
                <w:b/>
                <w:color w:val="auto"/>
                <w:sz w:val="20"/>
                <w:szCs w:val="20"/>
                <w:u w:val="none"/>
              </w:rPr>
              <w:fldChar w:fldCharType="end"/>
            </w:r>
            <w:r w:rsidR="00FC6F00" w:rsidRPr="00FC6F00">
              <w:rPr>
                <w:b/>
                <w:sz w:val="20"/>
                <w:szCs w:val="20"/>
              </w:rPr>
              <w:t xml:space="preserve"> (40 %)</w:t>
            </w:r>
            <w:r w:rsidR="00FC6F00" w:rsidRPr="00FC6F00">
              <w:rPr>
                <w:sz w:val="20"/>
                <w:szCs w:val="20"/>
              </w:rPr>
              <w:t xml:space="preserve">, </w:t>
            </w:r>
            <w:hyperlink r:id="rId129" w:history="1">
              <w:r w:rsidR="00FC6F00" w:rsidRPr="00FC6F00">
                <w:rPr>
                  <w:rStyle w:val="Hypertextovodkaz"/>
                  <w:color w:val="auto"/>
                  <w:sz w:val="20"/>
                  <w:szCs w:val="20"/>
                  <w:u w:val="none"/>
                </w:rPr>
                <w:t>MLČEK, J.</w:t>
              </w:r>
            </w:hyperlink>
            <w:r w:rsidR="00FC6F00" w:rsidRPr="00FC6F00">
              <w:rPr>
                <w:sz w:val="20"/>
                <w:szCs w:val="20"/>
              </w:rPr>
              <w:t xml:space="preserve">, </w:t>
            </w:r>
            <w:r w:rsidR="00A55EDB">
              <w:fldChar w:fldCharType="begin"/>
            </w:r>
            <w:r w:rsidR="00A55EDB">
              <w:instrText xml:space="preserve"> HYPERLINK "https://www.scopus.com/authid/detail.uri?authorId=9335592000" </w:instrText>
            </w:r>
            <w:r w:rsidR="00A55EDB">
              <w:fldChar w:fldCharType="separate"/>
            </w:r>
            <w:r w:rsidR="00FC6F00" w:rsidRPr="00FC6F00">
              <w:rPr>
                <w:rStyle w:val="Hypertextovodkaz"/>
                <w:color w:val="auto"/>
                <w:sz w:val="20"/>
                <w:szCs w:val="20"/>
                <w:u w:val="none"/>
              </w:rPr>
              <w:t>ADÁMEK, M.</w:t>
            </w:r>
            <w:r w:rsidR="00A55EDB">
              <w:rPr>
                <w:rStyle w:val="Hypertextovodkaz"/>
                <w:color w:val="auto"/>
                <w:sz w:val="20"/>
                <w:szCs w:val="20"/>
                <w:u w:val="none"/>
              </w:rPr>
              <w:fldChar w:fldCharType="end"/>
            </w:r>
            <w:r w:rsidR="00FC6F00" w:rsidRPr="00FC6F00">
              <w:rPr>
                <w:sz w:val="20"/>
                <w:szCs w:val="20"/>
              </w:rPr>
              <w:t xml:space="preserve">, </w:t>
            </w:r>
            <w:r w:rsidR="00A55EDB">
              <w:fldChar w:fldCharType="begin"/>
            </w:r>
            <w:r w:rsidR="00A55EDB">
              <w:instrText xml:space="preserve"> HYPERLINK "https://www.scopus.com/authid/detail.uri?authorId=56622996500" </w:instrText>
            </w:r>
            <w:r w:rsidR="00A55EDB">
              <w:fldChar w:fldCharType="separate"/>
            </w:r>
            <w:r w:rsidR="00FC6F00" w:rsidRPr="00FC6F00">
              <w:rPr>
                <w:rStyle w:val="Hypertextovodkaz"/>
                <w:color w:val="auto"/>
                <w:sz w:val="20"/>
                <w:szCs w:val="20"/>
                <w:u w:val="none"/>
              </w:rPr>
              <w:t>PUMMEROVÁ, M.</w:t>
            </w:r>
            <w:r w:rsidR="00A55EDB">
              <w:rPr>
                <w:rStyle w:val="Hypertextovodkaz"/>
                <w:color w:val="auto"/>
                <w:sz w:val="20"/>
                <w:szCs w:val="20"/>
                <w:u w:val="none"/>
              </w:rPr>
              <w:fldChar w:fldCharType="end"/>
            </w:r>
            <w:r w:rsidR="00FC6F00" w:rsidRPr="00FC6F00">
              <w:rPr>
                <w:sz w:val="20"/>
                <w:szCs w:val="20"/>
              </w:rPr>
              <w:t xml:space="preserve">: The importance of higher alcohols and esters for sensory evaluation of Rheinriesling and Chardonnay wine varieties. </w:t>
            </w:r>
            <w:hyperlink r:id="rId130" w:tooltip="Show document details" w:history="1">
              <w:r w:rsidR="00FC6F00" w:rsidRPr="00FC6F00">
                <w:rPr>
                  <w:rStyle w:val="Hypertextovodkaz"/>
                  <w:i/>
                  <w:iCs/>
                  <w:color w:val="auto"/>
                  <w:sz w:val="20"/>
                  <w:szCs w:val="20"/>
                  <w:u w:val="none"/>
                </w:rPr>
                <w:t>Potravinarstvo Slovak Journal of Food Sciences</w:t>
              </w:r>
            </w:hyperlink>
            <w:r w:rsidR="00FC6F00" w:rsidRPr="00FC6F00">
              <w:rPr>
                <w:i/>
                <w:iCs/>
                <w:sz w:val="20"/>
                <w:szCs w:val="20"/>
              </w:rPr>
              <w:t>,</w:t>
            </w:r>
            <w:r w:rsidR="00FC6F00" w:rsidRPr="00FC6F00">
              <w:rPr>
                <w:sz w:val="20"/>
                <w:szCs w:val="20"/>
              </w:rPr>
              <w:t xml:space="preserve"> 2018, 12(1), pp. 615–621, ISSN1337-0960</w:t>
            </w:r>
            <w:r w:rsidR="00FC6F00">
              <w:rPr>
                <w:sz w:val="20"/>
                <w:szCs w:val="20"/>
              </w:rPr>
              <w:t>.</w:t>
            </w:r>
          </w:p>
          <w:p w14:paraId="71F5D13C" w14:textId="77777777" w:rsidR="00FC6F00" w:rsidRPr="00FC6F00" w:rsidRDefault="00FC6F00" w:rsidP="00FC6F00">
            <w:pPr>
              <w:pStyle w:val="xmsonormal"/>
              <w:spacing w:before="0" w:beforeAutospacing="0" w:after="0" w:afterAutospacing="0"/>
              <w:jc w:val="both"/>
              <w:rPr>
                <w:sz w:val="8"/>
                <w:szCs w:val="8"/>
              </w:rPr>
            </w:pPr>
          </w:p>
          <w:p w14:paraId="5C06E44B" w14:textId="31243231" w:rsidR="00FC6F00" w:rsidRDefault="00862263" w:rsidP="00FC6F00">
            <w:pPr>
              <w:jc w:val="both"/>
            </w:pPr>
            <w:hyperlink r:id="rId131" w:history="1">
              <w:r w:rsidR="00FC6F00" w:rsidRPr="00FC6F00">
                <w:rPr>
                  <w:rStyle w:val="typographyf77f7a"/>
                  <w:caps/>
                </w:rPr>
                <w:t>Fišera, M.</w:t>
              </w:r>
            </w:hyperlink>
            <w:r w:rsidR="00FC6F00" w:rsidRPr="00FC6F00">
              <w:rPr>
                <w:caps/>
              </w:rPr>
              <w:t xml:space="preserve">, </w:t>
            </w:r>
            <w:hyperlink r:id="rId132" w:history="1">
              <w:r w:rsidR="00FC6F00" w:rsidRPr="00FC6F00">
                <w:rPr>
                  <w:rStyle w:val="typographyf77f7a"/>
                  <w:b/>
                  <w:caps/>
                </w:rPr>
                <w:t>Valášek, P.</w:t>
              </w:r>
            </w:hyperlink>
            <w:r w:rsidR="00FC6F00">
              <w:rPr>
                <w:rStyle w:val="typographyf77f7a"/>
                <w:b/>
                <w:caps/>
              </w:rPr>
              <w:t xml:space="preserve"> </w:t>
            </w:r>
            <w:r w:rsidR="00FC6F00" w:rsidRPr="00FC6F00">
              <w:rPr>
                <w:b/>
                <w:caps/>
              </w:rPr>
              <w:t>(30</w:t>
            </w:r>
            <w:r w:rsidR="00FC6F00">
              <w:rPr>
                <w:b/>
                <w:caps/>
              </w:rPr>
              <w:t xml:space="preserve"> </w:t>
            </w:r>
            <w:r w:rsidR="00FC6F00" w:rsidRPr="00FC6F00">
              <w:rPr>
                <w:b/>
                <w:caps/>
              </w:rPr>
              <w:t>%)</w:t>
            </w:r>
            <w:r w:rsidR="00FC6F00" w:rsidRPr="00FC6F00">
              <w:rPr>
                <w:caps/>
              </w:rPr>
              <w:t xml:space="preserve">, </w:t>
            </w:r>
            <w:hyperlink r:id="rId133" w:history="1">
              <w:r w:rsidR="00FC6F00" w:rsidRPr="00FC6F00">
                <w:rPr>
                  <w:rStyle w:val="typographyf77f7a"/>
                  <w:caps/>
                </w:rPr>
                <w:t>Kráčmar, S.</w:t>
              </w:r>
            </w:hyperlink>
            <w:r w:rsidR="00FC6F00" w:rsidRPr="00FC6F00">
              <w:rPr>
                <w:caps/>
              </w:rPr>
              <w:t>, KUBÁŇ, V.,</w:t>
            </w:r>
            <w:r w:rsidR="00FC6F00" w:rsidRPr="00FC6F00">
              <w:rPr>
                <w:i/>
                <w:caps/>
              </w:rPr>
              <w:t xml:space="preserve"> </w:t>
            </w:r>
            <w:hyperlink r:id="rId134" w:history="1">
              <w:r w:rsidR="00FC6F00" w:rsidRPr="00FC6F00">
                <w:rPr>
                  <w:rStyle w:val="typographyf77f7a"/>
                  <w:caps/>
                </w:rPr>
                <w:t>Velichová, H.</w:t>
              </w:r>
            </w:hyperlink>
            <w:r w:rsidR="00FC6F00" w:rsidRPr="00FC6F00">
              <w:rPr>
                <w:caps/>
              </w:rPr>
              <w:t xml:space="preserve">, </w:t>
            </w:r>
            <w:hyperlink r:id="rId135" w:history="1">
              <w:r w:rsidR="00FC6F00" w:rsidRPr="00FC6F00">
                <w:rPr>
                  <w:rStyle w:val="typographyf77f7a"/>
                  <w:caps/>
                </w:rPr>
                <w:t>Fišerová, L.</w:t>
              </w:r>
            </w:hyperlink>
            <w:r w:rsidR="00FC6F00" w:rsidRPr="00FC6F00">
              <w:t xml:space="preserve"> </w:t>
            </w:r>
            <w:hyperlink r:id="rId136" w:history="1">
              <w:r w:rsidR="00FC6F00" w:rsidRPr="00FC6F00">
                <w:rPr>
                  <w:rStyle w:val="typographyf77f7a"/>
                </w:rPr>
                <w:t>Influence of composition of feed and lactation period on mineral composition of mare's</w:t>
              </w:r>
            </w:hyperlink>
            <w:r w:rsidR="00FC6F00" w:rsidRPr="00FC6F00">
              <w:t xml:space="preserve">. </w:t>
            </w:r>
            <w:hyperlink r:id="rId137" w:tooltip="Show document details" w:history="1">
              <w:r w:rsidR="00FC6F00" w:rsidRPr="00FC6F00">
                <w:rPr>
                  <w:rStyle w:val="linktext"/>
                </w:rPr>
                <w:t>Potravinarstvo Slovak Journal of Food Sciences</w:t>
              </w:r>
            </w:hyperlink>
            <w:r w:rsidR="00FC6F00" w:rsidRPr="00FC6F00">
              <w:t xml:space="preserve">, </w:t>
            </w:r>
            <w:r w:rsidR="00FC6F00" w:rsidRPr="00FC6F00">
              <w:rPr>
                <w:rStyle w:val="text-meta"/>
              </w:rPr>
              <w:t xml:space="preserve">2018, 12(1), pp. 216–225, ISSN </w:t>
            </w:r>
            <w:r w:rsidR="00FC6F00" w:rsidRPr="00FC6F00">
              <w:t>1337-0960</w:t>
            </w:r>
            <w:r w:rsidR="00FC6F00">
              <w:t>.</w:t>
            </w:r>
          </w:p>
          <w:p w14:paraId="54A65259" w14:textId="77777777" w:rsidR="00FC6F00" w:rsidRPr="00FC6F00" w:rsidRDefault="00FC6F00" w:rsidP="00FC6F00">
            <w:pPr>
              <w:jc w:val="both"/>
              <w:rPr>
                <w:sz w:val="8"/>
                <w:szCs w:val="8"/>
              </w:rPr>
            </w:pPr>
          </w:p>
          <w:p w14:paraId="047A0E55" w14:textId="77777777" w:rsidR="00FC6F00" w:rsidRDefault="00FC6F00" w:rsidP="00FC6F00">
            <w:pPr>
              <w:pStyle w:val="Nadpis3"/>
              <w:spacing w:befor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6F0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VALÁŠEK, Pavel (45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FC6F0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%)</w:t>
            </w:r>
            <w:r w:rsidRPr="00FC6F0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et </w:t>
            </w:r>
            <w:proofErr w:type="gramStart"/>
            <w:r w:rsidRPr="00FC6F0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al..</w:t>
            </w:r>
            <w:r w:rsidRPr="00FC6F00">
              <w:rPr>
                <w:rStyle w:val="xlist-title"/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Comparison</w:t>
            </w:r>
            <w:proofErr w:type="gramEnd"/>
            <w:r w:rsidRPr="00FC6F00">
              <w:rPr>
                <w:rStyle w:val="xlist-title"/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of contents of selected esters, higher alcohols and total content of poly-phenolic substances in wines of the varieties 'chardonnay' und 'riesling'  by Vintre. </w:t>
            </w:r>
            <w:hyperlink r:id="rId138" w:anchor="disabled" w:tooltip="Show document details" w:history="1">
              <w:r w:rsidRPr="00FC6F00">
                <w:rPr>
                  <w:rStyle w:val="xlinktext"/>
                  <w:rFonts w:ascii="Times New Roman" w:hAnsi="Times New Roman" w:cs="Times New Roman"/>
                  <w:i/>
                  <w:iCs/>
                  <w:color w:val="auto"/>
                  <w:sz w:val="20"/>
                  <w:szCs w:val="20"/>
                </w:rPr>
                <w:t>Mitteilungen Klosterneuburg</w:t>
              </w:r>
            </w:hyperlink>
            <w:r w:rsidRPr="00FC6F0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, 2019, roč. 69, č. 1, s. 115-123. ISSN 0007-5922</w:t>
            </w:r>
            <w:r w:rsidRPr="00FC6F0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F7109CF" w14:textId="35DD43AD" w:rsidR="00FC6F00" w:rsidRPr="00FC6F00" w:rsidRDefault="00FC6F00" w:rsidP="00FC6F00">
            <w:pPr>
              <w:pStyle w:val="Nadpis3"/>
              <w:spacing w:before="0"/>
              <w:jc w:val="both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r w:rsidRPr="00FC6F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33BF652" w14:textId="41282BB4" w:rsidR="00FC6F00" w:rsidRDefault="00FC6F00" w:rsidP="00FC6F00">
            <w:pPr>
              <w:pStyle w:val="xmsonormal"/>
              <w:spacing w:before="0" w:beforeAutospacing="0" w:after="0" w:afterAutospacing="0"/>
              <w:jc w:val="both"/>
              <w:rPr>
                <w:color w:val="333333"/>
                <w:sz w:val="20"/>
                <w:szCs w:val="20"/>
              </w:rPr>
            </w:pPr>
            <w:r w:rsidRPr="00FC6F00">
              <w:rPr>
                <w:b/>
                <w:color w:val="333333"/>
                <w:sz w:val="20"/>
                <w:szCs w:val="20"/>
              </w:rPr>
              <w:t>VALÁŠEK, P. (100</w:t>
            </w:r>
            <w:r>
              <w:rPr>
                <w:b/>
                <w:color w:val="333333"/>
                <w:sz w:val="20"/>
                <w:szCs w:val="20"/>
              </w:rPr>
              <w:t xml:space="preserve"> </w:t>
            </w:r>
            <w:r w:rsidRPr="00FC6F00">
              <w:rPr>
                <w:b/>
                <w:color w:val="333333"/>
                <w:sz w:val="20"/>
                <w:szCs w:val="20"/>
              </w:rPr>
              <w:t>%)</w:t>
            </w:r>
            <w:r w:rsidRPr="00FC6F00">
              <w:rPr>
                <w:color w:val="333333"/>
                <w:sz w:val="20"/>
                <w:szCs w:val="20"/>
              </w:rPr>
              <w:t>: Minimalizace rizik při úchově potravin. </w:t>
            </w:r>
            <w:r w:rsidRPr="00FC6F00">
              <w:rPr>
                <w:i/>
                <w:iCs/>
                <w:color w:val="333333"/>
                <w:sz w:val="20"/>
                <w:szCs w:val="20"/>
              </w:rPr>
              <w:t>Soudní inženýrství</w:t>
            </w:r>
            <w:r w:rsidRPr="00FC6F00">
              <w:rPr>
                <w:color w:val="333333"/>
                <w:sz w:val="20"/>
                <w:szCs w:val="20"/>
              </w:rPr>
              <w:t> [online]. Akademické nakladatelství CERM, 2020, </w:t>
            </w:r>
            <w:r w:rsidRPr="00FC6F00">
              <w:rPr>
                <w:b/>
                <w:bCs/>
                <w:color w:val="333333"/>
                <w:sz w:val="20"/>
                <w:szCs w:val="20"/>
              </w:rPr>
              <w:t>31</w:t>
            </w:r>
            <w:r w:rsidRPr="00FC6F00">
              <w:rPr>
                <w:color w:val="333333"/>
                <w:sz w:val="20"/>
                <w:szCs w:val="20"/>
              </w:rPr>
              <w:t>(2), 47-52 [cit. 2021-01-25]. ISSN 1211-443X. Dostupné z: doi:10.13164/SI.2020.2.47</w:t>
            </w:r>
          </w:p>
          <w:p w14:paraId="3D21765A" w14:textId="77777777" w:rsidR="00FC6F00" w:rsidRPr="00FC6F00" w:rsidRDefault="00FC6F00" w:rsidP="00FC6F00">
            <w:pPr>
              <w:pStyle w:val="xmsonormal"/>
              <w:spacing w:before="0" w:beforeAutospacing="0" w:after="0" w:afterAutospacing="0"/>
              <w:jc w:val="both"/>
              <w:rPr>
                <w:color w:val="333333"/>
                <w:sz w:val="8"/>
                <w:szCs w:val="8"/>
              </w:rPr>
            </w:pPr>
          </w:p>
          <w:p w14:paraId="4575E2D1" w14:textId="553BAE78" w:rsidR="00FC6F00" w:rsidRPr="00FC6F00" w:rsidRDefault="00FC6F00" w:rsidP="00FC6F00">
            <w:pPr>
              <w:pStyle w:val="Default"/>
              <w:jc w:val="both"/>
              <w:rPr>
                <w:sz w:val="20"/>
                <w:szCs w:val="20"/>
              </w:rPr>
            </w:pPr>
            <w:r w:rsidRPr="00FC6F00">
              <w:rPr>
                <w:sz w:val="20"/>
                <w:szCs w:val="20"/>
              </w:rPr>
              <w:t xml:space="preserve">SEDLAŘÍK Vladimír, </w:t>
            </w:r>
            <w:r w:rsidRPr="00FC6F00">
              <w:rPr>
                <w:b/>
                <w:sz w:val="20"/>
                <w:szCs w:val="20"/>
              </w:rPr>
              <w:t>Pavel VALÁŠEK, (10 %)</w:t>
            </w:r>
            <w:r w:rsidRPr="00FC6F00">
              <w:rPr>
                <w:sz w:val="20"/>
                <w:szCs w:val="20"/>
              </w:rPr>
              <w:t xml:space="preserve">, Daniela </w:t>
            </w:r>
            <w:r>
              <w:rPr>
                <w:sz w:val="20"/>
                <w:szCs w:val="20"/>
              </w:rPr>
              <w:t>VESELÁ</w:t>
            </w:r>
            <w:r w:rsidRPr="00FC6F00">
              <w:rPr>
                <w:sz w:val="20"/>
                <w:szCs w:val="20"/>
              </w:rPr>
              <w:t xml:space="preserve">, Pavel </w:t>
            </w:r>
            <w:r>
              <w:rPr>
                <w:sz w:val="20"/>
                <w:szCs w:val="20"/>
              </w:rPr>
              <w:t>ČÍŽEK</w:t>
            </w:r>
            <w:r w:rsidRPr="00FC6F00">
              <w:rPr>
                <w:sz w:val="20"/>
                <w:szCs w:val="20"/>
              </w:rPr>
              <w:t xml:space="preserve">, Milan </w:t>
            </w:r>
            <w:r>
              <w:rPr>
                <w:sz w:val="20"/>
                <w:szCs w:val="20"/>
              </w:rPr>
              <w:t>HŘEBÍČEK</w:t>
            </w:r>
            <w:r w:rsidRPr="00FC6F00">
              <w:rPr>
                <w:sz w:val="20"/>
                <w:szCs w:val="20"/>
              </w:rPr>
              <w:t xml:space="preserve">, Petr </w:t>
            </w:r>
            <w:r>
              <w:rPr>
                <w:sz w:val="20"/>
                <w:szCs w:val="20"/>
              </w:rPr>
              <w:t>BAJGAR</w:t>
            </w:r>
            <w:r w:rsidRPr="00FC6F00">
              <w:rPr>
                <w:sz w:val="20"/>
                <w:szCs w:val="20"/>
              </w:rPr>
              <w:t xml:space="preserve">: </w:t>
            </w:r>
            <w:r w:rsidRPr="00FC6F00">
              <w:rPr>
                <w:bCs/>
                <w:i/>
                <w:sz w:val="20"/>
                <w:szCs w:val="20"/>
              </w:rPr>
              <w:t xml:space="preserve">Ekologická skleněná matrice s obsahem účinných antibakteriálních iontů, </w:t>
            </w:r>
            <w:r w:rsidRPr="00FC6F00">
              <w:rPr>
                <w:bCs/>
                <w:sz w:val="20"/>
                <w:szCs w:val="20"/>
              </w:rPr>
              <w:t>Užitný vzor č. 34 762 (2022).</w:t>
            </w:r>
          </w:p>
          <w:p w14:paraId="568B520D" w14:textId="77777777" w:rsidR="00FC6F00" w:rsidRDefault="00FC6F00" w:rsidP="00FC6F00"/>
          <w:p w14:paraId="6A0D21D8" w14:textId="77777777" w:rsidR="00DA677C" w:rsidRPr="001027A6" w:rsidRDefault="00DA677C" w:rsidP="00A50FE3">
            <w:pPr>
              <w:jc w:val="both"/>
            </w:pPr>
          </w:p>
        </w:tc>
      </w:tr>
      <w:tr w:rsidR="00DA677C" w14:paraId="63DD4413" w14:textId="77777777" w:rsidTr="008546E6">
        <w:trPr>
          <w:trHeight w:val="21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B8C63CB" w14:textId="77777777" w:rsidR="00DA677C" w:rsidRDefault="00DA677C" w:rsidP="008546E6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A677C" w14:paraId="49AF39B7" w14:textId="77777777" w:rsidTr="008546E6">
        <w:trPr>
          <w:trHeight w:val="32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8B3B" w14:textId="77777777" w:rsidR="00DA677C" w:rsidRDefault="00DA677C" w:rsidP="008546E6">
            <w:pPr>
              <w:rPr>
                <w:b/>
              </w:rPr>
            </w:pPr>
          </w:p>
        </w:tc>
      </w:tr>
      <w:tr w:rsidR="00DA677C" w14:paraId="73E7FC05" w14:textId="77777777" w:rsidTr="008546E6">
        <w:trPr>
          <w:cantSplit/>
          <w:trHeight w:val="4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245EECE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400F" w14:textId="77777777" w:rsidR="00DA677C" w:rsidRDefault="00DA677C" w:rsidP="008546E6">
            <w:pPr>
              <w:jc w:val="both"/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5915684" w14:textId="77777777" w:rsidR="00DA677C" w:rsidRDefault="00DA677C" w:rsidP="008546E6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E257" w14:textId="07F3C736" w:rsidR="00DA677C" w:rsidRDefault="00362146" w:rsidP="008546E6">
            <w:pPr>
              <w:jc w:val="both"/>
            </w:pPr>
            <w:r>
              <w:t>02. 03. 2023</w:t>
            </w:r>
          </w:p>
        </w:tc>
      </w:tr>
    </w:tbl>
    <w:p w14:paraId="25BC328C" w14:textId="77777777" w:rsidR="00DA677C" w:rsidRDefault="00DA677C" w:rsidP="00DA677C"/>
    <w:p w14:paraId="3469AC2F" w14:textId="2673192A" w:rsidR="00F16026" w:rsidRDefault="00F16026" w:rsidP="00E45D3E">
      <w:pPr>
        <w:spacing w:after="160" w:line="259" w:lineRule="auto"/>
      </w:pPr>
    </w:p>
    <w:p w14:paraId="28992844" w14:textId="77777777" w:rsidR="00F16026" w:rsidRDefault="00F16026">
      <w:pPr>
        <w:spacing w:after="160" w:line="259" w:lineRule="auto"/>
      </w:pPr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F16026" w14:paraId="71886192" w14:textId="77777777" w:rsidTr="0022275B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70511465" w14:textId="77777777" w:rsidR="00F16026" w:rsidRDefault="00F16026" w:rsidP="0022275B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F16026" w14:paraId="3ED1C78C" w14:textId="77777777" w:rsidTr="0022275B">
        <w:tc>
          <w:tcPr>
            <w:tcW w:w="25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8141A0C" w14:textId="77777777" w:rsidR="00F16026" w:rsidRDefault="00F16026" w:rsidP="0022275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0983" w14:textId="77777777" w:rsidR="00F16026" w:rsidRDefault="00F16026" w:rsidP="0022275B">
            <w:pPr>
              <w:jc w:val="both"/>
            </w:pPr>
            <w:r w:rsidRPr="001B2AE1">
              <w:t>Univerzita Tomáše Bati ve Zlíně</w:t>
            </w:r>
          </w:p>
        </w:tc>
      </w:tr>
      <w:tr w:rsidR="00F16026" w14:paraId="6A97B102" w14:textId="77777777" w:rsidTr="0022275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0E1215A" w14:textId="77777777" w:rsidR="00F16026" w:rsidRDefault="00F16026" w:rsidP="0022275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924DB" w14:textId="77777777" w:rsidR="00F16026" w:rsidRDefault="00F16026" w:rsidP="0022275B">
            <w:pPr>
              <w:jc w:val="both"/>
            </w:pPr>
            <w:r w:rsidRPr="00CF7506">
              <w:t>Fakulta logistiky a krizového řízení</w:t>
            </w:r>
          </w:p>
        </w:tc>
      </w:tr>
      <w:tr w:rsidR="00F16026" w14:paraId="088181AA" w14:textId="77777777" w:rsidTr="0022275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86E968E" w14:textId="77777777" w:rsidR="00F16026" w:rsidRDefault="00F16026" w:rsidP="0022275B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B6F4" w14:textId="77777777" w:rsidR="00F16026" w:rsidRDefault="00F16026" w:rsidP="0022275B">
            <w:pPr>
              <w:jc w:val="both"/>
            </w:pPr>
            <w:r>
              <w:t>Bezpečnost společnosti</w:t>
            </w:r>
          </w:p>
        </w:tc>
      </w:tr>
      <w:tr w:rsidR="00F16026" w14:paraId="7C4EAE2B" w14:textId="77777777" w:rsidTr="0022275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B58141F" w14:textId="77777777" w:rsidR="00F16026" w:rsidRDefault="00F16026" w:rsidP="0022275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E066" w14:textId="77777777" w:rsidR="00F16026" w:rsidRPr="00A50FE3" w:rsidRDefault="00F16026" w:rsidP="0022275B">
            <w:pPr>
              <w:jc w:val="both"/>
              <w:rPr>
                <w:b/>
              </w:rPr>
            </w:pPr>
            <w:r w:rsidRPr="00A50FE3">
              <w:rPr>
                <w:b/>
              </w:rPr>
              <w:t>Radomíra Veselá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8957BB3" w14:textId="77777777" w:rsidR="00F16026" w:rsidRDefault="00F16026" w:rsidP="0022275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6948" w14:textId="31296C54" w:rsidR="00F16026" w:rsidRDefault="003F3057" w:rsidP="0022275B">
            <w:pPr>
              <w:jc w:val="both"/>
            </w:pPr>
            <w:ins w:id="196" w:author="Eva Skýbová" w:date="2023-06-06T10:37:00Z">
              <w:r>
                <w:t>JUDr., Ph.D., LLM</w:t>
              </w:r>
            </w:ins>
          </w:p>
        </w:tc>
      </w:tr>
      <w:tr w:rsidR="00F16026" w14:paraId="26D7AF26" w14:textId="77777777" w:rsidTr="0022275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17C9E9B" w14:textId="77777777" w:rsidR="00F16026" w:rsidRDefault="00F16026" w:rsidP="0022275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8B3B" w14:textId="77777777" w:rsidR="00F16026" w:rsidRDefault="00F16026" w:rsidP="0022275B">
            <w:pPr>
              <w:jc w:val="both"/>
            </w:pPr>
            <w:r>
              <w:t>1961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2333810" w14:textId="77777777" w:rsidR="00F16026" w:rsidRDefault="00F16026" w:rsidP="0022275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AB1A8" w14:textId="3C323C82" w:rsidR="00F16026" w:rsidRPr="00A516E5" w:rsidRDefault="00F16026" w:rsidP="0022275B">
            <w:pPr>
              <w:jc w:val="both"/>
              <w:rPr>
                <w:i/>
              </w:rPr>
            </w:pPr>
            <w:r w:rsidRPr="00A516E5">
              <w:rPr>
                <w:i/>
              </w:rPr>
              <w:t>pp</w:t>
            </w:r>
            <w:r w:rsidR="00A516E5">
              <w:rPr>
                <w:i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97E2676" w14:textId="77777777" w:rsidR="00F16026" w:rsidRDefault="00F16026" w:rsidP="0022275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720E" w14:textId="77777777" w:rsidR="00F16026" w:rsidRDefault="00F16026" w:rsidP="0022275B">
            <w:pPr>
              <w:jc w:val="both"/>
            </w:pPr>
            <w:r>
              <w:t>36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1A26039" w14:textId="77777777" w:rsidR="00F16026" w:rsidRDefault="00F16026" w:rsidP="0022275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3C15" w14:textId="64DD4DB6" w:rsidR="00F16026" w:rsidRDefault="00E94DCC" w:rsidP="0022275B">
            <w:pPr>
              <w:jc w:val="both"/>
            </w:pPr>
            <w:r>
              <w:t>07</w:t>
            </w:r>
            <w:r w:rsidR="00F16026">
              <w:t>/25</w:t>
            </w:r>
          </w:p>
        </w:tc>
      </w:tr>
      <w:tr w:rsidR="00F16026" w14:paraId="46E131B9" w14:textId="77777777" w:rsidTr="0022275B"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B66FD27" w14:textId="77777777" w:rsidR="00F16026" w:rsidRDefault="00F16026" w:rsidP="0022275B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8B6B" w14:textId="2FBB346E" w:rsidR="00F16026" w:rsidRPr="00A516E5" w:rsidRDefault="00F16026" w:rsidP="0022275B">
            <w:pPr>
              <w:jc w:val="both"/>
              <w:rPr>
                <w:i/>
              </w:rPr>
            </w:pPr>
            <w:r w:rsidRPr="00A516E5">
              <w:rPr>
                <w:i/>
              </w:rPr>
              <w:t>pp</w:t>
            </w:r>
            <w:r w:rsidR="00A516E5">
              <w:rPr>
                <w:i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493884D" w14:textId="77777777" w:rsidR="00F16026" w:rsidRDefault="00F16026" w:rsidP="0022275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B256" w14:textId="77777777" w:rsidR="00F16026" w:rsidRDefault="00F16026" w:rsidP="0022275B">
            <w:pPr>
              <w:jc w:val="both"/>
            </w:pPr>
            <w:r>
              <w:t>36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9266835" w14:textId="77777777" w:rsidR="00F16026" w:rsidRDefault="00F16026" w:rsidP="0022275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805C" w14:textId="4EEBB4B4" w:rsidR="00F16026" w:rsidRDefault="00E94DCC" w:rsidP="0022275B">
            <w:pPr>
              <w:jc w:val="both"/>
            </w:pPr>
            <w:r>
              <w:t>07</w:t>
            </w:r>
            <w:r w:rsidR="00F16026">
              <w:t>/25</w:t>
            </w:r>
          </w:p>
        </w:tc>
      </w:tr>
      <w:tr w:rsidR="00F16026" w14:paraId="64746BB0" w14:textId="77777777" w:rsidTr="0022275B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83D5A0D" w14:textId="77777777" w:rsidR="00F16026" w:rsidRDefault="00F16026" w:rsidP="0022275B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4B48860" w14:textId="77777777" w:rsidR="00F16026" w:rsidRDefault="00F16026" w:rsidP="0022275B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CE0BB0B" w14:textId="77777777" w:rsidR="00F16026" w:rsidRDefault="00F16026" w:rsidP="0022275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F16026" w14:paraId="3B579010" w14:textId="77777777" w:rsidTr="0022275B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1ED8" w14:textId="77777777" w:rsidR="00F16026" w:rsidRDefault="00F16026" w:rsidP="0022275B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317D" w14:textId="77777777" w:rsidR="00F16026" w:rsidRDefault="00F16026" w:rsidP="0022275B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6D44" w14:textId="77777777" w:rsidR="00F16026" w:rsidRDefault="00F16026" w:rsidP="0022275B">
            <w:pPr>
              <w:jc w:val="both"/>
            </w:pPr>
          </w:p>
        </w:tc>
      </w:tr>
      <w:tr w:rsidR="00F16026" w14:paraId="5933043D" w14:textId="77777777" w:rsidTr="0022275B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E7ECB" w14:textId="77777777" w:rsidR="00F16026" w:rsidRDefault="00F16026" w:rsidP="0022275B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0870" w14:textId="77777777" w:rsidR="00F16026" w:rsidRDefault="00F16026" w:rsidP="0022275B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9098" w14:textId="77777777" w:rsidR="00F16026" w:rsidRDefault="00F16026" w:rsidP="0022275B">
            <w:pPr>
              <w:jc w:val="both"/>
            </w:pPr>
          </w:p>
        </w:tc>
      </w:tr>
      <w:tr w:rsidR="00F16026" w14:paraId="276BD39D" w14:textId="77777777" w:rsidTr="0022275B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7D17" w14:textId="77777777" w:rsidR="00F16026" w:rsidRDefault="00F16026" w:rsidP="0022275B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9A888" w14:textId="77777777" w:rsidR="00F16026" w:rsidRDefault="00F16026" w:rsidP="0022275B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346B0" w14:textId="77777777" w:rsidR="00F16026" w:rsidRDefault="00F16026" w:rsidP="0022275B">
            <w:pPr>
              <w:jc w:val="both"/>
            </w:pPr>
          </w:p>
        </w:tc>
      </w:tr>
      <w:tr w:rsidR="00F16026" w14:paraId="49AB3FC4" w14:textId="77777777" w:rsidTr="0022275B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E34F" w14:textId="77777777" w:rsidR="00F16026" w:rsidRDefault="00F16026" w:rsidP="0022275B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2D28" w14:textId="77777777" w:rsidR="00F16026" w:rsidRDefault="00F16026" w:rsidP="0022275B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4141" w14:textId="77777777" w:rsidR="00F16026" w:rsidRDefault="00F16026" w:rsidP="0022275B">
            <w:pPr>
              <w:jc w:val="both"/>
            </w:pPr>
          </w:p>
        </w:tc>
      </w:tr>
      <w:tr w:rsidR="00F16026" w14:paraId="050ED572" w14:textId="77777777" w:rsidTr="0022275B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9BA2449" w14:textId="77777777" w:rsidR="00F16026" w:rsidRDefault="00F16026" w:rsidP="0022275B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F16026" w14:paraId="4E6A464F" w14:textId="77777777" w:rsidTr="0022275B">
        <w:trPr>
          <w:trHeight w:val="1118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307C" w14:textId="77777777" w:rsidR="00F16026" w:rsidRDefault="00F16026" w:rsidP="0022275B">
            <w:pPr>
              <w:jc w:val="both"/>
            </w:pPr>
            <w:r>
              <w:t>Právní systém v oblasti bezpečnosti a obrany – garant, přednášky (100 %), semináře (100 %)</w:t>
            </w:r>
          </w:p>
          <w:p w14:paraId="3893D61F" w14:textId="77777777" w:rsidR="00F16026" w:rsidRPr="0074644E" w:rsidRDefault="00F16026" w:rsidP="0022275B">
            <w:pPr>
              <w:jc w:val="both"/>
            </w:pPr>
            <w:r>
              <w:t>Právní systém v oblasti životního prostředí – garant, přednášky (100 %), semináře (100 %)</w:t>
            </w:r>
            <w:r w:rsidRPr="0074644E">
              <w:t xml:space="preserve"> </w:t>
            </w:r>
          </w:p>
          <w:p w14:paraId="1A8A2B45" w14:textId="77777777" w:rsidR="00F16026" w:rsidRPr="0074644E" w:rsidRDefault="00F16026" w:rsidP="0022275B">
            <w:pPr>
              <w:jc w:val="both"/>
            </w:pPr>
          </w:p>
          <w:p w14:paraId="41AABEE6" w14:textId="77777777" w:rsidR="00F16026" w:rsidRDefault="00F16026" w:rsidP="0022275B">
            <w:pPr>
              <w:jc w:val="both"/>
            </w:pPr>
          </w:p>
        </w:tc>
      </w:tr>
      <w:tr w:rsidR="00F16026" w14:paraId="607D6D1A" w14:textId="77777777" w:rsidTr="0022275B">
        <w:trPr>
          <w:trHeight w:val="340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14:paraId="5E182CD9" w14:textId="77777777" w:rsidR="00F16026" w:rsidRDefault="00F16026" w:rsidP="0022275B">
            <w:pPr>
              <w:jc w:val="both"/>
              <w:rPr>
                <w:b/>
              </w:rPr>
            </w:pPr>
            <w:r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F16026" w14:paraId="6309490A" w14:textId="77777777" w:rsidTr="0022275B">
        <w:trPr>
          <w:trHeight w:val="340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F6A58" w14:textId="77777777" w:rsidR="00F16026" w:rsidRDefault="00F16026" w:rsidP="0022275B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F7B07" w14:textId="77777777" w:rsidR="00F16026" w:rsidRDefault="00F16026" w:rsidP="0022275B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F72D8" w14:textId="77777777" w:rsidR="00F16026" w:rsidRDefault="00F16026" w:rsidP="0022275B">
            <w:pPr>
              <w:jc w:val="both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57DE6" w14:textId="77777777" w:rsidR="00F16026" w:rsidRDefault="00F16026" w:rsidP="0022275B">
            <w:pPr>
              <w:jc w:val="both"/>
              <w:rPr>
                <w:b/>
              </w:rPr>
            </w:pPr>
            <w:r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B813A" w14:textId="77777777" w:rsidR="00F16026" w:rsidRDefault="00F16026" w:rsidP="0022275B">
            <w:pPr>
              <w:jc w:val="both"/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i/>
                <w:iCs/>
              </w:rPr>
              <w:t>nepovinný údaj</w:t>
            </w:r>
            <w:r>
              <w:rPr>
                <w:b/>
              </w:rPr>
              <w:t>) Počet hodin za semestr</w:t>
            </w:r>
          </w:p>
        </w:tc>
      </w:tr>
      <w:tr w:rsidR="00F16026" w14:paraId="5ED1BC9A" w14:textId="77777777" w:rsidTr="0022275B">
        <w:trPr>
          <w:trHeight w:val="285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3EAFB" w14:textId="77777777" w:rsidR="00F16026" w:rsidRPr="006E56AC" w:rsidRDefault="00F16026" w:rsidP="0022275B">
            <w:pPr>
              <w:jc w:val="both"/>
              <w:rPr>
                <w:bCs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AA409" w14:textId="77777777" w:rsidR="00F16026" w:rsidRPr="006E56AC" w:rsidRDefault="00F16026" w:rsidP="0022275B">
            <w:pPr>
              <w:jc w:val="both"/>
              <w:rPr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3A2B2" w14:textId="77777777" w:rsidR="00F16026" w:rsidRPr="006E56AC" w:rsidRDefault="00F16026" w:rsidP="0022275B">
            <w:pPr>
              <w:jc w:val="both"/>
              <w:rPr>
                <w:bCs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54DB2" w14:textId="77777777" w:rsidR="00F16026" w:rsidRPr="006E56AC" w:rsidRDefault="00F16026" w:rsidP="0022275B">
            <w:pPr>
              <w:jc w:val="both"/>
              <w:rPr>
                <w:bCs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28700" w14:textId="77777777" w:rsidR="00F16026" w:rsidRPr="006E56AC" w:rsidRDefault="00F16026" w:rsidP="0022275B">
            <w:pPr>
              <w:jc w:val="both"/>
              <w:rPr>
                <w:bCs/>
              </w:rPr>
            </w:pPr>
          </w:p>
        </w:tc>
      </w:tr>
      <w:tr w:rsidR="00F16026" w14:paraId="0172BE0B" w14:textId="77777777" w:rsidTr="0022275B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D433A" w14:textId="77777777" w:rsidR="00F16026" w:rsidRPr="006E56AC" w:rsidRDefault="00F16026" w:rsidP="0022275B">
            <w:pPr>
              <w:jc w:val="both"/>
              <w:rPr>
                <w:bCs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8D565" w14:textId="77777777" w:rsidR="00F16026" w:rsidRPr="006E56AC" w:rsidRDefault="00F16026" w:rsidP="0022275B">
            <w:pPr>
              <w:jc w:val="both"/>
              <w:rPr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F6EE9" w14:textId="77777777" w:rsidR="00F16026" w:rsidRPr="006E56AC" w:rsidRDefault="00F16026" w:rsidP="0022275B">
            <w:pPr>
              <w:jc w:val="both"/>
              <w:rPr>
                <w:bCs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EDE13" w14:textId="77777777" w:rsidR="00F16026" w:rsidRPr="006E56AC" w:rsidRDefault="00F16026" w:rsidP="0022275B">
            <w:pPr>
              <w:jc w:val="both"/>
              <w:rPr>
                <w:bCs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A5B71" w14:textId="77777777" w:rsidR="00F16026" w:rsidRPr="006E56AC" w:rsidRDefault="00F16026" w:rsidP="0022275B">
            <w:pPr>
              <w:jc w:val="both"/>
              <w:rPr>
                <w:bCs/>
              </w:rPr>
            </w:pPr>
          </w:p>
        </w:tc>
      </w:tr>
      <w:tr w:rsidR="00F16026" w14:paraId="54310F69" w14:textId="77777777" w:rsidTr="0022275B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1641E" w14:textId="77777777" w:rsidR="00F16026" w:rsidRDefault="00F16026" w:rsidP="0022275B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AAE9D" w14:textId="77777777" w:rsidR="00F16026" w:rsidRDefault="00F16026" w:rsidP="0022275B">
            <w:pPr>
              <w:jc w:val="both"/>
              <w:rPr>
                <w:color w:val="FF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9889A" w14:textId="77777777" w:rsidR="00F16026" w:rsidRDefault="00F16026" w:rsidP="0022275B">
            <w:pPr>
              <w:jc w:val="both"/>
              <w:rPr>
                <w:color w:val="FF0000"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A49AE" w14:textId="77777777" w:rsidR="00F16026" w:rsidRDefault="00F16026" w:rsidP="0022275B">
            <w:pPr>
              <w:jc w:val="both"/>
              <w:rPr>
                <w:color w:val="FF0000"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9968A" w14:textId="77777777" w:rsidR="00F16026" w:rsidRDefault="00F16026" w:rsidP="0022275B">
            <w:pPr>
              <w:jc w:val="both"/>
              <w:rPr>
                <w:color w:val="FF0000"/>
              </w:rPr>
            </w:pPr>
          </w:p>
        </w:tc>
      </w:tr>
      <w:tr w:rsidR="00F16026" w14:paraId="575C910B" w14:textId="77777777" w:rsidTr="0022275B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22D5" w14:textId="77777777" w:rsidR="00F16026" w:rsidRDefault="00F16026" w:rsidP="0022275B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309A" w14:textId="77777777" w:rsidR="00F16026" w:rsidRDefault="00F16026" w:rsidP="0022275B">
            <w:pPr>
              <w:jc w:val="both"/>
              <w:rPr>
                <w:color w:val="FF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75B15" w14:textId="77777777" w:rsidR="00F16026" w:rsidRDefault="00F16026" w:rsidP="0022275B">
            <w:pPr>
              <w:jc w:val="both"/>
              <w:rPr>
                <w:color w:val="FF0000"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3E58" w14:textId="77777777" w:rsidR="00F16026" w:rsidRDefault="00F16026" w:rsidP="0022275B">
            <w:pPr>
              <w:jc w:val="both"/>
              <w:rPr>
                <w:color w:val="FF0000"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AB0C7" w14:textId="77777777" w:rsidR="00F16026" w:rsidRDefault="00F16026" w:rsidP="0022275B">
            <w:pPr>
              <w:jc w:val="both"/>
              <w:rPr>
                <w:color w:val="FF0000"/>
              </w:rPr>
            </w:pPr>
          </w:p>
        </w:tc>
      </w:tr>
      <w:tr w:rsidR="00F16026" w14:paraId="337905C1" w14:textId="77777777" w:rsidTr="0022275B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535292B" w14:textId="77777777" w:rsidR="00F16026" w:rsidRDefault="00F16026" w:rsidP="0022275B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F16026" w14:paraId="36A78194" w14:textId="77777777" w:rsidTr="0022275B">
        <w:trPr>
          <w:trHeight w:val="105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BC11" w14:textId="7CB38326" w:rsidR="00A50FE3" w:rsidRDefault="00A50FE3" w:rsidP="0022275B">
            <w:pPr>
              <w:jc w:val="both"/>
            </w:pPr>
            <w:r>
              <w:t xml:space="preserve">2020 - </w:t>
            </w:r>
            <w:proofErr w:type="gramStart"/>
            <w:r>
              <w:t>LL.M:</w:t>
            </w:r>
            <w:proofErr w:type="gramEnd"/>
            <w:r>
              <w:t xml:space="preserve"> Education Agency, s.r.o. Staré Město, obor Komerční právo</w:t>
            </w:r>
          </w:p>
          <w:p w14:paraId="1B2EFA6F" w14:textId="77777777" w:rsidR="00A50FE3" w:rsidRDefault="00A50FE3" w:rsidP="00A50FE3">
            <w:pPr>
              <w:jc w:val="both"/>
            </w:pPr>
            <w:r>
              <w:t xml:space="preserve">2014 - </w:t>
            </w:r>
            <w:r w:rsidRPr="00CB5AA2">
              <w:t>PhD.</w:t>
            </w:r>
            <w:r>
              <w:t xml:space="preserve">: </w:t>
            </w:r>
            <w:r w:rsidRPr="00F71CA5">
              <w:t>Akademie policejního sboru v Bratislavě, obor Ochrana bezpečnosti osob a majetku</w:t>
            </w:r>
          </w:p>
          <w:p w14:paraId="4BA37D7E" w14:textId="77777777" w:rsidR="00A50FE3" w:rsidRPr="00F71CA5" w:rsidRDefault="00A50FE3" w:rsidP="00A50FE3">
            <w:pPr>
              <w:jc w:val="both"/>
            </w:pPr>
            <w:r w:rsidRPr="00CB5AA2">
              <w:t xml:space="preserve">2008 </w:t>
            </w:r>
            <w:r>
              <w:rPr>
                <w:color w:val="000000"/>
                <w:lang w:eastAsia="zh-TW" w:bidi="he-IL"/>
              </w:rPr>
              <w:t xml:space="preserve">- </w:t>
            </w:r>
            <w:r w:rsidRPr="00F71CA5">
              <w:t>CZV</w:t>
            </w:r>
            <w:r>
              <w:t>,</w:t>
            </w:r>
            <w:r w:rsidRPr="00F71CA5">
              <w:t xml:space="preserve"> </w:t>
            </w:r>
            <w:r>
              <w:t>d</w:t>
            </w:r>
            <w:r w:rsidRPr="00F71CA5">
              <w:t>oplňkové pedagogické vzdělání EPI s.r.o. Kunovice</w:t>
            </w:r>
          </w:p>
          <w:p w14:paraId="44DE7A41" w14:textId="15AF3361" w:rsidR="00F16026" w:rsidRPr="00F71CA5" w:rsidRDefault="00F16026" w:rsidP="0022275B">
            <w:pPr>
              <w:jc w:val="both"/>
            </w:pPr>
            <w:r>
              <w:t xml:space="preserve">1983 - </w:t>
            </w:r>
            <w:r w:rsidRPr="00CB5AA2">
              <w:t>JUDr.</w:t>
            </w:r>
            <w:r>
              <w:t xml:space="preserve">: </w:t>
            </w:r>
            <w:r w:rsidRPr="00F71CA5">
              <w:t>Právnická fakulta UJEP Brno, studijní obor Právo</w:t>
            </w:r>
          </w:p>
          <w:p w14:paraId="0064D0B6" w14:textId="5DC85A49" w:rsidR="00F16026" w:rsidRDefault="00F16026" w:rsidP="00A50FE3">
            <w:pPr>
              <w:jc w:val="both"/>
              <w:rPr>
                <w:b/>
              </w:rPr>
            </w:pPr>
          </w:p>
        </w:tc>
      </w:tr>
      <w:tr w:rsidR="00F16026" w14:paraId="78EE994D" w14:textId="77777777" w:rsidTr="0022275B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322CBBB" w14:textId="77777777" w:rsidR="00F16026" w:rsidRDefault="00F16026" w:rsidP="0022275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F16026" w14:paraId="69111889" w14:textId="77777777" w:rsidTr="0022275B">
        <w:trPr>
          <w:trHeight w:val="109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C0D0A" w14:textId="77777777" w:rsidR="00F16026" w:rsidRPr="00606524" w:rsidRDefault="00F16026" w:rsidP="0022275B">
            <w:pPr>
              <w:jc w:val="both"/>
            </w:pPr>
            <w:r w:rsidRPr="00606524">
              <w:t xml:space="preserve">1993 </w:t>
            </w:r>
            <w:r w:rsidRPr="00606524">
              <w:rPr>
                <w:color w:val="000000"/>
                <w:lang w:eastAsia="zh-TW" w:bidi="he-IL"/>
              </w:rPr>
              <w:t>–</w:t>
            </w:r>
            <w:r>
              <w:t xml:space="preserve"> 2006: Okresní soud</w:t>
            </w:r>
            <w:r w:rsidRPr="00606524">
              <w:t xml:space="preserve"> v Uherském Hradišti</w:t>
            </w:r>
            <w:r>
              <w:t xml:space="preserve"> (PP), soudkyně</w:t>
            </w:r>
          </w:p>
          <w:p w14:paraId="560D3264" w14:textId="77777777" w:rsidR="00F16026" w:rsidRPr="00606524" w:rsidRDefault="00F16026" w:rsidP="0022275B">
            <w:pPr>
              <w:pStyle w:val="FormtovanvHTML"/>
              <w:jc w:val="both"/>
              <w:rPr>
                <w:rFonts w:ascii="Times New Roman" w:hAnsi="Times New Roman" w:cs="Times New Roman"/>
              </w:rPr>
            </w:pPr>
            <w:r w:rsidRPr="00606524">
              <w:rPr>
                <w:rFonts w:ascii="Times New Roman" w:hAnsi="Times New Roman" w:cs="Times New Roman"/>
              </w:rPr>
              <w:t xml:space="preserve">2006 </w:t>
            </w:r>
            <w:r w:rsidRPr="00606524">
              <w:rPr>
                <w:rFonts w:ascii="Times New Roman" w:hAnsi="Times New Roman" w:cs="Times New Roman"/>
                <w:color w:val="000000"/>
                <w:lang w:eastAsia="zh-TW" w:bidi="he-IL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2016:</w:t>
            </w:r>
            <w:r w:rsidRPr="00606524">
              <w:rPr>
                <w:rFonts w:ascii="Times New Roman" w:hAnsi="Times New Roman" w:cs="Times New Roman"/>
              </w:rPr>
              <w:t xml:space="preserve"> </w:t>
            </w:r>
            <w:r w:rsidRPr="00606524">
              <w:rPr>
                <w:rFonts w:ascii="Times New Roman" w:hAnsi="Times New Roman" w:cs="Times New Roman"/>
                <w:color w:val="000000"/>
              </w:rPr>
              <w:t>Soukromé gymnázium, střední odborná škola a jazyková škola s právem státní jazykové zkoušky, s.r.o. Kunovice</w:t>
            </w:r>
            <w:r>
              <w:rPr>
                <w:rFonts w:ascii="Times New Roman" w:hAnsi="Times New Roman" w:cs="Times New Roman"/>
                <w:color w:val="000000"/>
              </w:rPr>
              <w:t xml:space="preserve"> (PP), </w:t>
            </w:r>
            <w:r w:rsidRPr="00606524">
              <w:rPr>
                <w:rFonts w:ascii="Times New Roman" w:hAnsi="Times New Roman" w:cs="Times New Roman"/>
              </w:rPr>
              <w:t>učitel</w:t>
            </w:r>
            <w:r>
              <w:rPr>
                <w:rFonts w:ascii="Times New Roman" w:hAnsi="Times New Roman" w:cs="Times New Roman"/>
              </w:rPr>
              <w:t>ka</w:t>
            </w:r>
            <w:r w:rsidRPr="00606524">
              <w:rPr>
                <w:rFonts w:ascii="Times New Roman" w:hAnsi="Times New Roman" w:cs="Times New Roman"/>
              </w:rPr>
              <w:t xml:space="preserve"> odborných předmětů</w:t>
            </w:r>
            <w:r>
              <w:rPr>
                <w:rFonts w:ascii="Times New Roman" w:hAnsi="Times New Roman" w:cs="Times New Roman"/>
              </w:rPr>
              <w:t>, ředitelka</w:t>
            </w:r>
          </w:p>
          <w:p w14:paraId="5353069C" w14:textId="77777777" w:rsidR="00F16026" w:rsidRPr="00606524" w:rsidRDefault="00F16026" w:rsidP="0022275B">
            <w:pPr>
              <w:jc w:val="both"/>
            </w:pPr>
            <w:r w:rsidRPr="00606524">
              <w:t xml:space="preserve">2006 </w:t>
            </w:r>
            <w:r w:rsidRPr="00606524">
              <w:rPr>
                <w:color w:val="000000"/>
                <w:lang w:eastAsia="zh-TW" w:bidi="he-IL"/>
              </w:rPr>
              <w:t>–</w:t>
            </w:r>
            <w:r>
              <w:t xml:space="preserve"> 2016:</w:t>
            </w:r>
            <w:r w:rsidRPr="00606524">
              <w:t xml:space="preserve"> EPI s.r.o. Kunovice</w:t>
            </w:r>
            <w:r>
              <w:t xml:space="preserve"> (PP), odborná</w:t>
            </w:r>
            <w:r w:rsidRPr="00606524">
              <w:t xml:space="preserve"> asistent</w:t>
            </w:r>
            <w:r>
              <w:t xml:space="preserve">ka </w:t>
            </w:r>
          </w:p>
          <w:p w14:paraId="3331782C" w14:textId="77777777" w:rsidR="00F16026" w:rsidRPr="00606524" w:rsidRDefault="00F16026" w:rsidP="0022275B">
            <w:pPr>
              <w:jc w:val="both"/>
            </w:pPr>
            <w:r>
              <w:t xml:space="preserve">2017: </w:t>
            </w:r>
            <w:r w:rsidRPr="00606524">
              <w:t>AVEC trade CZ, s.r.o. Kunovice</w:t>
            </w:r>
            <w:r>
              <w:t xml:space="preserve"> (PP), </w:t>
            </w:r>
            <w:r w:rsidRPr="00606524">
              <w:t>personalistka</w:t>
            </w:r>
          </w:p>
          <w:p w14:paraId="0BDC003C" w14:textId="77777777" w:rsidR="00F16026" w:rsidRPr="00606524" w:rsidRDefault="00F16026" w:rsidP="0022275B">
            <w:pPr>
              <w:jc w:val="both"/>
            </w:pPr>
            <w:r>
              <w:t>2018</w:t>
            </w:r>
            <w:r w:rsidRPr="00606524">
              <w:t xml:space="preserve"> – </w:t>
            </w:r>
            <w:r>
              <w:t>dosud: FLKŘ UTB Uherské Hradiště (PP), odborná asistentka</w:t>
            </w:r>
          </w:p>
          <w:p w14:paraId="1201C5E2" w14:textId="77777777" w:rsidR="00F16026" w:rsidRDefault="00F16026" w:rsidP="0022275B">
            <w:pPr>
              <w:jc w:val="both"/>
              <w:rPr>
                <w:color w:val="FF0000"/>
              </w:rPr>
            </w:pPr>
            <w:r>
              <w:t xml:space="preserve">2018 – dosud: </w:t>
            </w:r>
            <w:r w:rsidRPr="00606524">
              <w:t>AK</w:t>
            </w:r>
            <w:r>
              <w:t xml:space="preserve"> Uherské Hradiště, Krátká 143 (PP), advokátka</w:t>
            </w:r>
          </w:p>
        </w:tc>
      </w:tr>
      <w:tr w:rsidR="00F16026" w14:paraId="726089BA" w14:textId="77777777" w:rsidTr="0022275B">
        <w:trPr>
          <w:trHeight w:val="25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FE72AC4" w14:textId="77777777" w:rsidR="00F16026" w:rsidRDefault="00F16026" w:rsidP="0022275B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F16026" w14:paraId="312EC7A8" w14:textId="77777777" w:rsidTr="0022275B">
        <w:trPr>
          <w:trHeight w:val="110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8D51" w14:textId="77777777" w:rsidR="00F16026" w:rsidRDefault="00F16026" w:rsidP="0022275B">
            <w:r>
              <w:t xml:space="preserve">34x vedoucí bakalářské práce </w:t>
            </w:r>
          </w:p>
          <w:p w14:paraId="508A5A3B" w14:textId="77777777" w:rsidR="00F16026" w:rsidRDefault="00F16026" w:rsidP="0022275B">
            <w:r>
              <w:t xml:space="preserve">1x vedoucí diplomové práce </w:t>
            </w:r>
          </w:p>
          <w:p w14:paraId="66B4625F" w14:textId="46D6F0BA" w:rsidR="00F16026" w:rsidRDefault="00F16026" w:rsidP="00B026C7">
            <w:pPr>
              <w:jc w:val="both"/>
            </w:pPr>
            <w:r>
              <w:t xml:space="preserve">5x vedoucí prací LL. M, MBA </w:t>
            </w:r>
          </w:p>
        </w:tc>
      </w:tr>
      <w:tr w:rsidR="00F16026" w14:paraId="5A7E983A" w14:textId="77777777" w:rsidTr="0022275B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AAE3625" w14:textId="77777777" w:rsidR="00F16026" w:rsidRDefault="00F16026" w:rsidP="0022275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8601989" w14:textId="77777777" w:rsidR="00F16026" w:rsidRDefault="00F16026" w:rsidP="0022275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59C06C6B" w14:textId="77777777" w:rsidR="00F16026" w:rsidRDefault="00F16026" w:rsidP="0022275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60C21EF" w14:textId="77777777" w:rsidR="00F16026" w:rsidRDefault="00F16026" w:rsidP="0022275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F16026" w14:paraId="04743E32" w14:textId="77777777" w:rsidTr="0022275B">
        <w:trPr>
          <w:cantSplit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2D112" w14:textId="77777777" w:rsidR="00F16026" w:rsidRDefault="00F16026" w:rsidP="0022275B">
            <w:pPr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B7DE0" w14:textId="77777777" w:rsidR="00F16026" w:rsidRDefault="00F16026" w:rsidP="0022275B">
            <w:pPr>
              <w:jc w:val="both"/>
            </w:pP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F58C827" w14:textId="77777777" w:rsidR="00F16026" w:rsidRDefault="00F16026" w:rsidP="0022275B">
            <w:pPr>
              <w:jc w:val="both"/>
            </w:pP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C034879" w14:textId="77777777" w:rsidR="00F16026" w:rsidRDefault="00F16026" w:rsidP="0022275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5002EAA" w14:textId="77777777" w:rsidR="00F16026" w:rsidRDefault="00F16026" w:rsidP="0022275B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30AE807" w14:textId="77777777" w:rsidR="00F16026" w:rsidRDefault="00F16026" w:rsidP="0022275B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F16026" w14:paraId="561EEF44" w14:textId="77777777" w:rsidTr="0022275B">
        <w:trPr>
          <w:cantSplit/>
          <w:trHeight w:val="70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A82BC22" w14:textId="77777777" w:rsidR="00F16026" w:rsidRDefault="00F16026" w:rsidP="0022275B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478587F" w14:textId="77777777" w:rsidR="00F16026" w:rsidRDefault="00F16026" w:rsidP="0022275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17E7A23B" w14:textId="77777777" w:rsidR="00F16026" w:rsidRDefault="00F16026" w:rsidP="0022275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C477DB6" w14:textId="1B0DF6AF" w:rsidR="00F16026" w:rsidRDefault="00C50459" w:rsidP="00C50459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E8582" w14:textId="6CDE635C" w:rsidR="00F16026" w:rsidRDefault="00C50459" w:rsidP="00C50459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B6A0" w14:textId="77777777" w:rsidR="00F16026" w:rsidRDefault="00F16026" w:rsidP="00C50459">
            <w:pPr>
              <w:jc w:val="center"/>
              <w:rPr>
                <w:b/>
              </w:rPr>
            </w:pPr>
          </w:p>
        </w:tc>
      </w:tr>
      <w:tr w:rsidR="00F16026" w14:paraId="7725A402" w14:textId="77777777" w:rsidTr="0022275B">
        <w:trPr>
          <w:trHeight w:val="205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E70E" w14:textId="77777777" w:rsidR="00F16026" w:rsidRDefault="00F16026" w:rsidP="0022275B">
            <w:pPr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5FEBF" w14:textId="77777777" w:rsidR="00F16026" w:rsidRDefault="00F16026" w:rsidP="0022275B">
            <w:pPr>
              <w:jc w:val="both"/>
            </w:pP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AAA633" w14:textId="77777777" w:rsidR="00F16026" w:rsidRDefault="00F16026" w:rsidP="0022275B">
            <w:pPr>
              <w:jc w:val="both"/>
            </w:pP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56B6D0F0" w14:textId="77777777" w:rsidR="00F16026" w:rsidRDefault="00F16026" w:rsidP="0022275B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A5BEF" w14:textId="2151071E" w:rsidR="00F16026" w:rsidRDefault="00F16026" w:rsidP="0022275B">
            <w:pPr>
              <w:rPr>
                <w:b/>
              </w:rPr>
            </w:pPr>
            <w:r>
              <w:rPr>
                <w:b/>
              </w:rPr>
              <w:t xml:space="preserve">   </w:t>
            </w:r>
            <w:r w:rsidR="00C50459">
              <w:rPr>
                <w:b/>
              </w:rPr>
              <w:t>0/0</w:t>
            </w:r>
          </w:p>
        </w:tc>
      </w:tr>
      <w:tr w:rsidR="00F16026" w14:paraId="16DE4B07" w14:textId="77777777" w:rsidTr="0022275B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A11C5CD" w14:textId="77777777" w:rsidR="00F16026" w:rsidRDefault="00F16026" w:rsidP="0022275B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F16026" w14:paraId="76F61766" w14:textId="77777777" w:rsidTr="0022275B">
        <w:trPr>
          <w:trHeight w:val="2347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4891" w14:textId="38F0AFB0" w:rsidR="00A50FE3" w:rsidRPr="00B026C7" w:rsidRDefault="00A50FE3" w:rsidP="00A50FE3">
            <w:pPr>
              <w:rPr>
                <w:b/>
              </w:rPr>
            </w:pPr>
            <w:r w:rsidRPr="00B026C7">
              <w:rPr>
                <w:b/>
              </w:rPr>
              <w:t>VESELÁ, Radomíra</w:t>
            </w:r>
            <w:r w:rsidR="00FC6F00">
              <w:rPr>
                <w:b/>
              </w:rPr>
              <w:t xml:space="preserve"> </w:t>
            </w:r>
            <w:r w:rsidR="00FC6F00" w:rsidRPr="00B026C7">
              <w:rPr>
                <w:b/>
              </w:rPr>
              <w:t>(100 %)</w:t>
            </w:r>
            <w:r w:rsidRPr="00B026C7">
              <w:rPr>
                <w:b/>
              </w:rPr>
              <w:t>.</w:t>
            </w:r>
            <w:r>
              <w:t xml:space="preserve"> NOVÁ HRANICE VÝŠE ŠKODY V TRESTNÍM PRÁVU ČR. </w:t>
            </w:r>
            <w:r>
              <w:rPr>
                <w:i/>
                <w:iCs/>
              </w:rPr>
              <w:t>AKTUÁLNE OTÁZKY TRESTNÉHO PRÁVA V TEÓRII A PRAXI 9. ročník Zborník príspevkov z 9. ročníka interdisciplinárnej celoštátnej vedeckej konferencie s medzinárodnou účasťou</w:t>
            </w:r>
            <w:r>
              <w:t xml:space="preserve">. Bratislava: Akadémia policajného zboru v Bratislave, 2021, s. 130-136. ISBN 978-80-8054-910-7. </w:t>
            </w:r>
          </w:p>
          <w:p w14:paraId="622EEB18" w14:textId="77777777" w:rsidR="00B026C7" w:rsidRPr="00B026C7" w:rsidRDefault="00B026C7" w:rsidP="00A50FE3">
            <w:pPr>
              <w:rPr>
                <w:sz w:val="8"/>
                <w:szCs w:val="8"/>
              </w:rPr>
            </w:pPr>
          </w:p>
          <w:p w14:paraId="1A686F39" w14:textId="6E7D41D3" w:rsidR="00A50FE3" w:rsidRDefault="00A50FE3" w:rsidP="00A50FE3">
            <w:r w:rsidRPr="00B026C7">
              <w:rPr>
                <w:b/>
              </w:rPr>
              <w:t>VESELÁ, Radomíra</w:t>
            </w:r>
            <w:r w:rsidR="00FC6F00">
              <w:rPr>
                <w:b/>
              </w:rPr>
              <w:t xml:space="preserve">, </w:t>
            </w:r>
            <w:r w:rsidR="00FC6F00" w:rsidRPr="00B026C7">
              <w:rPr>
                <w:b/>
              </w:rPr>
              <w:t>(100 %)</w:t>
            </w:r>
            <w:r w:rsidRPr="00B026C7">
              <w:rPr>
                <w:b/>
              </w:rPr>
              <w:t>.</w:t>
            </w:r>
            <w:r>
              <w:t xml:space="preserve"> TRESTNĚPRÁVNÍ RÁMEC PANDEMIE COVID-19 V ROCE 2020. </w:t>
            </w:r>
            <w:r>
              <w:rPr>
                <w:i/>
                <w:iCs/>
              </w:rPr>
              <w:t>CrisCon 2021 - Krizové řízení a řešení krizových situací</w:t>
            </w:r>
            <w:r>
              <w:t xml:space="preserve">. Zlín: Univerzita Tomáše Bati ve Zlíně, 2021, s. 337-346. ISBN 978-80-7678-028-6. </w:t>
            </w:r>
          </w:p>
          <w:p w14:paraId="1A138980" w14:textId="77777777" w:rsidR="00B026C7" w:rsidRPr="00B026C7" w:rsidRDefault="00B026C7" w:rsidP="00A50FE3">
            <w:pPr>
              <w:rPr>
                <w:sz w:val="8"/>
                <w:szCs w:val="8"/>
              </w:rPr>
            </w:pPr>
          </w:p>
          <w:p w14:paraId="0FC8E161" w14:textId="1D5B38D8" w:rsidR="00A50FE3" w:rsidRDefault="00A50FE3" w:rsidP="00A50FE3">
            <w:r w:rsidRPr="00B026C7">
              <w:rPr>
                <w:b/>
              </w:rPr>
              <w:t>VESELÁ, Radomíra</w:t>
            </w:r>
            <w:r>
              <w:t xml:space="preserve">, </w:t>
            </w:r>
            <w:r w:rsidR="00FC6F00" w:rsidRPr="00B026C7">
              <w:rPr>
                <w:b/>
              </w:rPr>
              <w:t>(100 %)</w:t>
            </w:r>
            <w:r w:rsidR="00FC6F00">
              <w:rPr>
                <w:b/>
              </w:rPr>
              <w:t xml:space="preserve">. </w:t>
            </w:r>
            <w:r>
              <w:t xml:space="preserve">SPECIFIKA IMPLEMENTACE AARHUSKÉ ÚMLUVY DO PRÁVNÍHO ŘÁDU ČESKÉ REPUBLIKY, </w:t>
            </w:r>
            <w:r w:rsidRPr="00113C3F">
              <w:rPr>
                <w:i/>
              </w:rPr>
              <w:t>Aktuálne otázky vývoja a súčasne podoby</w:t>
            </w:r>
            <w:r>
              <w:rPr>
                <w:i/>
              </w:rPr>
              <w:t xml:space="preserve"> </w:t>
            </w:r>
            <w:r w:rsidRPr="00113C3F">
              <w:rPr>
                <w:i/>
              </w:rPr>
              <w:t>medzinárodného a európskeho</w:t>
            </w:r>
            <w:r>
              <w:rPr>
                <w:i/>
              </w:rPr>
              <w:t xml:space="preserve"> </w:t>
            </w:r>
            <w:r w:rsidRPr="00113C3F">
              <w:rPr>
                <w:i/>
              </w:rPr>
              <w:t>práva životného prostredia</w:t>
            </w:r>
            <w:r>
              <w:rPr>
                <w:i/>
              </w:rPr>
              <w:t xml:space="preserve"> </w:t>
            </w:r>
            <w:r w:rsidRPr="00113C3F">
              <w:rPr>
                <w:i/>
              </w:rPr>
              <w:t>na právny poriadok Slovenskej republiky a Českej republiky.</w:t>
            </w:r>
            <w:r w:rsidRPr="00113C3F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Zborník príspevkov z medzinárodnej online konferencie. </w:t>
            </w:r>
            <w:r w:rsidRPr="00113C3F">
              <w:rPr>
                <w:iCs/>
              </w:rPr>
              <w:t>Trnava:</w:t>
            </w:r>
            <w:r>
              <w:rPr>
                <w:iCs/>
              </w:rPr>
              <w:t xml:space="preserve">  Právnická fakulta Trnavskej univerzity v Trnave, 2020. ISBN 978-80-568-0336-3. </w:t>
            </w:r>
          </w:p>
          <w:p w14:paraId="2D41C1C7" w14:textId="77777777" w:rsidR="00B026C7" w:rsidRPr="00B026C7" w:rsidRDefault="00B026C7" w:rsidP="00A50FE3">
            <w:pPr>
              <w:rPr>
                <w:sz w:val="8"/>
                <w:szCs w:val="8"/>
              </w:rPr>
            </w:pPr>
          </w:p>
          <w:p w14:paraId="68F10144" w14:textId="2A40DDEC" w:rsidR="00F16026" w:rsidRPr="00B026C7" w:rsidRDefault="00F16026" w:rsidP="0022275B">
            <w:pPr>
              <w:rPr>
                <w:b/>
              </w:rPr>
            </w:pPr>
            <w:r w:rsidRPr="00B026C7">
              <w:rPr>
                <w:b/>
              </w:rPr>
              <w:t>VESELÁ, Radomíra</w:t>
            </w:r>
            <w:r w:rsidR="00FC6F00">
              <w:rPr>
                <w:b/>
              </w:rPr>
              <w:t xml:space="preserve"> </w:t>
            </w:r>
            <w:r w:rsidR="00FC6F00" w:rsidRPr="00B026C7">
              <w:rPr>
                <w:b/>
              </w:rPr>
              <w:t>(100 %)</w:t>
            </w:r>
            <w:r>
              <w:t xml:space="preserve">. ENVIRONMENTÁLNÍ KRIMINALITA A JEJÍ SPECIFIKA. </w:t>
            </w:r>
            <w:r>
              <w:rPr>
                <w:i/>
                <w:iCs/>
              </w:rPr>
              <w:t>Krizové řízení a řešení krizových situací</w:t>
            </w:r>
            <w:r>
              <w:t xml:space="preserve">. Zlín: UTB, 2019, s. 237-247. ISBN 978-80-7454-875-8. </w:t>
            </w:r>
          </w:p>
          <w:p w14:paraId="51C288B4" w14:textId="77777777" w:rsidR="00B026C7" w:rsidRPr="00B026C7" w:rsidRDefault="00B026C7" w:rsidP="0022275B">
            <w:pPr>
              <w:rPr>
                <w:sz w:val="8"/>
                <w:szCs w:val="8"/>
              </w:rPr>
            </w:pPr>
          </w:p>
          <w:p w14:paraId="00CA709D" w14:textId="46BCBCA1" w:rsidR="00F16026" w:rsidRDefault="00F16026" w:rsidP="0022275B">
            <w:r w:rsidRPr="00B026C7">
              <w:rPr>
                <w:b/>
              </w:rPr>
              <w:t>VESELÁ, Radomíra</w:t>
            </w:r>
            <w:r w:rsidR="00FC6F00">
              <w:rPr>
                <w:b/>
              </w:rPr>
              <w:t xml:space="preserve"> </w:t>
            </w:r>
            <w:r w:rsidR="00FC6F00" w:rsidRPr="00B026C7">
              <w:rPr>
                <w:b/>
              </w:rPr>
              <w:t>(100 %)</w:t>
            </w:r>
            <w:r>
              <w:t xml:space="preserve">. K NOVINKÁM V TRESTNÍM PRÁVU ČR. </w:t>
            </w:r>
            <w:r>
              <w:rPr>
                <w:i/>
                <w:iCs/>
              </w:rPr>
              <w:t xml:space="preserve">AKTUÁLNE OTÁZKY TRESTNÉHO PRÁVA V TEÓRII A PRAXI. Zborník príspevkov zo 7. ročníka interdisciplinárnej celoštátnej vedeckej konferencie s medzinárodnou </w:t>
            </w:r>
            <w:proofErr w:type="gramStart"/>
            <w:r>
              <w:rPr>
                <w:i/>
                <w:iCs/>
              </w:rPr>
              <w:t>účasťou.</w:t>
            </w:r>
            <w:r>
              <w:t>.</w:t>
            </w:r>
            <w:proofErr w:type="gramEnd"/>
            <w:r>
              <w:t xml:space="preserve"> Bratislava: Akadémia policajného zboru v Bratislave, 2019, s. 98-104. ISBN 978-80-8054-812-4. </w:t>
            </w:r>
          </w:p>
          <w:p w14:paraId="17DC3BFD" w14:textId="460073D4" w:rsidR="00F16026" w:rsidRDefault="00F16026" w:rsidP="0022275B">
            <w:pPr>
              <w:jc w:val="both"/>
              <w:rPr>
                <w:b/>
              </w:rPr>
            </w:pPr>
          </w:p>
        </w:tc>
      </w:tr>
      <w:tr w:rsidR="00F16026" w14:paraId="63752B9B" w14:textId="77777777" w:rsidTr="0022275B">
        <w:trPr>
          <w:trHeight w:val="21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9EC90A0" w14:textId="77777777" w:rsidR="00F16026" w:rsidRDefault="00F16026" w:rsidP="0022275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F16026" w14:paraId="00B255A9" w14:textId="77777777" w:rsidTr="0022275B">
        <w:trPr>
          <w:trHeight w:val="32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6BF37" w14:textId="77777777" w:rsidR="00F16026" w:rsidRDefault="00F16026" w:rsidP="0022275B">
            <w:pPr>
              <w:rPr>
                <w:b/>
              </w:rPr>
            </w:pPr>
          </w:p>
        </w:tc>
      </w:tr>
      <w:tr w:rsidR="00F16026" w14:paraId="03798919" w14:textId="77777777" w:rsidTr="0022275B">
        <w:trPr>
          <w:cantSplit/>
          <w:trHeight w:val="4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48CDC1B" w14:textId="77777777" w:rsidR="00F16026" w:rsidRDefault="00F16026" w:rsidP="0022275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DBFD" w14:textId="77777777" w:rsidR="00F16026" w:rsidRDefault="00F16026" w:rsidP="0022275B">
            <w:pPr>
              <w:jc w:val="both"/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8D85897" w14:textId="77777777" w:rsidR="00F16026" w:rsidRDefault="00F16026" w:rsidP="0022275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9756" w14:textId="52DAC186" w:rsidR="00F16026" w:rsidRDefault="00C50459" w:rsidP="0022275B">
            <w:pPr>
              <w:jc w:val="both"/>
            </w:pPr>
            <w:r>
              <w:t>02. 03. 2023</w:t>
            </w:r>
          </w:p>
        </w:tc>
      </w:tr>
    </w:tbl>
    <w:p w14:paraId="688D492A" w14:textId="77777777" w:rsidR="00F16026" w:rsidRDefault="00F16026" w:rsidP="00F16026"/>
    <w:p w14:paraId="0655D904" w14:textId="77777777" w:rsidR="00DA677C" w:rsidRDefault="00DA677C" w:rsidP="00E45D3E">
      <w:pPr>
        <w:spacing w:after="160" w:line="259" w:lineRule="auto"/>
      </w:pPr>
    </w:p>
    <w:p w14:paraId="02B94A8A" w14:textId="77777777" w:rsidR="00DA677C" w:rsidRDefault="00DA677C">
      <w:pPr>
        <w:spacing w:after="160" w:line="259" w:lineRule="auto"/>
      </w:pPr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DA677C" w14:paraId="12C4C87F" w14:textId="77777777" w:rsidTr="00F1602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79F6F93E" w14:textId="77777777" w:rsidR="00DA677C" w:rsidRDefault="00DA677C" w:rsidP="008546E6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A677C" w14:paraId="29FCF1F5" w14:textId="77777777" w:rsidTr="00F16026">
        <w:tc>
          <w:tcPr>
            <w:tcW w:w="25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24C651D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CD1E" w14:textId="77777777" w:rsidR="00DA677C" w:rsidRDefault="00DA677C" w:rsidP="008546E6">
            <w:pPr>
              <w:tabs>
                <w:tab w:val="left" w:pos="495"/>
              </w:tabs>
              <w:jc w:val="both"/>
            </w:pPr>
            <w:r w:rsidRPr="00375FA4">
              <w:t>Univerzita Tomáše Bati ve Zlíně</w:t>
            </w:r>
          </w:p>
        </w:tc>
      </w:tr>
      <w:tr w:rsidR="00DA677C" w14:paraId="70EEB37A" w14:textId="77777777" w:rsidTr="00F1602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7DB19B8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A041" w14:textId="77777777" w:rsidR="00DA677C" w:rsidRDefault="00DA677C" w:rsidP="008546E6">
            <w:pPr>
              <w:jc w:val="both"/>
            </w:pPr>
            <w:r w:rsidRPr="003A6AE2">
              <w:t>Fakulta logistiky a krizového řízení</w:t>
            </w:r>
          </w:p>
        </w:tc>
      </w:tr>
      <w:tr w:rsidR="00DA677C" w14:paraId="7FFBB5FC" w14:textId="77777777" w:rsidTr="00F1602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06855AC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4ED3" w14:textId="77777777" w:rsidR="00DA677C" w:rsidRDefault="00DA677C" w:rsidP="008546E6">
            <w:pPr>
              <w:jc w:val="both"/>
            </w:pPr>
            <w:r>
              <w:t>Bezpečnost společnosti</w:t>
            </w:r>
          </w:p>
        </w:tc>
      </w:tr>
      <w:tr w:rsidR="00DA677C" w14:paraId="13B5EB7E" w14:textId="77777777" w:rsidTr="00F1602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68193BB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71A1" w14:textId="77777777" w:rsidR="00DA677C" w:rsidRPr="00A50FE3" w:rsidRDefault="00DA677C" w:rsidP="008546E6">
            <w:pPr>
              <w:jc w:val="both"/>
              <w:rPr>
                <w:b/>
              </w:rPr>
            </w:pPr>
            <w:r w:rsidRPr="00A50FE3">
              <w:rPr>
                <w:b/>
              </w:rPr>
              <w:t>Petr Veselík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2CD21B3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C5AA" w14:textId="77777777" w:rsidR="00DA677C" w:rsidRDefault="00DA677C" w:rsidP="008546E6">
            <w:pPr>
              <w:jc w:val="both"/>
            </w:pPr>
            <w:r>
              <w:t>Ing. Ph.D.</w:t>
            </w:r>
          </w:p>
        </w:tc>
      </w:tr>
      <w:tr w:rsidR="00DA677C" w14:paraId="2A101C05" w14:textId="77777777" w:rsidTr="00F1602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518075B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0BF2" w14:textId="77777777" w:rsidR="00DA677C" w:rsidRDefault="00DA677C" w:rsidP="008546E6">
            <w:pPr>
              <w:jc w:val="both"/>
            </w:pPr>
            <w:r>
              <w:t>1988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8DA0D3F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E48F" w14:textId="77777777" w:rsidR="00DA677C" w:rsidRPr="00B026C7" w:rsidRDefault="00DA677C" w:rsidP="008546E6">
            <w:pPr>
              <w:jc w:val="both"/>
              <w:rPr>
                <w:i/>
              </w:rPr>
            </w:pPr>
            <w:r w:rsidRPr="00B026C7">
              <w:rPr>
                <w:i/>
              </w:rPr>
              <w:t>pp.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E5EFE0A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4B966" w14:textId="77777777" w:rsidR="00DA677C" w:rsidRDefault="00DA677C" w:rsidP="008546E6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0895857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EFD17" w14:textId="4949EB45" w:rsidR="00DA677C" w:rsidRDefault="00E94DCC" w:rsidP="008546E6">
            <w:pPr>
              <w:jc w:val="both"/>
            </w:pPr>
            <w:r>
              <w:t>01</w:t>
            </w:r>
            <w:r w:rsidR="002501E3">
              <w:t>/25</w:t>
            </w:r>
          </w:p>
        </w:tc>
      </w:tr>
      <w:tr w:rsidR="00DA677C" w14:paraId="641C0258" w14:textId="77777777" w:rsidTr="00F16026"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70FBC4A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73FDE" w14:textId="77777777" w:rsidR="00DA677C" w:rsidRPr="00B026C7" w:rsidRDefault="00DA677C" w:rsidP="008546E6">
            <w:pPr>
              <w:jc w:val="both"/>
              <w:rPr>
                <w:i/>
              </w:rPr>
            </w:pPr>
            <w:r w:rsidRPr="00B026C7">
              <w:rPr>
                <w:i/>
              </w:rPr>
              <w:t>pp.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E1A1173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2E89" w14:textId="77777777" w:rsidR="00DA677C" w:rsidRDefault="00DA677C" w:rsidP="008546E6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9321BBC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A63B" w14:textId="67361656" w:rsidR="00DA677C" w:rsidRDefault="00E94DCC" w:rsidP="008546E6">
            <w:pPr>
              <w:jc w:val="both"/>
            </w:pPr>
            <w:r>
              <w:t>01</w:t>
            </w:r>
            <w:r w:rsidR="002501E3">
              <w:t>/25</w:t>
            </w:r>
          </w:p>
        </w:tc>
      </w:tr>
      <w:tr w:rsidR="00DA677C" w14:paraId="4A675EFA" w14:textId="77777777" w:rsidTr="00F1602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192CCCD" w14:textId="77777777" w:rsidR="00DA677C" w:rsidRDefault="00DA677C" w:rsidP="008546E6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7C79E5B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012C047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A677C" w14:paraId="2345ECE7" w14:textId="77777777" w:rsidTr="00F1602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67F8" w14:textId="77777777" w:rsidR="00DA677C" w:rsidRDefault="00DA677C" w:rsidP="008546E6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9C6A" w14:textId="77777777" w:rsidR="00DA677C" w:rsidRDefault="00DA677C" w:rsidP="008546E6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6A26" w14:textId="77777777" w:rsidR="00DA677C" w:rsidRDefault="00DA677C" w:rsidP="008546E6">
            <w:pPr>
              <w:jc w:val="both"/>
            </w:pPr>
          </w:p>
        </w:tc>
      </w:tr>
      <w:tr w:rsidR="00DA677C" w14:paraId="4A933127" w14:textId="77777777" w:rsidTr="00F1602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E1D21" w14:textId="77777777" w:rsidR="00DA677C" w:rsidRDefault="00DA677C" w:rsidP="008546E6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5234" w14:textId="77777777" w:rsidR="00DA677C" w:rsidRDefault="00DA677C" w:rsidP="008546E6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7F37" w14:textId="77777777" w:rsidR="00DA677C" w:rsidRDefault="00DA677C" w:rsidP="008546E6">
            <w:pPr>
              <w:jc w:val="both"/>
            </w:pPr>
          </w:p>
        </w:tc>
      </w:tr>
      <w:tr w:rsidR="00DA677C" w14:paraId="5B654B8B" w14:textId="77777777" w:rsidTr="00F1602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8CA6" w14:textId="77777777" w:rsidR="00DA677C" w:rsidRDefault="00DA677C" w:rsidP="008546E6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69DE" w14:textId="77777777" w:rsidR="00DA677C" w:rsidRDefault="00DA677C" w:rsidP="008546E6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3078B" w14:textId="77777777" w:rsidR="00DA677C" w:rsidRDefault="00DA677C" w:rsidP="008546E6">
            <w:pPr>
              <w:jc w:val="both"/>
            </w:pPr>
          </w:p>
        </w:tc>
      </w:tr>
      <w:tr w:rsidR="00DA677C" w14:paraId="245E65E1" w14:textId="77777777" w:rsidTr="00F1602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F607" w14:textId="77777777" w:rsidR="00DA677C" w:rsidRDefault="00DA677C" w:rsidP="008546E6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3EE9" w14:textId="77777777" w:rsidR="00DA677C" w:rsidRDefault="00DA677C" w:rsidP="008546E6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5EB6" w14:textId="77777777" w:rsidR="00DA677C" w:rsidRDefault="00DA677C" w:rsidP="008546E6">
            <w:pPr>
              <w:jc w:val="both"/>
            </w:pPr>
          </w:p>
        </w:tc>
      </w:tr>
      <w:tr w:rsidR="00DA677C" w14:paraId="79797087" w14:textId="77777777" w:rsidTr="00F1602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47722A8" w14:textId="77777777" w:rsidR="00DA677C" w:rsidRDefault="00DA677C" w:rsidP="008546E6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A677C" w14:paraId="0B3F16D9" w14:textId="77777777" w:rsidTr="00F16026">
        <w:trPr>
          <w:trHeight w:val="1118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E1A8" w14:textId="26B35644" w:rsidR="00DA677C" w:rsidRDefault="002501E3" w:rsidP="008546E6">
            <w:pPr>
              <w:jc w:val="both"/>
            </w:pPr>
            <w:r>
              <w:t>Kvantitativní analýza</w:t>
            </w:r>
            <w:r w:rsidR="00DA677C">
              <w:t xml:space="preserve"> rizik (PZ) – garant, přednášky (69 %), cvičení (</w:t>
            </w:r>
            <w:r w:rsidR="00DA677C" w:rsidRPr="00615613">
              <w:rPr>
                <w:color w:val="000000" w:themeColor="text1"/>
              </w:rPr>
              <w:t>69%)</w:t>
            </w:r>
          </w:p>
          <w:p w14:paraId="7B83B22F" w14:textId="681A61FD" w:rsidR="00DA677C" w:rsidRDefault="00DA677C" w:rsidP="008546E6">
            <w:pPr>
              <w:jc w:val="both"/>
            </w:pPr>
            <w:r>
              <w:t xml:space="preserve">Metody </w:t>
            </w:r>
            <w:r w:rsidR="000E3C4E">
              <w:t>posuzování</w:t>
            </w:r>
            <w:r>
              <w:t xml:space="preserve"> rizik (PZ) – přednášky (31 %), cvičení (100 %)</w:t>
            </w:r>
          </w:p>
          <w:p w14:paraId="0657B235" w14:textId="77777777" w:rsidR="00DA677C" w:rsidRDefault="00DA677C" w:rsidP="008546E6">
            <w:pPr>
              <w:jc w:val="both"/>
            </w:pPr>
            <w:r>
              <w:t>Řízení rizik (ZT) – přednášky (23 %), semináře (54 %)</w:t>
            </w:r>
          </w:p>
          <w:p w14:paraId="6D5C5BEA" w14:textId="77777777" w:rsidR="00DA677C" w:rsidRDefault="00DA677C" w:rsidP="008546E6">
            <w:pPr>
              <w:jc w:val="both"/>
            </w:pPr>
          </w:p>
        </w:tc>
      </w:tr>
      <w:tr w:rsidR="00DA677C" w14:paraId="031AC0AF" w14:textId="77777777" w:rsidTr="00F16026">
        <w:trPr>
          <w:trHeight w:val="340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14:paraId="0E5C399C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DA677C" w14:paraId="25FBC9A0" w14:textId="77777777" w:rsidTr="00F16026">
        <w:trPr>
          <w:trHeight w:val="340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EB717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2CC12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B896E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43852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18945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i/>
                <w:iCs/>
              </w:rPr>
              <w:t>nepovinný údaj</w:t>
            </w:r>
            <w:r>
              <w:rPr>
                <w:b/>
              </w:rPr>
              <w:t>) Počet hodin za semestr</w:t>
            </w:r>
          </w:p>
        </w:tc>
      </w:tr>
      <w:tr w:rsidR="00DA677C" w14:paraId="15DAF09F" w14:textId="77777777" w:rsidTr="00F16026">
        <w:trPr>
          <w:trHeight w:val="285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C362" w14:textId="77777777" w:rsidR="00DA677C" w:rsidRDefault="00DA677C" w:rsidP="00A50FE3">
            <w:pPr>
              <w:rPr>
                <w:color w:val="FF0000"/>
              </w:rPr>
            </w:pPr>
            <w:r w:rsidRPr="00615613">
              <w:rPr>
                <w:color w:val="000000" w:themeColor="text1"/>
              </w:rPr>
              <w:t>Procesy hodnocení a ovládání rizik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72A7" w14:textId="77777777" w:rsidR="00DA677C" w:rsidRPr="007C5204" w:rsidRDefault="00DA677C" w:rsidP="008546E6">
            <w:pPr>
              <w:jc w:val="both"/>
              <w:rPr>
                <w:color w:val="000000" w:themeColor="text1"/>
              </w:rPr>
            </w:pPr>
            <w:r w:rsidRPr="007C5204">
              <w:rPr>
                <w:color w:val="000000" w:themeColor="text1"/>
              </w:rPr>
              <w:t>Ochrana obyvatelstva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14C" w14:textId="52588819" w:rsidR="00DA677C" w:rsidRDefault="00F55489" w:rsidP="008546E6">
            <w:pPr>
              <w:jc w:val="both"/>
              <w:rPr>
                <w:color w:val="FF0000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3608" w14:textId="77777777" w:rsidR="00DA677C" w:rsidRDefault="00DA677C" w:rsidP="008546E6">
            <w:pPr>
              <w:jc w:val="both"/>
              <w:rPr>
                <w:color w:val="FF0000"/>
              </w:rPr>
            </w:pPr>
            <w:r>
              <w:rPr>
                <w:color w:val="000000" w:themeColor="text1"/>
              </w:rPr>
              <w:t>p</w:t>
            </w:r>
            <w:r w:rsidRPr="007C5204">
              <w:rPr>
                <w:color w:val="000000" w:themeColor="text1"/>
              </w:rPr>
              <w:t>řednášející, cvičící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8714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</w:tr>
      <w:tr w:rsidR="00DA677C" w14:paraId="08E61E91" w14:textId="77777777" w:rsidTr="00F16026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BC09" w14:textId="77777777" w:rsidR="00DA677C" w:rsidRDefault="00DA677C" w:rsidP="00A50FE3">
            <w:pPr>
              <w:rPr>
                <w:color w:val="FF0000"/>
              </w:rPr>
            </w:pPr>
            <w:r w:rsidRPr="00615613">
              <w:rPr>
                <w:color w:val="000000" w:themeColor="text1"/>
              </w:rPr>
              <w:t>Procesy hodnocení a ovládání rizik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3688E" w14:textId="77777777" w:rsidR="00DA677C" w:rsidRPr="007C5204" w:rsidRDefault="00DA677C" w:rsidP="008546E6">
            <w:pPr>
              <w:jc w:val="both"/>
              <w:rPr>
                <w:color w:val="000000" w:themeColor="text1"/>
              </w:rPr>
            </w:pPr>
            <w:r w:rsidRPr="007C5204">
              <w:rPr>
                <w:color w:val="000000" w:themeColor="text1"/>
              </w:rPr>
              <w:t>Aplikovaná logistika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EDC6" w14:textId="6A1F2293" w:rsidR="00DA677C" w:rsidRDefault="00F55489" w:rsidP="008546E6">
            <w:pPr>
              <w:jc w:val="both"/>
              <w:rPr>
                <w:color w:val="FF0000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84C4" w14:textId="77777777" w:rsidR="00DA677C" w:rsidRDefault="00DA677C" w:rsidP="008546E6">
            <w:pPr>
              <w:jc w:val="both"/>
              <w:rPr>
                <w:color w:val="FF0000"/>
              </w:rPr>
            </w:pPr>
            <w:r>
              <w:rPr>
                <w:color w:val="000000" w:themeColor="text1"/>
              </w:rPr>
              <w:t>p</w:t>
            </w:r>
            <w:r w:rsidRPr="007C5204">
              <w:rPr>
                <w:color w:val="000000" w:themeColor="text1"/>
              </w:rPr>
              <w:t>řednášející, cvičící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64A1E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</w:tr>
      <w:tr w:rsidR="00DA677C" w14:paraId="770B6AD4" w14:textId="77777777" w:rsidTr="00F16026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66F4" w14:textId="77777777" w:rsidR="00DA677C" w:rsidRDefault="00DA677C" w:rsidP="00A50FE3">
            <w:pPr>
              <w:rPr>
                <w:color w:val="FF0000"/>
              </w:rPr>
            </w:pPr>
            <w:r w:rsidRPr="00615613">
              <w:rPr>
                <w:color w:val="000000" w:themeColor="text1"/>
              </w:rPr>
              <w:t>Procesy hodnocení a ovládání rizik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AD61" w14:textId="77777777" w:rsidR="00DA677C" w:rsidRPr="007C5204" w:rsidRDefault="00DA677C" w:rsidP="008546E6">
            <w:pPr>
              <w:jc w:val="both"/>
              <w:rPr>
                <w:color w:val="000000" w:themeColor="text1"/>
              </w:rPr>
            </w:pPr>
            <w:r w:rsidRPr="007C5204">
              <w:rPr>
                <w:color w:val="000000" w:themeColor="text1"/>
              </w:rPr>
              <w:t>Management rizik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13D20" w14:textId="617B2364" w:rsidR="00DA677C" w:rsidRDefault="00F55489" w:rsidP="008546E6">
            <w:pPr>
              <w:jc w:val="both"/>
              <w:rPr>
                <w:color w:val="FF0000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DB21" w14:textId="77777777" w:rsidR="00DA677C" w:rsidRDefault="00DA677C" w:rsidP="008546E6">
            <w:pPr>
              <w:jc w:val="both"/>
              <w:rPr>
                <w:color w:val="FF0000"/>
              </w:rPr>
            </w:pPr>
            <w:r>
              <w:rPr>
                <w:color w:val="000000" w:themeColor="text1"/>
              </w:rPr>
              <w:t>p</w:t>
            </w:r>
            <w:r w:rsidRPr="007C5204">
              <w:rPr>
                <w:color w:val="000000" w:themeColor="text1"/>
              </w:rPr>
              <w:t>řednášející, cvičící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D470C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</w:tr>
      <w:tr w:rsidR="00DA677C" w14:paraId="34269078" w14:textId="77777777" w:rsidTr="00F16026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2E32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EEC4A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883C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625DD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4E60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</w:tr>
      <w:tr w:rsidR="00DA677C" w14:paraId="5FB770D6" w14:textId="77777777" w:rsidTr="00F1602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6810C08" w14:textId="77777777" w:rsidR="00DA677C" w:rsidRDefault="00DA677C" w:rsidP="008546E6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A677C" w14:paraId="670A6BB9" w14:textId="77777777" w:rsidTr="00F16026">
        <w:trPr>
          <w:trHeight w:val="105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0AB18" w14:textId="77777777" w:rsidR="00DA677C" w:rsidRDefault="00DA677C" w:rsidP="008546E6">
            <w:pPr>
              <w:jc w:val="both"/>
            </w:pPr>
            <w:r>
              <w:t>2017 – doktor (Ph.D.), studijní program: Ochrana vojsk a obyvatelstva, obor: Modelování a simulace procesů ochrany vojsk a obyvatelstva, Univerzita obrany v Brně</w:t>
            </w:r>
          </w:p>
          <w:p w14:paraId="4C607A08" w14:textId="77777777" w:rsidR="00DA677C" w:rsidRDefault="00DA677C" w:rsidP="008546E6">
            <w:pPr>
              <w:jc w:val="both"/>
              <w:rPr>
                <w:b/>
              </w:rPr>
            </w:pPr>
          </w:p>
          <w:p w14:paraId="2C36553B" w14:textId="77777777" w:rsidR="00DA677C" w:rsidRDefault="00DA677C" w:rsidP="008546E6">
            <w:pPr>
              <w:jc w:val="both"/>
              <w:rPr>
                <w:b/>
              </w:rPr>
            </w:pPr>
          </w:p>
          <w:p w14:paraId="3B70877C" w14:textId="77777777" w:rsidR="00DA677C" w:rsidRDefault="00DA677C" w:rsidP="008546E6">
            <w:pPr>
              <w:jc w:val="both"/>
              <w:rPr>
                <w:b/>
              </w:rPr>
            </w:pPr>
          </w:p>
        </w:tc>
      </w:tr>
      <w:tr w:rsidR="00DA677C" w14:paraId="6E6BA9C4" w14:textId="77777777" w:rsidTr="00F1602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5D38395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A677C" w14:paraId="26025776" w14:textId="77777777" w:rsidTr="00C064FC">
        <w:trPr>
          <w:trHeight w:val="132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BEB6" w14:textId="77777777" w:rsidR="00DA677C" w:rsidRPr="003961FC" w:rsidRDefault="00DA677C" w:rsidP="008546E6">
            <w:pPr>
              <w:jc w:val="both"/>
            </w:pPr>
            <w:r>
              <w:rPr>
                <w:rFonts w:eastAsia="Arial Unicode MS"/>
              </w:rPr>
              <w:t>02/2021</w:t>
            </w:r>
            <w:r w:rsidRPr="003961FC">
              <w:rPr>
                <w:rFonts w:eastAsia="Arial Unicode MS"/>
              </w:rPr>
              <w:t xml:space="preserve"> </w:t>
            </w:r>
            <w:r w:rsidRPr="003961FC">
              <w:t>–</w:t>
            </w:r>
            <w:r w:rsidRPr="003961FC">
              <w:rPr>
                <w:rFonts w:eastAsia="Arial Unicode MS"/>
              </w:rPr>
              <w:t xml:space="preserve"> dosud: </w:t>
            </w:r>
            <w:r w:rsidRPr="003C14B4">
              <w:rPr>
                <w:szCs w:val="22"/>
              </w:rPr>
              <w:t>od</w:t>
            </w:r>
            <w:r>
              <w:rPr>
                <w:szCs w:val="22"/>
              </w:rPr>
              <w:t>borný asistent</w:t>
            </w:r>
            <w:r>
              <w:rPr>
                <w:rFonts w:eastAsia="Arial Unicode MS"/>
              </w:rPr>
              <w:t xml:space="preserve">, Univerzita Tomáše Bati </w:t>
            </w:r>
            <w:r w:rsidRPr="003961FC">
              <w:rPr>
                <w:rFonts w:eastAsia="Arial Unicode MS"/>
              </w:rPr>
              <w:t xml:space="preserve">ve Zlíně, </w:t>
            </w:r>
            <w:r w:rsidRPr="003961FC">
              <w:t xml:space="preserve">Fakulta logistiky a krizového řízení, </w:t>
            </w:r>
            <w:r>
              <w:t>pp</w:t>
            </w:r>
          </w:p>
          <w:p w14:paraId="080D255C" w14:textId="77777777" w:rsidR="00DA677C" w:rsidRDefault="00DA677C" w:rsidP="008546E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02/2020 – 01/2021: odborný asistent, Vysoké učení technické v Brně, Ústav soudního inženýrství – </w:t>
            </w:r>
            <w:r w:rsidRPr="00394D12">
              <w:rPr>
                <w:szCs w:val="22"/>
              </w:rPr>
              <w:t>odbor inženýrství rizik</w:t>
            </w:r>
            <w:r>
              <w:rPr>
                <w:szCs w:val="22"/>
              </w:rPr>
              <w:t>, pp</w:t>
            </w:r>
          </w:p>
          <w:p w14:paraId="05C4EC1E" w14:textId="4AF777BB" w:rsidR="00DA677C" w:rsidRDefault="00DA677C" w:rsidP="008546E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01/2016 – 01/2020</w:t>
            </w:r>
            <w:r w:rsidRPr="003C14B4">
              <w:rPr>
                <w:szCs w:val="22"/>
              </w:rPr>
              <w:t>: od</w:t>
            </w:r>
            <w:r>
              <w:rPr>
                <w:szCs w:val="22"/>
              </w:rPr>
              <w:t>borný asistent, Univerzita obrany v Brně, Katedra kvantitativních metod, pp</w:t>
            </w:r>
          </w:p>
          <w:p w14:paraId="6EA2DFD6" w14:textId="77777777" w:rsidR="00DA677C" w:rsidRDefault="00DA677C" w:rsidP="008546E6">
            <w:pPr>
              <w:jc w:val="both"/>
              <w:rPr>
                <w:szCs w:val="22"/>
              </w:rPr>
            </w:pPr>
          </w:p>
          <w:p w14:paraId="797203A2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</w:tr>
      <w:tr w:rsidR="00DA677C" w14:paraId="7761355B" w14:textId="77777777" w:rsidTr="00F16026">
        <w:trPr>
          <w:trHeight w:val="25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2E21C37" w14:textId="77777777" w:rsidR="00DA677C" w:rsidRDefault="00DA677C" w:rsidP="008546E6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A677C" w14:paraId="2B834150" w14:textId="77777777" w:rsidTr="00C064FC">
        <w:trPr>
          <w:trHeight w:val="727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8D9EB" w14:textId="77777777" w:rsidR="00DA677C" w:rsidRDefault="00DA677C" w:rsidP="008546E6">
            <w:pPr>
              <w:jc w:val="both"/>
            </w:pPr>
            <w:r>
              <w:t>4x vedoucí diplomové práce</w:t>
            </w:r>
          </w:p>
          <w:p w14:paraId="70DD01EE" w14:textId="77777777" w:rsidR="00DA677C" w:rsidRDefault="00DA677C" w:rsidP="008546E6">
            <w:pPr>
              <w:jc w:val="both"/>
            </w:pPr>
            <w:r>
              <w:t>5x vedoucí bakalářské práce</w:t>
            </w:r>
          </w:p>
          <w:p w14:paraId="69A00770" w14:textId="77777777" w:rsidR="00DA677C" w:rsidRDefault="00DA677C" w:rsidP="008546E6">
            <w:pPr>
              <w:jc w:val="both"/>
            </w:pPr>
          </w:p>
          <w:p w14:paraId="3B4A36D1" w14:textId="77777777" w:rsidR="00DA677C" w:rsidRDefault="00DA677C" w:rsidP="008546E6">
            <w:pPr>
              <w:jc w:val="both"/>
            </w:pPr>
          </w:p>
          <w:p w14:paraId="2925D5AE" w14:textId="77777777" w:rsidR="00DA677C" w:rsidRDefault="00DA677C" w:rsidP="008546E6">
            <w:pPr>
              <w:jc w:val="both"/>
            </w:pPr>
          </w:p>
        </w:tc>
      </w:tr>
      <w:tr w:rsidR="00DA677C" w14:paraId="592A54F2" w14:textId="77777777" w:rsidTr="00F16026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56D7061" w14:textId="77777777" w:rsidR="00DA677C" w:rsidRDefault="00DA677C" w:rsidP="008546E6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27D1CAB" w14:textId="77777777" w:rsidR="00DA677C" w:rsidRDefault="00DA677C" w:rsidP="008546E6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04C1A763" w14:textId="77777777" w:rsidR="00DA677C" w:rsidRDefault="00DA677C" w:rsidP="008546E6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43F3D96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A677C" w14:paraId="04989AFB" w14:textId="77777777" w:rsidTr="00F16026">
        <w:trPr>
          <w:cantSplit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99D42" w14:textId="77777777" w:rsidR="00DA677C" w:rsidRDefault="00DA677C" w:rsidP="008546E6">
            <w:pPr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C28C" w14:textId="77777777" w:rsidR="00DA677C" w:rsidRDefault="00DA677C" w:rsidP="008546E6">
            <w:pPr>
              <w:jc w:val="both"/>
            </w:pP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4E38F9" w14:textId="77777777" w:rsidR="00DA677C" w:rsidRDefault="00DA677C" w:rsidP="008546E6">
            <w:pPr>
              <w:jc w:val="both"/>
            </w:pP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CEC6034" w14:textId="77777777" w:rsidR="00DA677C" w:rsidRDefault="00DA677C" w:rsidP="008546E6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3338A1F" w14:textId="77777777" w:rsidR="00DA677C" w:rsidRDefault="00DA677C" w:rsidP="008546E6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B46C24C" w14:textId="77777777" w:rsidR="00DA677C" w:rsidRDefault="00DA677C" w:rsidP="008546E6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A677C" w14:paraId="1AF2BF4D" w14:textId="77777777" w:rsidTr="00F16026">
        <w:trPr>
          <w:cantSplit/>
          <w:trHeight w:val="70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D7E3997" w14:textId="77777777" w:rsidR="00DA677C" w:rsidRDefault="00DA677C" w:rsidP="008546E6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E744EB8" w14:textId="77777777" w:rsidR="00DA677C" w:rsidRDefault="00DA677C" w:rsidP="008546E6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6EFC9BDE" w14:textId="77777777" w:rsidR="00DA677C" w:rsidRDefault="00DA677C" w:rsidP="008546E6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BF4883C" w14:textId="6E594A1E" w:rsidR="00DA677C" w:rsidRDefault="006C747E" w:rsidP="008546E6">
            <w:pPr>
              <w:jc w:val="both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57EA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780F" w14:textId="77777777" w:rsidR="00DA677C" w:rsidRDefault="00DA677C" w:rsidP="008546E6">
            <w:pPr>
              <w:jc w:val="both"/>
              <w:rPr>
                <w:b/>
              </w:rPr>
            </w:pPr>
          </w:p>
        </w:tc>
      </w:tr>
      <w:tr w:rsidR="00DA677C" w14:paraId="7ED86576" w14:textId="77777777" w:rsidTr="00F16026">
        <w:trPr>
          <w:trHeight w:val="205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BD85" w14:textId="77777777" w:rsidR="00DA677C" w:rsidRDefault="00DA677C" w:rsidP="008546E6">
            <w:pPr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7B45" w14:textId="77777777" w:rsidR="00DA677C" w:rsidRDefault="00DA677C" w:rsidP="008546E6">
            <w:pPr>
              <w:jc w:val="both"/>
            </w:pP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B5EBE5" w14:textId="77777777" w:rsidR="00DA677C" w:rsidRDefault="00DA677C" w:rsidP="008546E6">
            <w:pPr>
              <w:jc w:val="both"/>
            </w:pP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62278456" w14:textId="77777777" w:rsidR="00DA677C" w:rsidRDefault="00DA677C" w:rsidP="008546E6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CB069" w14:textId="77777777" w:rsidR="00DA677C" w:rsidRDefault="00DA677C" w:rsidP="008546E6">
            <w:pPr>
              <w:rPr>
                <w:b/>
              </w:rPr>
            </w:pPr>
            <w:r>
              <w:rPr>
                <w:b/>
              </w:rPr>
              <w:t xml:space="preserve">    4/5</w:t>
            </w:r>
          </w:p>
        </w:tc>
      </w:tr>
      <w:tr w:rsidR="00DA677C" w14:paraId="38654730" w14:textId="77777777" w:rsidTr="00F1602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EB95E58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A677C" w14:paraId="5B7932CD" w14:textId="77777777" w:rsidTr="00F16026">
        <w:trPr>
          <w:trHeight w:val="2347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F749" w14:textId="77777777" w:rsidR="00DA677C" w:rsidRDefault="00DA677C" w:rsidP="008546E6">
            <w:pPr>
              <w:jc w:val="both"/>
            </w:pPr>
            <w:r>
              <w:t xml:space="preserve">VÍCHOVÁ, Kateřina, </w:t>
            </w:r>
            <w:r w:rsidRPr="00B026C7">
              <w:rPr>
                <w:b/>
              </w:rPr>
              <w:t>VESELÍK, Petr</w:t>
            </w:r>
            <w:r>
              <w:t xml:space="preserve">, HEINZOVÁ, Romana, DVORÁČEK, Radek. </w:t>
            </w:r>
            <w:r w:rsidRPr="002112EE">
              <w:t xml:space="preserve">Road Transport and Its Impact on Air Pollution during the COVID-19 Pandemic. </w:t>
            </w:r>
            <w:r w:rsidRPr="00EE66FB">
              <w:rPr>
                <w:i/>
              </w:rPr>
              <w:t>Sustainability</w:t>
            </w:r>
            <w:r w:rsidRPr="002112EE">
              <w:t>,</w:t>
            </w:r>
            <w:r>
              <w:t xml:space="preserve"> 2021, </w:t>
            </w:r>
            <w:r w:rsidRPr="007C5204">
              <w:rPr>
                <w:b/>
              </w:rPr>
              <w:t>13</w:t>
            </w:r>
            <w:r>
              <w:t>(21), 1-15</w:t>
            </w:r>
            <w:r w:rsidRPr="002112EE">
              <w:t>.</w:t>
            </w:r>
            <w:r>
              <w:t xml:space="preserve"> </w:t>
            </w:r>
            <w:r w:rsidRPr="00EE66FB">
              <w:t>ISSN: 2071-1050</w:t>
            </w:r>
            <w:r>
              <w:t xml:space="preserve"> (Jimp, Q2, autorský podíl </w:t>
            </w:r>
            <w:r w:rsidRPr="00B026C7">
              <w:rPr>
                <w:b/>
              </w:rPr>
              <w:t>40 %</w:t>
            </w:r>
            <w:r>
              <w:t>)</w:t>
            </w:r>
          </w:p>
          <w:p w14:paraId="1E1FA1E9" w14:textId="77777777" w:rsidR="00DA677C" w:rsidRPr="00B026C7" w:rsidRDefault="00DA677C" w:rsidP="008546E6">
            <w:pPr>
              <w:jc w:val="both"/>
              <w:rPr>
                <w:sz w:val="8"/>
                <w:szCs w:val="8"/>
              </w:rPr>
            </w:pPr>
          </w:p>
          <w:p w14:paraId="3E931AD2" w14:textId="77777777" w:rsidR="00DA677C" w:rsidRPr="00375FA4" w:rsidRDefault="00DA677C" w:rsidP="008546E6">
            <w:pPr>
              <w:jc w:val="both"/>
            </w:pPr>
            <w:r>
              <w:t>VERNER, Jan, SEJKOROVÁ, Marie,</w:t>
            </w:r>
            <w:r w:rsidRPr="00375FA4">
              <w:t xml:space="preserve"> </w:t>
            </w:r>
            <w:r w:rsidRPr="00B026C7">
              <w:rPr>
                <w:b/>
              </w:rPr>
              <w:t>VESELÍK, Petr</w:t>
            </w:r>
            <w:r w:rsidRPr="00375FA4">
              <w:t xml:space="preserve">. Volatile organic compounds in motor vehicle interiors under various conditions and their effect on human health. </w:t>
            </w:r>
            <w:r w:rsidRPr="00EE66FB">
              <w:rPr>
                <w:i/>
              </w:rPr>
              <w:t>Scientific Journal of Silesian University of Technology</w:t>
            </w:r>
            <w:r w:rsidRPr="00375FA4">
              <w:t xml:space="preserve">. </w:t>
            </w:r>
            <w:r w:rsidRPr="00EE66FB">
              <w:rPr>
                <w:i/>
              </w:rPr>
              <w:t>Series Transport</w:t>
            </w:r>
            <w:r>
              <w:t>, 2020, 107,</w:t>
            </w:r>
            <w:r w:rsidRPr="00375FA4">
              <w:t xml:space="preserve"> 205</w:t>
            </w:r>
            <w:r>
              <w:t>-216. ISSN 0209-3324</w:t>
            </w:r>
            <w:r w:rsidRPr="00375FA4">
              <w:t xml:space="preserve"> (</w:t>
            </w:r>
            <w:r>
              <w:t xml:space="preserve">Jsc, Q4, autorský podíl </w:t>
            </w:r>
            <w:r w:rsidRPr="00B026C7">
              <w:rPr>
                <w:b/>
              </w:rPr>
              <w:t>33 %</w:t>
            </w:r>
            <w:r w:rsidRPr="00375FA4">
              <w:t>)</w:t>
            </w:r>
          </w:p>
          <w:p w14:paraId="2C78C674" w14:textId="77777777" w:rsidR="00DA677C" w:rsidRPr="00B026C7" w:rsidRDefault="00DA677C" w:rsidP="008546E6">
            <w:pPr>
              <w:jc w:val="both"/>
              <w:rPr>
                <w:sz w:val="8"/>
                <w:szCs w:val="8"/>
              </w:rPr>
            </w:pPr>
          </w:p>
          <w:p w14:paraId="306213A7" w14:textId="77777777" w:rsidR="00DA677C" w:rsidRPr="00375FA4" w:rsidRDefault="00DA677C" w:rsidP="008546E6">
            <w:pPr>
              <w:jc w:val="both"/>
            </w:pPr>
            <w:r w:rsidRPr="00B026C7">
              <w:rPr>
                <w:b/>
              </w:rPr>
              <w:t>VESELÍK, Petr</w:t>
            </w:r>
            <w:r>
              <w:t>, SEJKOROVÁ, Marie, NIEOCZYM, Aleksander,</w:t>
            </w:r>
            <w:r w:rsidRPr="00375FA4">
              <w:t xml:space="preserve"> CABAN, Jacek. Outlier identification of concentration of pollutants in environmental data by using the modern statistical methods. </w:t>
            </w:r>
            <w:r w:rsidRPr="00D234AC">
              <w:rPr>
                <w:i/>
              </w:rPr>
              <w:t>Polish Journal of Envirionmental Studies</w:t>
            </w:r>
            <w:r>
              <w:t xml:space="preserve">, 2020, </w:t>
            </w:r>
            <w:r w:rsidRPr="007C5204">
              <w:rPr>
                <w:b/>
              </w:rPr>
              <w:t>29</w:t>
            </w:r>
            <w:r>
              <w:t xml:space="preserve">(1), </w:t>
            </w:r>
            <w:r w:rsidRPr="00375FA4">
              <w:t>853</w:t>
            </w:r>
            <w:r>
              <w:t>-860. ISSN 1230-1485</w:t>
            </w:r>
            <w:r w:rsidRPr="00375FA4">
              <w:t xml:space="preserve"> (</w:t>
            </w:r>
            <w:r>
              <w:t xml:space="preserve">Jsc, Q2, autorský podíl </w:t>
            </w:r>
            <w:r w:rsidRPr="00B026C7">
              <w:rPr>
                <w:b/>
              </w:rPr>
              <w:t>60 %</w:t>
            </w:r>
            <w:r w:rsidRPr="00375FA4">
              <w:t>)</w:t>
            </w:r>
          </w:p>
          <w:p w14:paraId="3D98BA65" w14:textId="77777777" w:rsidR="00DA677C" w:rsidRPr="00B026C7" w:rsidRDefault="00DA677C" w:rsidP="008546E6">
            <w:pPr>
              <w:jc w:val="both"/>
              <w:rPr>
                <w:sz w:val="8"/>
                <w:szCs w:val="8"/>
              </w:rPr>
            </w:pPr>
          </w:p>
          <w:p w14:paraId="27338E88" w14:textId="77777777" w:rsidR="00DA677C" w:rsidRDefault="00DA677C" w:rsidP="008546E6">
            <w:pPr>
              <w:jc w:val="both"/>
            </w:pPr>
            <w:r>
              <w:t xml:space="preserve">SEJKOROVÁ, Marie, ŠARKAN, Branislav, </w:t>
            </w:r>
            <w:r w:rsidRPr="00B026C7">
              <w:rPr>
                <w:b/>
              </w:rPr>
              <w:t>VESELÍK, Petr</w:t>
            </w:r>
            <w:r>
              <w:t>,</w:t>
            </w:r>
            <w:r w:rsidRPr="00375FA4">
              <w:t xml:space="preserve"> HURTOVÁ, Ivana. FTIR Spectrometry with PLS Regression for Rapid TBN Determination of Worn Mineral Engine Oils. </w:t>
            </w:r>
            <w:r w:rsidRPr="00176579">
              <w:rPr>
                <w:i/>
              </w:rPr>
              <w:t>Energies</w:t>
            </w:r>
            <w:r>
              <w:t xml:space="preserve">, 2020, </w:t>
            </w:r>
            <w:r w:rsidRPr="00D234AC">
              <w:rPr>
                <w:b/>
              </w:rPr>
              <w:t>13</w:t>
            </w:r>
            <w:r>
              <w:t>(23), 1-12. ISSN: 1996-1073</w:t>
            </w:r>
            <w:r w:rsidRPr="00375FA4">
              <w:t xml:space="preserve"> (</w:t>
            </w:r>
            <w:r>
              <w:t xml:space="preserve">Jimp, Q3, autorský podíl </w:t>
            </w:r>
            <w:r w:rsidRPr="00B026C7">
              <w:rPr>
                <w:b/>
              </w:rPr>
              <w:t>25 %</w:t>
            </w:r>
            <w:r w:rsidRPr="00375FA4">
              <w:t xml:space="preserve">) </w:t>
            </w:r>
          </w:p>
          <w:p w14:paraId="7FEFC913" w14:textId="77777777" w:rsidR="00DA677C" w:rsidRPr="00B026C7" w:rsidRDefault="00DA677C" w:rsidP="008546E6">
            <w:pPr>
              <w:jc w:val="both"/>
              <w:rPr>
                <w:sz w:val="8"/>
                <w:szCs w:val="8"/>
              </w:rPr>
            </w:pPr>
          </w:p>
          <w:p w14:paraId="2D01DDA8" w14:textId="77777777" w:rsidR="00DA677C" w:rsidRPr="00375FA4" w:rsidRDefault="00DA677C" w:rsidP="008546E6">
            <w:pPr>
              <w:jc w:val="both"/>
            </w:pPr>
            <w:r>
              <w:t xml:space="preserve">VLKOVSKÝ, Martin, </w:t>
            </w:r>
            <w:r w:rsidRPr="00B026C7">
              <w:rPr>
                <w:b/>
              </w:rPr>
              <w:t>VESELÍK, Petr</w:t>
            </w:r>
            <w:r>
              <w:t xml:space="preserve">. </w:t>
            </w:r>
            <w:r w:rsidRPr="00D234AC">
              <w:t>Cargo securing - Comparison of the selected trucks</w:t>
            </w:r>
            <w:r>
              <w:t xml:space="preserve">. </w:t>
            </w:r>
            <w:r w:rsidRPr="00D234AC">
              <w:rPr>
                <w:i/>
              </w:rPr>
              <w:t>Transport Problems</w:t>
            </w:r>
            <w:r>
              <w:t xml:space="preserve">, 2020, </w:t>
            </w:r>
            <w:r w:rsidRPr="00AF3160">
              <w:rPr>
                <w:b/>
              </w:rPr>
              <w:t>15</w:t>
            </w:r>
            <w:r>
              <w:t xml:space="preserve">(4), 265-274. ISSN: </w:t>
            </w:r>
            <w:r w:rsidRPr="00AF3160">
              <w:t xml:space="preserve">1896-0596 </w:t>
            </w:r>
            <w:r w:rsidRPr="00375FA4">
              <w:t>(</w:t>
            </w:r>
            <w:r>
              <w:t xml:space="preserve">Jsc, Q3, autorský podíl </w:t>
            </w:r>
            <w:r w:rsidRPr="00B026C7">
              <w:rPr>
                <w:b/>
              </w:rPr>
              <w:t>25 %</w:t>
            </w:r>
            <w:r w:rsidRPr="00375FA4">
              <w:t>)</w:t>
            </w:r>
          </w:p>
          <w:p w14:paraId="34C7439A" w14:textId="77777777" w:rsidR="00DA677C" w:rsidRDefault="00DA677C" w:rsidP="008546E6">
            <w:pPr>
              <w:rPr>
                <w:b/>
              </w:rPr>
            </w:pPr>
          </w:p>
        </w:tc>
      </w:tr>
      <w:tr w:rsidR="00DA677C" w14:paraId="0CC7ADEF" w14:textId="77777777" w:rsidTr="00F16026">
        <w:trPr>
          <w:trHeight w:val="21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39EC3BB" w14:textId="77777777" w:rsidR="00DA677C" w:rsidRDefault="00DA677C" w:rsidP="008546E6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A677C" w14:paraId="37D86D3D" w14:textId="77777777" w:rsidTr="00F16026">
        <w:trPr>
          <w:trHeight w:val="32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6ADC" w14:textId="77777777" w:rsidR="00DA677C" w:rsidRDefault="00DA677C" w:rsidP="008546E6">
            <w:pPr>
              <w:rPr>
                <w:b/>
              </w:rPr>
            </w:pPr>
          </w:p>
        </w:tc>
      </w:tr>
      <w:tr w:rsidR="00DA677C" w14:paraId="077F90CD" w14:textId="77777777" w:rsidTr="00F16026">
        <w:trPr>
          <w:cantSplit/>
          <w:trHeight w:val="4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4E3858B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EACE" w14:textId="77777777" w:rsidR="00DA677C" w:rsidRDefault="00DA677C" w:rsidP="008546E6">
            <w:pPr>
              <w:jc w:val="both"/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DEABB59" w14:textId="77777777" w:rsidR="00DA677C" w:rsidRDefault="00DA677C" w:rsidP="008546E6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2F5B" w14:textId="0D6D4A68" w:rsidR="00DA677C" w:rsidRDefault="006C747E" w:rsidP="008546E6">
            <w:pPr>
              <w:jc w:val="both"/>
            </w:pPr>
            <w:r>
              <w:t>02. 03. 2023</w:t>
            </w:r>
          </w:p>
        </w:tc>
      </w:tr>
    </w:tbl>
    <w:p w14:paraId="43E2BAAD" w14:textId="77777777" w:rsidR="00DA677C" w:rsidRDefault="00DA677C" w:rsidP="00DA677C"/>
    <w:p w14:paraId="2C9C92D5" w14:textId="05A251FA" w:rsidR="00DA677C" w:rsidRDefault="00DA677C" w:rsidP="00E45D3E">
      <w:pPr>
        <w:spacing w:after="160" w:line="259" w:lineRule="auto"/>
      </w:pPr>
    </w:p>
    <w:p w14:paraId="3F2FA7A1" w14:textId="77777777" w:rsidR="00DA677C" w:rsidRDefault="00DA677C">
      <w:pPr>
        <w:spacing w:after="160" w:line="259" w:lineRule="auto"/>
      </w:pPr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DA677C" w14:paraId="3C4F8957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355FEE8E" w14:textId="77777777" w:rsidR="00DA677C" w:rsidRDefault="00DA677C" w:rsidP="008546E6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A677C" w14:paraId="30D4729C" w14:textId="77777777" w:rsidTr="008546E6">
        <w:tc>
          <w:tcPr>
            <w:tcW w:w="25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2549A95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2704" w14:textId="77777777" w:rsidR="00DA677C" w:rsidRDefault="00DA677C" w:rsidP="008546E6">
            <w:pPr>
              <w:jc w:val="both"/>
            </w:pPr>
            <w:r>
              <w:t>Univerzita Tomáše Bati ve Zlíně</w:t>
            </w:r>
          </w:p>
        </w:tc>
      </w:tr>
      <w:tr w:rsidR="00DA677C" w14:paraId="5F0544DA" w14:textId="77777777" w:rsidTr="008546E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13DA050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0E82" w14:textId="77777777" w:rsidR="00DA677C" w:rsidRDefault="00DA677C" w:rsidP="008546E6">
            <w:pPr>
              <w:jc w:val="both"/>
            </w:pPr>
            <w:r>
              <w:t>Fakulta logistiky a krizového řízení</w:t>
            </w:r>
          </w:p>
        </w:tc>
      </w:tr>
      <w:tr w:rsidR="00DA677C" w14:paraId="65E8D385" w14:textId="77777777" w:rsidTr="008546E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82F3ECD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35FB" w14:textId="77777777" w:rsidR="00DA677C" w:rsidRDefault="00DA677C" w:rsidP="008546E6">
            <w:pPr>
              <w:jc w:val="both"/>
            </w:pPr>
            <w:r>
              <w:t>Bezpečnost společnosti</w:t>
            </w:r>
          </w:p>
        </w:tc>
      </w:tr>
      <w:tr w:rsidR="00DA677C" w14:paraId="0EE253F7" w14:textId="77777777" w:rsidTr="008546E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007808A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0533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Dušan Vičar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F6351EA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566D" w14:textId="77777777" w:rsidR="00DA677C" w:rsidRDefault="00DA677C" w:rsidP="008546E6">
            <w:pPr>
              <w:jc w:val="both"/>
            </w:pPr>
          </w:p>
        </w:tc>
      </w:tr>
      <w:tr w:rsidR="00DA677C" w14:paraId="02255322" w14:textId="77777777" w:rsidTr="008546E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BBBDF55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86FD" w14:textId="77777777" w:rsidR="00DA677C" w:rsidRDefault="00DA677C" w:rsidP="008546E6">
            <w:pPr>
              <w:jc w:val="both"/>
            </w:pPr>
            <w:r>
              <w:t>1953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80E59DA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9ADAC" w14:textId="77777777" w:rsidR="00DA677C" w:rsidRDefault="00DA677C" w:rsidP="008546E6">
            <w:pPr>
              <w:jc w:val="both"/>
              <w:rPr>
                <w:i/>
              </w:rPr>
            </w:pPr>
            <w:r>
              <w:rPr>
                <w:i/>
              </w:rPr>
              <w:t>pp.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7A8A981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83D1" w14:textId="77777777" w:rsidR="00DA677C" w:rsidRDefault="00DA677C" w:rsidP="008546E6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97CCD7A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B861" w14:textId="77777777" w:rsidR="00DA677C" w:rsidRDefault="00DA677C" w:rsidP="008546E6">
            <w:pPr>
              <w:jc w:val="both"/>
            </w:pPr>
            <w:r>
              <w:t>N</w:t>
            </w:r>
          </w:p>
        </w:tc>
      </w:tr>
      <w:tr w:rsidR="00DA677C" w14:paraId="5A6703E2" w14:textId="77777777" w:rsidTr="008546E6"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CF2F66C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7A7C" w14:textId="77777777" w:rsidR="00DA677C" w:rsidRDefault="00DA677C" w:rsidP="008546E6">
            <w:pPr>
              <w:jc w:val="both"/>
              <w:rPr>
                <w:i/>
              </w:rPr>
            </w:pPr>
            <w:r>
              <w:rPr>
                <w:i/>
              </w:rPr>
              <w:t>pp.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B3BAB28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FBA3" w14:textId="77777777" w:rsidR="00DA677C" w:rsidRDefault="00DA677C" w:rsidP="008546E6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1BFA1CF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F7D4F" w14:textId="77777777" w:rsidR="00DA677C" w:rsidRDefault="00DA677C" w:rsidP="008546E6">
            <w:pPr>
              <w:jc w:val="both"/>
            </w:pPr>
            <w:r>
              <w:t>N</w:t>
            </w:r>
          </w:p>
        </w:tc>
      </w:tr>
      <w:tr w:rsidR="00DA677C" w14:paraId="54738CB9" w14:textId="77777777" w:rsidTr="008546E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D0CDA2E" w14:textId="77777777" w:rsidR="00DA677C" w:rsidRDefault="00DA677C" w:rsidP="008546E6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11AF1D3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1BC00B1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A677C" w14:paraId="632738C9" w14:textId="77777777" w:rsidTr="008546E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A69F3" w14:textId="77777777" w:rsidR="00DA677C" w:rsidRDefault="00DA677C" w:rsidP="008546E6">
            <w:pPr>
              <w:jc w:val="both"/>
            </w:pPr>
            <w:r>
              <w:t>Masarykova univerzita Brno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79D4" w14:textId="77777777" w:rsidR="00DA677C" w:rsidRDefault="00DA677C" w:rsidP="008546E6">
            <w:pPr>
              <w:jc w:val="both"/>
              <w:rPr>
                <w:i/>
              </w:rPr>
            </w:pPr>
            <w:r>
              <w:rPr>
                <w:i/>
              </w:rPr>
              <w:t>pp.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178E2" w14:textId="77777777" w:rsidR="00DA677C" w:rsidRDefault="00DA677C" w:rsidP="008546E6">
            <w:pPr>
              <w:jc w:val="both"/>
            </w:pPr>
            <w:r>
              <w:t xml:space="preserve">8 </w:t>
            </w:r>
          </w:p>
        </w:tc>
      </w:tr>
      <w:tr w:rsidR="00DA677C" w14:paraId="73129481" w14:textId="77777777" w:rsidTr="008546E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6A2E" w14:textId="77777777" w:rsidR="00DA677C" w:rsidRDefault="00DA677C" w:rsidP="008546E6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6DE1" w14:textId="77777777" w:rsidR="00DA677C" w:rsidRDefault="00DA677C" w:rsidP="008546E6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44A7" w14:textId="77777777" w:rsidR="00DA677C" w:rsidRDefault="00DA677C" w:rsidP="008546E6">
            <w:pPr>
              <w:jc w:val="both"/>
            </w:pPr>
          </w:p>
        </w:tc>
      </w:tr>
      <w:tr w:rsidR="00DA677C" w14:paraId="6A0CAE9C" w14:textId="77777777" w:rsidTr="008546E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10E6" w14:textId="77777777" w:rsidR="00DA677C" w:rsidRDefault="00DA677C" w:rsidP="008546E6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D2118" w14:textId="77777777" w:rsidR="00DA677C" w:rsidRDefault="00DA677C" w:rsidP="008546E6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B71E2" w14:textId="77777777" w:rsidR="00DA677C" w:rsidRDefault="00DA677C" w:rsidP="008546E6">
            <w:pPr>
              <w:jc w:val="both"/>
            </w:pPr>
          </w:p>
        </w:tc>
      </w:tr>
      <w:tr w:rsidR="00DA677C" w14:paraId="4F635A7E" w14:textId="77777777" w:rsidTr="008546E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389C4" w14:textId="77777777" w:rsidR="00DA677C" w:rsidRDefault="00DA677C" w:rsidP="008546E6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D7AE" w14:textId="77777777" w:rsidR="00DA677C" w:rsidRDefault="00DA677C" w:rsidP="008546E6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6FFE2" w14:textId="77777777" w:rsidR="00DA677C" w:rsidRDefault="00DA677C" w:rsidP="008546E6">
            <w:pPr>
              <w:jc w:val="both"/>
            </w:pPr>
          </w:p>
        </w:tc>
      </w:tr>
      <w:tr w:rsidR="00DA677C" w14:paraId="7E2365C0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1936200" w14:textId="77777777" w:rsidR="00DA677C" w:rsidRDefault="00DA677C" w:rsidP="008546E6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A677C" w14:paraId="5BE1950A" w14:textId="77777777" w:rsidTr="008546E6">
        <w:trPr>
          <w:trHeight w:val="1118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6918" w14:textId="77777777" w:rsidR="00DA677C" w:rsidRDefault="00DA677C" w:rsidP="008546E6">
            <w:pPr>
              <w:jc w:val="both"/>
            </w:pPr>
            <w:r>
              <w:t>Ochrana obyvatelstva a kritické infrastruktury (PZ) – garant, přednášky (54 %)</w:t>
            </w:r>
          </w:p>
          <w:p w14:paraId="30E37864" w14:textId="11F9D888" w:rsidR="00DA677C" w:rsidRDefault="00DA677C" w:rsidP="008546E6">
            <w:pPr>
              <w:jc w:val="both"/>
            </w:pPr>
            <w:r>
              <w:t>Detekce, dekontaminace a sanace (PZ) – garant, přednášky (54 %)</w:t>
            </w:r>
          </w:p>
          <w:p w14:paraId="218E506C" w14:textId="77777777" w:rsidR="00DA677C" w:rsidRDefault="00DA677C" w:rsidP="008546E6">
            <w:pPr>
              <w:jc w:val="both"/>
            </w:pPr>
            <w:r>
              <w:t>Individuální a kolektivní ochrana (PZ) – garant, přednášky (54 %)</w:t>
            </w:r>
          </w:p>
          <w:p w14:paraId="6BB00CA2" w14:textId="77777777" w:rsidR="00DA677C" w:rsidRDefault="00DA677C" w:rsidP="008546E6">
            <w:pPr>
              <w:jc w:val="both"/>
            </w:pPr>
          </w:p>
        </w:tc>
      </w:tr>
      <w:tr w:rsidR="00DA677C" w14:paraId="6F618F4F" w14:textId="77777777" w:rsidTr="008546E6">
        <w:trPr>
          <w:trHeight w:val="340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14:paraId="781F99F0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DA677C" w14:paraId="45F88116" w14:textId="77777777" w:rsidTr="008546E6">
        <w:trPr>
          <w:trHeight w:val="340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3C51C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D7CF1" w14:textId="77777777" w:rsidR="00DA677C" w:rsidRPr="00196D4A" w:rsidRDefault="00DA677C" w:rsidP="008546E6">
            <w:pPr>
              <w:jc w:val="both"/>
              <w:rPr>
                <w:b/>
              </w:rPr>
            </w:pPr>
            <w:r w:rsidRPr="00196D4A"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F051C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40206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E8DF4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i/>
                <w:iCs/>
              </w:rPr>
              <w:t>nepovinný údaj</w:t>
            </w:r>
            <w:r>
              <w:rPr>
                <w:b/>
              </w:rPr>
              <w:t>) Počet hodin za semestr</w:t>
            </w:r>
          </w:p>
        </w:tc>
      </w:tr>
      <w:tr w:rsidR="00DA677C" w14:paraId="38E7D241" w14:textId="77777777" w:rsidTr="008546E6">
        <w:trPr>
          <w:trHeight w:val="285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12B7" w14:textId="77777777" w:rsidR="00DA677C" w:rsidRDefault="00DA677C" w:rsidP="008546E6">
            <w:pPr>
              <w:jc w:val="both"/>
              <w:rPr>
                <w:color w:val="FF0000"/>
              </w:rPr>
            </w:pPr>
            <w:r w:rsidRPr="00196D4A">
              <w:t>Ochrana proti ZHN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DBA1" w14:textId="77777777" w:rsidR="00DA677C" w:rsidRPr="00196D4A" w:rsidRDefault="00DA677C" w:rsidP="008546E6">
            <w:pPr>
              <w:jc w:val="both"/>
            </w:pPr>
            <w:r w:rsidRPr="00196D4A">
              <w:t>Ochrana obyvatelstva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DB7F0" w14:textId="3B4B75BA" w:rsidR="00DA677C" w:rsidRPr="00196D4A" w:rsidRDefault="00F55489" w:rsidP="008546E6">
            <w:pPr>
              <w:jc w:val="both"/>
            </w:pPr>
            <w:r>
              <w:t>1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1CD3" w14:textId="77777777" w:rsidR="00DA677C" w:rsidRPr="00196D4A" w:rsidRDefault="00DA677C" w:rsidP="008546E6">
            <w:pPr>
              <w:jc w:val="both"/>
            </w:pPr>
            <w:r w:rsidRPr="00196D4A">
              <w:t>Garant, přednášející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8BB1" w14:textId="5838306C" w:rsidR="00DA677C" w:rsidRPr="00196D4A" w:rsidRDefault="00DA677C" w:rsidP="008546E6">
            <w:pPr>
              <w:jc w:val="both"/>
            </w:pPr>
          </w:p>
        </w:tc>
      </w:tr>
      <w:tr w:rsidR="00DA677C" w14:paraId="0B8AD812" w14:textId="77777777" w:rsidTr="008546E6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9CFFF" w14:textId="77777777" w:rsidR="00DA677C" w:rsidRDefault="00DA677C" w:rsidP="008546E6">
            <w:pPr>
              <w:jc w:val="both"/>
              <w:rPr>
                <w:color w:val="FF0000"/>
              </w:rPr>
            </w:pPr>
            <w:r w:rsidRPr="00196D4A">
              <w:t>Detekce a dekontaminace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2EF2" w14:textId="77777777" w:rsidR="00DA677C" w:rsidRPr="00196D4A" w:rsidRDefault="00DA677C" w:rsidP="008546E6">
            <w:pPr>
              <w:jc w:val="both"/>
            </w:pPr>
            <w:r w:rsidRPr="00196D4A">
              <w:t>Ochrana obyvatelstva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D46D" w14:textId="19823D8D" w:rsidR="00DA677C" w:rsidRPr="00196D4A" w:rsidRDefault="00F55489" w:rsidP="008546E6">
            <w:pPr>
              <w:jc w:val="both"/>
            </w:pPr>
            <w:r>
              <w:t>2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439F" w14:textId="77777777" w:rsidR="00DA677C" w:rsidRPr="00196D4A" w:rsidRDefault="00DA677C" w:rsidP="008546E6">
            <w:pPr>
              <w:jc w:val="both"/>
            </w:pPr>
            <w:r w:rsidRPr="00196D4A">
              <w:t>Garant, přednášející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057F" w14:textId="7EA67283" w:rsidR="00DA677C" w:rsidRPr="00196D4A" w:rsidRDefault="00DA677C" w:rsidP="008546E6">
            <w:pPr>
              <w:jc w:val="both"/>
            </w:pPr>
          </w:p>
        </w:tc>
      </w:tr>
      <w:tr w:rsidR="00DA677C" w14:paraId="2DDE1ED2" w14:textId="77777777" w:rsidTr="008546E6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D2A0" w14:textId="6B0FE818" w:rsidR="00DA677C" w:rsidRPr="005310F3" w:rsidRDefault="005310F3" w:rsidP="008546E6">
            <w:pPr>
              <w:jc w:val="both"/>
            </w:pPr>
            <w:r w:rsidRPr="005310F3">
              <w:t>Bakalářská práce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24C8" w14:textId="5FB0857E" w:rsidR="00DA677C" w:rsidRPr="005310F3" w:rsidRDefault="005310F3" w:rsidP="008546E6">
            <w:pPr>
              <w:jc w:val="both"/>
            </w:pPr>
            <w:r w:rsidRPr="005310F3">
              <w:t>Ochrana obyvatelstva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F2A2" w14:textId="5C7B5A95" w:rsidR="00DA677C" w:rsidRPr="005310F3" w:rsidRDefault="005310F3" w:rsidP="008546E6">
            <w:pPr>
              <w:jc w:val="both"/>
            </w:pPr>
            <w:r w:rsidRPr="005310F3">
              <w:t>6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12EE" w14:textId="3317BAD7" w:rsidR="00DA677C" w:rsidRPr="005310F3" w:rsidRDefault="005310F3" w:rsidP="008546E6">
            <w:pPr>
              <w:jc w:val="both"/>
            </w:pPr>
            <w:r w:rsidRPr="005310F3">
              <w:t>Garant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2BC0" w14:textId="77777777" w:rsidR="00DA677C" w:rsidRPr="005310F3" w:rsidRDefault="00DA677C" w:rsidP="008546E6">
            <w:pPr>
              <w:jc w:val="both"/>
            </w:pPr>
          </w:p>
        </w:tc>
      </w:tr>
      <w:tr w:rsidR="00DA677C" w14:paraId="37769381" w14:textId="77777777" w:rsidTr="008546E6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2F5D" w14:textId="2D702E01" w:rsidR="00DA677C" w:rsidRPr="005310F3" w:rsidRDefault="005310F3" w:rsidP="008546E6">
            <w:pPr>
              <w:jc w:val="both"/>
            </w:pPr>
            <w:r w:rsidRPr="005310F3">
              <w:t>Exkurze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2CACA" w14:textId="11FE1BC0" w:rsidR="00DA677C" w:rsidRPr="005310F3" w:rsidRDefault="005310F3" w:rsidP="008546E6">
            <w:pPr>
              <w:jc w:val="both"/>
            </w:pPr>
            <w:r w:rsidRPr="005310F3">
              <w:t>Ochrana obyvatelstva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9694" w14:textId="034EEB10" w:rsidR="00DA677C" w:rsidRPr="005310F3" w:rsidRDefault="005310F3" w:rsidP="008546E6">
            <w:pPr>
              <w:jc w:val="both"/>
            </w:pPr>
            <w:r w:rsidRPr="005310F3">
              <w:t>4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7485" w14:textId="18A80BA6" w:rsidR="00DA677C" w:rsidRPr="005310F3" w:rsidRDefault="005310F3" w:rsidP="008546E6">
            <w:pPr>
              <w:jc w:val="both"/>
            </w:pPr>
            <w:r w:rsidRPr="005310F3">
              <w:t>Garant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FA79" w14:textId="77777777" w:rsidR="00DA677C" w:rsidRPr="005310F3" w:rsidRDefault="00DA677C" w:rsidP="008546E6">
            <w:pPr>
              <w:jc w:val="both"/>
            </w:pPr>
          </w:p>
        </w:tc>
      </w:tr>
      <w:tr w:rsidR="00DA677C" w14:paraId="7D42061C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B058166" w14:textId="77777777" w:rsidR="00DA677C" w:rsidRDefault="00DA677C" w:rsidP="008546E6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A677C" w14:paraId="6CB7992B" w14:textId="77777777" w:rsidTr="008546E6">
        <w:trPr>
          <w:trHeight w:val="105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5B21" w14:textId="77777777" w:rsidR="00DA677C" w:rsidRPr="00B026C7" w:rsidRDefault="00DA677C" w:rsidP="008546E6">
            <w:pPr>
              <w:jc w:val="both"/>
            </w:pPr>
            <w:r w:rsidRPr="00B026C7">
              <w:t>1983 – 1988: VAAZ v Brně, Operační a bojové použití druhů vojsk, speciální technické a týlové zabezpečení, CSc. (1988)</w:t>
            </w:r>
          </w:p>
          <w:p w14:paraId="0E41DDAE" w14:textId="77777777" w:rsidR="00DA677C" w:rsidRDefault="00DA677C" w:rsidP="008546E6">
            <w:pPr>
              <w:jc w:val="both"/>
            </w:pPr>
            <w:r w:rsidRPr="00B026C7">
              <w:t>1972 – 1977:</w:t>
            </w:r>
            <w:r>
              <w:t xml:space="preserve"> VAAZ v Brně, Chemické inženýrství, Ing. (1977)</w:t>
            </w:r>
          </w:p>
          <w:p w14:paraId="0FE203C7" w14:textId="77777777" w:rsidR="00DA677C" w:rsidRDefault="00DA677C" w:rsidP="008546E6">
            <w:pPr>
              <w:jc w:val="both"/>
              <w:rPr>
                <w:b/>
              </w:rPr>
            </w:pPr>
          </w:p>
        </w:tc>
      </w:tr>
      <w:tr w:rsidR="00DA677C" w14:paraId="638339F2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A7C0972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A677C" w14:paraId="0F49119A" w14:textId="77777777" w:rsidTr="008546E6">
        <w:trPr>
          <w:trHeight w:val="109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E975" w14:textId="77777777" w:rsidR="00DA677C" w:rsidRPr="00B026C7" w:rsidRDefault="00DA677C" w:rsidP="008546E6">
            <w:r w:rsidRPr="00B026C7">
              <w:t>07/2013 – dosud: Ředitel Ústavu ochrany obyvatelstva Fakulty logistiky a krizového řízení UTB ve Zlíně</w:t>
            </w:r>
          </w:p>
          <w:p w14:paraId="53D30099" w14:textId="77777777" w:rsidR="00DA677C" w:rsidRPr="00B026C7" w:rsidRDefault="00DA677C" w:rsidP="008546E6">
            <w:r w:rsidRPr="00B026C7">
              <w:t>09/2012 – 12/2014: Proděkan pro vědu a výzkum Fakulty logistiky a krizového řízení UTB ve Zlíně</w:t>
            </w:r>
          </w:p>
          <w:p w14:paraId="60CAD847" w14:textId="77777777" w:rsidR="00DA677C" w:rsidRPr="00B026C7" w:rsidRDefault="00DA677C" w:rsidP="008546E6">
            <w:r w:rsidRPr="00B026C7">
              <w:t>03/2011 – 06/2013: Ředitel Ústavu krizového řízení Fakulty logistiky a krizového řízení UTB ve Zlíně</w:t>
            </w:r>
          </w:p>
          <w:p w14:paraId="60D80ECE" w14:textId="77777777" w:rsidR="00DA677C" w:rsidRPr="00B026C7" w:rsidRDefault="00DA677C" w:rsidP="008546E6">
            <w:r w:rsidRPr="00B026C7">
              <w:t>01/2011 – 02/2011: Akademický pracovník Ústavu OPZHN Univerzity obrany Brno</w:t>
            </w:r>
          </w:p>
          <w:p w14:paraId="5BBCEE12" w14:textId="77777777" w:rsidR="00DA677C" w:rsidRPr="00B026C7" w:rsidRDefault="00DA677C" w:rsidP="008546E6">
            <w:pPr>
              <w:jc w:val="both"/>
              <w:rPr>
                <w:rFonts w:eastAsia="Arial Unicode MS"/>
              </w:rPr>
            </w:pPr>
            <w:r w:rsidRPr="00B026C7">
              <w:rPr>
                <w:rFonts w:eastAsia="Arial Unicode MS"/>
              </w:rPr>
              <w:t xml:space="preserve">2004 </w:t>
            </w:r>
            <w:r w:rsidRPr="00B026C7">
              <w:t>–</w:t>
            </w:r>
            <w:r w:rsidRPr="00B026C7">
              <w:rPr>
                <w:rFonts w:eastAsia="Arial Unicode MS"/>
              </w:rPr>
              <w:t xml:space="preserve"> 2011:  UO v Brně ředitel Ústavu OPZHN</w:t>
            </w:r>
          </w:p>
          <w:p w14:paraId="7A05FE54" w14:textId="77777777" w:rsidR="00DA677C" w:rsidRPr="00B026C7" w:rsidRDefault="00DA677C" w:rsidP="008546E6">
            <w:pPr>
              <w:jc w:val="both"/>
              <w:rPr>
                <w:rFonts w:eastAsia="Arial Unicode MS"/>
              </w:rPr>
            </w:pPr>
            <w:r w:rsidRPr="00B026C7">
              <w:rPr>
                <w:rFonts w:eastAsia="Arial Unicode MS"/>
              </w:rPr>
              <w:t xml:space="preserve">2003 </w:t>
            </w:r>
            <w:r w:rsidRPr="00B026C7">
              <w:t>–</w:t>
            </w:r>
            <w:r w:rsidRPr="00B026C7">
              <w:rPr>
                <w:rFonts w:eastAsia="Arial Unicode MS"/>
              </w:rPr>
              <w:t xml:space="preserve"> 2004:  VVŠ PV ve Vyškově ředitel OJ ÚNBC </w:t>
            </w:r>
          </w:p>
          <w:p w14:paraId="52FADBE5" w14:textId="77777777" w:rsidR="00DA677C" w:rsidRPr="00B026C7" w:rsidRDefault="00DA677C" w:rsidP="008546E6">
            <w:pPr>
              <w:jc w:val="both"/>
              <w:rPr>
                <w:rFonts w:eastAsia="Arial Unicode MS"/>
              </w:rPr>
            </w:pPr>
            <w:r w:rsidRPr="00B026C7">
              <w:rPr>
                <w:rFonts w:eastAsia="Arial Unicode MS"/>
              </w:rPr>
              <w:t xml:space="preserve">1997 </w:t>
            </w:r>
            <w:r w:rsidRPr="00B026C7">
              <w:t>–</w:t>
            </w:r>
            <w:r w:rsidRPr="00B026C7">
              <w:rPr>
                <w:rFonts w:eastAsia="Arial Unicode MS"/>
              </w:rPr>
              <w:t xml:space="preserve"> 2003:  VVŠ PV ve Vyškově prorektor pro vědeckou činnost </w:t>
            </w:r>
          </w:p>
          <w:p w14:paraId="7CD2B1EF" w14:textId="77777777" w:rsidR="00DA677C" w:rsidRPr="00B026C7" w:rsidRDefault="00DA677C" w:rsidP="008546E6">
            <w:pPr>
              <w:jc w:val="both"/>
              <w:rPr>
                <w:rFonts w:eastAsia="Arial Unicode MS"/>
              </w:rPr>
            </w:pPr>
            <w:r w:rsidRPr="00B026C7">
              <w:rPr>
                <w:rFonts w:eastAsia="Arial Unicode MS"/>
              </w:rPr>
              <w:t xml:space="preserve">1994 </w:t>
            </w:r>
            <w:r w:rsidRPr="00B026C7">
              <w:t>–</w:t>
            </w:r>
            <w:r w:rsidRPr="00B026C7">
              <w:rPr>
                <w:rFonts w:eastAsia="Arial Unicode MS"/>
              </w:rPr>
              <w:t xml:space="preserve"> 1997:  VVŠ PV  ve Vyškově proděkan </w:t>
            </w:r>
          </w:p>
          <w:p w14:paraId="3A01248C" w14:textId="77777777" w:rsidR="00DA677C" w:rsidRPr="00B026C7" w:rsidRDefault="00DA677C" w:rsidP="008546E6">
            <w:pPr>
              <w:jc w:val="both"/>
              <w:rPr>
                <w:rFonts w:eastAsia="Arial Unicode MS"/>
              </w:rPr>
            </w:pPr>
            <w:r w:rsidRPr="00B026C7">
              <w:rPr>
                <w:rFonts w:eastAsia="Arial Unicode MS"/>
              </w:rPr>
              <w:t xml:space="preserve">2001 </w:t>
            </w:r>
            <w:r w:rsidRPr="00B026C7">
              <w:t>–</w:t>
            </w:r>
            <w:r w:rsidRPr="00B026C7">
              <w:rPr>
                <w:rFonts w:eastAsia="Arial Unicode MS"/>
              </w:rPr>
              <w:t xml:space="preserve"> 2003:  VVŠ PV ve Vyškově vedoucí katedry </w:t>
            </w:r>
          </w:p>
          <w:p w14:paraId="58E3D91D" w14:textId="77777777" w:rsidR="00DA677C" w:rsidRPr="00B026C7" w:rsidRDefault="00DA677C" w:rsidP="008546E6">
            <w:pPr>
              <w:jc w:val="both"/>
              <w:rPr>
                <w:rFonts w:eastAsia="Arial Unicode MS"/>
              </w:rPr>
            </w:pPr>
            <w:r w:rsidRPr="00B026C7">
              <w:rPr>
                <w:rFonts w:eastAsia="Arial Unicode MS"/>
              </w:rPr>
              <w:t xml:space="preserve">1983 </w:t>
            </w:r>
            <w:r w:rsidRPr="00B026C7">
              <w:t>–</w:t>
            </w:r>
            <w:r w:rsidRPr="00B026C7">
              <w:rPr>
                <w:rFonts w:eastAsia="Arial Unicode MS"/>
              </w:rPr>
              <w:t xml:space="preserve"> 2001:  VVŠ PV ve Vyškově zástupce vedoucího katedry </w:t>
            </w:r>
          </w:p>
          <w:p w14:paraId="380D079A" w14:textId="77777777" w:rsidR="00DA677C" w:rsidRPr="00B026C7" w:rsidRDefault="00DA677C" w:rsidP="008546E6">
            <w:pPr>
              <w:jc w:val="both"/>
              <w:rPr>
                <w:rFonts w:eastAsia="Arial Unicode MS"/>
              </w:rPr>
            </w:pPr>
            <w:r w:rsidRPr="00B026C7">
              <w:rPr>
                <w:rFonts w:eastAsia="Arial Unicode MS"/>
              </w:rPr>
              <w:t xml:space="preserve">1989 </w:t>
            </w:r>
            <w:r w:rsidRPr="00B026C7">
              <w:t>–</w:t>
            </w:r>
            <w:r w:rsidRPr="00B026C7">
              <w:rPr>
                <w:rFonts w:eastAsia="Arial Unicode MS"/>
              </w:rPr>
              <w:t xml:space="preserve"> 1993:  VVŠ PV ve Vyškově náčelník předmětové skupiny </w:t>
            </w:r>
          </w:p>
          <w:p w14:paraId="66E95F28" w14:textId="77777777" w:rsidR="00DA677C" w:rsidRPr="00B026C7" w:rsidRDefault="00DA677C" w:rsidP="008546E6">
            <w:pPr>
              <w:jc w:val="both"/>
              <w:rPr>
                <w:rFonts w:eastAsia="Arial Unicode MS"/>
              </w:rPr>
            </w:pPr>
            <w:r w:rsidRPr="00B026C7">
              <w:rPr>
                <w:rFonts w:eastAsia="Arial Unicode MS"/>
              </w:rPr>
              <w:t xml:space="preserve">1983 </w:t>
            </w:r>
            <w:r w:rsidRPr="00B026C7">
              <w:t>–</w:t>
            </w:r>
            <w:r w:rsidRPr="00B026C7">
              <w:rPr>
                <w:rFonts w:eastAsia="Arial Unicode MS"/>
              </w:rPr>
              <w:t xml:space="preserve"> 1989:  VVŠ PV ve Vyškově starší učitel </w:t>
            </w:r>
          </w:p>
          <w:p w14:paraId="21F474EC" w14:textId="77777777" w:rsidR="00DA677C" w:rsidRPr="00B026C7" w:rsidRDefault="00DA677C" w:rsidP="008546E6">
            <w:pPr>
              <w:jc w:val="both"/>
              <w:rPr>
                <w:rFonts w:eastAsia="Arial Unicode MS"/>
              </w:rPr>
            </w:pPr>
            <w:r w:rsidRPr="00B026C7">
              <w:rPr>
                <w:rFonts w:eastAsia="Arial Unicode MS"/>
              </w:rPr>
              <w:t xml:space="preserve">1981 </w:t>
            </w:r>
            <w:r w:rsidRPr="00B026C7">
              <w:t>–</w:t>
            </w:r>
            <w:r w:rsidRPr="00B026C7">
              <w:rPr>
                <w:rFonts w:eastAsia="Arial Unicode MS"/>
              </w:rPr>
              <w:t xml:space="preserve"> 1983:  VVŠ PV asistent</w:t>
            </w:r>
          </w:p>
          <w:p w14:paraId="3A365116" w14:textId="77777777" w:rsidR="00DA677C" w:rsidRDefault="00DA677C" w:rsidP="008546E6">
            <w:pPr>
              <w:jc w:val="both"/>
              <w:rPr>
                <w:rFonts w:eastAsia="Arial Unicode MS"/>
              </w:rPr>
            </w:pPr>
            <w:r w:rsidRPr="00B026C7">
              <w:rPr>
                <w:rFonts w:eastAsia="Arial Unicode MS"/>
              </w:rPr>
              <w:t xml:space="preserve">1977 </w:t>
            </w:r>
            <w:r w:rsidRPr="00B026C7">
              <w:t>–</w:t>
            </w:r>
            <w:r w:rsidRPr="00B026C7">
              <w:rPr>
                <w:rFonts w:eastAsia="Arial Unicode MS"/>
              </w:rPr>
              <w:t xml:space="preserve"> 1981:</w:t>
            </w:r>
            <w:r>
              <w:rPr>
                <w:rFonts w:eastAsia="Arial Unicode MS"/>
              </w:rPr>
              <w:t xml:space="preserve">  MO ČR náčelník chemické služby </w:t>
            </w:r>
          </w:p>
          <w:p w14:paraId="50D17A2E" w14:textId="77777777" w:rsidR="00DA677C" w:rsidRDefault="00DA677C" w:rsidP="008546E6">
            <w:pPr>
              <w:jc w:val="both"/>
              <w:rPr>
                <w:color w:val="FF0000"/>
              </w:rPr>
            </w:pPr>
          </w:p>
        </w:tc>
      </w:tr>
      <w:tr w:rsidR="00DA677C" w14:paraId="69776F0C" w14:textId="77777777" w:rsidTr="008546E6">
        <w:trPr>
          <w:trHeight w:val="25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1350117" w14:textId="77777777" w:rsidR="00DA677C" w:rsidRDefault="00DA677C" w:rsidP="008546E6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A677C" w14:paraId="6D8F5F70" w14:textId="77777777" w:rsidTr="008546E6">
        <w:trPr>
          <w:trHeight w:val="110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33A3" w14:textId="33EAA1EE" w:rsidR="00B026C7" w:rsidRDefault="00157D85" w:rsidP="008546E6">
            <w:pPr>
              <w:jc w:val="both"/>
            </w:pPr>
            <w:r>
              <w:lastRenderedPageBreak/>
              <w:t>15x vedoucí bakalářské práce</w:t>
            </w:r>
          </w:p>
          <w:p w14:paraId="4B52E8DF" w14:textId="10284467" w:rsidR="00157D85" w:rsidRDefault="00157D85" w:rsidP="008546E6">
            <w:pPr>
              <w:jc w:val="both"/>
            </w:pPr>
            <w:r>
              <w:t>45x vedoucí diplomové práce</w:t>
            </w:r>
          </w:p>
          <w:p w14:paraId="73D4CC7A" w14:textId="520620EE" w:rsidR="00157D85" w:rsidRDefault="00157D85" w:rsidP="008546E6">
            <w:pPr>
              <w:jc w:val="both"/>
            </w:pPr>
            <w:r>
              <w:t>1x vedoucí disertační práce</w:t>
            </w:r>
          </w:p>
          <w:p w14:paraId="25EC1932" w14:textId="59F67C5D" w:rsidR="00DA677C" w:rsidRDefault="00DA677C" w:rsidP="00157D85">
            <w:pPr>
              <w:jc w:val="both"/>
            </w:pPr>
          </w:p>
        </w:tc>
      </w:tr>
      <w:tr w:rsidR="00DA677C" w14:paraId="49DD9D11" w14:textId="77777777" w:rsidTr="008546E6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04D4872" w14:textId="77777777" w:rsidR="00DA677C" w:rsidRDefault="00DA677C" w:rsidP="008546E6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FE10187" w14:textId="77777777" w:rsidR="00DA677C" w:rsidRDefault="00DA677C" w:rsidP="008546E6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16044FCB" w14:textId="77777777" w:rsidR="00DA677C" w:rsidRDefault="00DA677C" w:rsidP="008546E6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E75D79E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A677C" w14:paraId="79C7C3A8" w14:textId="77777777" w:rsidTr="008546E6">
        <w:trPr>
          <w:cantSplit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78C1" w14:textId="77777777" w:rsidR="00DA677C" w:rsidRDefault="00DA677C" w:rsidP="008546E6">
            <w:pPr>
              <w:jc w:val="both"/>
            </w:pPr>
            <w:r>
              <w:t>Zbraně hromadného ničení a ochrana proti nim</w:t>
            </w: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86D4F" w14:textId="77777777" w:rsidR="00DA677C" w:rsidRDefault="00DA677C" w:rsidP="008546E6">
            <w:pPr>
              <w:jc w:val="both"/>
            </w:pPr>
            <w:r>
              <w:t>1992</w:t>
            </w: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F670CE" w14:textId="77777777" w:rsidR="00DA677C" w:rsidRDefault="00DA677C" w:rsidP="008546E6">
            <w:pPr>
              <w:jc w:val="both"/>
            </w:pPr>
            <w:r>
              <w:t>VVŠ PV ve Vyškově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F52411C" w14:textId="77777777" w:rsidR="00DA677C" w:rsidRDefault="00DA677C" w:rsidP="008546E6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198CACE" w14:textId="77777777" w:rsidR="00DA677C" w:rsidRDefault="00DA677C" w:rsidP="008546E6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DA90F97" w14:textId="77777777" w:rsidR="00DA677C" w:rsidRDefault="00DA677C" w:rsidP="008546E6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A677C" w14:paraId="365DC393" w14:textId="77777777" w:rsidTr="008546E6">
        <w:trPr>
          <w:cantSplit/>
          <w:trHeight w:val="70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FA9FFE2" w14:textId="77777777" w:rsidR="00DA677C" w:rsidRDefault="00DA677C" w:rsidP="008546E6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7CA8B0C" w14:textId="77777777" w:rsidR="00DA677C" w:rsidRDefault="00DA677C" w:rsidP="008546E6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70450E45" w14:textId="77777777" w:rsidR="00DA677C" w:rsidRDefault="00DA677C" w:rsidP="008546E6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4414EC6" w14:textId="7DCC1BED" w:rsidR="00DA677C" w:rsidRDefault="008D66FA" w:rsidP="008546E6">
            <w:pPr>
              <w:jc w:val="both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D65F" w14:textId="5872B871" w:rsidR="00DA677C" w:rsidRDefault="008D66FA" w:rsidP="008546E6">
            <w:pPr>
              <w:jc w:val="both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EF8D" w14:textId="77777777" w:rsidR="00DA677C" w:rsidRDefault="00DA677C" w:rsidP="008546E6">
            <w:pPr>
              <w:jc w:val="both"/>
              <w:rPr>
                <w:b/>
              </w:rPr>
            </w:pPr>
          </w:p>
        </w:tc>
      </w:tr>
      <w:tr w:rsidR="00DA677C" w14:paraId="3162F222" w14:textId="77777777" w:rsidTr="008546E6">
        <w:trPr>
          <w:trHeight w:val="205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9F97" w14:textId="77777777" w:rsidR="00DA677C" w:rsidRDefault="00DA677C" w:rsidP="008546E6">
            <w:pPr>
              <w:jc w:val="both"/>
            </w:pPr>
            <w:r>
              <w:t>Ochrana vojsk a obyvatelstva</w:t>
            </w: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3EBF" w14:textId="77777777" w:rsidR="00DA677C" w:rsidRDefault="00DA677C" w:rsidP="008546E6">
            <w:pPr>
              <w:jc w:val="both"/>
            </w:pPr>
            <w:r>
              <w:t>2004</w:t>
            </w: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72E586" w14:textId="77777777" w:rsidR="00DA677C" w:rsidRDefault="00DA677C" w:rsidP="008546E6">
            <w:pPr>
              <w:jc w:val="both"/>
            </w:pPr>
            <w:r>
              <w:t>VVŠ PV ve Vyškově</w:t>
            </w: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6ADC3219" w14:textId="77777777" w:rsidR="00DA677C" w:rsidRDefault="00DA677C" w:rsidP="008546E6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AE2FE" w14:textId="77777777" w:rsidR="00DA677C" w:rsidRDefault="00DA677C" w:rsidP="008546E6">
            <w:pPr>
              <w:rPr>
                <w:b/>
              </w:rPr>
            </w:pPr>
            <w:r>
              <w:rPr>
                <w:b/>
              </w:rPr>
              <w:t xml:space="preserve">   3/3</w:t>
            </w:r>
          </w:p>
        </w:tc>
      </w:tr>
      <w:tr w:rsidR="00DA677C" w14:paraId="773BEAE2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BEFBD3F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A677C" w14:paraId="073C1043" w14:textId="77777777" w:rsidTr="008546E6">
        <w:trPr>
          <w:trHeight w:val="2347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8618" w14:textId="3BF31E34" w:rsidR="00A50FE3" w:rsidRPr="00D10A2E" w:rsidRDefault="00A50FE3" w:rsidP="00A50FE3">
            <w:pPr>
              <w:jc w:val="both"/>
              <w:rPr>
                <w:shd w:val="clear" w:color="auto" w:fill="F7F8F9"/>
              </w:rPr>
            </w:pPr>
            <w:bookmarkStart w:id="197" w:name="x_x__Hlk72094931"/>
            <w:r w:rsidRPr="00D10A2E">
              <w:rPr>
                <w:shd w:val="clear" w:color="auto" w:fill="F7F8F9"/>
              </w:rPr>
              <w:t xml:space="preserve">TOMEK, M., </w:t>
            </w:r>
            <w:hyperlink r:id="rId139" w:history="1">
              <w:r w:rsidRPr="00D10A2E">
                <w:rPr>
                  <w:shd w:val="clear" w:color="auto" w:fill="FFFFFF"/>
                </w:rPr>
                <w:t>STROHMANDL J.</w:t>
              </w:r>
            </w:hyperlink>
            <w:r w:rsidRPr="00D10A2E">
              <w:rPr>
                <w:iCs/>
                <w:shd w:val="clear" w:color="auto" w:fill="F7F8F9"/>
              </w:rPr>
              <w:t xml:space="preserve">, </w:t>
            </w:r>
            <w:hyperlink r:id="rId140" w:history="1">
              <w:r w:rsidRPr="00D10A2E">
                <w:rPr>
                  <w:shd w:val="clear" w:color="auto" w:fill="FFFFFF"/>
                </w:rPr>
                <w:t>TOMASEK P.</w:t>
              </w:r>
            </w:hyperlink>
            <w:r w:rsidRPr="00D10A2E">
              <w:rPr>
                <w:shd w:val="clear" w:color="auto" w:fill="FFFFFF"/>
              </w:rPr>
              <w:t>,</w:t>
            </w:r>
            <w:r w:rsidRPr="00D10A2E">
              <w:rPr>
                <w:iCs/>
                <w:shd w:val="clear" w:color="auto" w:fill="F7F8F9"/>
              </w:rPr>
              <w:t xml:space="preserve"> </w:t>
            </w:r>
            <w:r w:rsidRPr="00D10A2E">
              <w:rPr>
                <w:b/>
                <w:shd w:val="clear" w:color="auto" w:fill="F7F8F9"/>
              </w:rPr>
              <w:t>VICAR, D.</w:t>
            </w:r>
            <w:r w:rsidRPr="00D10A2E">
              <w:rPr>
                <w:i/>
                <w:iCs/>
                <w:shd w:val="clear" w:color="auto" w:fill="F7F8F9"/>
              </w:rPr>
              <w:t xml:space="preserve"> </w:t>
            </w:r>
            <w:r w:rsidRPr="00D10A2E">
              <w:rPr>
                <w:shd w:val="clear" w:color="auto" w:fill="F7F8F9"/>
              </w:rPr>
              <w:t>Discovering an Orphan Source of Ionizing Radiation with Respect to Occupational Safety and Health</w:t>
            </w:r>
            <w:r w:rsidRPr="00D10A2E">
              <w:rPr>
                <w:i/>
                <w:shd w:val="clear" w:color="auto" w:fill="F7F8F9"/>
              </w:rPr>
              <w:t>.</w:t>
            </w:r>
            <w:r w:rsidRPr="00D10A2E">
              <w:rPr>
                <w:shd w:val="clear" w:color="auto" w:fill="F7F8F9"/>
              </w:rPr>
              <w:t xml:space="preserve"> </w:t>
            </w:r>
            <w:r w:rsidRPr="00D10A2E">
              <w:rPr>
                <w:i/>
                <w:shd w:val="clear" w:color="auto" w:fill="F7F8F9"/>
              </w:rPr>
              <w:t>Civil Engineering Journal</w:t>
            </w:r>
            <w:r w:rsidRPr="00D10A2E">
              <w:rPr>
                <w:shd w:val="clear" w:color="auto" w:fill="F7F8F9"/>
              </w:rPr>
              <w:t xml:space="preserve">, 2022, </w:t>
            </w:r>
            <w:r w:rsidRPr="00D10A2E">
              <w:rPr>
                <w:b/>
                <w:shd w:val="clear" w:color="auto" w:fill="F7F8F9"/>
              </w:rPr>
              <w:t xml:space="preserve">8 </w:t>
            </w:r>
            <w:r w:rsidRPr="00D10A2E">
              <w:rPr>
                <w:shd w:val="clear" w:color="auto" w:fill="F7F8F9"/>
              </w:rPr>
              <w:t xml:space="preserve">(11), 2548-2559. ISSN 2676-6957. (Jsc, Q1, autorský podíl </w:t>
            </w:r>
            <w:r w:rsidRPr="00D10A2E">
              <w:rPr>
                <w:b/>
                <w:shd w:val="clear" w:color="auto" w:fill="F7F8F9"/>
              </w:rPr>
              <w:t>25 %</w:t>
            </w:r>
            <w:r w:rsidRPr="00D10A2E">
              <w:rPr>
                <w:shd w:val="clear" w:color="auto" w:fill="F7F8F9"/>
              </w:rPr>
              <w:t>)</w:t>
            </w:r>
          </w:p>
          <w:p w14:paraId="73029C2B" w14:textId="77777777" w:rsidR="0046010D" w:rsidRPr="00D10A2E" w:rsidRDefault="0046010D" w:rsidP="00A50FE3">
            <w:pPr>
              <w:jc w:val="both"/>
              <w:rPr>
                <w:sz w:val="8"/>
                <w:szCs w:val="8"/>
                <w:shd w:val="clear" w:color="auto" w:fill="F7F8F9"/>
              </w:rPr>
            </w:pPr>
          </w:p>
          <w:p w14:paraId="326F23DC" w14:textId="42645D34" w:rsidR="00A50FE3" w:rsidRPr="00D10A2E" w:rsidRDefault="00A50FE3" w:rsidP="00A50FE3">
            <w:pPr>
              <w:jc w:val="both"/>
            </w:pPr>
            <w:r w:rsidRPr="00D10A2E">
              <w:rPr>
                <w:shd w:val="clear" w:color="auto" w:fill="F7F8F9"/>
              </w:rPr>
              <w:t xml:space="preserve">STROHMANDL, J., TOMEK, M., </w:t>
            </w:r>
            <w:r w:rsidRPr="00D10A2E">
              <w:rPr>
                <w:b/>
                <w:shd w:val="clear" w:color="auto" w:fill="F7F8F9"/>
              </w:rPr>
              <w:t>VICAR, D.,</w:t>
            </w:r>
            <w:r w:rsidRPr="00D10A2E">
              <w:rPr>
                <w:shd w:val="clear" w:color="auto" w:fill="F7F8F9"/>
              </w:rPr>
              <w:t xml:space="preserve"> MOLNAR, V., MIKUSOVAOVA, N. (2022) Rescue of persons in traffic accidents on roads. </w:t>
            </w:r>
            <w:r w:rsidRPr="00D10A2E">
              <w:rPr>
                <w:i/>
                <w:shd w:val="clear" w:color="auto" w:fill="F7F8F9"/>
              </w:rPr>
              <w:t>Open Engineering</w:t>
            </w:r>
            <w:r w:rsidRPr="00D10A2E">
              <w:rPr>
                <w:shd w:val="clear" w:color="auto" w:fill="F7F8F9"/>
              </w:rPr>
              <w:t xml:space="preserve">, 2022, </w:t>
            </w:r>
            <w:r w:rsidRPr="00D10A2E">
              <w:rPr>
                <w:b/>
                <w:shd w:val="clear" w:color="auto" w:fill="F7F8F9"/>
              </w:rPr>
              <w:t xml:space="preserve">12 </w:t>
            </w:r>
            <w:r w:rsidRPr="00D10A2E">
              <w:rPr>
                <w:shd w:val="clear" w:color="auto" w:fill="F7F8F9"/>
              </w:rPr>
              <w:t>(1), 38-50. ISSN 2391-5439. (</w:t>
            </w:r>
            <w:r w:rsidRPr="00D10A2E">
              <w:t xml:space="preserve">Jsc, Q3, autorský podíl </w:t>
            </w:r>
            <w:r w:rsidRPr="00D10A2E">
              <w:rPr>
                <w:b/>
              </w:rPr>
              <w:t>30 %</w:t>
            </w:r>
            <w:r w:rsidRPr="00D10A2E">
              <w:t>)</w:t>
            </w:r>
          </w:p>
          <w:p w14:paraId="1F587141" w14:textId="77777777" w:rsidR="0046010D" w:rsidRPr="00D10A2E" w:rsidRDefault="0046010D" w:rsidP="00A50FE3">
            <w:pPr>
              <w:jc w:val="both"/>
              <w:rPr>
                <w:b/>
                <w:sz w:val="8"/>
                <w:szCs w:val="8"/>
              </w:rPr>
            </w:pPr>
          </w:p>
          <w:p w14:paraId="28096C19" w14:textId="4D95D735" w:rsidR="00A50FE3" w:rsidRPr="00D10A2E" w:rsidRDefault="00A50FE3" w:rsidP="00A50FE3">
            <w:pPr>
              <w:pStyle w:val="Normlnweb"/>
              <w:shd w:val="clear" w:color="auto" w:fill="FFFFFF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D10A2E">
              <w:rPr>
                <w:rFonts w:ascii="Times New Roman" w:hAnsi="Times New Roman" w:cs="Times New Roman"/>
                <w:b/>
                <w:color w:val="242424"/>
                <w:sz w:val="20"/>
                <w:szCs w:val="20"/>
                <w:bdr w:val="none" w:sz="0" w:space="0" w:color="auto" w:frame="1"/>
              </w:rPr>
              <w:t>VICAR, D</w:t>
            </w:r>
            <w:r w:rsidRPr="00D10A2E">
              <w:rPr>
                <w:rFonts w:ascii="Times New Roman" w:hAnsi="Times New Roman" w:cs="Times New Roman"/>
                <w:color w:val="242424"/>
                <w:sz w:val="20"/>
                <w:szCs w:val="20"/>
                <w:bdr w:val="none" w:sz="0" w:space="0" w:color="auto" w:frame="1"/>
              </w:rPr>
              <w:t>., PRINC, I., MASEK, I. a Otakar J. MIKA. </w:t>
            </w:r>
            <w:bookmarkEnd w:id="197"/>
            <w:r w:rsidRPr="00D10A2E">
              <w:rPr>
                <w:rFonts w:ascii="Times New Roman" w:hAnsi="Times New Roman" w:cs="Times New Roman"/>
                <w:i/>
                <w:iCs/>
                <w:color w:val="242424"/>
                <w:sz w:val="20"/>
                <w:szCs w:val="20"/>
                <w:bdr w:val="none" w:sz="0" w:space="0" w:color="auto" w:frame="1"/>
                <w:lang w:val="en-US"/>
              </w:rPr>
              <w:t>Nuclear, Radiological and Chemical Weapons, Radiation and Chemical Accidents.</w:t>
            </w:r>
            <w:r w:rsidRPr="00D10A2E">
              <w:rPr>
                <w:rFonts w:ascii="Times New Roman" w:hAnsi="Times New Roman" w:cs="Times New Roman"/>
                <w:color w:val="242424"/>
                <w:sz w:val="20"/>
                <w:szCs w:val="20"/>
                <w:bdr w:val="none" w:sz="0" w:space="0" w:color="auto" w:frame="1"/>
                <w:lang w:val="en-US"/>
              </w:rPr>
              <w:t> </w:t>
            </w:r>
            <w:r w:rsidRPr="00D10A2E">
              <w:rPr>
                <w:rFonts w:ascii="Times New Roman" w:hAnsi="Times New Roman" w:cs="Times New Roman"/>
                <w:color w:val="242424"/>
                <w:sz w:val="20"/>
                <w:szCs w:val="20"/>
                <w:bdr w:val="none" w:sz="0" w:space="0" w:color="auto" w:frame="1"/>
              </w:rPr>
              <w:t>Zlín: Univerzita Tomáše Bati ve Zlíně, Fakulta logistiky a krizov</w:t>
            </w:r>
            <w:r w:rsidRPr="00D10A2E">
              <w:rPr>
                <w:rFonts w:ascii="Times New Roman" w:eastAsia="Malgun Gothic Semilight" w:hAnsi="Times New Roman" w:cs="Times New Roman"/>
                <w:color w:val="242424"/>
                <w:sz w:val="20"/>
                <w:szCs w:val="20"/>
                <w:bdr w:val="none" w:sz="0" w:space="0" w:color="auto" w:frame="1"/>
              </w:rPr>
              <w:t>é</w:t>
            </w:r>
            <w:r w:rsidRPr="00D10A2E">
              <w:rPr>
                <w:rFonts w:ascii="Times New Roman" w:hAnsi="Times New Roman" w:cs="Times New Roman"/>
                <w:color w:val="242424"/>
                <w:sz w:val="20"/>
                <w:szCs w:val="20"/>
                <w:bdr w:val="none" w:sz="0" w:space="0" w:color="auto" w:frame="1"/>
              </w:rPr>
              <w:t>ho ř</w:t>
            </w:r>
            <w:r w:rsidRPr="00D10A2E">
              <w:rPr>
                <w:rFonts w:ascii="Times New Roman" w:eastAsia="Malgun Gothic Semilight" w:hAnsi="Times New Roman" w:cs="Times New Roman"/>
                <w:color w:val="242424"/>
                <w:sz w:val="20"/>
                <w:szCs w:val="20"/>
                <w:bdr w:val="none" w:sz="0" w:space="0" w:color="auto" w:frame="1"/>
              </w:rPr>
              <w:t>í</w:t>
            </w:r>
            <w:r w:rsidRPr="00D10A2E">
              <w:rPr>
                <w:rFonts w:ascii="Times New Roman" w:hAnsi="Times New Roman" w:cs="Times New Roman"/>
                <w:color w:val="242424"/>
                <w:sz w:val="20"/>
                <w:szCs w:val="20"/>
                <w:bdr w:val="none" w:sz="0" w:space="0" w:color="auto" w:frame="1"/>
              </w:rPr>
              <w:t>zen</w:t>
            </w:r>
            <w:r w:rsidRPr="00D10A2E">
              <w:rPr>
                <w:rFonts w:ascii="Times New Roman" w:eastAsia="Malgun Gothic Semilight" w:hAnsi="Times New Roman" w:cs="Times New Roman"/>
                <w:color w:val="242424"/>
                <w:sz w:val="20"/>
                <w:szCs w:val="20"/>
                <w:bdr w:val="none" w:sz="0" w:space="0" w:color="auto" w:frame="1"/>
              </w:rPr>
              <w:t>í</w:t>
            </w:r>
            <w:r w:rsidRPr="00D10A2E">
              <w:rPr>
                <w:rFonts w:ascii="Times New Roman" w:hAnsi="Times New Roman" w:cs="Times New Roman"/>
                <w:color w:val="242424"/>
                <w:sz w:val="20"/>
                <w:szCs w:val="20"/>
                <w:bdr w:val="none" w:sz="0" w:space="0" w:color="auto" w:frame="1"/>
              </w:rPr>
              <w:t xml:space="preserve">, 2021. ISBN 978-80-7678-053-8. (B, autorský podíl </w:t>
            </w:r>
            <w:r w:rsidRPr="00D10A2E">
              <w:rPr>
                <w:rFonts w:ascii="Times New Roman" w:hAnsi="Times New Roman" w:cs="Times New Roman"/>
                <w:b/>
                <w:color w:val="242424"/>
                <w:sz w:val="20"/>
                <w:szCs w:val="20"/>
                <w:bdr w:val="none" w:sz="0" w:space="0" w:color="auto" w:frame="1"/>
              </w:rPr>
              <w:t>40 %</w:t>
            </w:r>
            <w:r w:rsidRPr="00D10A2E">
              <w:rPr>
                <w:rFonts w:ascii="Times New Roman" w:hAnsi="Times New Roman" w:cs="Times New Roman"/>
                <w:color w:val="242424"/>
                <w:sz w:val="20"/>
                <w:szCs w:val="20"/>
                <w:bdr w:val="none" w:sz="0" w:space="0" w:color="auto" w:frame="1"/>
              </w:rPr>
              <w:t>)</w:t>
            </w:r>
          </w:p>
          <w:p w14:paraId="5C286CD0" w14:textId="7B24585B" w:rsidR="00DA677C" w:rsidRPr="00D10A2E" w:rsidRDefault="00DA677C" w:rsidP="008546E6">
            <w:pPr>
              <w:spacing w:before="120"/>
              <w:jc w:val="both"/>
              <w:rPr>
                <w:color w:val="000000"/>
              </w:rPr>
            </w:pPr>
            <w:r w:rsidRPr="00D10A2E">
              <w:rPr>
                <w:color w:val="000000"/>
              </w:rPr>
              <w:t xml:space="preserve">RAK, J., </w:t>
            </w:r>
            <w:r w:rsidRPr="00D10A2E">
              <w:rPr>
                <w:b/>
                <w:color w:val="000000"/>
              </w:rPr>
              <w:t>VIČAR, D.,</w:t>
            </w:r>
            <w:r w:rsidRPr="00D10A2E">
              <w:rPr>
                <w:color w:val="000000"/>
              </w:rPr>
              <w:t xml:space="preserve"> LOSEK, V., BALINT, T., STROHMANDL, J. KOZUBIKOVA, B. </w:t>
            </w:r>
            <w:r w:rsidRPr="00D10A2E">
              <w:rPr>
                <w:iCs/>
                <w:color w:val="000000"/>
              </w:rPr>
              <w:t>Design of a Spatial Database of Standardized Blocks of Flats for the Purpose of Population Sheltering in the town of Uherské Hradiště</w:t>
            </w:r>
            <w:r w:rsidRPr="00D10A2E">
              <w:rPr>
                <w:color w:val="000000"/>
              </w:rPr>
              <w:t xml:space="preserve">. </w:t>
            </w:r>
            <w:r w:rsidRPr="00D10A2E">
              <w:rPr>
                <w:i/>
                <w:color w:val="000000"/>
              </w:rPr>
              <w:t>WSEAS Transactions on Environment and Development</w:t>
            </w:r>
            <w:r w:rsidRPr="00D10A2E">
              <w:rPr>
                <w:color w:val="000000"/>
              </w:rPr>
              <w:t xml:space="preserve">, 2018, </w:t>
            </w:r>
            <w:r w:rsidRPr="00D10A2E">
              <w:rPr>
                <w:b/>
                <w:color w:val="000000"/>
              </w:rPr>
              <w:t>14</w:t>
            </w:r>
            <w:r w:rsidRPr="00D10A2E">
              <w:rPr>
                <w:color w:val="000000"/>
              </w:rPr>
              <w:t>, 16-23. ISSN 1790-5079. (Jsc, Q4, autorský podíl 15 %)</w:t>
            </w:r>
          </w:p>
          <w:p w14:paraId="3C5E9890" w14:textId="77777777" w:rsidR="0046010D" w:rsidRPr="00D10A2E" w:rsidRDefault="0046010D" w:rsidP="008546E6">
            <w:pPr>
              <w:spacing w:before="120"/>
              <w:jc w:val="both"/>
              <w:rPr>
                <w:sz w:val="8"/>
                <w:szCs w:val="8"/>
              </w:rPr>
            </w:pPr>
          </w:p>
          <w:p w14:paraId="4D72DA02" w14:textId="74EFE67F" w:rsidR="00DA677C" w:rsidRPr="00D10A2E" w:rsidRDefault="00DA677C" w:rsidP="008546E6">
            <w:pPr>
              <w:jc w:val="both"/>
              <w:rPr>
                <w:shd w:val="clear" w:color="auto" w:fill="F7F8F9"/>
              </w:rPr>
            </w:pPr>
            <w:r w:rsidRPr="00D10A2E">
              <w:rPr>
                <w:b/>
                <w:shd w:val="clear" w:color="auto" w:fill="F7F8F9"/>
              </w:rPr>
              <w:t>VIČAR, D.</w:t>
            </w:r>
            <w:r w:rsidRPr="00D10A2E">
              <w:rPr>
                <w:shd w:val="clear" w:color="auto" w:fill="F7F8F9"/>
              </w:rPr>
              <w:t xml:space="preserve"> </w:t>
            </w:r>
            <w:r w:rsidRPr="00D10A2E">
              <w:rPr>
                <w:i/>
                <w:shd w:val="clear" w:color="auto" w:fill="F7F8F9"/>
              </w:rPr>
              <w:t>Nové hrozby CBRN-studijní materiály ze seminářů</w:t>
            </w:r>
            <w:r w:rsidRPr="00D10A2E">
              <w:rPr>
                <w:shd w:val="clear" w:color="auto" w:fill="F7F8F9"/>
              </w:rPr>
              <w:t xml:space="preserve">. [online, e-kniha] Zlín: Univerzita Tomáše Bati ve Zlíně, Fakulta logistiky a krizového řízení, 2021. ISBN: 978-80-7454-989-2. (B, autorský podíl </w:t>
            </w:r>
            <w:r w:rsidRPr="00D10A2E">
              <w:rPr>
                <w:b/>
                <w:shd w:val="clear" w:color="auto" w:fill="F7F8F9"/>
              </w:rPr>
              <w:t>80 %</w:t>
            </w:r>
            <w:r w:rsidRPr="00D10A2E">
              <w:rPr>
                <w:shd w:val="clear" w:color="auto" w:fill="F7F8F9"/>
              </w:rPr>
              <w:t>)</w:t>
            </w:r>
          </w:p>
          <w:p w14:paraId="2FD7DCBD" w14:textId="77777777" w:rsidR="00DA677C" w:rsidRDefault="00DA677C" w:rsidP="00A50FE3">
            <w:pPr>
              <w:jc w:val="both"/>
              <w:rPr>
                <w:b/>
              </w:rPr>
            </w:pPr>
          </w:p>
        </w:tc>
      </w:tr>
      <w:tr w:rsidR="00DA677C" w14:paraId="4758C967" w14:textId="77777777" w:rsidTr="008546E6">
        <w:trPr>
          <w:trHeight w:val="21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6488666" w14:textId="77777777" w:rsidR="00DA677C" w:rsidRDefault="00DA677C" w:rsidP="008546E6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A677C" w14:paraId="2D23449C" w14:textId="77777777" w:rsidTr="008546E6">
        <w:trPr>
          <w:trHeight w:val="32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3FCC" w14:textId="77777777" w:rsidR="00DA677C" w:rsidRDefault="00DA677C" w:rsidP="008546E6">
            <w:pPr>
              <w:rPr>
                <w:b/>
              </w:rPr>
            </w:pPr>
            <w:r>
              <w:t>2002 - 2008: Zástupce ČR v panelu SAS RTO NATO.</w:t>
            </w:r>
          </w:p>
        </w:tc>
      </w:tr>
      <w:tr w:rsidR="00DA677C" w14:paraId="6A106EF4" w14:textId="77777777" w:rsidTr="008546E6">
        <w:trPr>
          <w:cantSplit/>
          <w:trHeight w:val="4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D0BE3CC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DBC2" w14:textId="77777777" w:rsidR="00DA677C" w:rsidRDefault="00DA677C" w:rsidP="008546E6">
            <w:pPr>
              <w:jc w:val="both"/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CB1625C" w14:textId="77777777" w:rsidR="00DA677C" w:rsidRDefault="00DA677C" w:rsidP="008546E6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6F2A" w14:textId="49141427" w:rsidR="00DA677C" w:rsidRDefault="008D66FA" w:rsidP="008546E6">
            <w:pPr>
              <w:jc w:val="both"/>
            </w:pPr>
            <w:r>
              <w:t>02. 03. 2023</w:t>
            </w:r>
          </w:p>
        </w:tc>
      </w:tr>
    </w:tbl>
    <w:p w14:paraId="137D7889" w14:textId="77777777" w:rsidR="00DA677C" w:rsidRDefault="00DA677C" w:rsidP="00DA677C"/>
    <w:p w14:paraId="103613CD" w14:textId="2C876418" w:rsidR="00DA677C" w:rsidRDefault="00DA677C" w:rsidP="00E45D3E">
      <w:pPr>
        <w:spacing w:after="160" w:line="259" w:lineRule="auto"/>
      </w:pPr>
    </w:p>
    <w:p w14:paraId="6117C056" w14:textId="77777777" w:rsidR="00DA677C" w:rsidRDefault="00DA677C">
      <w:pPr>
        <w:spacing w:after="160" w:line="259" w:lineRule="auto"/>
      </w:pPr>
      <w:r>
        <w:br w:type="page"/>
      </w:r>
    </w:p>
    <w:tbl>
      <w:tblPr>
        <w:tblW w:w="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DA677C" w14:paraId="6A13E496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41A1750A" w14:textId="77777777" w:rsidR="00DA677C" w:rsidRDefault="00DA677C" w:rsidP="008546E6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A677C" w14:paraId="66385356" w14:textId="77777777" w:rsidTr="008546E6">
        <w:tc>
          <w:tcPr>
            <w:tcW w:w="25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835342C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421E" w14:textId="77777777" w:rsidR="00DA677C" w:rsidRDefault="00DA677C" w:rsidP="008546E6">
            <w:pPr>
              <w:jc w:val="both"/>
            </w:pPr>
            <w:r>
              <w:t>Univerzita Tomáše Bati ve Zlíně</w:t>
            </w:r>
          </w:p>
        </w:tc>
      </w:tr>
      <w:tr w:rsidR="00DA677C" w14:paraId="7E1402E9" w14:textId="77777777" w:rsidTr="008546E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9E1ED4D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5B66" w14:textId="77777777" w:rsidR="00DA677C" w:rsidRDefault="00DA677C" w:rsidP="008546E6">
            <w:pPr>
              <w:jc w:val="both"/>
            </w:pPr>
            <w:r>
              <w:t>Fakulta logistiky a krizového řízení</w:t>
            </w:r>
          </w:p>
        </w:tc>
      </w:tr>
      <w:tr w:rsidR="00DA677C" w14:paraId="5B668DCF" w14:textId="77777777" w:rsidTr="008546E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0C0A0F3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714D" w14:textId="77777777" w:rsidR="00DA677C" w:rsidRDefault="00DA677C" w:rsidP="008546E6">
            <w:pPr>
              <w:jc w:val="both"/>
            </w:pPr>
            <w:r>
              <w:t>Bezpečnost společnosti</w:t>
            </w:r>
          </w:p>
        </w:tc>
      </w:tr>
      <w:tr w:rsidR="00DA677C" w14:paraId="26024A5D" w14:textId="77777777" w:rsidTr="008546E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85B1B30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C3E0" w14:textId="77777777" w:rsidR="00DA677C" w:rsidRPr="00A50FE3" w:rsidRDefault="00DA677C" w:rsidP="008546E6">
            <w:pPr>
              <w:jc w:val="both"/>
              <w:rPr>
                <w:b/>
              </w:rPr>
            </w:pPr>
            <w:r w:rsidRPr="00A50FE3">
              <w:rPr>
                <w:b/>
              </w:rPr>
              <w:t>Kateřina Víchová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F1D2E22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AC4F" w14:textId="77777777" w:rsidR="00DA677C" w:rsidRDefault="00DA677C" w:rsidP="008546E6">
            <w:pPr>
              <w:jc w:val="both"/>
            </w:pPr>
            <w:r>
              <w:t>Ph.D.</w:t>
            </w:r>
          </w:p>
        </w:tc>
      </w:tr>
      <w:tr w:rsidR="00DA677C" w14:paraId="6B22CF11" w14:textId="77777777" w:rsidTr="00157D85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0EB8868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CE795" w14:textId="77777777" w:rsidR="00DA677C" w:rsidRDefault="00DA677C" w:rsidP="008546E6">
            <w:pPr>
              <w:jc w:val="both"/>
            </w:pPr>
            <w:r>
              <w:t>1992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3AD04E4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566D" w14:textId="054F13AD" w:rsidR="00DA677C" w:rsidRPr="0046010D" w:rsidRDefault="00DA677C" w:rsidP="008546E6">
            <w:pPr>
              <w:jc w:val="both"/>
              <w:rPr>
                <w:i/>
              </w:rPr>
            </w:pPr>
            <w:r w:rsidRPr="0046010D">
              <w:rPr>
                <w:i/>
              </w:rPr>
              <w:t>pp</w:t>
            </w:r>
            <w:r w:rsidR="0046010D">
              <w:rPr>
                <w:i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B7D64E6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821A" w14:textId="77777777" w:rsidR="00DA677C" w:rsidRDefault="00DA677C" w:rsidP="008546E6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0500247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427AD" w14:textId="7AE536CB" w:rsidR="00DA677C" w:rsidRDefault="00157D85" w:rsidP="008546E6">
            <w:pPr>
              <w:jc w:val="both"/>
            </w:pPr>
            <w:r>
              <w:t>09/26</w:t>
            </w:r>
          </w:p>
        </w:tc>
      </w:tr>
      <w:tr w:rsidR="00DA677C" w14:paraId="04B1DEC8" w14:textId="77777777" w:rsidTr="00157D85"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16EBA5C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2692" w14:textId="4F20ECF7" w:rsidR="00DA677C" w:rsidRPr="0046010D" w:rsidRDefault="00DA677C" w:rsidP="008546E6">
            <w:pPr>
              <w:jc w:val="both"/>
              <w:rPr>
                <w:i/>
              </w:rPr>
            </w:pPr>
            <w:r w:rsidRPr="0046010D">
              <w:rPr>
                <w:i/>
              </w:rPr>
              <w:t>pp</w:t>
            </w:r>
            <w:r w:rsidR="0046010D">
              <w:rPr>
                <w:i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B04B65C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C30F" w14:textId="77777777" w:rsidR="00DA677C" w:rsidRDefault="00DA677C" w:rsidP="008546E6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34BF5E9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5AEDC" w14:textId="574346FB" w:rsidR="00DA677C" w:rsidRDefault="00157D85" w:rsidP="008546E6">
            <w:pPr>
              <w:jc w:val="both"/>
            </w:pPr>
            <w:r>
              <w:t>09/26</w:t>
            </w:r>
          </w:p>
        </w:tc>
      </w:tr>
      <w:tr w:rsidR="00DA677C" w14:paraId="0384194F" w14:textId="77777777" w:rsidTr="008546E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6BC5342" w14:textId="77777777" w:rsidR="00DA677C" w:rsidRDefault="00DA677C" w:rsidP="008546E6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1D2D215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FD257EE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A677C" w14:paraId="5DA969E9" w14:textId="77777777" w:rsidTr="008546E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A8FD" w14:textId="77777777" w:rsidR="00DA677C" w:rsidRDefault="00DA677C" w:rsidP="008546E6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EE215" w14:textId="77777777" w:rsidR="00DA677C" w:rsidRDefault="00DA677C" w:rsidP="008546E6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EFF6" w14:textId="77777777" w:rsidR="00DA677C" w:rsidRDefault="00DA677C" w:rsidP="008546E6">
            <w:pPr>
              <w:jc w:val="both"/>
            </w:pPr>
          </w:p>
        </w:tc>
      </w:tr>
      <w:tr w:rsidR="00DA677C" w14:paraId="66C42833" w14:textId="77777777" w:rsidTr="008546E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0FCAB" w14:textId="77777777" w:rsidR="00DA677C" w:rsidRDefault="00DA677C" w:rsidP="008546E6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F614" w14:textId="77777777" w:rsidR="00DA677C" w:rsidRDefault="00DA677C" w:rsidP="008546E6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1B74" w14:textId="77777777" w:rsidR="00DA677C" w:rsidRDefault="00DA677C" w:rsidP="008546E6">
            <w:pPr>
              <w:jc w:val="both"/>
            </w:pPr>
          </w:p>
        </w:tc>
      </w:tr>
      <w:tr w:rsidR="00DA677C" w14:paraId="6800ACBA" w14:textId="77777777" w:rsidTr="008546E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1E7F" w14:textId="77777777" w:rsidR="00DA677C" w:rsidRDefault="00DA677C" w:rsidP="008546E6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AC2D" w14:textId="77777777" w:rsidR="00DA677C" w:rsidRDefault="00DA677C" w:rsidP="008546E6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F2379" w14:textId="77777777" w:rsidR="00DA677C" w:rsidRDefault="00DA677C" w:rsidP="008546E6">
            <w:pPr>
              <w:jc w:val="both"/>
            </w:pPr>
          </w:p>
        </w:tc>
      </w:tr>
      <w:tr w:rsidR="00DA677C" w14:paraId="1772365C" w14:textId="77777777" w:rsidTr="008546E6">
        <w:tc>
          <w:tcPr>
            <w:tcW w:w="6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F3841" w14:textId="77777777" w:rsidR="00DA677C" w:rsidRDefault="00DA677C" w:rsidP="008546E6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09E8" w14:textId="77777777" w:rsidR="00DA677C" w:rsidRDefault="00DA677C" w:rsidP="008546E6">
            <w:pPr>
              <w:jc w:val="both"/>
            </w:pP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B929" w14:textId="77777777" w:rsidR="00DA677C" w:rsidRDefault="00DA677C" w:rsidP="008546E6">
            <w:pPr>
              <w:jc w:val="both"/>
            </w:pPr>
          </w:p>
        </w:tc>
      </w:tr>
      <w:tr w:rsidR="00DA677C" w14:paraId="69BD58D3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39C2ED5" w14:textId="77777777" w:rsidR="00DA677C" w:rsidRDefault="00DA677C" w:rsidP="008546E6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A677C" w14:paraId="347896A0" w14:textId="77777777" w:rsidTr="008546E6">
        <w:trPr>
          <w:trHeight w:val="1118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8061" w14:textId="2EEFCBBF" w:rsidR="00DA677C" w:rsidRDefault="00DA677C" w:rsidP="008546E6">
            <w:pPr>
              <w:jc w:val="both"/>
            </w:pPr>
            <w:r>
              <w:t>Krizové řízení a integrovaný záchranný systém</w:t>
            </w:r>
            <w:r w:rsidR="002A69F8">
              <w:t xml:space="preserve"> (PZ)</w:t>
            </w:r>
            <w:r>
              <w:t xml:space="preserve"> – garant, přednášky (</w:t>
            </w:r>
            <w:r w:rsidR="00C064FC">
              <w:t>69</w:t>
            </w:r>
            <w:r>
              <w:t xml:space="preserve"> %), semináře (</w:t>
            </w:r>
            <w:r w:rsidR="00C064FC">
              <w:t>23</w:t>
            </w:r>
            <w:r>
              <w:t xml:space="preserve"> %)</w:t>
            </w:r>
          </w:p>
          <w:p w14:paraId="0E1AC808" w14:textId="77777777" w:rsidR="00DA677C" w:rsidRDefault="00DA677C" w:rsidP="008546E6">
            <w:pPr>
              <w:jc w:val="both"/>
            </w:pPr>
            <w:r>
              <w:t>Technologie dopravy – garant, přednášky (100 %), semináře (100 %)</w:t>
            </w:r>
          </w:p>
        </w:tc>
      </w:tr>
      <w:tr w:rsidR="00DA677C" w14:paraId="10FA31CC" w14:textId="77777777" w:rsidTr="008546E6">
        <w:trPr>
          <w:trHeight w:val="340"/>
        </w:trPr>
        <w:tc>
          <w:tcPr>
            <w:tcW w:w="985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14:paraId="1137490D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DA677C" w14:paraId="7BFBBDD1" w14:textId="77777777" w:rsidTr="008546E6">
        <w:trPr>
          <w:trHeight w:val="340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509D1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6854B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47D71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D20CF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066FC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i/>
                <w:iCs/>
              </w:rPr>
              <w:t>nepovinný údaj</w:t>
            </w:r>
            <w:r>
              <w:rPr>
                <w:b/>
              </w:rPr>
              <w:t>) Počet hodin za semestr</w:t>
            </w:r>
          </w:p>
        </w:tc>
      </w:tr>
      <w:tr w:rsidR="00DA677C" w:rsidRPr="00A77FD7" w14:paraId="460DF52F" w14:textId="77777777" w:rsidTr="0046010D">
        <w:trPr>
          <w:trHeight w:val="285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DE6E7" w14:textId="77777777" w:rsidR="00DA677C" w:rsidRPr="00A77FD7" w:rsidRDefault="00DA677C" w:rsidP="00157D85">
            <w:r w:rsidRPr="00A77FD7">
              <w:t>Udržitelnost v logistice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D5A7" w14:textId="77777777" w:rsidR="00DA677C" w:rsidRPr="00A77FD7" w:rsidRDefault="00DA677C" w:rsidP="00157D85">
            <w:r w:rsidRPr="00A77FD7">
              <w:t>Aplikovaná logistika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482D" w14:textId="76BF3AA6" w:rsidR="00DA677C" w:rsidRPr="00A77FD7" w:rsidRDefault="00157D85" w:rsidP="00157D85">
            <w:r>
              <w:t>1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BE63" w14:textId="7E965760" w:rsidR="00DA677C" w:rsidRPr="00A77FD7" w:rsidRDefault="00157D85" w:rsidP="00157D85">
            <w:r>
              <w:t>Vede semináře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1C637" w14:textId="4C499508" w:rsidR="00DA677C" w:rsidRPr="00A77FD7" w:rsidRDefault="00DA677C" w:rsidP="008546E6">
            <w:pPr>
              <w:jc w:val="both"/>
            </w:pPr>
          </w:p>
        </w:tc>
      </w:tr>
      <w:tr w:rsidR="00DA677C" w:rsidRPr="00A77FD7" w14:paraId="0D7A0FC4" w14:textId="77777777" w:rsidTr="0046010D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F7AC" w14:textId="77777777" w:rsidR="00DA677C" w:rsidRPr="00A77FD7" w:rsidRDefault="00DA677C" w:rsidP="00157D85">
            <w:r>
              <w:t xml:space="preserve">Technologie nákladní dopravy </w:t>
            </w:r>
            <w:r>
              <w:br/>
              <w:t>a intermodální doprava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5509" w14:textId="77777777" w:rsidR="00DA677C" w:rsidRPr="00A77FD7" w:rsidRDefault="00DA677C" w:rsidP="00157D85">
            <w:r>
              <w:t>Aplikovaná logistika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DBAF" w14:textId="713A625A" w:rsidR="00DA677C" w:rsidRPr="00A77FD7" w:rsidRDefault="00157D85" w:rsidP="00157D85">
            <w:r>
              <w:t>2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C93B" w14:textId="776356A7" w:rsidR="00DA677C" w:rsidRPr="00A77FD7" w:rsidRDefault="00DA677C" w:rsidP="00157D85">
            <w:r>
              <w:t xml:space="preserve">Garant, přednášející, </w:t>
            </w:r>
            <w:r w:rsidR="00157D85">
              <w:t>vede semináře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BA232" w14:textId="3DE742BA" w:rsidR="00DA677C" w:rsidRPr="00A77FD7" w:rsidRDefault="00DA677C" w:rsidP="008546E6">
            <w:pPr>
              <w:jc w:val="both"/>
            </w:pPr>
          </w:p>
        </w:tc>
      </w:tr>
      <w:tr w:rsidR="00DA677C" w:rsidRPr="00A77FD7" w14:paraId="15D18ACD" w14:textId="77777777" w:rsidTr="0046010D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B7D24" w14:textId="77777777" w:rsidR="00DA677C" w:rsidRDefault="00DA677C" w:rsidP="00157D85">
            <w:r>
              <w:t>Krizový management</w:t>
            </w:r>
          </w:p>
          <w:p w14:paraId="19BC9BA2" w14:textId="77777777" w:rsidR="00DA677C" w:rsidRPr="00A77FD7" w:rsidRDefault="00DA677C" w:rsidP="00157D85">
            <w:r>
              <w:t>a bezpečnostní systém v ČR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4940" w14:textId="77777777" w:rsidR="00DA677C" w:rsidRPr="00A77FD7" w:rsidRDefault="00DA677C" w:rsidP="00157D85">
            <w:r>
              <w:t>Ochrana obyvatelstva, Management rizik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0D52" w14:textId="56E1CD59" w:rsidR="00DA677C" w:rsidRPr="00A77FD7" w:rsidRDefault="00157D85" w:rsidP="00157D85">
            <w:r>
              <w:t>2</w:t>
            </w: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BA04" w14:textId="520C9AFB" w:rsidR="00DA677C" w:rsidRPr="00A77FD7" w:rsidRDefault="00157D85" w:rsidP="00157D85">
            <w:r>
              <w:t>Vede semináře</w:t>
            </w: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1D9E9" w14:textId="6BF7A5D8" w:rsidR="00DA677C" w:rsidRPr="00A77FD7" w:rsidRDefault="00DA677C" w:rsidP="008546E6">
            <w:pPr>
              <w:jc w:val="both"/>
            </w:pPr>
          </w:p>
        </w:tc>
      </w:tr>
      <w:tr w:rsidR="00DA677C" w:rsidRPr="00A77FD7" w14:paraId="6B88A714" w14:textId="77777777" w:rsidTr="0046010D">
        <w:trPr>
          <w:trHeight w:val="284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9512" w14:textId="77777777" w:rsidR="00DA677C" w:rsidRPr="00A77FD7" w:rsidRDefault="00DA677C" w:rsidP="008546E6">
            <w:pPr>
              <w:jc w:val="both"/>
            </w:pP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188AA" w14:textId="77777777" w:rsidR="00DA677C" w:rsidRPr="00A77FD7" w:rsidRDefault="00DA677C" w:rsidP="008546E6">
            <w:pPr>
              <w:jc w:val="both"/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B347" w14:textId="77777777" w:rsidR="00DA677C" w:rsidRPr="00A77FD7" w:rsidRDefault="00DA677C" w:rsidP="008546E6">
            <w:pPr>
              <w:jc w:val="both"/>
            </w:pPr>
          </w:p>
        </w:tc>
        <w:tc>
          <w:tcPr>
            <w:tcW w:w="21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9C9C" w14:textId="77777777" w:rsidR="00DA677C" w:rsidRPr="00A77FD7" w:rsidRDefault="00DA677C" w:rsidP="008546E6">
            <w:pPr>
              <w:jc w:val="both"/>
            </w:pPr>
          </w:p>
        </w:tc>
        <w:tc>
          <w:tcPr>
            <w:tcW w:w="1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AE323" w14:textId="77777777" w:rsidR="00DA677C" w:rsidRPr="00A77FD7" w:rsidRDefault="00DA677C" w:rsidP="008546E6">
            <w:pPr>
              <w:jc w:val="both"/>
            </w:pPr>
          </w:p>
        </w:tc>
      </w:tr>
      <w:tr w:rsidR="00DA677C" w14:paraId="3958FB09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47EA3A6" w14:textId="77777777" w:rsidR="00DA677C" w:rsidRDefault="00DA677C" w:rsidP="008546E6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A677C" w14:paraId="069EAD5E" w14:textId="77777777" w:rsidTr="008546E6">
        <w:trPr>
          <w:trHeight w:val="105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591E" w14:textId="77777777" w:rsidR="00DA677C" w:rsidRPr="00A77FD7" w:rsidRDefault="00DA677C" w:rsidP="008546E6">
            <w:pPr>
              <w:jc w:val="both"/>
            </w:pPr>
            <w:r w:rsidRPr="00A77FD7">
              <w:t>2020 – doktor (Ph.D.)</w:t>
            </w:r>
            <w:r>
              <w:t xml:space="preserve">, studijní program: Inženýrská informatika, obor: Inženýrská informatika, UTB ve Zlíně, Fakulta aplikované informatiky </w:t>
            </w:r>
          </w:p>
        </w:tc>
      </w:tr>
      <w:tr w:rsidR="00DA677C" w14:paraId="58526DD0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06D9DFB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A677C" w14:paraId="0CC2FC28" w14:textId="77777777" w:rsidTr="008546E6">
        <w:trPr>
          <w:trHeight w:val="109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BB746" w14:textId="774F04E4" w:rsidR="00DA677C" w:rsidRDefault="00DA677C" w:rsidP="0046010D">
            <w:pPr>
              <w:jc w:val="both"/>
              <w:rPr>
                <w:color w:val="FF0000"/>
              </w:rPr>
            </w:pPr>
            <w:r w:rsidRPr="00A77FD7">
              <w:t xml:space="preserve">2019 – dosud: akademický pracovník, </w:t>
            </w:r>
            <w:r>
              <w:t>Univerzita Tomáše Bati</w:t>
            </w:r>
            <w:r w:rsidRPr="00A77FD7">
              <w:t xml:space="preserve"> ve Zlíně, Fakulta logistiky a krizového řízení, Ústav logistiky</w:t>
            </w:r>
          </w:p>
        </w:tc>
      </w:tr>
      <w:tr w:rsidR="00DA677C" w14:paraId="364A8EAC" w14:textId="77777777" w:rsidTr="008546E6">
        <w:trPr>
          <w:trHeight w:val="250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F504A99" w14:textId="77777777" w:rsidR="00DA677C" w:rsidRDefault="00DA677C" w:rsidP="008546E6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A677C" w14:paraId="54971252" w14:textId="77777777" w:rsidTr="008546E6">
        <w:trPr>
          <w:trHeight w:val="1105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3413" w14:textId="77777777" w:rsidR="00DA677C" w:rsidRDefault="00DA677C" w:rsidP="008546E6">
            <w:pPr>
              <w:jc w:val="both"/>
            </w:pPr>
            <w:r>
              <w:t>15 x vedoucí bakalářské práce</w:t>
            </w:r>
          </w:p>
          <w:p w14:paraId="50EAA3B4" w14:textId="77777777" w:rsidR="00DA677C" w:rsidRDefault="00DA677C" w:rsidP="008546E6">
            <w:pPr>
              <w:jc w:val="both"/>
            </w:pPr>
            <w:r>
              <w:t>10 x vedoucí diplomové práce</w:t>
            </w:r>
          </w:p>
        </w:tc>
      </w:tr>
      <w:tr w:rsidR="00DA677C" w14:paraId="12F1FB86" w14:textId="77777777" w:rsidTr="008546E6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2A6BD23" w14:textId="77777777" w:rsidR="00DA677C" w:rsidRDefault="00DA677C" w:rsidP="008546E6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1B2D065" w14:textId="77777777" w:rsidR="00DA677C" w:rsidRDefault="00DA677C" w:rsidP="008546E6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13F15CA7" w14:textId="77777777" w:rsidR="00DA677C" w:rsidRDefault="00DA677C" w:rsidP="008546E6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D7C41B8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A677C" w14:paraId="0CB54F4C" w14:textId="77777777" w:rsidTr="008546E6">
        <w:trPr>
          <w:cantSplit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08B0" w14:textId="77777777" w:rsidR="00DA677C" w:rsidRDefault="00DA677C" w:rsidP="008546E6">
            <w:pPr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2CF1" w14:textId="77777777" w:rsidR="00DA677C" w:rsidRDefault="00DA677C" w:rsidP="008546E6">
            <w:pPr>
              <w:jc w:val="both"/>
            </w:pP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C5DEDB3" w14:textId="77777777" w:rsidR="00DA677C" w:rsidRDefault="00DA677C" w:rsidP="008546E6">
            <w:pPr>
              <w:jc w:val="both"/>
            </w:pP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A749ED5" w14:textId="77777777" w:rsidR="00DA677C" w:rsidRDefault="00DA677C" w:rsidP="008546E6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6FE0AB3" w14:textId="77777777" w:rsidR="00DA677C" w:rsidRDefault="00DA677C" w:rsidP="008546E6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AED4D25" w14:textId="77777777" w:rsidR="00DA677C" w:rsidRDefault="00DA677C" w:rsidP="008546E6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A677C" w14:paraId="64AFC86E" w14:textId="77777777" w:rsidTr="008546E6">
        <w:trPr>
          <w:cantSplit/>
          <w:trHeight w:val="70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2AFDBB2" w14:textId="77777777" w:rsidR="00DA677C" w:rsidRDefault="00DA677C" w:rsidP="008546E6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F8C0146" w14:textId="77777777" w:rsidR="00DA677C" w:rsidRDefault="00DA677C" w:rsidP="008546E6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14:paraId="4919AA74" w14:textId="77777777" w:rsidR="00DA677C" w:rsidRDefault="00DA677C" w:rsidP="008546E6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8ACFDAD" w14:textId="1A5AB0EE" w:rsidR="00DA677C" w:rsidRDefault="0079429E" w:rsidP="008546E6">
            <w:pPr>
              <w:jc w:val="both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CD860" w14:textId="19B13DEC" w:rsidR="00DA677C" w:rsidRDefault="0079429E" w:rsidP="008546E6">
            <w:pPr>
              <w:jc w:val="both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9E88" w14:textId="77777777" w:rsidR="00DA677C" w:rsidRDefault="00DA677C" w:rsidP="008546E6">
            <w:pPr>
              <w:jc w:val="both"/>
              <w:rPr>
                <w:b/>
              </w:rPr>
            </w:pPr>
          </w:p>
        </w:tc>
      </w:tr>
      <w:tr w:rsidR="00DA677C" w14:paraId="31E90DFE" w14:textId="77777777" w:rsidTr="008546E6">
        <w:trPr>
          <w:trHeight w:val="205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91C12" w14:textId="77777777" w:rsidR="00DA677C" w:rsidRDefault="00DA677C" w:rsidP="008546E6">
            <w:pPr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BEE5" w14:textId="77777777" w:rsidR="00DA677C" w:rsidRDefault="00DA677C" w:rsidP="008546E6">
            <w:pPr>
              <w:jc w:val="both"/>
            </w:pP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F647A8" w14:textId="77777777" w:rsidR="00DA677C" w:rsidRDefault="00DA677C" w:rsidP="008546E6">
            <w:pPr>
              <w:jc w:val="both"/>
            </w:pP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3E27EA86" w14:textId="77777777" w:rsidR="00DA677C" w:rsidRDefault="00DA677C" w:rsidP="008546E6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CDF23" w14:textId="77777777" w:rsidR="00DA677C" w:rsidRDefault="00DA677C" w:rsidP="008546E6">
            <w:pPr>
              <w:rPr>
                <w:b/>
              </w:rPr>
            </w:pPr>
            <w:r>
              <w:rPr>
                <w:b/>
              </w:rPr>
              <w:t xml:space="preserve">   3/4</w:t>
            </w:r>
          </w:p>
        </w:tc>
      </w:tr>
      <w:tr w:rsidR="00DA677C" w14:paraId="7C5C2727" w14:textId="77777777" w:rsidTr="008546E6"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4CA9FAA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A677C" w14:paraId="10D98289" w14:textId="77777777" w:rsidTr="008546E6">
        <w:trPr>
          <w:trHeight w:val="2347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00AB" w14:textId="77777777" w:rsidR="00DA677C" w:rsidRDefault="00DA677C" w:rsidP="008546E6">
            <w:pPr>
              <w:jc w:val="both"/>
            </w:pPr>
            <w:r w:rsidRPr="0046010D">
              <w:rPr>
                <w:b/>
              </w:rPr>
              <w:lastRenderedPageBreak/>
              <w:t>VICHOVA, K</w:t>
            </w:r>
            <w:r w:rsidRPr="00316D77">
              <w:t>., HROMADA, M., DZERMANSKY, M., SNOPEK, L., PEKAJ, R. Solving Power Outages in Healthcare Facilities: Algorithmisation and Assessment of Preparedness.</w:t>
            </w:r>
            <w:r>
              <w:t xml:space="preserve"> </w:t>
            </w:r>
            <w:r w:rsidRPr="00316D77">
              <w:rPr>
                <w:i/>
              </w:rPr>
              <w:t>Energies</w:t>
            </w:r>
            <w:r w:rsidRPr="00316D77">
              <w:t xml:space="preserve">. 2023, </w:t>
            </w:r>
            <w:r w:rsidRPr="00316D77">
              <w:rPr>
                <w:b/>
              </w:rPr>
              <w:t>16</w:t>
            </w:r>
            <w:r w:rsidRPr="00316D77">
              <w:t>(1), 1-14. ISSN 1996-1073 (Jimp</w:t>
            </w:r>
            <w:r>
              <w:t>,</w:t>
            </w:r>
            <w:r w:rsidRPr="00316D77">
              <w:t xml:space="preserve"> Q3</w:t>
            </w:r>
            <w:r>
              <w:t>/Jsc, Q1</w:t>
            </w:r>
            <w:r w:rsidRPr="00316D77">
              <w:t xml:space="preserve">, autorský podíl </w:t>
            </w:r>
            <w:r w:rsidRPr="0046010D">
              <w:rPr>
                <w:b/>
              </w:rPr>
              <w:t>65 %</w:t>
            </w:r>
            <w:r w:rsidRPr="00316D77">
              <w:t>)</w:t>
            </w:r>
          </w:p>
          <w:p w14:paraId="02C1A9EB" w14:textId="77777777" w:rsidR="00DA677C" w:rsidRPr="0046010D" w:rsidRDefault="00DA677C" w:rsidP="008546E6">
            <w:pPr>
              <w:jc w:val="both"/>
              <w:rPr>
                <w:sz w:val="8"/>
                <w:szCs w:val="8"/>
              </w:rPr>
            </w:pPr>
          </w:p>
          <w:p w14:paraId="5AA05158" w14:textId="77777777" w:rsidR="00DA677C" w:rsidRPr="00316D77" w:rsidRDefault="00DA677C" w:rsidP="008546E6">
            <w:pPr>
              <w:jc w:val="both"/>
            </w:pPr>
            <w:r w:rsidRPr="0046010D">
              <w:rPr>
                <w:b/>
              </w:rPr>
              <w:t>VICHOVA, K</w:t>
            </w:r>
            <w:r w:rsidRPr="00316D77">
              <w:t xml:space="preserve">., VESELIK, P., HEINZOVA, R., DVORACEK, R. Road Transport and its Impact on Air Pollution during the COVID-19 Pandemic. </w:t>
            </w:r>
            <w:r w:rsidRPr="00316D77">
              <w:rPr>
                <w:i/>
              </w:rPr>
              <w:t>Sustainability</w:t>
            </w:r>
            <w:r w:rsidRPr="00316D77">
              <w:t xml:space="preserve">, 2021, </w:t>
            </w:r>
            <w:r w:rsidRPr="00316D77">
              <w:rPr>
                <w:b/>
              </w:rPr>
              <w:t>13</w:t>
            </w:r>
            <w:r w:rsidRPr="00316D77">
              <w:t>(21), 1-15. ISSN</w:t>
            </w:r>
            <w:r>
              <w:t xml:space="preserve"> 2071-1050 (Jimp, Q3, autorský podíl </w:t>
            </w:r>
            <w:r w:rsidRPr="0046010D">
              <w:rPr>
                <w:b/>
              </w:rPr>
              <w:t>45 %</w:t>
            </w:r>
            <w:r>
              <w:t>)</w:t>
            </w:r>
          </w:p>
          <w:p w14:paraId="535D86EB" w14:textId="77777777" w:rsidR="00DA677C" w:rsidRPr="0046010D" w:rsidRDefault="00DA677C" w:rsidP="008546E6">
            <w:pPr>
              <w:jc w:val="both"/>
              <w:rPr>
                <w:sz w:val="8"/>
                <w:szCs w:val="8"/>
              </w:rPr>
            </w:pPr>
          </w:p>
          <w:p w14:paraId="460DD012" w14:textId="77777777" w:rsidR="00DA677C" w:rsidRPr="00316D77" w:rsidRDefault="00DA677C" w:rsidP="008546E6">
            <w:pPr>
              <w:jc w:val="both"/>
            </w:pPr>
            <w:r w:rsidRPr="0046010D">
              <w:rPr>
                <w:b/>
              </w:rPr>
              <w:t>VICHOVA, Katerina</w:t>
            </w:r>
            <w:r w:rsidRPr="00316D77">
              <w:t>, PEKAJ, Robert and Marek TOMASTIK. Loss Prevention in Times of Blackout.</w:t>
            </w:r>
            <w:r>
              <w:t xml:space="preserve"> </w:t>
            </w:r>
            <w:r w:rsidRPr="00316D77">
              <w:rPr>
                <w:i/>
              </w:rPr>
              <w:t>Chemical Engineering Transactions</w:t>
            </w:r>
            <w:r>
              <w:rPr>
                <w:i/>
              </w:rPr>
              <w:t>,</w:t>
            </w:r>
            <w:r w:rsidRPr="00316D77">
              <w:t xml:space="preserve"> 2021, </w:t>
            </w:r>
            <w:r w:rsidRPr="00316D77">
              <w:rPr>
                <w:b/>
              </w:rPr>
              <w:t>86</w:t>
            </w:r>
            <w:r w:rsidRPr="00316D77">
              <w:t>, 211-216. ISSN 2283-9216</w:t>
            </w:r>
            <w:r>
              <w:t xml:space="preserve"> (Jsc, Q3, autorský podíl </w:t>
            </w:r>
            <w:r w:rsidRPr="0046010D">
              <w:rPr>
                <w:b/>
              </w:rPr>
              <w:t>60 %</w:t>
            </w:r>
            <w:r>
              <w:t>)</w:t>
            </w:r>
          </w:p>
          <w:p w14:paraId="1AF40F31" w14:textId="77777777" w:rsidR="00DA677C" w:rsidRPr="0046010D" w:rsidRDefault="00DA677C" w:rsidP="008546E6">
            <w:pPr>
              <w:jc w:val="both"/>
              <w:rPr>
                <w:sz w:val="8"/>
                <w:szCs w:val="8"/>
              </w:rPr>
            </w:pPr>
          </w:p>
          <w:p w14:paraId="1FF79DAC" w14:textId="77777777" w:rsidR="00DA677C" w:rsidRPr="00316D77" w:rsidRDefault="00DA677C" w:rsidP="008546E6">
            <w:r w:rsidRPr="0046010D">
              <w:rPr>
                <w:b/>
              </w:rPr>
              <w:t>VICHOVA, Katerina</w:t>
            </w:r>
            <w:r w:rsidRPr="00316D77">
              <w:t xml:space="preserve"> and Martin HROMADA. The risk mapping for hospitals and the impact for the transport in the Zlín Region. </w:t>
            </w:r>
            <w:r w:rsidRPr="006578FF">
              <w:rPr>
                <w:i/>
              </w:rPr>
              <w:t>Journal of Emergency Management</w:t>
            </w:r>
            <w:r w:rsidRPr="00316D77">
              <w:t>,</w:t>
            </w:r>
            <w:r>
              <w:t xml:space="preserve"> 2020, </w:t>
            </w:r>
            <w:r w:rsidRPr="006578FF">
              <w:rPr>
                <w:b/>
              </w:rPr>
              <w:t>18</w:t>
            </w:r>
            <w:r>
              <w:t>(</w:t>
            </w:r>
            <w:r w:rsidRPr="00316D77">
              <w:t>2</w:t>
            </w:r>
            <w:r>
              <w:t>),</w:t>
            </w:r>
            <w:r w:rsidRPr="00316D77">
              <w:t xml:space="preserve"> 131-140. ISSN 1543-5865</w:t>
            </w:r>
            <w:r>
              <w:t xml:space="preserve"> (Jsc, Q2, autorský podíl </w:t>
            </w:r>
            <w:r w:rsidRPr="0046010D">
              <w:rPr>
                <w:b/>
              </w:rPr>
              <w:t>90 %</w:t>
            </w:r>
            <w:r>
              <w:t>)</w:t>
            </w:r>
          </w:p>
          <w:p w14:paraId="7968A546" w14:textId="77777777" w:rsidR="00DA677C" w:rsidRPr="0046010D" w:rsidRDefault="00DA677C" w:rsidP="008546E6">
            <w:pPr>
              <w:jc w:val="both"/>
              <w:rPr>
                <w:sz w:val="8"/>
                <w:szCs w:val="8"/>
              </w:rPr>
            </w:pPr>
          </w:p>
          <w:p w14:paraId="1F166FF3" w14:textId="76D5B940" w:rsidR="00DA677C" w:rsidRDefault="00DA677C" w:rsidP="0046010D">
            <w:pPr>
              <w:rPr>
                <w:sz w:val="24"/>
              </w:rPr>
            </w:pPr>
            <w:r w:rsidRPr="0046010D">
              <w:rPr>
                <w:b/>
              </w:rPr>
              <w:t>VICHOVA, K.</w:t>
            </w:r>
            <w:r w:rsidRPr="00316D77">
              <w:t xml:space="preserve">, DVORACEK, R., TARABA, P., PEKAJ, R. Microscopic Traffic Simulation for the Safer Process and Environement in the City. </w:t>
            </w:r>
            <w:r w:rsidRPr="006578FF">
              <w:rPr>
                <w:i/>
              </w:rPr>
              <w:t>Chemical Engineering Transactions</w:t>
            </w:r>
            <w:r>
              <w:rPr>
                <w:i/>
              </w:rPr>
              <w:t>,</w:t>
            </w:r>
            <w:r w:rsidRPr="00316D77">
              <w:t xml:space="preserve"> 2020, </w:t>
            </w:r>
            <w:r w:rsidRPr="006578FF">
              <w:rPr>
                <w:b/>
              </w:rPr>
              <w:t>82</w:t>
            </w:r>
            <w:r w:rsidRPr="00316D77">
              <w:t>, 301-306. ISSN 2283-9216.</w:t>
            </w:r>
            <w:r>
              <w:t xml:space="preserve"> (Jsc, Q3, autorský podíl </w:t>
            </w:r>
            <w:r w:rsidRPr="0046010D">
              <w:rPr>
                <w:b/>
              </w:rPr>
              <w:t>80 %</w:t>
            </w:r>
            <w:r>
              <w:t>)</w:t>
            </w:r>
          </w:p>
          <w:p w14:paraId="3AD17746" w14:textId="77777777" w:rsidR="00DA677C" w:rsidRPr="00316D77" w:rsidRDefault="00DA677C" w:rsidP="008546E6">
            <w:pPr>
              <w:jc w:val="both"/>
            </w:pPr>
          </w:p>
        </w:tc>
      </w:tr>
      <w:tr w:rsidR="00DA677C" w14:paraId="365D7903" w14:textId="77777777" w:rsidTr="008546E6">
        <w:trPr>
          <w:trHeight w:val="21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3718DE7" w14:textId="77777777" w:rsidR="00DA677C" w:rsidRDefault="00DA677C" w:rsidP="008546E6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A677C" w14:paraId="5EFDD08A" w14:textId="77777777" w:rsidTr="008546E6">
        <w:trPr>
          <w:trHeight w:val="328"/>
        </w:trPr>
        <w:tc>
          <w:tcPr>
            <w:tcW w:w="98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345E" w14:textId="77777777" w:rsidR="00DA677C" w:rsidRDefault="00DA677C" w:rsidP="008546E6">
            <w:pPr>
              <w:rPr>
                <w:b/>
              </w:rPr>
            </w:pPr>
          </w:p>
        </w:tc>
      </w:tr>
      <w:tr w:rsidR="00DA677C" w14:paraId="069CFC9C" w14:textId="77777777" w:rsidTr="008546E6">
        <w:trPr>
          <w:cantSplit/>
          <w:trHeight w:val="4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A362888" w14:textId="77777777" w:rsidR="00DA677C" w:rsidRDefault="00DA677C" w:rsidP="008546E6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C08D" w14:textId="77777777" w:rsidR="00DA677C" w:rsidRDefault="00DA677C" w:rsidP="008546E6">
            <w:pPr>
              <w:jc w:val="both"/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C909E36" w14:textId="77777777" w:rsidR="00DA677C" w:rsidRDefault="00DA677C" w:rsidP="008546E6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7846" w14:textId="71EAFCA5" w:rsidR="00DA677C" w:rsidRDefault="00C3498F" w:rsidP="008546E6">
            <w:pPr>
              <w:jc w:val="both"/>
            </w:pPr>
            <w:r>
              <w:t>02. 03. 2023</w:t>
            </w:r>
          </w:p>
        </w:tc>
      </w:tr>
    </w:tbl>
    <w:p w14:paraId="4F93A4B8" w14:textId="77777777" w:rsidR="00DA677C" w:rsidRDefault="00DA677C" w:rsidP="00DA677C"/>
    <w:p w14:paraId="2C03E57B" w14:textId="27FB197D" w:rsidR="007759EF" w:rsidRDefault="007759EF" w:rsidP="00E45D3E">
      <w:pPr>
        <w:spacing w:after="160" w:line="259" w:lineRule="auto"/>
      </w:pPr>
    </w:p>
    <w:p w14:paraId="670D86CE" w14:textId="77777777" w:rsidR="007759EF" w:rsidRDefault="007759EF">
      <w:pPr>
        <w:spacing w:after="160" w:line="259" w:lineRule="auto"/>
      </w:pPr>
      <w:r>
        <w:br w:type="page"/>
      </w:r>
    </w:p>
    <w:tbl>
      <w:tblPr>
        <w:tblW w:w="990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"/>
        <w:gridCol w:w="2223"/>
        <w:gridCol w:w="5499"/>
        <w:gridCol w:w="757"/>
        <w:gridCol w:w="1377"/>
        <w:gridCol w:w="38"/>
      </w:tblGrid>
      <w:tr w:rsidR="00F926A8" w14:paraId="77182D5B" w14:textId="77777777" w:rsidTr="00F926A8">
        <w:trPr>
          <w:gridAfter w:val="1"/>
          <w:wAfter w:w="38" w:type="dxa"/>
          <w:trHeight w:val="318"/>
        </w:trPr>
        <w:tc>
          <w:tcPr>
            <w:tcW w:w="9900" w:type="dxa"/>
            <w:gridSpan w:val="5"/>
            <w:tcBorders>
              <w:bottom w:val="double" w:sz="4" w:space="0" w:color="auto"/>
            </w:tcBorders>
            <w:shd w:val="clear" w:color="auto" w:fill="BDD6EE" w:themeFill="accent1" w:themeFillTint="66"/>
          </w:tcPr>
          <w:p w14:paraId="321F554D" w14:textId="2BEE56AC" w:rsidR="00F926A8" w:rsidRDefault="00F926A8" w:rsidP="006A6D11">
            <w:pPr>
              <w:rPr>
                <w:b/>
              </w:rPr>
            </w:pPr>
            <w:r>
              <w:rPr>
                <w:b/>
                <w:sz w:val="28"/>
              </w:rPr>
              <w:lastRenderedPageBreak/>
              <w:t>C-</w:t>
            </w:r>
            <w:r w:rsidRPr="00F926A8">
              <w:rPr>
                <w:b/>
                <w:sz w:val="28"/>
                <w:shd w:val="clear" w:color="auto" w:fill="BDD6EE" w:themeFill="accent1" w:themeFillTint="66"/>
              </w:rPr>
              <w:t>II – Související tvůrčí, resp. vědecká a umělecká činnost</w:t>
            </w:r>
          </w:p>
        </w:tc>
      </w:tr>
      <w:tr w:rsidR="007759EF" w14:paraId="56EEC450" w14:textId="77777777" w:rsidTr="00F926A8">
        <w:trPr>
          <w:gridAfter w:val="1"/>
          <w:wAfter w:w="38" w:type="dxa"/>
          <w:trHeight w:val="318"/>
        </w:trPr>
        <w:tc>
          <w:tcPr>
            <w:tcW w:w="9900" w:type="dxa"/>
            <w:gridSpan w:val="5"/>
            <w:tcBorders>
              <w:top w:val="double" w:sz="4" w:space="0" w:color="auto"/>
            </w:tcBorders>
            <w:shd w:val="clear" w:color="auto" w:fill="F7CAAC"/>
          </w:tcPr>
          <w:p w14:paraId="2A2134AE" w14:textId="77777777" w:rsidR="007759EF" w:rsidRDefault="007759EF" w:rsidP="006A6D11">
            <w:pPr>
              <w:rPr>
                <w:b/>
              </w:rPr>
            </w:pPr>
            <w:r>
              <w:rPr>
                <w:b/>
              </w:rPr>
              <w:t xml:space="preserve">Přehled řešených grantů a projektů u akademicky zaměřeného bakalářského studijního programu a u magisterského a doktorského studijního programu  </w:t>
            </w:r>
          </w:p>
        </w:tc>
      </w:tr>
      <w:tr w:rsidR="007759EF" w14:paraId="6EF96841" w14:textId="77777777" w:rsidTr="006A6D11">
        <w:trPr>
          <w:gridAfter w:val="1"/>
          <w:wAfter w:w="38" w:type="dxa"/>
          <w:cantSplit/>
        </w:trPr>
        <w:tc>
          <w:tcPr>
            <w:tcW w:w="2233" w:type="dxa"/>
            <w:gridSpan w:val="2"/>
            <w:shd w:val="clear" w:color="auto" w:fill="F7CAAC"/>
          </w:tcPr>
          <w:p w14:paraId="20EE0762" w14:textId="77777777" w:rsidR="007759EF" w:rsidRDefault="007759EF" w:rsidP="006A6D11">
            <w:pPr>
              <w:jc w:val="both"/>
              <w:rPr>
                <w:b/>
              </w:rPr>
            </w:pPr>
            <w:r>
              <w:rPr>
                <w:b/>
              </w:rPr>
              <w:t>Řešitel/spoluřešitel</w:t>
            </w:r>
          </w:p>
        </w:tc>
        <w:tc>
          <w:tcPr>
            <w:tcW w:w="5524" w:type="dxa"/>
            <w:shd w:val="clear" w:color="auto" w:fill="F7CAAC"/>
          </w:tcPr>
          <w:p w14:paraId="669DF7AB" w14:textId="77777777" w:rsidR="007759EF" w:rsidRDefault="007759EF" w:rsidP="006A6D11">
            <w:pPr>
              <w:jc w:val="both"/>
              <w:rPr>
                <w:b/>
              </w:rPr>
            </w:pPr>
            <w:r>
              <w:rPr>
                <w:b/>
              </w:rPr>
              <w:t>Názvy grantů a projektů získaných pro vědeckou, výzkumnou, uměleckou a další tvůrčí činnost v příslušné oblasti vzdělávání</w:t>
            </w:r>
          </w:p>
        </w:tc>
        <w:tc>
          <w:tcPr>
            <w:tcW w:w="760" w:type="dxa"/>
            <w:shd w:val="clear" w:color="auto" w:fill="F7CAAC"/>
          </w:tcPr>
          <w:p w14:paraId="55333662" w14:textId="77777777" w:rsidR="007759EF" w:rsidRDefault="007759EF" w:rsidP="006A6D11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Zdroj</w:t>
            </w:r>
          </w:p>
        </w:tc>
        <w:tc>
          <w:tcPr>
            <w:tcW w:w="1383" w:type="dxa"/>
            <w:shd w:val="clear" w:color="auto" w:fill="F7CAAC"/>
          </w:tcPr>
          <w:p w14:paraId="28BA3095" w14:textId="77777777" w:rsidR="007759EF" w:rsidRDefault="007759EF" w:rsidP="006A6D11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Období</w:t>
            </w:r>
          </w:p>
          <w:p w14:paraId="09E69BF3" w14:textId="77777777" w:rsidR="007759EF" w:rsidRDefault="007759EF" w:rsidP="006A6D11">
            <w:pPr>
              <w:jc w:val="center"/>
              <w:rPr>
                <w:b/>
                <w:sz w:val="24"/>
              </w:rPr>
            </w:pPr>
          </w:p>
        </w:tc>
      </w:tr>
      <w:tr w:rsidR="007759EF" w14:paraId="47391705" w14:textId="77777777" w:rsidTr="006A6D11">
        <w:trPr>
          <w:gridAfter w:val="1"/>
          <w:wAfter w:w="38" w:type="dxa"/>
          <w:trHeight w:val="359"/>
        </w:trPr>
        <w:tc>
          <w:tcPr>
            <w:tcW w:w="9900" w:type="dxa"/>
            <w:gridSpan w:val="5"/>
          </w:tcPr>
          <w:p w14:paraId="7121818B" w14:textId="77777777" w:rsidR="007759EF" w:rsidRDefault="007759EF" w:rsidP="006A6D11">
            <w:pPr>
              <w:jc w:val="both"/>
              <w:rPr>
                <w:sz w:val="24"/>
              </w:rPr>
            </w:pPr>
          </w:p>
          <w:p w14:paraId="2D739C1F" w14:textId="32D023F6" w:rsidR="007759EF" w:rsidRPr="00340E24" w:rsidRDefault="007759EF" w:rsidP="006A6D11">
            <w:pPr>
              <w:jc w:val="center"/>
              <w:rPr>
                <w:b/>
                <w:color w:val="0000FF"/>
                <w:sz w:val="24"/>
              </w:rPr>
            </w:pPr>
            <w:r w:rsidRPr="00340E24">
              <w:rPr>
                <w:b/>
                <w:sz w:val="24"/>
              </w:rPr>
              <w:t>Vybrané projekty</w:t>
            </w:r>
          </w:p>
        </w:tc>
      </w:tr>
      <w:tr w:rsidR="007759EF" w14:paraId="2E816CD8" w14:textId="77777777" w:rsidTr="006A6D11">
        <w:trPr>
          <w:gridAfter w:val="1"/>
          <w:wAfter w:w="38" w:type="dxa"/>
          <w:trHeight w:val="359"/>
        </w:trPr>
        <w:tc>
          <w:tcPr>
            <w:tcW w:w="9900" w:type="dxa"/>
            <w:gridSpan w:val="5"/>
          </w:tcPr>
          <w:p w14:paraId="7434F8C6" w14:textId="77777777" w:rsidR="007759EF" w:rsidRPr="00FF3872" w:rsidRDefault="007759EF" w:rsidP="006A6D11">
            <w:pPr>
              <w:jc w:val="both"/>
            </w:pPr>
          </w:p>
          <w:p w14:paraId="2F38BB97" w14:textId="77777777" w:rsidR="007759EF" w:rsidRPr="00FF3872" w:rsidRDefault="007759EF" w:rsidP="006A6D11">
            <w:pPr>
              <w:jc w:val="center"/>
              <w:rPr>
                <w:b/>
                <w:color w:val="0000FF"/>
              </w:rPr>
            </w:pPr>
            <w:r w:rsidRPr="00FF3872">
              <w:rPr>
                <w:b/>
              </w:rPr>
              <w:t>Vybrané mezinárodní projekty</w:t>
            </w:r>
          </w:p>
        </w:tc>
      </w:tr>
      <w:tr w:rsidR="007759EF" w14:paraId="5E8C80DD" w14:textId="77777777" w:rsidTr="006A6D11">
        <w:trPr>
          <w:gridAfter w:val="1"/>
          <w:wAfter w:w="38" w:type="dxa"/>
        </w:trPr>
        <w:tc>
          <w:tcPr>
            <w:tcW w:w="2233" w:type="dxa"/>
            <w:gridSpan w:val="2"/>
          </w:tcPr>
          <w:p w14:paraId="36395DE8" w14:textId="77777777" w:rsidR="007759EF" w:rsidRPr="00FF3872" w:rsidRDefault="007759EF" w:rsidP="006A6D11">
            <w:r>
              <w:rPr>
                <w:lang w:eastAsia="en-US"/>
              </w:rPr>
              <w:t>Mgr. Matyáš Adam, Ph.D.</w:t>
            </w:r>
          </w:p>
        </w:tc>
        <w:tc>
          <w:tcPr>
            <w:tcW w:w="5524" w:type="dxa"/>
          </w:tcPr>
          <w:p w14:paraId="51D4530A" w14:textId="77777777" w:rsidR="007759EF" w:rsidRPr="00FF3872" w:rsidRDefault="007759EF" w:rsidP="006A6D11">
            <w:pPr>
              <w:jc w:val="center"/>
            </w:pPr>
            <w:r>
              <w:rPr>
                <w:lang w:eastAsia="en-US"/>
              </w:rPr>
              <w:t>22020458 Citizen Science in the Carpathians: Building capacities of protected areas managers in adopting innovative tools</w:t>
            </w:r>
          </w:p>
        </w:tc>
        <w:tc>
          <w:tcPr>
            <w:tcW w:w="760" w:type="dxa"/>
          </w:tcPr>
          <w:p w14:paraId="59828497" w14:textId="77777777" w:rsidR="007759EF" w:rsidRPr="00FF3872" w:rsidRDefault="007759EF" w:rsidP="006A6D11">
            <w:pPr>
              <w:jc w:val="center"/>
            </w:pPr>
            <w:r>
              <w:rPr>
                <w:lang w:eastAsia="en-US"/>
              </w:rPr>
              <w:t>A</w:t>
            </w:r>
          </w:p>
        </w:tc>
        <w:tc>
          <w:tcPr>
            <w:tcW w:w="1383" w:type="dxa"/>
          </w:tcPr>
          <w:p w14:paraId="7F258C83" w14:textId="77777777" w:rsidR="007759EF" w:rsidRPr="00FF3872" w:rsidRDefault="007759EF" w:rsidP="006A6D11">
            <w:pPr>
              <w:jc w:val="center"/>
            </w:pPr>
            <w:r>
              <w:rPr>
                <w:lang w:eastAsia="en-US"/>
              </w:rPr>
              <w:t>12/2020-7/2022</w:t>
            </w:r>
          </w:p>
        </w:tc>
      </w:tr>
      <w:tr w:rsidR="007759EF" w14:paraId="3528351A" w14:textId="77777777" w:rsidTr="006A6D11">
        <w:trPr>
          <w:gridAfter w:val="1"/>
          <w:wAfter w:w="38" w:type="dxa"/>
        </w:trPr>
        <w:tc>
          <w:tcPr>
            <w:tcW w:w="2233" w:type="dxa"/>
            <w:gridSpan w:val="2"/>
          </w:tcPr>
          <w:p w14:paraId="4F38811D" w14:textId="77777777" w:rsidR="007759EF" w:rsidRDefault="007759EF" w:rsidP="006A6D11">
            <w:r>
              <w:rPr>
                <w:lang w:eastAsia="en-US"/>
              </w:rPr>
              <w:t>Ing. Mgr. Jiří Lehejček, Ph.D.</w:t>
            </w:r>
          </w:p>
        </w:tc>
        <w:tc>
          <w:tcPr>
            <w:tcW w:w="5524" w:type="dxa"/>
          </w:tcPr>
          <w:p w14:paraId="45BE25C7" w14:textId="77777777" w:rsidR="007759EF" w:rsidRPr="005F1871" w:rsidRDefault="007759EF" w:rsidP="006A6D11">
            <w:pPr>
              <w:jc w:val="center"/>
            </w:pPr>
            <w:r>
              <w:rPr>
                <w:lang w:eastAsia="en-US"/>
              </w:rPr>
              <w:t>730938 (EnResClim) Environmental Response to Climate change – from cell to landscape level</w:t>
            </w:r>
          </w:p>
        </w:tc>
        <w:tc>
          <w:tcPr>
            <w:tcW w:w="760" w:type="dxa"/>
          </w:tcPr>
          <w:p w14:paraId="2ABC20E1" w14:textId="77777777" w:rsidR="007759EF" w:rsidRDefault="007759EF" w:rsidP="006A6D11">
            <w:pPr>
              <w:jc w:val="center"/>
            </w:pPr>
            <w:r>
              <w:rPr>
                <w:lang w:eastAsia="en-US"/>
              </w:rPr>
              <w:t>A</w:t>
            </w:r>
          </w:p>
        </w:tc>
        <w:tc>
          <w:tcPr>
            <w:tcW w:w="1383" w:type="dxa"/>
          </w:tcPr>
          <w:p w14:paraId="0E462C8F" w14:textId="77777777" w:rsidR="007759EF" w:rsidRDefault="007759EF" w:rsidP="006A6D11">
            <w:pPr>
              <w:jc w:val="center"/>
            </w:pPr>
            <w:r>
              <w:rPr>
                <w:lang w:eastAsia="en-US"/>
              </w:rPr>
              <w:t>2020-2022</w:t>
            </w:r>
          </w:p>
        </w:tc>
      </w:tr>
      <w:tr w:rsidR="007759EF" w14:paraId="07E4A8DA" w14:textId="77777777" w:rsidTr="006A6D11">
        <w:trPr>
          <w:gridAfter w:val="1"/>
          <w:wAfter w:w="38" w:type="dxa"/>
        </w:trPr>
        <w:tc>
          <w:tcPr>
            <w:tcW w:w="2233" w:type="dxa"/>
            <w:gridSpan w:val="2"/>
          </w:tcPr>
          <w:p w14:paraId="628A0767" w14:textId="77777777" w:rsidR="007759EF" w:rsidRPr="00FF3872" w:rsidRDefault="007759EF" w:rsidP="006A6D11">
            <w:r w:rsidRPr="00FF3872">
              <w:t>RNDr. Jakub Trojan, Ph.D.</w:t>
            </w:r>
          </w:p>
        </w:tc>
        <w:tc>
          <w:tcPr>
            <w:tcW w:w="5524" w:type="dxa"/>
          </w:tcPr>
          <w:p w14:paraId="644AD5E7" w14:textId="77777777" w:rsidR="007759EF" w:rsidRDefault="007759EF" w:rsidP="006A6D11">
            <w:pPr>
              <w:jc w:val="center"/>
            </w:pPr>
            <w:r w:rsidRPr="00FF3872">
              <w:t xml:space="preserve">COST </w:t>
            </w:r>
            <w:r w:rsidRPr="00290A6C">
              <w:t>–</w:t>
            </w:r>
            <w:r w:rsidRPr="00FF3872">
              <w:t xml:space="preserve"> CA15212 Citizen Science to promote creativity, scientific literacy, and innovation throughout Europe.</w:t>
            </w:r>
          </w:p>
          <w:p w14:paraId="25FCF6CE" w14:textId="77777777" w:rsidR="007759EF" w:rsidRPr="00FF3872" w:rsidRDefault="007759EF" w:rsidP="006A6D11">
            <w:pPr>
              <w:jc w:val="center"/>
            </w:pPr>
            <w:r>
              <w:t xml:space="preserve">CA15212, spoluřešitel </w:t>
            </w:r>
          </w:p>
        </w:tc>
        <w:tc>
          <w:tcPr>
            <w:tcW w:w="760" w:type="dxa"/>
          </w:tcPr>
          <w:p w14:paraId="74950849" w14:textId="77777777" w:rsidR="007759EF" w:rsidRPr="00FF3872" w:rsidRDefault="007759EF" w:rsidP="006A6D11">
            <w:pPr>
              <w:jc w:val="center"/>
            </w:pPr>
            <w:r>
              <w:t>A</w:t>
            </w:r>
          </w:p>
        </w:tc>
        <w:tc>
          <w:tcPr>
            <w:tcW w:w="1383" w:type="dxa"/>
          </w:tcPr>
          <w:p w14:paraId="146BD55A" w14:textId="77777777" w:rsidR="007759EF" w:rsidRPr="00FF3872" w:rsidRDefault="007759EF" w:rsidP="006A6D11">
            <w:pPr>
              <w:jc w:val="center"/>
            </w:pPr>
            <w:r>
              <w:t>2016-2020</w:t>
            </w:r>
          </w:p>
        </w:tc>
      </w:tr>
      <w:tr w:rsidR="007759EF" w14:paraId="1236B9E0" w14:textId="77777777" w:rsidTr="006A6D11">
        <w:trPr>
          <w:gridAfter w:val="1"/>
          <w:wAfter w:w="38" w:type="dxa"/>
        </w:trPr>
        <w:tc>
          <w:tcPr>
            <w:tcW w:w="9900" w:type="dxa"/>
            <w:gridSpan w:val="5"/>
          </w:tcPr>
          <w:p w14:paraId="6A2E6DC9" w14:textId="77777777" w:rsidR="007759EF" w:rsidRPr="00FF3872" w:rsidRDefault="007759EF" w:rsidP="006A6D11">
            <w:pPr>
              <w:rPr>
                <w:b/>
              </w:rPr>
            </w:pPr>
            <w:r w:rsidRPr="00FF3872">
              <w:rPr>
                <w:b/>
              </w:rPr>
              <w:t>Vybrané vědecko-výzkumné projekty</w:t>
            </w:r>
          </w:p>
        </w:tc>
      </w:tr>
      <w:tr w:rsidR="007759EF" w14:paraId="51D61DB7" w14:textId="77777777" w:rsidTr="006A6D11">
        <w:trPr>
          <w:gridAfter w:val="1"/>
          <w:wAfter w:w="38" w:type="dxa"/>
        </w:trPr>
        <w:tc>
          <w:tcPr>
            <w:tcW w:w="2233" w:type="dxa"/>
            <w:gridSpan w:val="2"/>
          </w:tcPr>
          <w:p w14:paraId="58857188" w14:textId="77777777" w:rsidR="007759EF" w:rsidRPr="00FF3872" w:rsidRDefault="007759EF" w:rsidP="006A6D11">
            <w:r w:rsidRPr="00FF3872">
              <w:t>Ing. Jakub Rak, Ph.D.</w:t>
            </w:r>
          </w:p>
        </w:tc>
        <w:tc>
          <w:tcPr>
            <w:tcW w:w="5524" w:type="dxa"/>
          </w:tcPr>
          <w:p w14:paraId="1261603A" w14:textId="77777777" w:rsidR="007759EF" w:rsidRPr="00FF3872" w:rsidRDefault="007759EF" w:rsidP="006A6D11">
            <w:pPr>
              <w:jc w:val="center"/>
            </w:pPr>
            <w:r>
              <w:rPr>
                <w:rStyle w:val="tabpolozkatext"/>
              </w:rPr>
              <w:t xml:space="preserve">TAČR, </w:t>
            </w:r>
            <w:r w:rsidRPr="00FF3872">
              <w:rPr>
                <w:rStyle w:val="tabpolozkatext"/>
              </w:rPr>
              <w:t xml:space="preserve">TG03010052 </w:t>
            </w:r>
            <w:r w:rsidRPr="00290A6C">
              <w:t>–</w:t>
            </w:r>
            <w:r w:rsidRPr="00FF3872">
              <w:rPr>
                <w:rStyle w:val="tabpolozkatext"/>
              </w:rPr>
              <w:t xml:space="preserve"> Komercializace na Univerzitě Tomáše Bati ve Zlíně, </w:t>
            </w:r>
            <w:r w:rsidRPr="00FF3872">
              <w:t>Webová aplikace metodiky evidence a hodnocení prostor pro improvizované kryty a evidence stálých úkrytů – návrh metodiky a prototyp</w:t>
            </w:r>
            <w:r>
              <w:t>, hlavní řešitel</w:t>
            </w:r>
          </w:p>
        </w:tc>
        <w:tc>
          <w:tcPr>
            <w:tcW w:w="760" w:type="dxa"/>
          </w:tcPr>
          <w:p w14:paraId="3CB5412D" w14:textId="77777777" w:rsidR="007759EF" w:rsidRPr="00FF3872" w:rsidRDefault="007759EF" w:rsidP="006A6D11">
            <w:pPr>
              <w:jc w:val="center"/>
            </w:pPr>
            <w:r w:rsidRPr="00FF3872">
              <w:t>B</w:t>
            </w:r>
          </w:p>
        </w:tc>
        <w:tc>
          <w:tcPr>
            <w:tcW w:w="1383" w:type="dxa"/>
          </w:tcPr>
          <w:p w14:paraId="1092265B" w14:textId="77777777" w:rsidR="007759EF" w:rsidRPr="00BD4A5A" w:rsidRDefault="007759EF" w:rsidP="006A6D11">
            <w:pPr>
              <w:jc w:val="center"/>
            </w:pPr>
            <w:r w:rsidRPr="00BD4A5A">
              <w:t>6.2018-10.2019</w:t>
            </w:r>
          </w:p>
        </w:tc>
      </w:tr>
      <w:tr w:rsidR="007759EF" w14:paraId="45377B39" w14:textId="77777777" w:rsidTr="006A6D11">
        <w:trPr>
          <w:gridAfter w:val="1"/>
          <w:wAfter w:w="38" w:type="dxa"/>
        </w:trPr>
        <w:tc>
          <w:tcPr>
            <w:tcW w:w="2233" w:type="dxa"/>
            <w:gridSpan w:val="2"/>
          </w:tcPr>
          <w:p w14:paraId="1E3ED936" w14:textId="77777777" w:rsidR="007759EF" w:rsidRPr="00FF3872" w:rsidRDefault="007759EF" w:rsidP="006A6D11">
            <w:r w:rsidRPr="00FF3872">
              <w:t>Mgr. Ing. Jiří Lehejček, Ph.D.</w:t>
            </w:r>
          </w:p>
        </w:tc>
        <w:tc>
          <w:tcPr>
            <w:tcW w:w="5524" w:type="dxa"/>
          </w:tcPr>
          <w:p w14:paraId="6C1FBD63" w14:textId="77777777" w:rsidR="007759EF" w:rsidRPr="00FF3872" w:rsidRDefault="007759EF" w:rsidP="006A6D11">
            <w:pPr>
              <w:jc w:val="center"/>
            </w:pPr>
            <w:r>
              <w:rPr>
                <w:rStyle w:val="tabpolozkatext"/>
              </w:rPr>
              <w:t xml:space="preserve">TAČR, </w:t>
            </w:r>
            <w:r w:rsidRPr="00FF3872">
              <w:rPr>
                <w:rStyle w:val="tabpolozkatext"/>
              </w:rPr>
              <w:t xml:space="preserve">TG03010052 </w:t>
            </w:r>
            <w:r w:rsidRPr="00290A6C">
              <w:t>–</w:t>
            </w:r>
            <w:r w:rsidRPr="00FF3872">
              <w:rPr>
                <w:rStyle w:val="tabpolozkatext"/>
              </w:rPr>
              <w:t xml:space="preserve"> Komercializace na Univerzitě Tomáše Bati ve Zlíně, </w:t>
            </w:r>
            <w:r w:rsidRPr="00FF3872">
              <w:t>Národní databáze záznamů fotopastí – návrh aplikace a prototyp</w:t>
            </w:r>
            <w:r>
              <w:t>, hlavní řešitel</w:t>
            </w:r>
          </w:p>
        </w:tc>
        <w:tc>
          <w:tcPr>
            <w:tcW w:w="760" w:type="dxa"/>
          </w:tcPr>
          <w:p w14:paraId="18B177D4" w14:textId="77777777" w:rsidR="007759EF" w:rsidRPr="00FF3872" w:rsidRDefault="007759EF" w:rsidP="006A6D11">
            <w:pPr>
              <w:jc w:val="center"/>
            </w:pPr>
            <w:r w:rsidRPr="00FF3872">
              <w:t>B</w:t>
            </w:r>
          </w:p>
        </w:tc>
        <w:tc>
          <w:tcPr>
            <w:tcW w:w="1383" w:type="dxa"/>
          </w:tcPr>
          <w:p w14:paraId="6B4EB30A" w14:textId="77777777" w:rsidR="007759EF" w:rsidRPr="00BD4A5A" w:rsidRDefault="007759EF" w:rsidP="006A6D11">
            <w:pPr>
              <w:jc w:val="center"/>
            </w:pPr>
            <w:r w:rsidRPr="00BD4A5A">
              <w:t>6.2018-12.2019</w:t>
            </w:r>
          </w:p>
        </w:tc>
      </w:tr>
      <w:tr w:rsidR="007759EF" w14:paraId="3ADF4268" w14:textId="77777777" w:rsidTr="006A6D11">
        <w:trPr>
          <w:gridAfter w:val="1"/>
          <w:wAfter w:w="38" w:type="dxa"/>
        </w:trPr>
        <w:tc>
          <w:tcPr>
            <w:tcW w:w="2233" w:type="dxa"/>
            <w:gridSpan w:val="2"/>
          </w:tcPr>
          <w:p w14:paraId="7C7F0575" w14:textId="77777777" w:rsidR="007759EF" w:rsidRPr="00FF3872" w:rsidRDefault="007759EF" w:rsidP="006A6D11">
            <w:r>
              <w:rPr>
                <w:lang w:eastAsia="en-US"/>
              </w:rPr>
              <w:t>Ing. Petr Svoboda, Ph.D.</w:t>
            </w:r>
          </w:p>
        </w:tc>
        <w:tc>
          <w:tcPr>
            <w:tcW w:w="5524" w:type="dxa"/>
          </w:tcPr>
          <w:p w14:paraId="30014BD9" w14:textId="77777777" w:rsidR="007759EF" w:rsidRPr="006A0889" w:rsidRDefault="007759EF" w:rsidP="006A6D11">
            <w:pPr>
              <w:jc w:val="center"/>
              <w:rPr>
                <w:rStyle w:val="tabpolozkatext"/>
              </w:rPr>
            </w:pPr>
            <w:r>
              <w:rPr>
                <w:rStyle w:val="tabpolozkatext"/>
                <w:lang w:eastAsia="en-US"/>
              </w:rPr>
              <w:t>TAČR, TP01010006 - Komercializace na Univerzitě Tomáše Bati ve Zlíně II, Platforma informační podpory bezpečnosti obcí, hlavní řešitel</w:t>
            </w:r>
          </w:p>
        </w:tc>
        <w:tc>
          <w:tcPr>
            <w:tcW w:w="760" w:type="dxa"/>
          </w:tcPr>
          <w:p w14:paraId="3CC77E80" w14:textId="77777777" w:rsidR="007759EF" w:rsidRPr="00FF3872" w:rsidRDefault="007759EF" w:rsidP="006A6D11">
            <w:pPr>
              <w:jc w:val="center"/>
            </w:pPr>
            <w:r>
              <w:rPr>
                <w:lang w:eastAsia="en-US"/>
              </w:rPr>
              <w:t>B</w:t>
            </w:r>
          </w:p>
        </w:tc>
        <w:tc>
          <w:tcPr>
            <w:tcW w:w="1383" w:type="dxa"/>
          </w:tcPr>
          <w:p w14:paraId="4C4CD6F5" w14:textId="77777777" w:rsidR="007759EF" w:rsidRPr="00BD4A5A" w:rsidRDefault="007759EF" w:rsidP="006A6D11">
            <w:pPr>
              <w:jc w:val="center"/>
            </w:pPr>
            <w:r>
              <w:rPr>
                <w:lang w:eastAsia="en-US"/>
              </w:rPr>
              <w:t xml:space="preserve">6.2020-9.2021 </w:t>
            </w:r>
          </w:p>
        </w:tc>
      </w:tr>
      <w:tr w:rsidR="007759EF" w14:paraId="7F01757A" w14:textId="77777777" w:rsidTr="006A6D11">
        <w:trPr>
          <w:gridAfter w:val="1"/>
          <w:wAfter w:w="38" w:type="dxa"/>
        </w:trPr>
        <w:tc>
          <w:tcPr>
            <w:tcW w:w="2233" w:type="dxa"/>
            <w:gridSpan w:val="2"/>
          </w:tcPr>
          <w:p w14:paraId="22035B9C" w14:textId="77777777" w:rsidR="007759EF" w:rsidRPr="00FF3872" w:rsidRDefault="007759EF" w:rsidP="006A6D11">
            <w:r w:rsidRPr="00FF3872">
              <w:t>RNDr. Jakub Trojan, Ph.D.</w:t>
            </w:r>
          </w:p>
        </w:tc>
        <w:tc>
          <w:tcPr>
            <w:tcW w:w="5524" w:type="dxa"/>
          </w:tcPr>
          <w:p w14:paraId="75DE429D" w14:textId="77777777" w:rsidR="007759EF" w:rsidRPr="00FF3872" w:rsidRDefault="007759EF" w:rsidP="006A6D11">
            <w:pPr>
              <w:jc w:val="center"/>
            </w:pPr>
            <w:r w:rsidRPr="00FF3872">
              <w:t>LTC18 Geografické aspekty občanské vědy: mapování trendů, vědeckého potenciálu a společenského dopadu v České republice, UTB FLKŘ je spoluřešitelem (VES 18COST)</w:t>
            </w:r>
          </w:p>
        </w:tc>
        <w:tc>
          <w:tcPr>
            <w:tcW w:w="760" w:type="dxa"/>
          </w:tcPr>
          <w:p w14:paraId="6AAE8428" w14:textId="77777777" w:rsidR="007759EF" w:rsidRPr="00FF3872" w:rsidRDefault="007759EF" w:rsidP="006A6D11">
            <w:pPr>
              <w:jc w:val="center"/>
            </w:pPr>
            <w:r w:rsidRPr="00FF3872">
              <w:t>A</w:t>
            </w:r>
          </w:p>
        </w:tc>
        <w:tc>
          <w:tcPr>
            <w:tcW w:w="1383" w:type="dxa"/>
          </w:tcPr>
          <w:p w14:paraId="4410EDF0" w14:textId="77777777" w:rsidR="007759EF" w:rsidRPr="00BD4A5A" w:rsidRDefault="007759EF" w:rsidP="006A6D11">
            <w:pPr>
              <w:jc w:val="center"/>
            </w:pPr>
            <w:r w:rsidRPr="00BD4A5A">
              <w:t>6.2018-</w:t>
            </w:r>
          </w:p>
          <w:p w14:paraId="5884F03F" w14:textId="77777777" w:rsidR="007759EF" w:rsidRPr="00BD4A5A" w:rsidRDefault="007759EF" w:rsidP="006A6D11">
            <w:pPr>
              <w:jc w:val="center"/>
            </w:pPr>
            <w:r w:rsidRPr="00BD4A5A">
              <w:t xml:space="preserve"> 8.2020</w:t>
            </w:r>
          </w:p>
        </w:tc>
      </w:tr>
      <w:tr w:rsidR="007759EF" w14:paraId="4E9749CA" w14:textId="77777777" w:rsidTr="006A6D11">
        <w:trPr>
          <w:gridAfter w:val="1"/>
          <w:wAfter w:w="38" w:type="dxa"/>
        </w:trPr>
        <w:tc>
          <w:tcPr>
            <w:tcW w:w="2233" w:type="dxa"/>
            <w:gridSpan w:val="2"/>
          </w:tcPr>
          <w:p w14:paraId="7604CC4B" w14:textId="77777777" w:rsidR="007759EF" w:rsidRPr="00FF3872" w:rsidRDefault="007759EF" w:rsidP="006A6D11">
            <w:r w:rsidRPr="00FF3872">
              <w:t>Mgr. Ing. Jiří Lehejček, Ph.D.</w:t>
            </w:r>
          </w:p>
        </w:tc>
        <w:tc>
          <w:tcPr>
            <w:tcW w:w="5524" w:type="dxa"/>
          </w:tcPr>
          <w:p w14:paraId="311E4691" w14:textId="77777777" w:rsidR="007759EF" w:rsidRPr="00FF3872" w:rsidRDefault="007759EF" w:rsidP="006A6D11">
            <w:pPr>
              <w:jc w:val="center"/>
            </w:pPr>
            <w:r w:rsidRPr="004E6F86">
              <w:t>TL03000007 Posílení resilience venkova prostřednictvím aktivizace lokálních aktérů a vlastníků půdy</w:t>
            </w:r>
          </w:p>
        </w:tc>
        <w:tc>
          <w:tcPr>
            <w:tcW w:w="760" w:type="dxa"/>
          </w:tcPr>
          <w:p w14:paraId="7186031D" w14:textId="77777777" w:rsidR="007759EF" w:rsidRPr="00FF3872" w:rsidRDefault="007759EF" w:rsidP="006A6D11">
            <w:pPr>
              <w:jc w:val="center"/>
            </w:pPr>
            <w:r>
              <w:t>B</w:t>
            </w:r>
          </w:p>
        </w:tc>
        <w:tc>
          <w:tcPr>
            <w:tcW w:w="1383" w:type="dxa"/>
          </w:tcPr>
          <w:p w14:paraId="3D325297" w14:textId="77777777" w:rsidR="007759EF" w:rsidRPr="00BD4A5A" w:rsidRDefault="007759EF" w:rsidP="006A6D11">
            <w:pPr>
              <w:jc w:val="center"/>
            </w:pPr>
            <w:r>
              <w:t>2020-2023</w:t>
            </w:r>
          </w:p>
        </w:tc>
      </w:tr>
      <w:tr w:rsidR="007759EF" w14:paraId="53FF0B6E" w14:textId="77777777" w:rsidTr="006A6D11">
        <w:trPr>
          <w:gridAfter w:val="1"/>
          <w:wAfter w:w="38" w:type="dxa"/>
        </w:trPr>
        <w:tc>
          <w:tcPr>
            <w:tcW w:w="2233" w:type="dxa"/>
            <w:gridSpan w:val="2"/>
          </w:tcPr>
          <w:p w14:paraId="1CF6A98B" w14:textId="77777777" w:rsidR="007759EF" w:rsidRPr="00FF3872" w:rsidRDefault="007759EF" w:rsidP="006A6D11">
            <w:r>
              <w:rPr>
                <w:lang w:eastAsia="en-US"/>
              </w:rPr>
              <w:t>Ing. Jakub Rak, Ph.D.</w:t>
            </w:r>
          </w:p>
        </w:tc>
        <w:tc>
          <w:tcPr>
            <w:tcW w:w="5524" w:type="dxa"/>
          </w:tcPr>
          <w:p w14:paraId="3DD30732" w14:textId="77777777" w:rsidR="007759EF" w:rsidRPr="00FF3872" w:rsidRDefault="007759EF" w:rsidP="006A6D11">
            <w:pPr>
              <w:jc w:val="center"/>
            </w:pPr>
            <w:r>
              <w:rPr>
                <w:lang w:eastAsia="en-US"/>
              </w:rPr>
              <w:t>VI04000080 Informační platforma krizové logistiky</w:t>
            </w:r>
          </w:p>
        </w:tc>
        <w:tc>
          <w:tcPr>
            <w:tcW w:w="760" w:type="dxa"/>
          </w:tcPr>
          <w:p w14:paraId="63C7F0DD" w14:textId="77777777" w:rsidR="007759EF" w:rsidRPr="00FF3872" w:rsidRDefault="007759EF" w:rsidP="006A6D11">
            <w:pPr>
              <w:jc w:val="center"/>
            </w:pPr>
            <w:r>
              <w:rPr>
                <w:lang w:eastAsia="en-US"/>
              </w:rPr>
              <w:t>C</w:t>
            </w:r>
          </w:p>
        </w:tc>
        <w:tc>
          <w:tcPr>
            <w:tcW w:w="1383" w:type="dxa"/>
          </w:tcPr>
          <w:p w14:paraId="0870371D" w14:textId="77777777" w:rsidR="007759EF" w:rsidRPr="00BD4A5A" w:rsidRDefault="007759EF" w:rsidP="006A6D11">
            <w:pPr>
              <w:jc w:val="center"/>
            </w:pPr>
            <w:r>
              <w:rPr>
                <w:lang w:eastAsia="en-US"/>
              </w:rPr>
              <w:t>2021-2022</w:t>
            </w:r>
          </w:p>
        </w:tc>
      </w:tr>
      <w:tr w:rsidR="007759EF" w14:paraId="20371244" w14:textId="77777777" w:rsidTr="006A6D11">
        <w:trPr>
          <w:gridAfter w:val="1"/>
          <w:wAfter w:w="38" w:type="dxa"/>
        </w:trPr>
        <w:tc>
          <w:tcPr>
            <w:tcW w:w="2233" w:type="dxa"/>
            <w:gridSpan w:val="2"/>
          </w:tcPr>
          <w:p w14:paraId="7A666821" w14:textId="77777777" w:rsidR="007759EF" w:rsidRPr="00FF3872" w:rsidRDefault="007759EF" w:rsidP="006A6D11">
            <w:r>
              <w:rPr>
                <w:lang w:eastAsia="en-US"/>
              </w:rPr>
              <w:t>Ing. Jakub Rak, Ph.D.</w:t>
            </w:r>
          </w:p>
        </w:tc>
        <w:tc>
          <w:tcPr>
            <w:tcW w:w="5524" w:type="dxa"/>
          </w:tcPr>
          <w:p w14:paraId="45B5ACC7" w14:textId="77777777" w:rsidR="007759EF" w:rsidRPr="00FF3872" w:rsidRDefault="007759EF" w:rsidP="006A6D11">
            <w:pPr>
              <w:jc w:val="center"/>
            </w:pPr>
            <w:r>
              <w:rPr>
                <w:lang w:eastAsia="en-US"/>
              </w:rPr>
              <w:t>VB01000008 FLAPRIS - Systém pro podporu zpřesněné a včasné předpovědi nebezpečí vzniku přívalových povodní a usnadnění činností krizových a povodňových orgánů kraje</w:t>
            </w:r>
          </w:p>
        </w:tc>
        <w:tc>
          <w:tcPr>
            <w:tcW w:w="760" w:type="dxa"/>
          </w:tcPr>
          <w:p w14:paraId="65B2329F" w14:textId="77777777" w:rsidR="007759EF" w:rsidRPr="00FF3872" w:rsidRDefault="007759EF" w:rsidP="006A6D11">
            <w:pPr>
              <w:jc w:val="center"/>
            </w:pPr>
            <w:r>
              <w:rPr>
                <w:lang w:eastAsia="en-US"/>
              </w:rPr>
              <w:t>C</w:t>
            </w:r>
          </w:p>
        </w:tc>
        <w:tc>
          <w:tcPr>
            <w:tcW w:w="1383" w:type="dxa"/>
          </w:tcPr>
          <w:p w14:paraId="004CDFEC" w14:textId="77777777" w:rsidR="007759EF" w:rsidRPr="00BD4A5A" w:rsidRDefault="007759EF" w:rsidP="006A6D11">
            <w:pPr>
              <w:jc w:val="center"/>
            </w:pPr>
            <w:r>
              <w:rPr>
                <w:lang w:eastAsia="en-US"/>
              </w:rPr>
              <w:t>2022-2023</w:t>
            </w:r>
          </w:p>
        </w:tc>
      </w:tr>
      <w:tr w:rsidR="007759EF" w14:paraId="23051841" w14:textId="77777777" w:rsidTr="006A6D11">
        <w:trPr>
          <w:gridAfter w:val="1"/>
          <w:wAfter w:w="38" w:type="dxa"/>
        </w:trPr>
        <w:tc>
          <w:tcPr>
            <w:tcW w:w="2233" w:type="dxa"/>
            <w:gridSpan w:val="2"/>
          </w:tcPr>
          <w:p w14:paraId="7BC470A6" w14:textId="77777777" w:rsidR="007759EF" w:rsidRPr="00FF3872" w:rsidRDefault="007759EF" w:rsidP="006A6D11">
            <w:r>
              <w:t>Ing. Pavel Taraba, Ph.D.</w:t>
            </w:r>
          </w:p>
        </w:tc>
        <w:tc>
          <w:tcPr>
            <w:tcW w:w="5524" w:type="dxa"/>
          </w:tcPr>
          <w:p w14:paraId="3A229680" w14:textId="77777777" w:rsidR="007759EF" w:rsidRPr="00FF3872" w:rsidRDefault="007759EF" w:rsidP="006A6D11">
            <w:pPr>
              <w:jc w:val="center"/>
            </w:pPr>
            <w:r w:rsidRPr="00584635">
              <w:t>GA/16/2019</w:t>
            </w:r>
            <w:r>
              <w:t xml:space="preserve"> </w:t>
            </w:r>
            <w:r w:rsidRPr="00584635">
              <w:t>Řízení rizik projektů v podmínkách malých a středních podniků v České republice</w:t>
            </w:r>
          </w:p>
        </w:tc>
        <w:tc>
          <w:tcPr>
            <w:tcW w:w="760" w:type="dxa"/>
          </w:tcPr>
          <w:p w14:paraId="5BF492A0" w14:textId="77777777" w:rsidR="007759EF" w:rsidRPr="00FF3872" w:rsidRDefault="007759EF" w:rsidP="006A6D11">
            <w:pPr>
              <w:jc w:val="center"/>
            </w:pPr>
            <w:r>
              <w:t>B</w:t>
            </w:r>
          </w:p>
        </w:tc>
        <w:tc>
          <w:tcPr>
            <w:tcW w:w="1383" w:type="dxa"/>
          </w:tcPr>
          <w:p w14:paraId="50A9F411" w14:textId="77777777" w:rsidR="007759EF" w:rsidRPr="00BD4A5A" w:rsidRDefault="007759EF" w:rsidP="006A6D11">
            <w:pPr>
              <w:jc w:val="center"/>
            </w:pPr>
            <w:r>
              <w:t>2.2019-2.2021</w:t>
            </w:r>
          </w:p>
        </w:tc>
      </w:tr>
      <w:tr w:rsidR="007759EF" w14:paraId="726CF53D" w14:textId="77777777" w:rsidTr="006A6D11">
        <w:trPr>
          <w:gridAfter w:val="1"/>
          <w:wAfter w:w="38" w:type="dxa"/>
          <w:trHeight w:val="318"/>
        </w:trPr>
        <w:tc>
          <w:tcPr>
            <w:tcW w:w="9900" w:type="dxa"/>
            <w:gridSpan w:val="5"/>
            <w:shd w:val="clear" w:color="auto" w:fill="F7CAAC"/>
          </w:tcPr>
          <w:p w14:paraId="1580348E" w14:textId="77777777" w:rsidR="007759EF" w:rsidRPr="002B334B" w:rsidRDefault="007759EF" w:rsidP="006A6D11">
            <w:pPr>
              <w:rPr>
                <w:b/>
              </w:rPr>
            </w:pPr>
            <w:r w:rsidRPr="002B334B">
              <w:rPr>
                <w:b/>
              </w:rPr>
              <w:t>Přehled řešených projektů a dalších aktivit v rámci spolupráce s praxí u profesně zaměřeného bakalářského a magisterského studijního programu</w:t>
            </w:r>
          </w:p>
        </w:tc>
      </w:tr>
      <w:tr w:rsidR="007759EF" w14:paraId="497BB3C4" w14:textId="77777777" w:rsidTr="006A6D11">
        <w:trPr>
          <w:gridAfter w:val="1"/>
          <w:wAfter w:w="38" w:type="dxa"/>
          <w:cantSplit/>
          <w:trHeight w:val="283"/>
        </w:trPr>
        <w:tc>
          <w:tcPr>
            <w:tcW w:w="2233" w:type="dxa"/>
            <w:gridSpan w:val="2"/>
            <w:shd w:val="clear" w:color="auto" w:fill="F7CAAC"/>
          </w:tcPr>
          <w:p w14:paraId="59091434" w14:textId="77777777" w:rsidR="007759EF" w:rsidRPr="002B334B" w:rsidRDefault="007759EF" w:rsidP="006A6D11">
            <w:pPr>
              <w:jc w:val="both"/>
              <w:rPr>
                <w:b/>
              </w:rPr>
            </w:pPr>
            <w:r w:rsidRPr="002B334B">
              <w:rPr>
                <w:b/>
              </w:rPr>
              <w:t>Pracoviště praxe</w:t>
            </w:r>
          </w:p>
        </w:tc>
        <w:tc>
          <w:tcPr>
            <w:tcW w:w="5524" w:type="dxa"/>
            <w:shd w:val="clear" w:color="auto" w:fill="F7CAAC"/>
          </w:tcPr>
          <w:p w14:paraId="4C58F039" w14:textId="77777777" w:rsidR="007759EF" w:rsidRPr="002B334B" w:rsidRDefault="007759EF" w:rsidP="006A6D11">
            <w:pPr>
              <w:jc w:val="both"/>
              <w:rPr>
                <w:b/>
              </w:rPr>
            </w:pPr>
            <w:r w:rsidRPr="002B334B">
              <w:rPr>
                <w:b/>
              </w:rPr>
              <w:t xml:space="preserve">Název či popis projektu uskutečňovaného ve spolupráci s praxí </w:t>
            </w:r>
          </w:p>
        </w:tc>
        <w:tc>
          <w:tcPr>
            <w:tcW w:w="2143" w:type="dxa"/>
            <w:gridSpan w:val="2"/>
            <w:shd w:val="clear" w:color="auto" w:fill="F7CAAC"/>
          </w:tcPr>
          <w:p w14:paraId="0B0492AD" w14:textId="77777777" w:rsidR="007759EF" w:rsidRPr="002B334B" w:rsidRDefault="007759EF" w:rsidP="006A6D11">
            <w:pPr>
              <w:jc w:val="center"/>
              <w:rPr>
                <w:b/>
              </w:rPr>
            </w:pPr>
            <w:r w:rsidRPr="002B334B">
              <w:rPr>
                <w:b/>
              </w:rPr>
              <w:t>Období</w:t>
            </w:r>
          </w:p>
        </w:tc>
      </w:tr>
      <w:tr w:rsidR="007759EF" w14:paraId="5EDBC1F4" w14:textId="77777777" w:rsidTr="006A6D11">
        <w:trPr>
          <w:gridAfter w:val="1"/>
          <w:wAfter w:w="38" w:type="dxa"/>
        </w:trPr>
        <w:tc>
          <w:tcPr>
            <w:tcW w:w="2233" w:type="dxa"/>
            <w:gridSpan w:val="2"/>
          </w:tcPr>
          <w:p w14:paraId="29AC3388" w14:textId="77777777" w:rsidR="007759EF" w:rsidRPr="00BD4A5A" w:rsidRDefault="007759EF" w:rsidP="006A6D11">
            <w:pPr>
              <w:jc w:val="both"/>
            </w:pPr>
            <w:r w:rsidRPr="00BD4A5A">
              <w:t>NEDFORM, s.r.o.</w:t>
            </w:r>
          </w:p>
        </w:tc>
        <w:tc>
          <w:tcPr>
            <w:tcW w:w="5524" w:type="dxa"/>
          </w:tcPr>
          <w:p w14:paraId="4E41AD44" w14:textId="77777777" w:rsidR="007759EF" w:rsidRPr="00BD4A5A" w:rsidRDefault="007759EF" w:rsidP="006A6D11">
            <w:pPr>
              <w:jc w:val="center"/>
            </w:pPr>
            <w:r w:rsidRPr="00BD4A5A">
              <w:rPr>
                <w:sz w:val="22"/>
              </w:rPr>
              <w:t>FV30337/</w:t>
            </w:r>
            <w:r w:rsidRPr="00BD4A5A">
              <w:t>Biologicky aktivní skleněné matrice pro účinnou hygienizaci vod. Program TRIO</w:t>
            </w:r>
          </w:p>
        </w:tc>
        <w:tc>
          <w:tcPr>
            <w:tcW w:w="2143" w:type="dxa"/>
            <w:gridSpan w:val="2"/>
          </w:tcPr>
          <w:p w14:paraId="48A0E0C5" w14:textId="77777777" w:rsidR="007759EF" w:rsidRPr="00BD4A5A" w:rsidRDefault="007759EF" w:rsidP="006A6D11">
            <w:pPr>
              <w:jc w:val="center"/>
            </w:pPr>
            <w:r w:rsidRPr="00BD4A5A">
              <w:t>6.2018-12.2020</w:t>
            </w:r>
          </w:p>
        </w:tc>
      </w:tr>
      <w:tr w:rsidR="007759EF" w14:paraId="2DA16B2E" w14:textId="77777777" w:rsidTr="006A6D11">
        <w:trPr>
          <w:gridAfter w:val="1"/>
          <w:wAfter w:w="38" w:type="dxa"/>
        </w:trPr>
        <w:tc>
          <w:tcPr>
            <w:tcW w:w="2233" w:type="dxa"/>
            <w:gridSpan w:val="2"/>
          </w:tcPr>
          <w:p w14:paraId="2FAC860F" w14:textId="77777777" w:rsidR="007759EF" w:rsidRPr="002B334B" w:rsidRDefault="007759EF" w:rsidP="006A6D11">
            <w:pPr>
              <w:jc w:val="both"/>
            </w:pPr>
            <w:r w:rsidRPr="002B334B">
              <w:t>Podnikatelský inkubátor Kunovice- Panský dvůr, s.r.o.</w:t>
            </w:r>
          </w:p>
        </w:tc>
        <w:tc>
          <w:tcPr>
            <w:tcW w:w="5524" w:type="dxa"/>
          </w:tcPr>
          <w:p w14:paraId="089FADD1" w14:textId="77777777" w:rsidR="007759EF" w:rsidRDefault="007759EF" w:rsidP="006A6D11">
            <w:pPr>
              <w:jc w:val="center"/>
            </w:pPr>
            <w:r w:rsidRPr="002B334B">
              <w:t>Rozšíření prostor infrastruktury podnikatelského inkubá</w:t>
            </w:r>
            <w:r>
              <w:t xml:space="preserve">toru Kunovice – Panský dvůr – </w:t>
            </w:r>
            <w:r w:rsidRPr="002B334B">
              <w:t xml:space="preserve">PIK-Stará škola. </w:t>
            </w:r>
          </w:p>
          <w:p w14:paraId="70DBDF86" w14:textId="77777777" w:rsidR="007759EF" w:rsidRPr="002B334B" w:rsidRDefault="007759EF" w:rsidP="006A6D11">
            <w:pPr>
              <w:jc w:val="center"/>
            </w:pPr>
            <w:r w:rsidRPr="00C0623D">
              <w:t>CZ.01.1.02/0.0/0.0/16_087/0010402</w:t>
            </w:r>
          </w:p>
        </w:tc>
        <w:tc>
          <w:tcPr>
            <w:tcW w:w="2143" w:type="dxa"/>
            <w:gridSpan w:val="2"/>
          </w:tcPr>
          <w:p w14:paraId="3E1B0526" w14:textId="77777777" w:rsidR="007759EF" w:rsidRPr="002B334B" w:rsidRDefault="007759EF" w:rsidP="006A6D11">
            <w:pPr>
              <w:jc w:val="center"/>
            </w:pPr>
            <w:r>
              <w:t>10/2017-12/2018</w:t>
            </w:r>
          </w:p>
        </w:tc>
      </w:tr>
      <w:tr w:rsidR="007759EF" w14:paraId="34635A37" w14:textId="77777777" w:rsidTr="006A6D11">
        <w:trPr>
          <w:gridAfter w:val="1"/>
          <w:wAfter w:w="38" w:type="dxa"/>
        </w:trPr>
        <w:tc>
          <w:tcPr>
            <w:tcW w:w="9900" w:type="dxa"/>
            <w:gridSpan w:val="5"/>
            <w:shd w:val="clear" w:color="auto" w:fill="F7CAAC"/>
          </w:tcPr>
          <w:p w14:paraId="24999E87" w14:textId="77777777" w:rsidR="007759EF" w:rsidRDefault="007759EF" w:rsidP="006A6D11">
            <w:pPr>
              <w:rPr>
                <w:sz w:val="24"/>
              </w:rPr>
            </w:pPr>
            <w:r>
              <w:rPr>
                <w:b/>
              </w:rPr>
              <w:t>Odborné aktivity vztahující se k tvůrčí, resp. vědecké a umělecké činnosti vysoké školy, která souvisí se studijním programem</w:t>
            </w:r>
          </w:p>
        </w:tc>
      </w:tr>
      <w:tr w:rsidR="007759EF" w14:paraId="11EA7273" w14:textId="77777777" w:rsidTr="00C064FC">
        <w:trPr>
          <w:gridAfter w:val="1"/>
          <w:wAfter w:w="38" w:type="dxa"/>
          <w:trHeight w:val="2268"/>
        </w:trPr>
        <w:tc>
          <w:tcPr>
            <w:tcW w:w="9900" w:type="dxa"/>
            <w:gridSpan w:val="5"/>
            <w:shd w:val="clear" w:color="auto" w:fill="FFFFFF"/>
          </w:tcPr>
          <w:p w14:paraId="6288BA28" w14:textId="2B613393" w:rsidR="007759EF" w:rsidRDefault="007759EF" w:rsidP="006A6D11">
            <w:pPr>
              <w:spacing w:after="60"/>
              <w:jc w:val="both"/>
              <w:rPr>
                <w:lang w:eastAsia="en-US"/>
              </w:rPr>
            </w:pPr>
            <w:r w:rsidRPr="006172D3">
              <w:rPr>
                <w:lang w:eastAsia="en-US"/>
              </w:rPr>
              <w:lastRenderedPageBreak/>
              <w:t>FLKŘ každoročně pořádá vlastní konferenci Krizové řízení a řešení krizových situací. Cílem konference je vytvářet prostor pro výměnu nejnovějších teoretických i praktických poznatků a zkušeností v oblasti krizového a rizikového managementu. Konference umožňuje širokou diskusi a výměnu zkušeností vědecko-pedagogických pracovníků, odborníků z praxe i</w:t>
            </w:r>
            <w:r w:rsidR="00C064FC">
              <w:rPr>
                <w:lang w:eastAsia="en-US"/>
              </w:rPr>
              <w:t> </w:t>
            </w:r>
            <w:r w:rsidRPr="006172D3">
              <w:rPr>
                <w:lang w:eastAsia="en-US"/>
              </w:rPr>
              <w:t>dalších účastníků konference o zásadách krizového řízení, environmentální bezpečnosti, analýzy rizik a jejich řízení na</w:t>
            </w:r>
            <w:r w:rsidR="00C064FC">
              <w:rPr>
                <w:lang w:eastAsia="en-US"/>
              </w:rPr>
              <w:t> </w:t>
            </w:r>
            <w:r w:rsidRPr="006172D3">
              <w:rPr>
                <w:lang w:eastAsia="en-US"/>
              </w:rPr>
              <w:t>úrovni kraje, obce s rozšířenou působností, podniku nebo zařízení.</w:t>
            </w:r>
            <w:r>
              <w:rPr>
                <w:lang w:eastAsia="en-US"/>
              </w:rPr>
              <w:t xml:space="preserve"> M</w:t>
            </w:r>
            <w:r>
              <w:t>inisterstvo vnitra udělilo konferenci akreditaci č.</w:t>
            </w:r>
            <w:r w:rsidR="00C064FC">
              <w:t> </w:t>
            </w:r>
            <w:r>
              <w:t xml:space="preserve">AK/PV-514/2021 dle zákona 312/2002 Sb. o úřednících územních samosprávných celků vzdělávacímu programu průběžného vzdělávání pro úředníky: „Mezinárodní konference – Krizové řízení a řešení krizových situací – CrisCon”. Jedná se o vzdělávací program pro úředníky, zaměstnance samosprávního územního celku podílejícího se na výkonu správních činností při zajištění ochrany obyvatel a krizového řízení. </w:t>
            </w:r>
            <w:r>
              <w:rPr>
                <w:lang w:eastAsia="en-US"/>
              </w:rPr>
              <w:t xml:space="preserve"> </w:t>
            </w:r>
            <w:r>
              <w:rPr>
                <w:rStyle w:val="contentpasted0"/>
                <w:color w:val="242424"/>
                <w:shd w:val="clear" w:color="auto" w:fill="FFFFFF"/>
              </w:rPr>
              <w:t>Posledního</w:t>
            </w:r>
            <w:r w:rsidRPr="00FA5F15">
              <w:rPr>
                <w:rStyle w:val="contentpasted0"/>
                <w:color w:val="242424"/>
                <w:shd w:val="clear" w:color="auto" w:fill="FFFFFF"/>
              </w:rPr>
              <w:t xml:space="preserve"> ročníku se zúčastnilo téměř sto padesát účastníků, kdy mezi významné hosty a přednášející </w:t>
            </w:r>
            <w:r>
              <w:rPr>
                <w:rStyle w:val="contentpasted0"/>
                <w:color w:val="242424"/>
                <w:shd w:val="clear" w:color="auto" w:fill="FFFFFF"/>
              </w:rPr>
              <w:t>patřilo</w:t>
            </w:r>
            <w:r w:rsidRPr="00FA5F15">
              <w:rPr>
                <w:rStyle w:val="contentpasted0"/>
                <w:color w:val="242424"/>
                <w:shd w:val="clear" w:color="auto" w:fill="FFFFFF"/>
              </w:rPr>
              <w:t xml:space="preserve"> Ministerstvo práce a sociálních věcí, Správa železnic, státní podnik, Charita Uherské Hradiště, zástupci složek integrovaného záchranného systému, krajů, měst a obcí.</w:t>
            </w:r>
            <w:r w:rsidRPr="006172D3">
              <w:rPr>
                <w:lang w:eastAsia="en-US"/>
              </w:rPr>
              <w:t xml:space="preserve"> Každoročně je vydáván recenzovaný sborník příspěvků z konference, který je zveřejněn na webových stránkách konference </w:t>
            </w:r>
            <w:hyperlink r:id="rId141" w:history="1">
              <w:r w:rsidRPr="006C0BB3">
                <w:rPr>
                  <w:rStyle w:val="Hypertextovodkaz"/>
                  <w:lang w:eastAsia="en-US"/>
                </w:rPr>
                <w:t>https://criscon.cz/</w:t>
              </w:r>
            </w:hyperlink>
            <w:r>
              <w:rPr>
                <w:lang w:eastAsia="en-US"/>
              </w:rPr>
              <w:t xml:space="preserve"> </w:t>
            </w:r>
            <w:r w:rsidRPr="006172D3">
              <w:rPr>
                <w:lang w:eastAsia="en-US"/>
              </w:rPr>
              <w:t xml:space="preserve">. </w:t>
            </w:r>
          </w:p>
          <w:p w14:paraId="325A89FE" w14:textId="77777777" w:rsidR="007759EF" w:rsidRPr="006172D3" w:rsidRDefault="007759EF" w:rsidP="006A6D11">
            <w:pPr>
              <w:spacing w:after="60"/>
              <w:jc w:val="both"/>
              <w:rPr>
                <w:lang w:eastAsia="en-US"/>
              </w:rPr>
            </w:pPr>
          </w:p>
          <w:p w14:paraId="566C999B" w14:textId="4C3AC03B" w:rsidR="007759EF" w:rsidRDefault="007759EF" w:rsidP="006A6D11">
            <w:pPr>
              <w:spacing w:after="60"/>
              <w:jc w:val="both"/>
              <w:rPr>
                <w:lang w:eastAsia="en-US"/>
              </w:rPr>
            </w:pPr>
            <w:r w:rsidRPr="006172D3">
              <w:rPr>
                <w:lang w:eastAsia="en-US"/>
              </w:rPr>
              <w:t>V roce</w:t>
            </w:r>
            <w:r>
              <w:rPr>
                <w:lang w:eastAsia="en-US"/>
              </w:rPr>
              <w:t xml:space="preserve"> 2019 a také v roce </w:t>
            </w:r>
            <w:r w:rsidRPr="006172D3">
              <w:rPr>
                <w:lang w:eastAsia="en-US"/>
              </w:rPr>
              <w:t>20</w:t>
            </w:r>
            <w:r>
              <w:rPr>
                <w:lang w:eastAsia="en-US"/>
              </w:rPr>
              <w:t>21</w:t>
            </w:r>
            <w:r w:rsidRPr="006172D3">
              <w:rPr>
                <w:lang w:eastAsia="en-US"/>
              </w:rPr>
              <w:t xml:space="preserve"> FLKŘ spolupořádala mezinárodní  konferenc</w:t>
            </w:r>
            <w:r>
              <w:rPr>
                <w:lang w:eastAsia="en-US"/>
              </w:rPr>
              <w:t>i</w:t>
            </w:r>
            <w:r w:rsidRPr="006172D3">
              <w:rPr>
                <w:lang w:eastAsia="en-US"/>
              </w:rPr>
              <w:t xml:space="preserve"> Medicína katastrof  (MEKA) ve spolupráci s Ego Zlín, spol. s.r.o.</w:t>
            </w:r>
            <w:r>
              <w:rPr>
                <w:lang w:eastAsia="en-US"/>
              </w:rPr>
              <w:t xml:space="preserve"> V roce 2019 bylo hlavním tématem „Připravenost státu na bezpečnostní hrozby“.</w:t>
            </w:r>
            <w:r w:rsidRPr="006172D3">
              <w:rPr>
                <w:lang w:eastAsia="en-US"/>
              </w:rPr>
              <w:t xml:space="preserve"> Hlavním tématem jubilejní</w:t>
            </w:r>
            <w:r>
              <w:rPr>
                <w:lang w:eastAsia="en-US"/>
              </w:rPr>
              <w:t xml:space="preserve"> XXIII.</w:t>
            </w:r>
            <w:r w:rsidRPr="006172D3">
              <w:rPr>
                <w:lang w:eastAsia="en-US"/>
              </w:rPr>
              <w:t xml:space="preserve"> konference</w:t>
            </w:r>
            <w:r>
              <w:rPr>
                <w:lang w:eastAsia="en-US"/>
              </w:rPr>
              <w:t xml:space="preserve"> v roce 2021</w:t>
            </w:r>
            <w:r w:rsidRPr="006172D3">
              <w:rPr>
                <w:lang w:eastAsia="en-US"/>
              </w:rPr>
              <w:t xml:space="preserve"> byl</w:t>
            </w:r>
            <w:r>
              <w:rPr>
                <w:lang w:eastAsia="en-US"/>
              </w:rPr>
              <w:t>o</w:t>
            </w:r>
            <w:r w:rsidRPr="006172D3">
              <w:rPr>
                <w:lang w:eastAsia="en-US"/>
              </w:rPr>
              <w:t xml:space="preserve"> "</w:t>
            </w:r>
            <w:r>
              <w:rPr>
                <w:lang w:eastAsia="en-US"/>
              </w:rPr>
              <w:t>Poučení z pandemie COVID-19</w:t>
            </w:r>
            <w:r w:rsidRPr="006172D3">
              <w:rPr>
                <w:lang w:eastAsia="en-US"/>
              </w:rPr>
              <w:t>".</w:t>
            </w:r>
            <w:r>
              <w:rPr>
                <w:lang w:eastAsia="en-US"/>
              </w:rPr>
              <w:t xml:space="preserve"> Celkový počet účastníků v roce 2019 i</w:t>
            </w:r>
            <w:r w:rsidR="00C064FC">
              <w:rPr>
                <w:lang w:eastAsia="en-US"/>
              </w:rPr>
              <w:t> </w:t>
            </w:r>
            <w:r>
              <w:rPr>
                <w:lang w:eastAsia="en-US"/>
              </w:rPr>
              <w:t>v</w:t>
            </w:r>
            <w:r w:rsidR="00C064FC">
              <w:rPr>
                <w:lang w:eastAsia="en-US"/>
              </w:rPr>
              <w:t> </w:t>
            </w:r>
            <w:r>
              <w:rPr>
                <w:lang w:eastAsia="en-US"/>
              </w:rPr>
              <w:t xml:space="preserve">roce 2021 byl cca 160. Více informací na </w:t>
            </w:r>
            <w:hyperlink r:id="rId142" w:history="1">
              <w:r w:rsidRPr="006C0BB3">
                <w:rPr>
                  <w:rStyle w:val="Hypertextovodkaz"/>
                  <w:lang w:eastAsia="en-US"/>
                </w:rPr>
                <w:t>https://www.facebook.com/profile.php?id=100069829352607</w:t>
              </w:r>
            </w:hyperlink>
            <w:r>
              <w:rPr>
                <w:lang w:eastAsia="en-US"/>
              </w:rPr>
              <w:t>.</w:t>
            </w:r>
          </w:p>
          <w:p w14:paraId="1F4DC253" w14:textId="77777777" w:rsidR="007759EF" w:rsidRPr="006172D3" w:rsidRDefault="007759EF" w:rsidP="006A6D11">
            <w:pPr>
              <w:spacing w:after="60"/>
              <w:jc w:val="both"/>
              <w:rPr>
                <w:lang w:eastAsia="en-US"/>
              </w:rPr>
            </w:pPr>
          </w:p>
          <w:p w14:paraId="0524BD07" w14:textId="77777777" w:rsidR="007759EF" w:rsidRDefault="007759EF" w:rsidP="006A6D11">
            <w:pPr>
              <w:spacing w:after="60"/>
              <w:jc w:val="both"/>
              <w:rPr>
                <w:lang w:eastAsia="en-US"/>
              </w:rPr>
            </w:pPr>
            <w:r w:rsidRPr="006172D3">
              <w:rPr>
                <w:lang w:eastAsia="en-US"/>
              </w:rPr>
              <w:t>FLKŘ úzce spolupracuje s Podnikatelským inkubátorem Kunovice - Panský dvůr, s.</w:t>
            </w:r>
            <w:r>
              <w:rPr>
                <w:lang w:eastAsia="en-US"/>
              </w:rPr>
              <w:t xml:space="preserve"> </w:t>
            </w:r>
            <w:r w:rsidRPr="006172D3">
              <w:rPr>
                <w:lang w:eastAsia="en-US"/>
              </w:rPr>
              <w:t>r.</w:t>
            </w:r>
            <w:r>
              <w:rPr>
                <w:lang w:eastAsia="en-US"/>
              </w:rPr>
              <w:t xml:space="preserve"> </w:t>
            </w:r>
            <w:r w:rsidRPr="006172D3">
              <w:rPr>
                <w:lang w:eastAsia="en-US"/>
              </w:rPr>
              <w:t>o., kdy je i součástí přijatého projektu, financovaného z Evropských fondů. Fakulta zde vystupuje jako řádný člen a významná vzdělávací a</w:t>
            </w:r>
            <w:r>
              <w:rPr>
                <w:lang w:eastAsia="en-US"/>
              </w:rPr>
              <w:t> </w:t>
            </w:r>
            <w:r w:rsidRPr="006172D3">
              <w:rPr>
                <w:lang w:eastAsia="en-US"/>
              </w:rPr>
              <w:t>vědeckovýzkumná instituce, disponující odborným potenciálem ve vědních oborech, které mj. tvoří teoretickou základnu pro některé činnosti realizované městem Kunovice a Podnikatelským inkubátorem Kunovice-Panský dvůr, s.r.o., nejenom pro tyto účely mají akademičtí pracovníci možnost využívat kancelář právě v prostoru inkubátoru k</w:t>
            </w:r>
            <w:r>
              <w:rPr>
                <w:lang w:eastAsia="en-US"/>
              </w:rPr>
              <w:t> </w:t>
            </w:r>
            <w:r w:rsidRPr="006172D3">
              <w:rPr>
                <w:lang w:eastAsia="en-US"/>
              </w:rPr>
              <w:t>setkávání se s privátní sférou, popř. k hledání dalších potenciálních partnerů pro vlastní výzkum.</w:t>
            </w:r>
          </w:p>
          <w:p w14:paraId="6D7464F8" w14:textId="77777777" w:rsidR="007759EF" w:rsidRPr="006172D3" w:rsidRDefault="007759EF" w:rsidP="006A6D11">
            <w:pPr>
              <w:spacing w:after="60"/>
              <w:jc w:val="both"/>
              <w:rPr>
                <w:lang w:eastAsia="en-US"/>
              </w:rPr>
            </w:pPr>
          </w:p>
          <w:p w14:paraId="25527D79" w14:textId="77777777" w:rsidR="007759EF" w:rsidRDefault="007759EF" w:rsidP="006A6D11">
            <w:pPr>
              <w:spacing w:after="60"/>
              <w:jc w:val="both"/>
              <w:rPr>
                <w:lang w:eastAsia="en-US"/>
              </w:rPr>
            </w:pPr>
            <w:r w:rsidRPr="006172D3">
              <w:rPr>
                <w:lang w:eastAsia="en-US"/>
              </w:rPr>
              <w:t>FLKŘ dále  podporuje výzkumné a tvůrčí aktivity studentů zejména vnitřní grantovou soutěží (IGA) probíhající v</w:t>
            </w:r>
            <w:r>
              <w:rPr>
                <w:lang w:eastAsia="en-US"/>
              </w:rPr>
              <w:t> </w:t>
            </w:r>
            <w:r w:rsidRPr="006172D3">
              <w:rPr>
                <w:lang w:eastAsia="en-US"/>
              </w:rPr>
              <w:t xml:space="preserve">souladu s Pravidly poskytování účelové podpory na specifický výzkum. </w:t>
            </w:r>
            <w:r w:rsidRPr="00F1331B">
              <w:t>Díky této soutěži byly v roce 2018 financovány 4 projekty, v roce 2019 další 4 projekty, roce 2020 5 projektů</w:t>
            </w:r>
            <w:r>
              <w:t xml:space="preserve">, </w:t>
            </w:r>
            <w:r w:rsidRPr="00F1331B">
              <w:t>v roce 2021 3 projekty</w:t>
            </w:r>
            <w:r>
              <w:t xml:space="preserve"> a v roce </w:t>
            </w:r>
            <w:r w:rsidRPr="006172D3">
              <w:rPr>
                <w:lang w:eastAsia="en-US"/>
              </w:rPr>
              <w:t>20</w:t>
            </w:r>
            <w:r>
              <w:rPr>
                <w:lang w:eastAsia="en-US"/>
              </w:rPr>
              <w:t>22</w:t>
            </w:r>
            <w:r w:rsidRPr="006172D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</w:t>
            </w:r>
            <w:r w:rsidRPr="006172D3">
              <w:rPr>
                <w:lang w:eastAsia="en-US"/>
              </w:rPr>
              <w:t xml:space="preserve"> projekt</w:t>
            </w:r>
            <w:r>
              <w:rPr>
                <w:lang w:eastAsia="en-US"/>
              </w:rPr>
              <w:t>y</w:t>
            </w:r>
            <w:r w:rsidRPr="006172D3">
              <w:rPr>
                <w:lang w:eastAsia="en-US"/>
              </w:rPr>
              <w:t>. Do řešení projektů se zapojili studenti magisterských studijních programů. Tím se  v praktické rovině studenti nejčastěji zapojují do tvůrčí činnosti, která podporuje studenty formou stipendií, cestovného na konference a</w:t>
            </w:r>
            <w:r>
              <w:rPr>
                <w:lang w:eastAsia="en-US"/>
              </w:rPr>
              <w:t xml:space="preserve"> například </w:t>
            </w:r>
            <w:r w:rsidRPr="006172D3">
              <w:rPr>
                <w:lang w:eastAsia="en-US"/>
              </w:rPr>
              <w:t>materiálem pro experimentální práci. Fakulta dále podporuje rozvoj badatelských týmů</w:t>
            </w:r>
            <w:r>
              <w:rPr>
                <w:lang w:eastAsia="en-US"/>
              </w:rPr>
              <w:t>, čímž se snaží propojit</w:t>
            </w:r>
            <w:r w:rsidRPr="006172D3">
              <w:rPr>
                <w:lang w:eastAsia="en-US"/>
              </w:rPr>
              <w:t xml:space="preserve"> tvůrčí činnost se vzdělávací činností, neboť aktuální výzkumná témata se odrážejí v zadání kvalifikačních prací studentů všech stupňů studia. </w:t>
            </w:r>
          </w:p>
          <w:p w14:paraId="68A45CB4" w14:textId="77777777" w:rsidR="007759EF" w:rsidRDefault="007759EF" w:rsidP="006A6D11">
            <w:pPr>
              <w:spacing w:after="60"/>
              <w:jc w:val="both"/>
              <w:rPr>
                <w:lang w:eastAsia="en-US"/>
              </w:rPr>
            </w:pPr>
          </w:p>
          <w:p w14:paraId="048545C1" w14:textId="641567E7" w:rsidR="007759EF" w:rsidRDefault="007759EF" w:rsidP="006A6D11">
            <w:pPr>
              <w:spacing w:after="60"/>
              <w:jc w:val="both"/>
              <w:rPr>
                <w:lang w:eastAsia="en-US"/>
              </w:rPr>
            </w:pPr>
            <w:r w:rsidRPr="006172D3">
              <w:rPr>
                <w:lang w:eastAsia="en-US"/>
              </w:rPr>
              <w:t>Studenti se také zapojují do studentské vědecké odborné činnosti (SVOČ) uskutečňované každoročně na jaře daného akademického roku.</w:t>
            </w:r>
            <w:r>
              <w:rPr>
                <w:lang w:eastAsia="en-US"/>
              </w:rPr>
              <w:t xml:space="preserve"> Zájem o účast ve fakultním kole SVOČ je dlouhodobě vysoký. V roce 2018 se SVOČ zúčastnilo 24</w:t>
            </w:r>
            <w:r w:rsidR="00C064FC">
              <w:rPr>
                <w:lang w:eastAsia="en-US"/>
              </w:rPr>
              <w:t> </w:t>
            </w:r>
            <w:r>
              <w:rPr>
                <w:lang w:eastAsia="en-US"/>
              </w:rPr>
              <w:t>studentů, v roce 2019 zúčastnilo 20 studentů, v roce 2020, vzhledem k epidemiologické situaci, se zúčastnilo pouze 14</w:t>
            </w:r>
            <w:r w:rsidR="00C064FC">
              <w:rPr>
                <w:lang w:eastAsia="en-US"/>
              </w:rPr>
              <w:t> </w:t>
            </w:r>
            <w:r>
              <w:rPr>
                <w:lang w:eastAsia="en-US"/>
              </w:rPr>
              <w:t xml:space="preserve">studentů. V roce 2021 se zúčastnilo 24 studentů s 20 soutěžními pracemi a v roce 2022 pak 27 studentů. </w:t>
            </w:r>
            <w:r w:rsidRPr="006172D3">
              <w:rPr>
                <w:lang w:eastAsia="en-US"/>
              </w:rPr>
              <w:t xml:space="preserve"> Na fakultě je také velmi podporována možnost pro studenty působit zde jako  pomocná vědecká síla (PomVĚD). </w:t>
            </w:r>
          </w:p>
          <w:p w14:paraId="07D1A0DC" w14:textId="77777777" w:rsidR="007759EF" w:rsidRDefault="007759EF" w:rsidP="006A6D11">
            <w:pPr>
              <w:spacing w:after="60"/>
              <w:jc w:val="both"/>
              <w:rPr>
                <w:lang w:eastAsia="en-US"/>
              </w:rPr>
            </w:pPr>
          </w:p>
          <w:p w14:paraId="1014BDB0" w14:textId="344C95CA" w:rsidR="007759EF" w:rsidRPr="006172D3" w:rsidRDefault="007759EF" w:rsidP="006A6D11">
            <w:pPr>
              <w:spacing w:after="60"/>
              <w:jc w:val="both"/>
              <w:rPr>
                <w:lang w:eastAsia="en-US"/>
              </w:rPr>
            </w:pPr>
            <w:r>
              <w:rPr>
                <w:lang w:eastAsia="en-US"/>
              </w:rPr>
              <w:t>Dalším</w:t>
            </w:r>
            <w:r w:rsidRPr="006172D3">
              <w:rPr>
                <w:lang w:eastAsia="en-US"/>
              </w:rPr>
              <w:t xml:space="preserve"> nástrojem na podporu tvůrčí a vědecké činnosti akademických pracovníků jsou </w:t>
            </w:r>
            <w:r>
              <w:rPr>
                <w:lang w:eastAsia="en-US"/>
              </w:rPr>
              <w:t xml:space="preserve">prostředky na dlouhodobý koncepční rozvoj výzkumné organizace (DKRVO). Preferovanými tématy využití podpory je systém kariérního růstu AP a VP; systémová opatření pro podporu kvalitního výzkumu; podpora mezinárodní spolupráce a projektů mezinárodní spolupráce; udržení a podpora excelentních výzkumníků; naplňování interních a národních strategií a oblasti lidských zdrojů; podpora řízeného týmového výzkumu v excelentních směrech. V rámci prostředků DKRVO byly podpořeny např. následující projekty </w:t>
            </w:r>
            <w:r w:rsidRPr="00BA47E8">
              <w:rPr>
                <w:lang w:eastAsia="en-US"/>
              </w:rPr>
              <w:t>Analýza efektivity přírodních a socioekonomických adaptačních mechanismů a metod v</w:t>
            </w:r>
            <w:r w:rsidR="00C064FC">
              <w:rPr>
                <w:lang w:eastAsia="en-US"/>
              </w:rPr>
              <w:t> </w:t>
            </w:r>
            <w:r w:rsidRPr="00BA47E8">
              <w:rPr>
                <w:lang w:eastAsia="en-US"/>
              </w:rPr>
              <w:t>environmentální bezpečnosti</w:t>
            </w:r>
            <w:r>
              <w:rPr>
                <w:lang w:eastAsia="en-US"/>
              </w:rPr>
              <w:t xml:space="preserve">; </w:t>
            </w:r>
            <w:r w:rsidRPr="00BA47E8">
              <w:rPr>
                <w:lang w:eastAsia="en-US"/>
              </w:rPr>
              <w:t>Aplikace pokročilých metod a nástrojů informačních technologií v procesu ochrany obyvatelstva</w:t>
            </w:r>
            <w:r>
              <w:rPr>
                <w:lang w:eastAsia="en-US"/>
              </w:rPr>
              <w:t xml:space="preserve">; </w:t>
            </w:r>
            <w:r w:rsidRPr="00BA47E8">
              <w:rPr>
                <w:lang w:eastAsia="en-US"/>
              </w:rPr>
              <w:t>Bezpečnost sběru a přepravy odpadů</w:t>
            </w:r>
            <w:r>
              <w:rPr>
                <w:lang w:eastAsia="en-US"/>
              </w:rPr>
              <w:t xml:space="preserve">; </w:t>
            </w:r>
            <w:r w:rsidRPr="00DE503B">
              <w:rPr>
                <w:lang w:eastAsia="en-US"/>
              </w:rPr>
              <w:t>Lean a Project Management ve zpracovatelském průmyslu České republiky</w:t>
            </w:r>
            <w:r>
              <w:rPr>
                <w:lang w:eastAsia="en-US"/>
              </w:rPr>
              <w:t xml:space="preserve">; </w:t>
            </w:r>
            <w:r w:rsidRPr="00DE503B">
              <w:rPr>
                <w:lang w:eastAsia="en-US"/>
              </w:rPr>
              <w:t>Aplikace a vývoj mezioborových metod environmentálně-bezpečnostního výzkumu</w:t>
            </w:r>
            <w:r>
              <w:rPr>
                <w:lang w:eastAsia="en-US"/>
              </w:rPr>
              <w:t xml:space="preserve">; </w:t>
            </w:r>
            <w:r w:rsidRPr="00DE503B">
              <w:rPr>
                <w:lang w:eastAsia="en-US"/>
              </w:rPr>
              <w:t>Řízení rizik v</w:t>
            </w:r>
            <w:r>
              <w:rPr>
                <w:lang w:eastAsia="en-US"/>
              </w:rPr>
              <w:t> </w:t>
            </w:r>
            <w:r w:rsidRPr="00DE503B">
              <w:rPr>
                <w:lang w:eastAsia="en-US"/>
              </w:rPr>
              <w:t>logistice</w:t>
            </w:r>
            <w:r>
              <w:rPr>
                <w:lang w:eastAsia="en-US"/>
              </w:rPr>
              <w:t xml:space="preserve">; </w:t>
            </w:r>
            <w:r w:rsidRPr="00DE503B">
              <w:rPr>
                <w:lang w:eastAsia="en-US"/>
              </w:rPr>
              <w:t>Risk management a krizový management v organizacích v době pandemie COVID-19</w:t>
            </w:r>
            <w:r>
              <w:rPr>
                <w:lang w:eastAsia="en-US"/>
              </w:rPr>
              <w:t>;</w:t>
            </w:r>
            <w:r>
              <w:t xml:space="preserve"> </w:t>
            </w:r>
            <w:r w:rsidRPr="00DE503B">
              <w:rPr>
                <w:lang w:eastAsia="en-US"/>
              </w:rPr>
              <w:t xml:space="preserve">Psychosociální rizika - významný fenomén při zajištění bezpečnosti a ochrany zdraví při </w:t>
            </w:r>
            <w:proofErr w:type="gramStart"/>
            <w:r w:rsidRPr="00DE503B">
              <w:rPr>
                <w:lang w:eastAsia="en-US"/>
              </w:rPr>
              <w:t>práci</w:t>
            </w:r>
            <w:r>
              <w:rPr>
                <w:lang w:eastAsia="en-US"/>
              </w:rPr>
              <w:t xml:space="preserve"> .</w:t>
            </w:r>
            <w:proofErr w:type="gramEnd"/>
            <w:r>
              <w:rPr>
                <w:lang w:eastAsia="en-US"/>
              </w:rPr>
              <w:t xml:space="preserve">  </w:t>
            </w:r>
          </w:p>
          <w:p w14:paraId="06BDD166" w14:textId="77777777" w:rsidR="007759EF" w:rsidRPr="006172D3" w:rsidRDefault="007759EF" w:rsidP="006A6D11">
            <w:pPr>
              <w:spacing w:after="60"/>
              <w:jc w:val="both"/>
              <w:rPr>
                <w:lang w:eastAsia="en-US"/>
              </w:rPr>
            </w:pPr>
            <w:r w:rsidRPr="006172D3">
              <w:rPr>
                <w:lang w:eastAsia="en-US"/>
              </w:rPr>
              <w:t>Výuka a vědecko-výzkumná činnost na FLKŘ je doplněna přednáškami odborníků z praxe (např. Petr Štastný</w:t>
            </w:r>
            <w:r>
              <w:rPr>
                <w:lang w:eastAsia="en-US"/>
              </w:rPr>
              <w:t>,</w:t>
            </w:r>
            <w:r w:rsidRPr="006172D3">
              <w:rPr>
                <w:lang w:eastAsia="en-US"/>
              </w:rPr>
              <w:t xml:space="preserve"> M</w:t>
            </w:r>
            <w:r>
              <w:rPr>
                <w:lang w:eastAsia="en-US"/>
              </w:rPr>
              <w:t>OSS</w:t>
            </w:r>
            <w:r w:rsidRPr="006172D3">
              <w:rPr>
                <w:lang w:eastAsia="en-US"/>
              </w:rPr>
              <w:t xml:space="preserve"> logistics</w:t>
            </w:r>
            <w:r>
              <w:rPr>
                <w:lang w:eastAsia="en-US"/>
              </w:rPr>
              <w:t>, s. r. o.</w:t>
            </w:r>
            <w:r w:rsidRPr="006172D3">
              <w:rPr>
                <w:lang w:eastAsia="en-US"/>
              </w:rPr>
              <w:t>, Pavel Talanda</w:t>
            </w:r>
            <w:r>
              <w:rPr>
                <w:lang w:eastAsia="en-US"/>
              </w:rPr>
              <w:t>,</w:t>
            </w:r>
            <w:r w:rsidRPr="006172D3">
              <w:rPr>
                <w:lang w:eastAsia="en-US"/>
              </w:rPr>
              <w:t xml:space="preserve"> Miele</w:t>
            </w:r>
            <w:r>
              <w:rPr>
                <w:lang w:eastAsia="en-US"/>
              </w:rPr>
              <w:t xml:space="preserve"> technika s. r. o., mjr. Mgr. Ing. David Vorel Celní správa ČR, Mgr. et Mgr. František Paulus, Ph.D., IOO Lázně Bohdaneč</w:t>
            </w:r>
            <w:r w:rsidRPr="006172D3">
              <w:rPr>
                <w:lang w:eastAsia="en-US"/>
              </w:rPr>
              <w:t xml:space="preserve">). </w:t>
            </w:r>
          </w:p>
          <w:p w14:paraId="3B16DBF8" w14:textId="77777777" w:rsidR="007759EF" w:rsidRPr="006172D3" w:rsidRDefault="007759EF" w:rsidP="006A6D11">
            <w:pPr>
              <w:spacing w:after="60"/>
              <w:jc w:val="both"/>
              <w:rPr>
                <w:lang w:eastAsia="en-US"/>
              </w:rPr>
            </w:pPr>
            <w:r w:rsidRPr="006172D3">
              <w:rPr>
                <w:lang w:eastAsia="en-US"/>
              </w:rPr>
              <w:lastRenderedPageBreak/>
              <w:t xml:space="preserve">Několikrát ročně jsou pro studenty fakulty organizovány exkurze do různých výrobních podniků </w:t>
            </w:r>
            <w:r>
              <w:rPr>
                <w:lang w:eastAsia="en-US"/>
              </w:rPr>
              <w:t xml:space="preserve">a dalších organizací, </w:t>
            </w:r>
            <w:r w:rsidRPr="006172D3">
              <w:rPr>
                <w:lang w:eastAsia="en-US"/>
              </w:rPr>
              <w:t>např. VW Bratislava, Škoda Mladá Boleslav, Miele technika s. r. o. Uničov, Hella autotechnik s. r. o. Moheln</w:t>
            </w:r>
            <w:r>
              <w:rPr>
                <w:lang w:eastAsia="en-US"/>
              </w:rPr>
              <w:t>ice, Jaderná elektrárna Temelín, IOO Lázně Bohdaneč a další.</w:t>
            </w:r>
          </w:p>
          <w:p w14:paraId="77018F7C" w14:textId="77777777" w:rsidR="007759EF" w:rsidRDefault="007759EF" w:rsidP="006A6D11">
            <w:pPr>
              <w:jc w:val="both"/>
              <w:rPr>
                <w:b/>
              </w:rPr>
            </w:pPr>
          </w:p>
        </w:tc>
      </w:tr>
      <w:tr w:rsidR="007759EF" w14:paraId="1B4668F2" w14:textId="77777777" w:rsidTr="006A6D11">
        <w:trPr>
          <w:gridAfter w:val="1"/>
          <w:wAfter w:w="38" w:type="dxa"/>
          <w:trHeight w:val="306"/>
        </w:trPr>
        <w:tc>
          <w:tcPr>
            <w:tcW w:w="9900" w:type="dxa"/>
            <w:gridSpan w:val="5"/>
            <w:shd w:val="clear" w:color="auto" w:fill="F7CAAC"/>
            <w:vAlign w:val="center"/>
          </w:tcPr>
          <w:p w14:paraId="6A35568E" w14:textId="77777777" w:rsidR="007759EF" w:rsidRDefault="007759EF" w:rsidP="006A6D11">
            <w:pPr>
              <w:rPr>
                <w:b/>
              </w:rPr>
            </w:pPr>
            <w:r>
              <w:rPr>
                <w:b/>
              </w:rPr>
              <w:lastRenderedPageBreak/>
              <w:t>Informace o spolupráci s praxí vztahující se ke studijnímu programu</w:t>
            </w:r>
          </w:p>
        </w:tc>
      </w:tr>
      <w:tr w:rsidR="007759EF" w14:paraId="5BEAF8D5" w14:textId="77777777" w:rsidTr="006A6D11">
        <w:trPr>
          <w:gridBefore w:val="1"/>
          <w:trHeight w:val="1700"/>
        </w:trPr>
        <w:tc>
          <w:tcPr>
            <w:tcW w:w="9900" w:type="dxa"/>
            <w:gridSpan w:val="5"/>
            <w:shd w:val="clear" w:color="auto" w:fill="FFFFFF"/>
          </w:tcPr>
          <w:p w14:paraId="7734B9D8" w14:textId="77777777" w:rsidR="007759EF" w:rsidRDefault="007759EF" w:rsidP="006A6D11">
            <w:pPr>
              <w:tabs>
                <w:tab w:val="left" w:pos="284"/>
              </w:tabs>
              <w:jc w:val="both"/>
            </w:pPr>
            <w:r>
              <w:t>V oblasti spolupráce Fakulty logistiky a krizového řízení</w:t>
            </w:r>
            <w:r w:rsidRPr="009D0CF3">
              <w:t xml:space="preserve"> </w:t>
            </w:r>
            <w:r>
              <w:t xml:space="preserve">je možné vyzvednout spolupráci v oblasti aplikovaného výzkumu, který je částečně naplňován jednak v rámci projektu TAČR, a také skrze Centrum polymerních systémů v kooperaci s významnými industriálními partnery (např. Sonnentor), které jsou zaměřeny na oblast ochrany obyvatelstva a logistiku jako takovou. </w:t>
            </w:r>
          </w:p>
          <w:p w14:paraId="3CCA7A92" w14:textId="77777777" w:rsidR="007759EF" w:rsidRPr="009D0CF3" w:rsidRDefault="007759EF" w:rsidP="006A6D11">
            <w:pPr>
              <w:tabs>
                <w:tab w:val="left" w:pos="284"/>
              </w:tabs>
              <w:jc w:val="both"/>
            </w:pPr>
          </w:p>
          <w:p w14:paraId="3ECD0A7B" w14:textId="309A24A0" w:rsidR="007759EF" w:rsidRPr="009D0CF3" w:rsidRDefault="007759EF" w:rsidP="006A6D11">
            <w:pPr>
              <w:tabs>
                <w:tab w:val="left" w:pos="284"/>
              </w:tabs>
              <w:jc w:val="both"/>
            </w:pPr>
            <w:r w:rsidRPr="009D0CF3">
              <w:t xml:space="preserve">Ve studijním </w:t>
            </w:r>
            <w:r>
              <w:t>procesu</w:t>
            </w:r>
            <w:r w:rsidRPr="009D0CF3">
              <w:t xml:space="preserve"> studijního programu </w:t>
            </w:r>
            <w:r>
              <w:t>Bezpečnost společnosti</w:t>
            </w:r>
            <w:r w:rsidRPr="009D0CF3">
              <w:t xml:space="preserve"> </w:t>
            </w:r>
            <w:r>
              <w:t>předpokládáme i nadále spolupráci</w:t>
            </w:r>
            <w:r w:rsidRPr="009D0CF3">
              <w:t xml:space="preserve"> s </w:t>
            </w:r>
            <w:r>
              <w:t>firmami a</w:t>
            </w:r>
            <w:r w:rsidR="00C064FC">
              <w:t> </w:t>
            </w:r>
            <w:r w:rsidRPr="009D0CF3">
              <w:t>institucemi</w:t>
            </w:r>
            <w:r>
              <w:t xml:space="preserve"> Zlínského kraje, a</w:t>
            </w:r>
            <w:r w:rsidRPr="009D0CF3">
              <w:t xml:space="preserve"> to především </w:t>
            </w:r>
            <w:r>
              <w:t>při realizaci těchto aktivit</w:t>
            </w:r>
            <w:r w:rsidRPr="009D0CF3">
              <w:t>:</w:t>
            </w:r>
          </w:p>
          <w:p w14:paraId="5B17E98C" w14:textId="77777777" w:rsidR="007759EF" w:rsidRDefault="007759EF" w:rsidP="007759EF">
            <w:pPr>
              <w:numPr>
                <w:ilvl w:val="0"/>
                <w:numId w:val="53"/>
              </w:numPr>
              <w:tabs>
                <w:tab w:val="left" w:pos="284"/>
              </w:tabs>
              <w:jc w:val="both"/>
            </w:pPr>
            <w:r>
              <w:t xml:space="preserve">v rámci </w:t>
            </w:r>
            <w:r w:rsidRPr="009D0CF3">
              <w:t xml:space="preserve">zapojení odborníků z praxe do výuky (pravidelné i vyžádané přednášky, cvičení, projektová výuka, konzultace) </w:t>
            </w:r>
          </w:p>
          <w:p w14:paraId="3F678A08" w14:textId="00D8F243" w:rsidR="007759EF" w:rsidRPr="009D0CF3" w:rsidRDefault="007759EF" w:rsidP="007759EF">
            <w:pPr>
              <w:numPr>
                <w:ilvl w:val="0"/>
                <w:numId w:val="53"/>
              </w:numPr>
              <w:tabs>
                <w:tab w:val="left" w:pos="284"/>
              </w:tabs>
              <w:jc w:val="both"/>
            </w:pPr>
            <w:r w:rsidRPr="008F0F78">
              <w:t>smluvní spolupráce se</w:t>
            </w:r>
            <w:r w:rsidR="00736336">
              <w:t xml:space="preserve"> </w:t>
            </w:r>
            <w:r w:rsidRPr="008F0F78">
              <w:t>Zlínským krajem,</w:t>
            </w:r>
            <w:r w:rsidR="00736336">
              <w:t xml:space="preserve"> </w:t>
            </w:r>
            <w:r w:rsidR="005F6488" w:rsidRPr="007039C1">
              <w:t>statutárním městem Zlín, HZS Zlínského kraje,</w:t>
            </w:r>
            <w:r w:rsidR="00736336" w:rsidRPr="007039C1">
              <w:t xml:space="preserve"> </w:t>
            </w:r>
            <w:r>
              <w:t xml:space="preserve">Ego Zlín, s. r. o., </w:t>
            </w:r>
            <w:r w:rsidRPr="008F0F78">
              <w:t xml:space="preserve">Moravský letecký klastr, </w:t>
            </w:r>
            <w:r w:rsidRPr="00CE1575">
              <w:t>AWL-Techniek CZ s.</w:t>
            </w:r>
            <w:r>
              <w:t xml:space="preserve"> </w:t>
            </w:r>
            <w:r w:rsidRPr="00CE1575">
              <w:t>r.</w:t>
            </w:r>
            <w:r>
              <w:t xml:space="preserve"> </w:t>
            </w:r>
            <w:r w:rsidRPr="00CE1575">
              <w:t>o., MESIT holding, a.</w:t>
            </w:r>
            <w:r>
              <w:t xml:space="preserve"> </w:t>
            </w:r>
            <w:r w:rsidRPr="00CE1575">
              <w:t>s., KOVOPLAST výrobní</w:t>
            </w:r>
            <w:r w:rsidRPr="00CE1575">
              <w:softHyphen/>
              <w:t xml:space="preserve"> družstvo, POCLAIN HYDRAULICS, s.</w:t>
            </w:r>
            <w:r>
              <w:t xml:space="preserve"> </w:t>
            </w:r>
            <w:r w:rsidRPr="00CE1575">
              <w:t>r.</w:t>
            </w:r>
            <w:r>
              <w:t xml:space="preserve"> </w:t>
            </w:r>
            <w:r w:rsidRPr="00CE1575">
              <w:t>o., Evektor, spol. s r.</w:t>
            </w:r>
            <w:r>
              <w:t xml:space="preserve"> </w:t>
            </w:r>
            <w:r w:rsidRPr="00CE1575">
              <w:t>o., Hame, a.</w:t>
            </w:r>
            <w:r>
              <w:t xml:space="preserve"> </w:t>
            </w:r>
            <w:r w:rsidRPr="00CE1575">
              <w:t>s., Thermacut, k.</w:t>
            </w:r>
            <w:r>
              <w:t xml:space="preserve"> </w:t>
            </w:r>
            <w:r w:rsidRPr="00CE1575">
              <w:t>s., HELLA AUTOTECHNIK NOVA, S.</w:t>
            </w:r>
            <w:r>
              <w:t xml:space="preserve"> </w:t>
            </w:r>
            <w:r w:rsidRPr="00CE1575">
              <w:t>R.</w:t>
            </w:r>
            <w:r>
              <w:t xml:space="preserve"> </w:t>
            </w:r>
            <w:r w:rsidRPr="00CE1575">
              <w:t>O., Miele technika s.</w:t>
            </w:r>
            <w:r>
              <w:t xml:space="preserve"> </w:t>
            </w:r>
            <w:r w:rsidRPr="00CE1575">
              <w:t>r.</w:t>
            </w:r>
            <w:r>
              <w:t xml:space="preserve"> </w:t>
            </w:r>
            <w:r w:rsidRPr="00CE1575">
              <w:t>o., Siemens, s. r. o., MUBEA, AVX Czech Republic, s.</w:t>
            </w:r>
            <w:r>
              <w:t xml:space="preserve"> </w:t>
            </w:r>
            <w:r w:rsidRPr="00CE1575">
              <w:t>r.o., S+C ALFANAMETAL s.</w:t>
            </w:r>
            <w:r>
              <w:t xml:space="preserve"> </w:t>
            </w:r>
            <w:r w:rsidRPr="00CE1575">
              <w:t>r.</w:t>
            </w:r>
            <w:r>
              <w:t xml:space="preserve"> </w:t>
            </w:r>
            <w:r w:rsidRPr="00CE1575">
              <w:t>o., koncern, MOSS logistics, s.</w:t>
            </w:r>
            <w:r>
              <w:t xml:space="preserve"> </w:t>
            </w:r>
            <w:r w:rsidRPr="00CE1575">
              <w:t>r.</w:t>
            </w:r>
            <w:r>
              <w:t xml:space="preserve"> </w:t>
            </w:r>
            <w:r w:rsidRPr="00CE1575">
              <w:t>o., UNITED BAKERIES a.</w:t>
            </w:r>
            <w:r>
              <w:t xml:space="preserve"> </w:t>
            </w:r>
            <w:r w:rsidRPr="00CE1575">
              <w:t>s., </w:t>
            </w:r>
            <w:r w:rsidRPr="008F0F78">
              <w:t xml:space="preserve">ALBO SCHLENK s. r. o., </w:t>
            </w:r>
            <w:r w:rsidRPr="00CE1575">
              <w:t>Aircraft Industries, a.</w:t>
            </w:r>
            <w:r>
              <w:t xml:space="preserve"> </w:t>
            </w:r>
            <w:proofErr w:type="gramStart"/>
            <w:r w:rsidRPr="00CE1575">
              <w:t>s.,</w:t>
            </w:r>
            <w:r>
              <w:t xml:space="preserve">  ALTECH</w:t>
            </w:r>
            <w:proofErr w:type="gramEnd"/>
            <w:r>
              <w:t xml:space="preserve"> spol. s r. o., Agrotec a. s., MIPEX, s. r. o., Charita Uherské Hradiště, </w:t>
            </w:r>
          </w:p>
          <w:p w14:paraId="02273D83" w14:textId="77777777" w:rsidR="007759EF" w:rsidRDefault="007759EF" w:rsidP="007759EF">
            <w:pPr>
              <w:numPr>
                <w:ilvl w:val="0"/>
                <w:numId w:val="53"/>
              </w:numPr>
              <w:tabs>
                <w:tab w:val="left" w:pos="284"/>
              </w:tabs>
            </w:pPr>
            <w:r>
              <w:t xml:space="preserve">při zajišťování </w:t>
            </w:r>
            <w:r w:rsidRPr="009D0CF3">
              <w:t>studentsk</w:t>
            </w:r>
            <w:r>
              <w:t>ých</w:t>
            </w:r>
            <w:r w:rsidRPr="009D0CF3">
              <w:t xml:space="preserve"> prax</w:t>
            </w:r>
            <w:r>
              <w:t>í,</w:t>
            </w:r>
            <w:r w:rsidRPr="009D0CF3">
              <w:t xml:space="preserve"> </w:t>
            </w:r>
          </w:p>
          <w:p w14:paraId="366F6D95" w14:textId="77777777" w:rsidR="007759EF" w:rsidRPr="009D0CF3" w:rsidRDefault="007759EF" w:rsidP="007759EF">
            <w:pPr>
              <w:numPr>
                <w:ilvl w:val="0"/>
                <w:numId w:val="53"/>
              </w:numPr>
              <w:tabs>
                <w:tab w:val="left" w:pos="284"/>
              </w:tabs>
            </w:pPr>
            <w:r w:rsidRPr="009D0CF3">
              <w:t>exkurz</w:t>
            </w:r>
            <w:r>
              <w:t>í</w:t>
            </w:r>
            <w:r w:rsidRPr="009D0CF3">
              <w:t xml:space="preserve"> do firem jako součást výuky, např. </w:t>
            </w:r>
            <w:r>
              <w:t xml:space="preserve">Miele, Barum Continental s. r. o., </w:t>
            </w:r>
          </w:p>
          <w:p w14:paraId="6BCBC04D" w14:textId="77777777" w:rsidR="007759EF" w:rsidRPr="009D0CF3" w:rsidRDefault="007759EF" w:rsidP="007759EF">
            <w:pPr>
              <w:numPr>
                <w:ilvl w:val="0"/>
                <w:numId w:val="53"/>
              </w:numPr>
              <w:tabs>
                <w:tab w:val="left" w:pos="284"/>
              </w:tabs>
            </w:pPr>
            <w:r w:rsidRPr="009D0CF3">
              <w:t>případov</w:t>
            </w:r>
            <w:r>
              <w:t xml:space="preserve">ých studií </w:t>
            </w:r>
            <w:r w:rsidRPr="009D0CF3">
              <w:t>zařazen</w:t>
            </w:r>
            <w:r>
              <w:t>ých</w:t>
            </w:r>
            <w:r w:rsidRPr="009D0CF3">
              <w:t xml:space="preserve"> do výuky,</w:t>
            </w:r>
          </w:p>
          <w:p w14:paraId="029D2C48" w14:textId="77777777" w:rsidR="007759EF" w:rsidRPr="009D0CF3" w:rsidRDefault="007759EF" w:rsidP="007759EF">
            <w:pPr>
              <w:numPr>
                <w:ilvl w:val="0"/>
                <w:numId w:val="53"/>
              </w:numPr>
              <w:tabs>
                <w:tab w:val="left" w:pos="284"/>
              </w:tabs>
            </w:pPr>
            <w:r w:rsidRPr="009D0CF3">
              <w:t>zadávání a řešení kvalifikačních prací dle potřeb regionálních firem</w:t>
            </w:r>
            <w:r>
              <w:t>.</w:t>
            </w:r>
          </w:p>
          <w:p w14:paraId="62B8859E" w14:textId="77777777" w:rsidR="007759EF" w:rsidRPr="00EF7587" w:rsidRDefault="007759EF" w:rsidP="006A6D11">
            <w:pPr>
              <w:tabs>
                <w:tab w:val="left" w:pos="284"/>
              </w:tabs>
              <w:rPr>
                <w:b/>
              </w:rPr>
            </w:pPr>
          </w:p>
        </w:tc>
      </w:tr>
    </w:tbl>
    <w:p w14:paraId="6058EC94" w14:textId="77777777" w:rsidR="007759EF" w:rsidRDefault="007759EF" w:rsidP="007759EF">
      <w:pPr>
        <w:tabs>
          <w:tab w:val="left" w:pos="284"/>
        </w:tabs>
      </w:pPr>
    </w:p>
    <w:p w14:paraId="4E78C481" w14:textId="77777777" w:rsidR="007759EF" w:rsidRDefault="007759EF" w:rsidP="007759EF"/>
    <w:p w14:paraId="5038A412" w14:textId="77777777" w:rsidR="00A34EC6" w:rsidRDefault="00A34EC6" w:rsidP="00E45D3E">
      <w:pPr>
        <w:spacing w:after="160" w:line="259" w:lineRule="auto"/>
      </w:pPr>
    </w:p>
    <w:p w14:paraId="5033440E" w14:textId="77777777" w:rsidR="00A34EC6" w:rsidRDefault="00A34EC6">
      <w:pPr>
        <w:spacing w:after="160" w:line="259" w:lineRule="auto"/>
      </w:pPr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59"/>
      </w:tblGrid>
      <w:tr w:rsidR="008704AC" w14:paraId="347B4FB3" w14:textId="77777777" w:rsidTr="008546E6">
        <w:tc>
          <w:tcPr>
            <w:tcW w:w="9859" w:type="dxa"/>
            <w:tcBorders>
              <w:bottom w:val="double" w:sz="4" w:space="0" w:color="auto"/>
            </w:tcBorders>
            <w:shd w:val="clear" w:color="auto" w:fill="BDD6EE"/>
          </w:tcPr>
          <w:p w14:paraId="3497894E" w14:textId="77777777" w:rsidR="008704AC" w:rsidRDefault="008704AC" w:rsidP="008546E6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C-III – Informační zabezpečení studijního programu</w:t>
            </w:r>
          </w:p>
        </w:tc>
      </w:tr>
      <w:tr w:rsidR="008704AC" w14:paraId="0B99D572" w14:textId="77777777" w:rsidTr="008546E6">
        <w:trPr>
          <w:trHeight w:val="283"/>
        </w:trPr>
        <w:tc>
          <w:tcPr>
            <w:tcW w:w="9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vAlign w:val="center"/>
          </w:tcPr>
          <w:p w14:paraId="79AD621C" w14:textId="77777777" w:rsidR="008704AC" w:rsidRDefault="008704AC" w:rsidP="008546E6">
            <w:r>
              <w:rPr>
                <w:b/>
              </w:rPr>
              <w:t xml:space="preserve">Název a stručný popis studijního informačního systému </w:t>
            </w:r>
          </w:p>
        </w:tc>
      </w:tr>
      <w:tr w:rsidR="008704AC" w14:paraId="3A0B2203" w14:textId="77777777" w:rsidTr="008546E6">
        <w:trPr>
          <w:trHeight w:val="2268"/>
        </w:trPr>
        <w:tc>
          <w:tcPr>
            <w:tcW w:w="9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E20E6" w14:textId="554DA5AD" w:rsidR="008704AC" w:rsidRPr="00470252" w:rsidRDefault="008704AC" w:rsidP="008546E6">
            <w:pPr>
              <w:pStyle w:val="Zkladntext20"/>
              <w:shd w:val="clear" w:color="auto" w:fill="auto"/>
              <w:spacing w:after="92" w:line="240" w:lineRule="exact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0252">
              <w:rPr>
                <w:rFonts w:ascii="Times New Roman" w:hAnsi="Times New Roman"/>
                <w:sz w:val="20"/>
                <w:szCs w:val="20"/>
              </w:rPr>
              <w:t xml:space="preserve">IS/STAG. Informační systém studijní agendy IS/STAG slouží především k evidenci a správě: studijních programů, jejich oborů,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studijních </w:t>
            </w:r>
            <w:r w:rsidRPr="00470252">
              <w:rPr>
                <w:rFonts w:ascii="Times New Roman" w:hAnsi="Times New Roman"/>
                <w:sz w:val="20"/>
                <w:szCs w:val="20"/>
              </w:rPr>
              <w:t>plánů a předmětů studentů, jejich registrac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470252">
              <w:rPr>
                <w:rFonts w:ascii="Times New Roman" w:hAnsi="Times New Roman"/>
                <w:sz w:val="20"/>
                <w:szCs w:val="20"/>
              </w:rPr>
              <w:t xml:space="preserve"> na předměty (rozvrh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470252">
              <w:rPr>
                <w:rFonts w:ascii="Times New Roman" w:hAnsi="Times New Roman"/>
                <w:sz w:val="20"/>
                <w:szCs w:val="20"/>
              </w:rPr>
              <w:t>) a zkouš</w:t>
            </w:r>
            <w:r>
              <w:rPr>
                <w:rFonts w:ascii="Times New Roman" w:hAnsi="Times New Roman"/>
                <w:sz w:val="20"/>
                <w:szCs w:val="20"/>
              </w:rPr>
              <w:t>ky</w:t>
            </w:r>
            <w:r w:rsidRPr="0047025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zapisování </w:t>
            </w:r>
            <w:r w:rsidRPr="00470252">
              <w:rPr>
                <w:rFonts w:ascii="Times New Roman" w:hAnsi="Times New Roman"/>
                <w:sz w:val="20"/>
                <w:szCs w:val="20"/>
              </w:rPr>
              <w:t xml:space="preserve">známek, </w:t>
            </w:r>
            <w:r>
              <w:rPr>
                <w:rFonts w:ascii="Times New Roman" w:hAnsi="Times New Roman"/>
                <w:sz w:val="20"/>
                <w:szCs w:val="20"/>
              </w:rPr>
              <w:t>blokaci</w:t>
            </w:r>
            <w:r w:rsidRPr="00470252">
              <w:rPr>
                <w:rFonts w:ascii="Times New Roman" w:hAnsi="Times New Roman"/>
                <w:sz w:val="20"/>
                <w:szCs w:val="20"/>
              </w:rPr>
              <w:t xml:space="preserve"> místností a rozvrhů. Uživatelské rozhraní IS/STAG je tvořeno klientskými aplikacemi dvojího druhu: webovým portálem a nativním klientem. Webový portál je přístupný webovým prohlížečem </w:t>
            </w:r>
            <w:hyperlink r:id="rId143" w:history="1">
              <w:r w:rsidRPr="00470252">
                <w:rPr>
                  <w:rStyle w:val="Hypertextovodkaz"/>
                  <w:rFonts w:ascii="Times New Roman" w:hAnsi="Times New Roman"/>
                  <w:sz w:val="20"/>
                  <w:szCs w:val="20"/>
                </w:rPr>
                <w:t>(https://stag.utb.cz/portal/)</w:t>
              </w:r>
            </w:hyperlink>
            <w:r w:rsidRPr="00470252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470252">
              <w:rPr>
                <w:rFonts w:ascii="Times New Roman" w:hAnsi="Times New Roman"/>
                <w:sz w:val="20"/>
                <w:szCs w:val="20"/>
              </w:rPr>
              <w:t>plikace jsou v něm organizovány do souvisejících celků na záložkách a podstránkách. Portál je intuitivní a pokrývá řadu funkcí IS/STAG, které se týkají výuky. Navíc integruje na jednom místě kromě aplikací IS/STAG i další důležité informační zdroje UTB. Proti nativnímu klientovi má méně funkcí a je určen k provádění rutinních úkonů - prohlížení rozvrhů, vypisování termínů, zadávání známek atp. Po přihlášení se do portálu je umožněn uživateli přístup do těch aplikací, které pro něj mají smysl a</w:t>
            </w:r>
            <w:r w:rsidR="00C064FC">
              <w:rPr>
                <w:rFonts w:ascii="Times New Roman" w:hAnsi="Times New Roman"/>
                <w:sz w:val="20"/>
                <w:szCs w:val="20"/>
              </w:rPr>
              <w:t> </w:t>
            </w:r>
            <w:r w:rsidRPr="00470252">
              <w:rPr>
                <w:rFonts w:ascii="Times New Roman" w:hAnsi="Times New Roman"/>
                <w:sz w:val="20"/>
                <w:szCs w:val="20"/>
              </w:rPr>
              <w:t>význam. V některých případech je třeba ještě upřesnit roli (pokud jich má k dispozici více), pod jakou chce uživatel momentálně aplikace použít - např. rolí vyučujícího, tajemníka katedry, studijní referentky. Nativní klient je aplikace určená spíše pro uživatele z řad zaměstnanců spravujících data a provozní procesy studijní agendy UTB (tedy i pro učitele). Nativní klient IS/STAG využívá technologii Oracle Forms. Jeho instalace není triviální a vyžaduje pravidelnou aktualizaci. Proto se s ním setkáte zejména na stanicích OrionXP udržovaných CIVem. Obsahuje řadu specializovaných formulářů a</w:t>
            </w:r>
            <w:r w:rsidR="00C064FC">
              <w:rPr>
                <w:rFonts w:ascii="Times New Roman" w:hAnsi="Times New Roman"/>
                <w:sz w:val="20"/>
                <w:szCs w:val="20"/>
              </w:rPr>
              <w:t> </w:t>
            </w:r>
            <w:r w:rsidRPr="00470252">
              <w:rPr>
                <w:rFonts w:ascii="Times New Roman" w:hAnsi="Times New Roman"/>
                <w:sz w:val="20"/>
                <w:szCs w:val="20"/>
              </w:rPr>
              <w:t>tiskových sestav, pro část úkonů je jeho použití nevyhnutelné.</w:t>
            </w:r>
          </w:p>
          <w:p w14:paraId="7860F104" w14:textId="77777777" w:rsidR="008704AC" w:rsidRDefault="008704AC" w:rsidP="008546E6">
            <w:pPr>
              <w:jc w:val="center"/>
            </w:pPr>
          </w:p>
        </w:tc>
      </w:tr>
      <w:tr w:rsidR="008704AC" w14:paraId="0E6D296F" w14:textId="77777777" w:rsidTr="008546E6">
        <w:trPr>
          <w:trHeight w:val="283"/>
        </w:trPr>
        <w:tc>
          <w:tcPr>
            <w:tcW w:w="9859" w:type="dxa"/>
            <w:shd w:val="clear" w:color="auto" w:fill="F7CAAC"/>
            <w:vAlign w:val="center"/>
          </w:tcPr>
          <w:p w14:paraId="582494CC" w14:textId="77777777" w:rsidR="008704AC" w:rsidRDefault="008704AC" w:rsidP="008546E6">
            <w:pPr>
              <w:rPr>
                <w:b/>
              </w:rPr>
            </w:pPr>
            <w:r>
              <w:rPr>
                <w:b/>
              </w:rPr>
              <w:t>Přístup ke studijní literatuře</w:t>
            </w:r>
          </w:p>
        </w:tc>
      </w:tr>
      <w:tr w:rsidR="008704AC" w14:paraId="1CDD5508" w14:textId="77777777" w:rsidTr="008546E6">
        <w:trPr>
          <w:trHeight w:val="2268"/>
        </w:trPr>
        <w:tc>
          <w:tcPr>
            <w:tcW w:w="9859" w:type="dxa"/>
          </w:tcPr>
          <w:p w14:paraId="0CDB3A34" w14:textId="07B516A6" w:rsidR="008704AC" w:rsidRDefault="008704AC" w:rsidP="008546E6">
            <w:pPr>
              <w:jc w:val="both"/>
              <w:textAlignment w:val="baseline"/>
              <w:rPr>
                <w:shd w:val="clear" w:color="auto" w:fill="FFFFFF"/>
              </w:rPr>
            </w:pPr>
            <w:r w:rsidRPr="00E04C07">
              <w:rPr>
                <w:shd w:val="clear" w:color="auto" w:fill="FFFFFF"/>
              </w:rPr>
              <w:t>nformační zdroje a informační služby pro všechny studijní programy realizované na UTB ve Zlíně zabezpečuje centrálně Knihovna UTB (dále jen „knihovna“). Ta sídlí v moderních prostorách Univerzitního centra a je navštěvována studenty a</w:t>
            </w:r>
            <w:r w:rsidR="00C064FC">
              <w:rPr>
                <w:shd w:val="clear" w:color="auto" w:fill="FFFFFF"/>
              </w:rPr>
              <w:t> </w:t>
            </w:r>
            <w:r w:rsidRPr="00E04C07">
              <w:rPr>
                <w:shd w:val="clear" w:color="auto" w:fill="FFFFFF"/>
              </w:rPr>
              <w:t xml:space="preserve">pedagogy ze všech fakult, ale i čtenáři z řad odborné veřejnosti, neboť se jedná o největší univerzální odbornou knihovnu ve Zlínském kraji. Kromě centrálního pracoviště ve Zlíně, provozuje Knihovna UTB ještě i areálovou studovnu v Uherském Hradišti. Zde je deponována stále se rozrůstající sbírka tištěných knih, přičemž je provozována také služba pravidelného dovozu literatury ze Zlínské centrály. </w:t>
            </w:r>
          </w:p>
          <w:p w14:paraId="51549D2E" w14:textId="77777777" w:rsidR="008704AC" w:rsidRDefault="008704AC" w:rsidP="008546E6">
            <w:pPr>
              <w:jc w:val="both"/>
              <w:textAlignment w:val="baseline"/>
              <w:rPr>
                <w:shd w:val="clear" w:color="auto" w:fill="FFFFFF"/>
              </w:rPr>
            </w:pPr>
          </w:p>
          <w:p w14:paraId="361EC1B5" w14:textId="1BB09AFB" w:rsidR="008704AC" w:rsidRDefault="008704AC" w:rsidP="008546E6">
            <w:pPr>
              <w:jc w:val="both"/>
              <w:textAlignment w:val="baseline"/>
            </w:pPr>
            <w:r w:rsidRPr="00E04C07">
              <w:rPr>
                <w:b/>
                <w:bCs/>
                <w:shd w:val="clear" w:color="auto" w:fill="FFFFFF"/>
              </w:rPr>
              <w:t>V knihovně je</w:t>
            </w:r>
            <w:r w:rsidRPr="00E04C07">
              <w:rPr>
                <w:rFonts w:ascii="&amp;quot" w:hAnsi="&amp;quot" w:cs="Segoe UI"/>
                <w:b/>
                <w:bCs/>
                <w:shd w:val="clear" w:color="auto" w:fill="FFFFFF"/>
              </w:rPr>
              <w:t xml:space="preserve"> </w:t>
            </w:r>
            <w:r w:rsidRPr="00E04C07">
              <w:rPr>
                <w:shd w:val="clear" w:color="auto" w:fill="FFFFFF"/>
              </w:rPr>
              <w:t>k dispozici zhruba 500 studijních míst, 230 počítačů a dostatečné množství přípojných míst pro notebooky. Knihovna je vybavena virtuální technologií WMware s klientskými stanicemi HP T310. Uživatelé mohou používat při své práci 3 multifunkční tiskárny pro kopírování, tisk a skenování. K dispozici je také speciální knižní skener. Knihovna disponuje také dostatečným počtem individuálních studoven pro práci v menších týmech, studovnu pro studenty se specifickými potřebami, ale i relaxačními prostory. Knihovna poskytuje kromě standardních výpůjčních služeb (údaje o</w:t>
            </w:r>
            <w:r w:rsidR="00C064FC">
              <w:rPr>
                <w:shd w:val="clear" w:color="auto" w:fill="FFFFFF"/>
              </w:rPr>
              <w:t> </w:t>
            </w:r>
            <w:r w:rsidRPr="00E04C07">
              <w:rPr>
                <w:shd w:val="clear" w:color="auto" w:fill="FFFFFF"/>
              </w:rPr>
              <w:t>knihovním fondu viz níže) řadu dalších odborných služeb. Jedná se například o rešeršní službu či meziknihovní výpůjční službu, kdy je možné získat pro uživatele dokumenty z jiných českých, ale i zahraničních knihoven. Další služby se zabývají oblastí informačního vzdělávání, a to jak základními kurzy pro studenty, tak odbornějšími školeními pro</w:t>
            </w:r>
            <w:r w:rsidR="00C064FC">
              <w:rPr>
                <w:shd w:val="clear" w:color="auto" w:fill="FFFFFF"/>
              </w:rPr>
              <w:t> </w:t>
            </w:r>
            <w:r w:rsidRPr="00E04C07">
              <w:rPr>
                <w:shd w:val="clear" w:color="auto" w:fill="FFFFFF"/>
              </w:rPr>
              <w:t xml:space="preserve">akademické pracovníky týkající se například podpory vědeckovýzkumné činnosti, vyhledáváním v databázích nebo publikační a citační etikou. V knihovním fondu je téměř 150 000 knih, přičemž roční přírůstek každoročně přesahuje 5 000 knižních jednotek. Stále více knih je dostupných v elektronické podobě. Důležitá je zejména vysoká aktuálnost knihovního fondu, který je neustále doplňován. Knihovna odebírá více než 200 periodik v tištěné podobě. Mimo tištěné časopisy knihovna zpřístupňuje cca 50 000 elektronických periodik. Vysoce transparentní je proces nákupu nových knih, které jsou doporučovány pedagogy buď přímo ve spolupráci s pracovníky knihovny, nebo prostým vyplněním požadované studijní literatury do karet předmětů v studijním systému STAG. Studenti mohou knihovně podávat návrhy na nákup literatury, která jim ve fondu chybí, skrze online formulář v katalogu knihovny. Knihovna dále zajišťuje i přístup k bakalářským, diplomovým a disertačním pracím absolventů univerzity, a to v rámci digitální knihovny na adrese </w:t>
            </w:r>
            <w:hyperlink r:id="rId144" w:tgtFrame="_blank" w:history="1">
              <w:r w:rsidRPr="00E04C07">
                <w:rPr>
                  <w:color w:val="0563C1"/>
                  <w:u w:val="single"/>
                  <w:shd w:val="clear" w:color="auto" w:fill="FFFFFF"/>
                </w:rPr>
                <w:t>http://digilib.k.utb.cz</w:t>
              </w:r>
            </w:hyperlink>
            <w:r w:rsidRPr="00E04C07">
              <w:rPr>
                <w:shd w:val="clear" w:color="auto" w:fill="FFFFFF"/>
              </w:rPr>
              <w:t xml:space="preserve">. Práce jsou zde zpravidla dostupné volně v plném textu. Kromě toho provozuje knihovna také repozitář publikační činnosti akademických pracovníků univerzity na adrese </w:t>
            </w:r>
            <w:hyperlink r:id="rId145" w:tgtFrame="_blank" w:history="1">
              <w:r w:rsidRPr="00E04C07">
                <w:rPr>
                  <w:color w:val="0563C1"/>
                  <w:u w:val="single"/>
                  <w:shd w:val="clear" w:color="auto" w:fill="FFFFFF"/>
                </w:rPr>
                <w:t>http://publikace.k.utb.cz</w:t>
              </w:r>
            </w:hyperlink>
            <w:r w:rsidRPr="00E04C07">
              <w:rPr>
                <w:shd w:val="clear" w:color="auto" w:fill="FFFFFF"/>
              </w:rPr>
              <w:t>. Knihovna také nabízí kurzy a konzultace pro</w:t>
            </w:r>
            <w:r w:rsidR="00C064FC">
              <w:rPr>
                <w:shd w:val="clear" w:color="auto" w:fill="FFFFFF"/>
              </w:rPr>
              <w:t> </w:t>
            </w:r>
            <w:r w:rsidRPr="00E04C07">
              <w:rPr>
                <w:shd w:val="clear" w:color="auto" w:fill="FFFFFF"/>
              </w:rPr>
              <w:t>studenty, zaměstnance, doktorandy, ale i širokou veřejnost.</w:t>
            </w:r>
            <w:r w:rsidRPr="00E04C07">
              <w:t> </w:t>
            </w:r>
          </w:p>
          <w:p w14:paraId="54FA07FB" w14:textId="77777777" w:rsidR="008704AC" w:rsidRPr="00E04C07" w:rsidRDefault="008704AC" w:rsidP="008546E6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1711101D" w14:textId="77777777" w:rsidR="008704AC" w:rsidRPr="00E04C07" w:rsidRDefault="008704AC" w:rsidP="008546E6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04C07">
              <w:rPr>
                <w:shd w:val="clear" w:color="auto" w:fill="FFFFFF"/>
              </w:rPr>
              <w:t xml:space="preserve">E-learningová opora předmětů studijního programu bude realizována s využitím learning management systému (LMS) Moodle. Ten je provozován na portálu </w:t>
            </w:r>
            <w:hyperlink r:id="rId146" w:tgtFrame="_blank" w:history="1">
              <w:r w:rsidRPr="00E04C07">
                <w:rPr>
                  <w:shd w:val="clear" w:color="auto" w:fill="FFFFFF"/>
                </w:rPr>
                <w:t>http://</w:t>
              </w:r>
            </w:hyperlink>
            <w:r w:rsidRPr="00E04C07">
              <w:rPr>
                <w:shd w:val="clear" w:color="auto" w:fill="FFFFFF"/>
              </w:rPr>
              <w:t>moodle.utb.cz a bude obsahovat elektronické formy studijní podpory (přednášky ve formě prezentací, učební texty, doplňkové studijní materiály atp.), tak jak je zvykem u ostatních studijních programů na FLKŘ.</w:t>
            </w:r>
            <w:r w:rsidRPr="00E04C07">
              <w:t> </w:t>
            </w:r>
          </w:p>
          <w:p w14:paraId="3A11A251" w14:textId="77777777" w:rsidR="008704AC" w:rsidRDefault="008704AC" w:rsidP="008546E6">
            <w:pPr>
              <w:jc w:val="both"/>
              <w:rPr>
                <w:b/>
              </w:rPr>
            </w:pPr>
          </w:p>
          <w:p w14:paraId="02C12959" w14:textId="77777777" w:rsidR="00C064FC" w:rsidRDefault="00C064FC" w:rsidP="008546E6">
            <w:pPr>
              <w:jc w:val="both"/>
              <w:rPr>
                <w:b/>
              </w:rPr>
            </w:pPr>
          </w:p>
          <w:p w14:paraId="7CB9D19E" w14:textId="77777777" w:rsidR="00C064FC" w:rsidRDefault="00C064FC" w:rsidP="008546E6">
            <w:pPr>
              <w:jc w:val="both"/>
              <w:rPr>
                <w:b/>
              </w:rPr>
            </w:pPr>
          </w:p>
          <w:p w14:paraId="73EFFBC8" w14:textId="77777777" w:rsidR="00C064FC" w:rsidRDefault="00C064FC" w:rsidP="008546E6">
            <w:pPr>
              <w:jc w:val="both"/>
              <w:rPr>
                <w:b/>
              </w:rPr>
            </w:pPr>
          </w:p>
          <w:p w14:paraId="04A3D98B" w14:textId="6BF3682A" w:rsidR="00C064FC" w:rsidRDefault="00C064FC" w:rsidP="008546E6">
            <w:pPr>
              <w:jc w:val="both"/>
              <w:rPr>
                <w:b/>
              </w:rPr>
            </w:pPr>
          </w:p>
        </w:tc>
      </w:tr>
      <w:tr w:rsidR="008704AC" w14:paraId="7EE588F7" w14:textId="77777777" w:rsidTr="008546E6">
        <w:trPr>
          <w:trHeight w:val="283"/>
        </w:trPr>
        <w:tc>
          <w:tcPr>
            <w:tcW w:w="9859" w:type="dxa"/>
            <w:shd w:val="clear" w:color="auto" w:fill="F7CAAC"/>
            <w:vAlign w:val="center"/>
          </w:tcPr>
          <w:p w14:paraId="7213DBD6" w14:textId="77777777" w:rsidR="008704AC" w:rsidRDefault="008704AC" w:rsidP="008546E6">
            <w:r>
              <w:rPr>
                <w:b/>
              </w:rPr>
              <w:lastRenderedPageBreak/>
              <w:t>Přehled zpřístupněných databází</w:t>
            </w:r>
          </w:p>
        </w:tc>
      </w:tr>
      <w:tr w:rsidR="008704AC" w14:paraId="280AC622" w14:textId="77777777" w:rsidTr="008546E6">
        <w:trPr>
          <w:trHeight w:val="2268"/>
        </w:trPr>
        <w:tc>
          <w:tcPr>
            <w:tcW w:w="9859" w:type="dxa"/>
          </w:tcPr>
          <w:p w14:paraId="46C45F0C" w14:textId="453757C4" w:rsidR="008704AC" w:rsidRPr="00E04C07" w:rsidRDefault="008704AC" w:rsidP="008546E6">
            <w:pPr>
              <w:jc w:val="both"/>
              <w:textAlignment w:val="baseline"/>
              <w:rPr>
                <w:color w:val="000000"/>
              </w:rPr>
            </w:pPr>
            <w:r w:rsidRPr="00E04C07">
              <w:rPr>
                <w:color w:val="000000"/>
              </w:rPr>
              <w:t>Knihovna UTB si dlouhodobě zakládá na široké nabídce elektronických informačních zdrojů pro účely výuky, ale i</w:t>
            </w:r>
            <w:r w:rsidR="00C064FC">
              <w:rPr>
                <w:color w:val="000000"/>
              </w:rPr>
              <w:t> </w:t>
            </w:r>
            <w:r w:rsidRPr="00E04C07">
              <w:rPr>
                <w:color w:val="000000"/>
              </w:rPr>
              <w:t xml:space="preserve">podpory vědeckovýzkumného procesu. Zdroje jsou nabízeny prostřednictvím špičkových technologií, které podporují komfortní práci a vysoké využití nabízených databází. Veškeré informační zdroje jsou dostupné skrze moderní centrální portál </w:t>
            </w:r>
            <w:hyperlink r:id="rId147" w:tgtFrame="_blank" w:history="1">
              <w:r w:rsidRPr="00E04C07">
                <w:rPr>
                  <w:color w:val="0563C1"/>
                  <w:u w:val="single"/>
                </w:rPr>
                <w:t>https://vufind.katalog.k.utb.cz/EDS</w:t>
              </w:r>
            </w:hyperlink>
            <w:r w:rsidRPr="00E04C07">
              <w:rPr>
                <w:color w:val="000000"/>
              </w:rPr>
              <w:t>, který je postaven na bázi známého discovery systému EDS. Jednotlivé databáze tedy není potřeba prohledávat separátně. K dispozici je také technologie FulltextFinder, která značně ulehčuje uživatelům práci zejména při dohledávání plných textů dokumentů. Veškeré elektronické zdroje jsou přístupné 24 hodin denně a to i</w:t>
            </w:r>
            <w:r w:rsidR="00C064FC">
              <w:rPr>
                <w:color w:val="000000"/>
              </w:rPr>
              <w:t> </w:t>
            </w:r>
            <w:r w:rsidRPr="00E04C07">
              <w:rPr>
                <w:color w:val="000000"/>
              </w:rPr>
              <w:t>z počítačů mimo univerzitní síť UTB formou tzv. vzdáleného přístupu.  </w:t>
            </w:r>
          </w:p>
          <w:p w14:paraId="767F17D0" w14:textId="77777777" w:rsidR="008704AC" w:rsidRPr="00E04C07" w:rsidRDefault="008704AC" w:rsidP="008546E6">
            <w:pPr>
              <w:jc w:val="both"/>
              <w:textAlignment w:val="baseline"/>
              <w:rPr>
                <w:color w:val="000000"/>
              </w:rPr>
            </w:pPr>
            <w:r w:rsidRPr="00E04C07">
              <w:rPr>
                <w:color w:val="000000"/>
              </w:rPr>
              <w:t>Konkrétní dostupné databáze: </w:t>
            </w:r>
          </w:p>
          <w:p w14:paraId="04C17935" w14:textId="77777777" w:rsidR="008704AC" w:rsidRPr="00E04C07" w:rsidRDefault="008704AC" w:rsidP="00FB1440">
            <w:pPr>
              <w:numPr>
                <w:ilvl w:val="0"/>
                <w:numId w:val="54"/>
              </w:numPr>
              <w:ind w:left="0" w:firstLine="0"/>
              <w:textAlignment w:val="baseline"/>
              <w:rPr>
                <w:color w:val="00000A"/>
              </w:rPr>
            </w:pPr>
            <w:r w:rsidRPr="00E04C07">
              <w:rPr>
                <w:color w:val="00000A"/>
              </w:rPr>
              <w:t>Citační databáze Web of Science a Scopus </w:t>
            </w:r>
          </w:p>
          <w:p w14:paraId="3081A35D" w14:textId="77777777" w:rsidR="00C064FC" w:rsidRDefault="008704AC" w:rsidP="00FB1440">
            <w:pPr>
              <w:numPr>
                <w:ilvl w:val="0"/>
                <w:numId w:val="54"/>
              </w:numPr>
              <w:ind w:left="0" w:firstLine="0"/>
              <w:textAlignment w:val="baseline"/>
              <w:rPr>
                <w:color w:val="00000A"/>
              </w:rPr>
            </w:pPr>
            <w:r w:rsidRPr="00E04C07">
              <w:rPr>
                <w:color w:val="00000A"/>
              </w:rPr>
              <w:t>Multioborové kolekce elektronických časopisů Elsevier ScienceDirect, Wiley Online Library, SpringerLink a</w:t>
            </w:r>
            <w:r w:rsidR="00C064FC">
              <w:rPr>
                <w:color w:val="00000A"/>
              </w:rPr>
              <w:t> </w:t>
            </w:r>
          </w:p>
          <w:p w14:paraId="5ABEF24B" w14:textId="77777777" w:rsidR="008704AC" w:rsidRPr="00E04C07" w:rsidRDefault="008704AC" w:rsidP="008546E6">
            <w:pPr>
              <w:textAlignment w:val="baseline"/>
              <w:rPr>
                <w:color w:val="00000A"/>
              </w:rPr>
            </w:pPr>
            <w:r>
              <w:rPr>
                <w:color w:val="00000A"/>
              </w:rPr>
              <w:t xml:space="preserve">               </w:t>
            </w:r>
            <w:r w:rsidRPr="00E04C07">
              <w:rPr>
                <w:color w:val="00000A"/>
              </w:rPr>
              <w:t>další. </w:t>
            </w:r>
          </w:p>
          <w:p w14:paraId="6A621C82" w14:textId="77777777" w:rsidR="008704AC" w:rsidRPr="00E04C07" w:rsidRDefault="008704AC" w:rsidP="00FB1440">
            <w:pPr>
              <w:numPr>
                <w:ilvl w:val="0"/>
                <w:numId w:val="54"/>
              </w:numPr>
              <w:ind w:left="0" w:firstLine="0"/>
              <w:textAlignment w:val="baseline"/>
              <w:rPr>
                <w:color w:val="00000A"/>
              </w:rPr>
            </w:pPr>
            <w:r w:rsidRPr="00E04C07">
              <w:rPr>
                <w:color w:val="00000A"/>
              </w:rPr>
              <w:t>Multioborové plnotextové databáze Ebsco a ProQuest </w:t>
            </w:r>
          </w:p>
          <w:p w14:paraId="50EC8B54" w14:textId="77777777" w:rsidR="008704AC" w:rsidRPr="00E04C07" w:rsidRDefault="008704AC" w:rsidP="00FB1440">
            <w:pPr>
              <w:numPr>
                <w:ilvl w:val="0"/>
                <w:numId w:val="54"/>
              </w:numPr>
              <w:ind w:left="0" w:firstLine="0"/>
              <w:textAlignment w:val="baseline"/>
              <w:rPr>
                <w:color w:val="00000A"/>
              </w:rPr>
            </w:pPr>
            <w:r w:rsidRPr="00E04C07">
              <w:rPr>
                <w:color w:val="00000A"/>
              </w:rPr>
              <w:t>Významné oborové zdroje jako např. česká digitální knihovna Bookport </w:t>
            </w:r>
          </w:p>
          <w:p w14:paraId="1DAA0922" w14:textId="77777777" w:rsidR="008704AC" w:rsidRDefault="008704AC" w:rsidP="008546E6">
            <w:pPr>
              <w:jc w:val="both"/>
              <w:textAlignment w:val="baseline"/>
              <w:rPr>
                <w:color w:val="000000"/>
              </w:rPr>
            </w:pPr>
          </w:p>
          <w:p w14:paraId="1F2D1B3F" w14:textId="77777777" w:rsidR="008704AC" w:rsidRPr="00E04C07" w:rsidRDefault="008704AC" w:rsidP="008546E6">
            <w:pPr>
              <w:jc w:val="both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E04C07">
              <w:rPr>
                <w:color w:val="000000"/>
              </w:rPr>
              <w:t xml:space="preserve">Seznam všech databází: </w:t>
            </w:r>
            <w:hyperlink r:id="rId148" w:tgtFrame="_blank" w:history="1">
              <w:r w:rsidRPr="00E04C07">
                <w:rPr>
                  <w:color w:val="0563C1"/>
                  <w:u w:val="single"/>
                </w:rPr>
                <w:t>https://vufind.katalog.k.utb.cz/Content/list-of-databases</w:t>
              </w:r>
            </w:hyperlink>
            <w:r w:rsidRPr="00E04C07">
              <w:rPr>
                <w:color w:val="000000"/>
                <w:sz w:val="24"/>
                <w:szCs w:val="24"/>
              </w:rPr>
              <w:t> </w:t>
            </w:r>
          </w:p>
          <w:p w14:paraId="207AF4B7" w14:textId="77777777" w:rsidR="008704AC" w:rsidRDefault="008704AC" w:rsidP="008546E6"/>
        </w:tc>
      </w:tr>
      <w:tr w:rsidR="008704AC" w14:paraId="33B94811" w14:textId="77777777" w:rsidTr="008546E6">
        <w:trPr>
          <w:trHeight w:val="284"/>
        </w:trPr>
        <w:tc>
          <w:tcPr>
            <w:tcW w:w="9859" w:type="dxa"/>
            <w:shd w:val="clear" w:color="auto" w:fill="F7CAAC"/>
            <w:vAlign w:val="center"/>
          </w:tcPr>
          <w:p w14:paraId="405FBBED" w14:textId="77777777" w:rsidR="008704AC" w:rsidRDefault="008704AC" w:rsidP="008546E6">
            <w:pPr>
              <w:rPr>
                <w:b/>
              </w:rPr>
            </w:pPr>
            <w:r>
              <w:rPr>
                <w:b/>
              </w:rPr>
              <w:t>Název a stručný popis používaného antiplagiátorského systému</w:t>
            </w:r>
          </w:p>
        </w:tc>
      </w:tr>
      <w:tr w:rsidR="008704AC" w14:paraId="2D91726D" w14:textId="77777777" w:rsidTr="008546E6">
        <w:trPr>
          <w:trHeight w:val="2268"/>
        </w:trPr>
        <w:tc>
          <w:tcPr>
            <w:tcW w:w="9859" w:type="dxa"/>
            <w:shd w:val="clear" w:color="auto" w:fill="FFFFFF"/>
          </w:tcPr>
          <w:p w14:paraId="660E8D43" w14:textId="77777777" w:rsidR="008704AC" w:rsidRPr="00E04C07" w:rsidRDefault="008704AC" w:rsidP="008546E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E04C07">
              <w:rPr>
                <w:rStyle w:val="normaltextrun"/>
                <w:color w:val="000000"/>
                <w:sz w:val="20"/>
                <w:szCs w:val="20"/>
              </w:rPr>
              <w:t xml:space="preserve">V rámci předcházení a zamezování plagiátorství UTB ve Zlíně efektivně využívá po několik let </w:t>
            </w:r>
            <w:r w:rsidRPr="00E04C07">
              <w:rPr>
                <w:rStyle w:val="spellingerror"/>
                <w:color w:val="000000"/>
                <w:sz w:val="20"/>
                <w:szCs w:val="20"/>
              </w:rPr>
              <w:t>antiplagiátorský</w:t>
            </w:r>
            <w:r w:rsidRPr="00E04C07">
              <w:rPr>
                <w:rStyle w:val="normaltextrun"/>
                <w:color w:val="000000"/>
                <w:sz w:val="20"/>
                <w:szCs w:val="20"/>
              </w:rPr>
              <w:t xml:space="preserve"> systém </w:t>
            </w:r>
            <w:r w:rsidRPr="00E04C07">
              <w:rPr>
                <w:rStyle w:val="normaltextrun"/>
                <w:i/>
                <w:iCs/>
                <w:color w:val="000000"/>
                <w:sz w:val="20"/>
                <w:szCs w:val="20"/>
                <w:shd w:val="clear" w:color="auto" w:fill="FFFFFF"/>
                <w:lang w:val="en-US"/>
              </w:rPr>
              <w:t>Theses.cz</w:t>
            </w:r>
            <w:r w:rsidRPr="00E04C07">
              <w:rPr>
                <w:rStyle w:val="normaltextrun"/>
                <w:color w:val="000000"/>
                <w:sz w:val="20"/>
                <w:szCs w:val="20"/>
              </w:rPr>
              <w:t xml:space="preserve"> (vyvíjen a provozován Masarykovou univerzitou v Brně), který je považován za jeden z nejúčinnějších systémů pro odhalování plagiátů mezi závěrečnými pracemi dostupných v ČR. Tento systém slouží UTB ve Zlíně, stejně jako dalším univerzitám (nejen v ČR), jako národní registr závěrečných prací (informací o </w:t>
            </w:r>
            <w:r w:rsidRPr="00E04C07">
              <w:rPr>
                <w:rStyle w:val="contextualspellingandgrammarerror"/>
                <w:color w:val="000000"/>
                <w:sz w:val="20"/>
                <w:szCs w:val="20"/>
              </w:rPr>
              <w:t>pracích - název</w:t>
            </w:r>
            <w:r w:rsidRPr="00E04C07">
              <w:rPr>
                <w:rStyle w:val="normaltextrun"/>
                <w:color w:val="000000"/>
                <w:sz w:val="20"/>
                <w:szCs w:val="20"/>
              </w:rPr>
              <w:t>, autor atd.) a jako úložiště prací pro vyhledávání plagiátů. Systém umožňuje vkládat práce a vyhledávat mezi nimi plagiáty. Veřejnosti jsou zpřístupňovány záznamy o práci, příp. plné texty (dle rozhodnutí školy), a vyhledávání mezi nimi. Systém nabízí další služby, funkce a aplikace a je dále rozvíjen dle potřeby uživatelů. IS/STAG, užívaný UTB jako centrální informační systém o studiu a úložiště absolventských prací, je přímo napojen na tento systém pro odhalování plagiátů, uložené práce se do něj automaticky zasílají a po vyhodnocení se vrací jako výsledek zpět do IS/STAG.</w:t>
            </w:r>
            <w:r w:rsidRPr="00E04C07">
              <w:rPr>
                <w:rStyle w:val="eop"/>
                <w:color w:val="000000"/>
                <w:sz w:val="20"/>
                <w:szCs w:val="20"/>
              </w:rPr>
              <w:t> </w:t>
            </w:r>
          </w:p>
          <w:p w14:paraId="574E426B" w14:textId="77777777" w:rsidR="008704AC" w:rsidRPr="00E04C07" w:rsidRDefault="008704AC" w:rsidP="008546E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E04C07">
              <w:rPr>
                <w:rStyle w:val="eop"/>
                <w:color w:val="000000"/>
                <w:sz w:val="20"/>
                <w:szCs w:val="20"/>
              </w:rPr>
              <w:t> </w:t>
            </w:r>
          </w:p>
          <w:p w14:paraId="7056DF1B" w14:textId="77777777" w:rsidR="008704AC" w:rsidRPr="00E04C07" w:rsidRDefault="008704AC" w:rsidP="008546E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E04C07">
              <w:rPr>
                <w:rStyle w:val="normaltextrun"/>
                <w:color w:val="000000"/>
                <w:sz w:val="20"/>
                <w:szCs w:val="20"/>
              </w:rPr>
              <w:t xml:space="preserve">Nově je zaveden také systém </w:t>
            </w:r>
            <w:r w:rsidRPr="00E04C07">
              <w:rPr>
                <w:rStyle w:val="spellingerror"/>
                <w:color w:val="000000"/>
                <w:sz w:val="20"/>
                <w:szCs w:val="20"/>
              </w:rPr>
              <w:t>Turnitin</w:t>
            </w:r>
            <w:r w:rsidRPr="00E04C07">
              <w:rPr>
                <w:rStyle w:val="normaltextrun"/>
                <w:color w:val="000000"/>
                <w:sz w:val="20"/>
                <w:szCs w:val="20"/>
              </w:rPr>
              <w:t xml:space="preserve">. Ten je určen primárně pro </w:t>
            </w:r>
            <w:r w:rsidRPr="00E04C07">
              <w:rPr>
                <w:rStyle w:val="spellingerror"/>
                <w:color w:val="000000"/>
                <w:sz w:val="20"/>
                <w:szCs w:val="20"/>
              </w:rPr>
              <w:t>antiplagiátorskou</w:t>
            </w:r>
            <w:r w:rsidRPr="00E04C07">
              <w:rPr>
                <w:rStyle w:val="normaltextrun"/>
                <w:color w:val="000000"/>
                <w:sz w:val="20"/>
                <w:szCs w:val="20"/>
              </w:rPr>
              <w:t xml:space="preserve"> kontrolu seminárních prací a je integrován ve studijním systému </w:t>
            </w:r>
            <w:r w:rsidRPr="00E04C07">
              <w:rPr>
                <w:rStyle w:val="spellingerror"/>
                <w:color w:val="000000"/>
                <w:sz w:val="20"/>
                <w:szCs w:val="20"/>
              </w:rPr>
              <w:t>Moodle</w:t>
            </w:r>
            <w:r w:rsidRPr="00E04C07">
              <w:rPr>
                <w:rStyle w:val="normaltextrun"/>
                <w:color w:val="000000"/>
                <w:sz w:val="20"/>
                <w:szCs w:val="20"/>
              </w:rPr>
              <w:t xml:space="preserve">. Integrace s IS/STAG je poněkud náročnější, nicméně i provádění </w:t>
            </w:r>
            <w:r w:rsidRPr="00E04C07">
              <w:rPr>
                <w:rStyle w:val="spellingerror"/>
                <w:color w:val="000000"/>
                <w:sz w:val="20"/>
                <w:szCs w:val="20"/>
              </w:rPr>
              <w:t>antiplagiátorských</w:t>
            </w:r>
            <w:r w:rsidRPr="00E04C07">
              <w:rPr>
                <w:rStyle w:val="normaltextrun"/>
                <w:color w:val="000000"/>
                <w:sz w:val="20"/>
                <w:szCs w:val="20"/>
              </w:rPr>
              <w:t xml:space="preserve"> kontrol u závěrečných prací prostřednictvím </w:t>
            </w:r>
            <w:r w:rsidRPr="00E04C07">
              <w:rPr>
                <w:rStyle w:val="spellingerror"/>
                <w:color w:val="000000"/>
                <w:sz w:val="20"/>
                <w:szCs w:val="20"/>
              </w:rPr>
              <w:t>Turnitinu</w:t>
            </w:r>
            <w:r w:rsidRPr="00E04C07">
              <w:rPr>
                <w:rStyle w:val="normaltextrun"/>
                <w:color w:val="000000"/>
                <w:sz w:val="20"/>
                <w:szCs w:val="20"/>
              </w:rPr>
              <w:t xml:space="preserve"> je k dispozici.</w:t>
            </w:r>
            <w:r w:rsidRPr="00E04C07">
              <w:rPr>
                <w:rStyle w:val="eop"/>
                <w:color w:val="000000"/>
                <w:sz w:val="20"/>
                <w:szCs w:val="20"/>
              </w:rPr>
              <w:t> </w:t>
            </w:r>
          </w:p>
          <w:p w14:paraId="4FB9FFA6" w14:textId="77777777" w:rsidR="008704AC" w:rsidRDefault="008704AC" w:rsidP="008546E6">
            <w:pPr>
              <w:jc w:val="both"/>
            </w:pPr>
          </w:p>
        </w:tc>
      </w:tr>
    </w:tbl>
    <w:p w14:paraId="3FDF8163" w14:textId="77777777" w:rsidR="008704AC" w:rsidRDefault="008704AC" w:rsidP="008704AC"/>
    <w:p w14:paraId="7C7378DF" w14:textId="77777777" w:rsidR="008704AC" w:rsidRDefault="008704AC" w:rsidP="008704AC"/>
    <w:p w14:paraId="36710A69" w14:textId="286AF4B2" w:rsidR="008704AC" w:rsidRDefault="008704AC" w:rsidP="00E45D3E">
      <w:pPr>
        <w:spacing w:after="160" w:line="259" w:lineRule="auto"/>
      </w:pPr>
    </w:p>
    <w:p w14:paraId="2A3A147A" w14:textId="77777777" w:rsidR="008704AC" w:rsidRDefault="008704AC">
      <w:pPr>
        <w:spacing w:after="160" w:line="259" w:lineRule="auto"/>
      </w:pPr>
      <w:r>
        <w:br w:type="page"/>
      </w:r>
    </w:p>
    <w:tbl>
      <w:tblPr>
        <w:tblW w:w="9389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166"/>
        <w:gridCol w:w="128"/>
        <w:gridCol w:w="55"/>
        <w:gridCol w:w="18"/>
        <w:gridCol w:w="1274"/>
        <w:gridCol w:w="52"/>
        <w:gridCol w:w="2269"/>
        <w:gridCol w:w="77"/>
        <w:gridCol w:w="2350"/>
      </w:tblGrid>
      <w:tr w:rsidR="008704AC" w14:paraId="47D7E0EC" w14:textId="77777777" w:rsidTr="008546E6">
        <w:tc>
          <w:tcPr>
            <w:tcW w:w="9389" w:type="dxa"/>
            <w:gridSpan w:val="9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DD6EE"/>
          </w:tcPr>
          <w:p w14:paraId="05E89CE6" w14:textId="77777777" w:rsidR="008704AC" w:rsidRDefault="008704AC" w:rsidP="008546E6">
            <w:pPr>
              <w:pageBreakBefore/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C-IV – </w:t>
            </w:r>
            <w:r>
              <w:rPr>
                <w:b/>
                <w:sz w:val="26"/>
                <w:szCs w:val="26"/>
              </w:rPr>
              <w:t>Materiální zabezpečení studijního programu</w:t>
            </w:r>
          </w:p>
        </w:tc>
      </w:tr>
      <w:tr w:rsidR="008704AC" w14:paraId="1C789C6B" w14:textId="77777777" w:rsidTr="008546E6">
        <w:tc>
          <w:tcPr>
            <w:tcW w:w="3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7CAAC"/>
          </w:tcPr>
          <w:p w14:paraId="3FDC8E82" w14:textId="77777777" w:rsidR="008704AC" w:rsidRDefault="008704AC" w:rsidP="008546E6">
            <w:pPr>
              <w:widowControl w:val="0"/>
              <w:rPr>
                <w:b/>
              </w:rPr>
            </w:pPr>
            <w:r>
              <w:rPr>
                <w:b/>
              </w:rPr>
              <w:t>Místo uskutečňování studijního programu</w:t>
            </w:r>
          </w:p>
        </w:tc>
        <w:tc>
          <w:tcPr>
            <w:tcW w:w="622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53E3BA" w14:textId="77777777" w:rsidR="008704AC" w:rsidRDefault="008704AC" w:rsidP="008546E6">
            <w:pPr>
              <w:widowControl w:val="0"/>
            </w:pPr>
            <w:r>
              <w:t>Univerzita Tomáše Bati ve Zlíně</w:t>
            </w:r>
          </w:p>
          <w:p w14:paraId="2C540986" w14:textId="77777777" w:rsidR="008704AC" w:rsidRDefault="008704AC" w:rsidP="008546E6">
            <w:pPr>
              <w:widowControl w:val="0"/>
            </w:pPr>
            <w:r>
              <w:t>Fakulta logistiky a krizového řízení</w:t>
            </w:r>
          </w:p>
          <w:p w14:paraId="2EFE20F0" w14:textId="77777777" w:rsidR="008704AC" w:rsidRDefault="008704AC" w:rsidP="008546E6">
            <w:pPr>
              <w:widowControl w:val="0"/>
            </w:pPr>
            <w:r>
              <w:t>Studentské nám. 1532</w:t>
            </w:r>
          </w:p>
          <w:p w14:paraId="6642670F" w14:textId="77777777" w:rsidR="008704AC" w:rsidRDefault="008704AC" w:rsidP="008546E6">
            <w:pPr>
              <w:widowControl w:val="0"/>
            </w:pPr>
            <w:r>
              <w:t>686 01 Uherské Hradiště</w:t>
            </w:r>
          </w:p>
        </w:tc>
      </w:tr>
      <w:tr w:rsidR="008704AC" w14:paraId="03E63DC6" w14:textId="77777777" w:rsidTr="008546E6">
        <w:tc>
          <w:tcPr>
            <w:tcW w:w="93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A1572E9" w14:textId="77777777" w:rsidR="008704AC" w:rsidRDefault="008704AC" w:rsidP="008546E6">
            <w:pPr>
              <w:widowControl w:val="0"/>
              <w:rPr>
                <w:b/>
              </w:rPr>
            </w:pPr>
            <w:r>
              <w:rPr>
                <w:b/>
              </w:rPr>
              <w:t>Kapacita výukových místností pro teoretickou výuku</w:t>
            </w:r>
          </w:p>
        </w:tc>
      </w:tr>
      <w:tr w:rsidR="008704AC" w14:paraId="1E0A51BD" w14:textId="77777777" w:rsidTr="008546E6">
        <w:trPr>
          <w:trHeight w:val="2268"/>
        </w:trPr>
        <w:tc>
          <w:tcPr>
            <w:tcW w:w="93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C8256" w14:textId="283BB377" w:rsidR="008704AC" w:rsidRPr="00DA286D" w:rsidRDefault="008704AC" w:rsidP="008546E6">
            <w:pPr>
              <w:widowControl w:val="0"/>
              <w:spacing w:after="29"/>
              <w:ind w:right="38"/>
              <w:jc w:val="both"/>
            </w:pPr>
            <w:r w:rsidRPr="00DA286D">
              <w:t xml:space="preserve">Fakulta se nachází v objektech, které vznikly rekonstrukcí bývalých kasáren v Uherském Hradišti z prostředků Evropské unie a Města Uherské Hradiště (cca. 320 mil Kč) pro potřeby vysokoškolského zařízení. Město Uherské Hradiště pronajímá tyto prostory FLKŘ za velmi výhodných podmínek po dobu její existence. Vysokoškolský areál se sestává </w:t>
            </w:r>
            <w:r w:rsidR="000920F1">
              <w:t>z pěti</w:t>
            </w:r>
            <w:r w:rsidRPr="00DA286D">
              <w:t xml:space="preserve"> objektů, z toho dva jsou určeny pro výuku, v ostatních dvou je stravovací a ubytovací zařízení pro studenty.</w:t>
            </w:r>
          </w:p>
          <w:p w14:paraId="5080F9EE" w14:textId="7C7247C5" w:rsidR="008704AC" w:rsidRPr="00DA286D" w:rsidRDefault="008704AC" w:rsidP="008546E6">
            <w:pPr>
              <w:widowControl w:val="0"/>
              <w:spacing w:line="247" w:lineRule="auto"/>
              <w:ind w:left="360" w:right="38"/>
              <w:jc w:val="both"/>
            </w:pPr>
            <w:r w:rsidRPr="00DA286D">
              <w:rPr>
                <w:b/>
              </w:rPr>
              <w:t xml:space="preserve">Výukový objekt UH1 </w:t>
            </w:r>
            <w:r w:rsidRPr="00DA286D">
              <w:t>– 10 seminárních místností (cca. 30 studentů), 2 seminární místnosti s kapacitou 15 studentů, posluchárna s kapacitou 50 studentů a posluchárna s kapacitou 80 studentů. Dále se v objektu UH1 nachází 6 učeben vybavených IT technikou (z toho 4 jsou specializované), chemická laboratoř včetně zázemí a</w:t>
            </w:r>
            <w:r w:rsidR="00C064FC">
              <w:t> </w:t>
            </w:r>
            <w:r w:rsidRPr="00DA286D">
              <w:t>odpočinková místnost pro studenty</w:t>
            </w:r>
            <w:r w:rsidR="00C064FC">
              <w:t>.</w:t>
            </w:r>
          </w:p>
          <w:p w14:paraId="7F00ED62" w14:textId="77777777" w:rsidR="008704AC" w:rsidRDefault="008704AC" w:rsidP="008546E6">
            <w:pPr>
              <w:widowControl w:val="0"/>
              <w:spacing w:after="18" w:line="247" w:lineRule="auto"/>
              <w:ind w:left="360" w:right="38"/>
              <w:jc w:val="both"/>
            </w:pPr>
            <w:r w:rsidRPr="00DA286D">
              <w:rPr>
                <w:b/>
              </w:rPr>
              <w:t>Výukový objekt UH2</w:t>
            </w:r>
            <w:r w:rsidRPr="00DA286D">
              <w:t xml:space="preserve"> – 2 posluchárny pro 135 studentů, 2 seminární místnosti pro 60 studentů.</w:t>
            </w:r>
          </w:p>
          <w:p w14:paraId="619FC535" w14:textId="77777777" w:rsidR="008704AC" w:rsidRDefault="008704AC" w:rsidP="008546E6">
            <w:pPr>
              <w:widowControl w:val="0"/>
              <w:spacing w:after="18" w:line="247" w:lineRule="auto"/>
              <w:ind w:left="360" w:right="38"/>
              <w:jc w:val="both"/>
            </w:pPr>
            <w:r>
              <w:rPr>
                <w:b/>
              </w:rPr>
              <w:t xml:space="preserve">Výukový objekt UH3 </w:t>
            </w:r>
            <w:r>
              <w:t>– 2 seminární místnosti s kapacitou 72 a 51 studentů.</w:t>
            </w:r>
          </w:p>
          <w:p w14:paraId="495D5ECA" w14:textId="77777777" w:rsidR="008704AC" w:rsidRDefault="008704AC" w:rsidP="008546E6">
            <w:pPr>
              <w:widowControl w:val="0"/>
              <w:ind w:right="38"/>
            </w:pPr>
          </w:p>
        </w:tc>
      </w:tr>
      <w:tr w:rsidR="008704AC" w14:paraId="78278C26" w14:textId="77777777" w:rsidTr="008546E6">
        <w:trPr>
          <w:trHeight w:val="202"/>
        </w:trPr>
        <w:tc>
          <w:tcPr>
            <w:tcW w:w="33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CEE77C9" w14:textId="77777777" w:rsidR="008704AC" w:rsidRDefault="008704AC" w:rsidP="008546E6">
            <w:pPr>
              <w:widowControl w:val="0"/>
              <w:rPr>
                <w:b/>
              </w:rPr>
            </w:pPr>
            <w:r>
              <w:rPr>
                <w:b/>
              </w:rPr>
              <w:t>Z toho kapacita v prostorách v nájmu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60F5F" w14:textId="77777777" w:rsidR="008704AC" w:rsidRDefault="008704AC" w:rsidP="008546E6">
            <w:pPr>
              <w:widowControl w:val="0"/>
            </w:pPr>
            <w:r>
              <w:t>celková kapacita</w:t>
            </w:r>
          </w:p>
        </w:tc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3386F93" w14:textId="77777777" w:rsidR="008704AC" w:rsidRDefault="008704AC" w:rsidP="008546E6">
            <w:pPr>
              <w:widowControl w:val="0"/>
              <w:rPr>
                <w:b/>
                <w:highlight w:val="red"/>
              </w:rPr>
            </w:pPr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D3FDB" w14:textId="77777777" w:rsidR="008704AC" w:rsidRDefault="008704AC" w:rsidP="008546E6">
            <w:pPr>
              <w:widowControl w:val="0"/>
            </w:pPr>
            <w:r>
              <w:t>Doba neurčitá, výpovědní lhůta 5 let.</w:t>
            </w:r>
          </w:p>
        </w:tc>
      </w:tr>
      <w:tr w:rsidR="008704AC" w14:paraId="30DE403E" w14:textId="77777777" w:rsidTr="008546E6">
        <w:trPr>
          <w:trHeight w:val="139"/>
        </w:trPr>
        <w:tc>
          <w:tcPr>
            <w:tcW w:w="93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2038749C" w14:textId="77777777" w:rsidR="008704AC" w:rsidRDefault="008704AC" w:rsidP="008546E6">
            <w:pPr>
              <w:widowControl w:val="0"/>
            </w:pPr>
            <w:r>
              <w:rPr>
                <w:b/>
              </w:rPr>
              <w:t>Kapacita a popis odborné učebny</w:t>
            </w:r>
          </w:p>
        </w:tc>
      </w:tr>
      <w:tr w:rsidR="008704AC" w14:paraId="59E5DA3D" w14:textId="77777777" w:rsidTr="008546E6">
        <w:trPr>
          <w:trHeight w:val="1228"/>
        </w:trPr>
        <w:tc>
          <w:tcPr>
            <w:tcW w:w="93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34D82" w14:textId="1B9DD0E8" w:rsidR="008704AC" w:rsidRDefault="008704AC" w:rsidP="008546E6">
            <w:pPr>
              <w:widowControl w:val="0"/>
              <w:jc w:val="both"/>
            </w:pPr>
            <w:r w:rsidRPr="008A1F77">
              <w:rPr>
                <w:b/>
              </w:rPr>
              <w:t>Laboratoř chemie</w:t>
            </w:r>
            <w:r w:rsidRPr="00AB1F9C">
              <w:t xml:space="preserve"> </w:t>
            </w:r>
            <w:r>
              <w:t>–</w:t>
            </w:r>
            <w:r w:rsidRPr="00AB1F9C">
              <w:t xml:space="preserve"> celková kapacita 16 míst, laboratoř je vybavena zařízením pro měření fyzikálních, mechanických, reologických a termálních vlastností, mikroskopem pro hodnocení morfologie, mikrotomem pro přípravu mikroskopických vzorků a spektrofotometry. Přístroje (vybavení) laboratoře byly finančně podpořeny z ESF č. CZ.02.2.67/0.0/0.0/17_044/0008536. Ostatní stavební úpravy a vybavení nábytkem bylo realizováno z vlastních finančních zdrojů.</w:t>
            </w:r>
          </w:p>
          <w:p w14:paraId="6BD15CE6" w14:textId="77777777" w:rsidR="008704AC" w:rsidRDefault="008704AC" w:rsidP="008546E6">
            <w:pPr>
              <w:widowControl w:val="0"/>
            </w:pPr>
          </w:p>
        </w:tc>
      </w:tr>
      <w:tr w:rsidR="008704AC" w14:paraId="0F93167E" w14:textId="77777777" w:rsidTr="008546E6">
        <w:trPr>
          <w:trHeight w:val="166"/>
        </w:trPr>
        <w:tc>
          <w:tcPr>
            <w:tcW w:w="33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61F24B92" w14:textId="77777777" w:rsidR="008704AC" w:rsidRDefault="008704AC" w:rsidP="008546E6">
            <w:pPr>
              <w:widowControl w:val="0"/>
            </w:pPr>
            <w:r>
              <w:rPr>
                <w:b/>
              </w:rPr>
              <w:t>Z toho kapacita v prostorách v nájmu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A1215" w14:textId="77777777" w:rsidR="008704AC" w:rsidRDefault="008704AC" w:rsidP="008546E6">
            <w:pPr>
              <w:widowControl w:val="0"/>
            </w:pPr>
            <w:r>
              <w:t>16</w:t>
            </w:r>
          </w:p>
        </w:tc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FA474A3" w14:textId="77777777" w:rsidR="008704AC" w:rsidRDefault="008704AC" w:rsidP="008546E6">
            <w:pPr>
              <w:widowControl w:val="0"/>
            </w:pPr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B7638" w14:textId="77777777" w:rsidR="008704AC" w:rsidRDefault="008704AC" w:rsidP="008546E6">
            <w:pPr>
              <w:widowControl w:val="0"/>
            </w:pPr>
            <w:r>
              <w:t>Dtto</w:t>
            </w:r>
          </w:p>
        </w:tc>
      </w:tr>
      <w:tr w:rsidR="008704AC" w14:paraId="614DF116" w14:textId="77777777" w:rsidTr="008546E6">
        <w:trPr>
          <w:trHeight w:val="135"/>
        </w:trPr>
        <w:tc>
          <w:tcPr>
            <w:tcW w:w="93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18D29294" w14:textId="77777777" w:rsidR="008704AC" w:rsidRDefault="008704AC" w:rsidP="008546E6">
            <w:pPr>
              <w:widowControl w:val="0"/>
            </w:pPr>
            <w:r>
              <w:rPr>
                <w:b/>
              </w:rPr>
              <w:t>Kapacita a popis odborné učebny</w:t>
            </w:r>
          </w:p>
        </w:tc>
      </w:tr>
      <w:tr w:rsidR="008704AC" w14:paraId="4CB34B7E" w14:textId="77777777" w:rsidTr="008546E6">
        <w:trPr>
          <w:trHeight w:val="1693"/>
        </w:trPr>
        <w:tc>
          <w:tcPr>
            <w:tcW w:w="93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6B11D" w14:textId="77777777" w:rsidR="008704AC" w:rsidRDefault="008704AC" w:rsidP="008546E6">
            <w:pPr>
              <w:widowControl w:val="0"/>
              <w:jc w:val="both"/>
            </w:pPr>
            <w:r w:rsidRPr="00E7184F">
              <w:rPr>
                <w:b/>
              </w:rPr>
              <w:t>Laboratoř geografických informačních systémů – OSGeo Lab CZ</w:t>
            </w:r>
            <w:r>
              <w:t xml:space="preserve"> – celková kapacita je 25 míst. Laboratoř je zaměřena na prostorové modelování, kartografickou vizualizaci a geostatistiku v oblasti socioekonomických i přírodních věd. Za tímto účelem disponuje specializovaným SW vybavením – jedná se o licence ArcGIS Pro a ArcGIS Desktop Advanced (nejnovější verze 10.8.1) včetně licencí ArcGIS Pro v 2.7, doplněné o open source a freeware nástroje QGIS 3.22, GIS GRASS 8, Open Jump, MapWindowGIS, gvSIG, uDig, GeoDa a další. Pro osvojení technických dovedností jsou využívány i produkty AUTODESK – zejména AutoCAD Map 3D. Při práci s vícerozměrnými modely je využívána 3D tiskárna Rebelix s adekvátním ovládacím a modelovacím softwarem – Sli3er, Kisslicer, MeshLab. Propojení s terénním výzkumem a sběrem dat in situ je využívána sada poloprofesionálních outdoorových GPS přístrojů (Garmin Oregon, eTrex), přičemž výstupy z měření jsou zpracovávány v SW Garmin Basecamp a QmapShack.</w:t>
            </w:r>
          </w:p>
          <w:p w14:paraId="15654A07" w14:textId="77777777" w:rsidR="008704AC" w:rsidRDefault="008704AC" w:rsidP="008546E6">
            <w:pPr>
              <w:widowControl w:val="0"/>
              <w:jc w:val="both"/>
            </w:pPr>
          </w:p>
          <w:p w14:paraId="4658ED19" w14:textId="3F97E03D" w:rsidR="008704AC" w:rsidRDefault="008704AC" w:rsidP="008546E6">
            <w:pPr>
              <w:widowControl w:val="0"/>
              <w:jc w:val="both"/>
            </w:pPr>
            <w:r>
              <w:t>Laboratoř GIS je zapojena do unikátního mezinárodního projektu OSGeoLabs, v jehož rámci je zde na 8 desktopech používán operační systém OSGeoLive 14. Laboratoř je také zapojena do mezinárodní sítě citizen science s pravidelným pořádáním mapathonů pro Lékaře bez hranic a Humanitarian OpenStreetMap Team.</w:t>
            </w:r>
          </w:p>
          <w:p w14:paraId="4082505D" w14:textId="77777777" w:rsidR="00D95399" w:rsidRDefault="00D95399" w:rsidP="008546E6">
            <w:pPr>
              <w:widowControl w:val="0"/>
              <w:jc w:val="both"/>
            </w:pPr>
          </w:p>
          <w:p w14:paraId="1B19ED5A" w14:textId="77777777" w:rsidR="008704AC" w:rsidRDefault="008704AC" w:rsidP="008546E6">
            <w:pPr>
              <w:widowControl w:val="0"/>
              <w:jc w:val="both"/>
            </w:pPr>
          </w:p>
        </w:tc>
      </w:tr>
      <w:tr w:rsidR="008704AC" w14:paraId="50283254" w14:textId="77777777" w:rsidTr="008546E6">
        <w:trPr>
          <w:trHeight w:val="164"/>
        </w:trPr>
        <w:tc>
          <w:tcPr>
            <w:tcW w:w="33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</w:tcPr>
          <w:p w14:paraId="15640AA6" w14:textId="77777777" w:rsidR="008704AC" w:rsidRDefault="008704AC" w:rsidP="008546E6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Z toho kapacita v prostorách </w:t>
            </w:r>
          </w:p>
          <w:p w14:paraId="39F94F08" w14:textId="77777777" w:rsidR="008704AC" w:rsidRDefault="008704AC" w:rsidP="008546E6">
            <w:pPr>
              <w:widowControl w:val="0"/>
              <w:rPr>
                <w:b/>
              </w:rPr>
            </w:pPr>
            <w:r>
              <w:rPr>
                <w:b/>
              </w:rPr>
              <w:t>v nájmu</w:t>
            </w:r>
          </w:p>
        </w:tc>
        <w:tc>
          <w:tcPr>
            <w:tcW w:w="13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9BFBF" w14:textId="77777777" w:rsidR="008704AC" w:rsidRDefault="008704AC" w:rsidP="008546E6">
            <w:pPr>
              <w:widowControl w:val="0"/>
            </w:pPr>
            <w:r>
              <w:t>25</w:t>
            </w:r>
          </w:p>
        </w:tc>
        <w:tc>
          <w:tcPr>
            <w:tcW w:w="2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</w:tcPr>
          <w:p w14:paraId="0A1DD410" w14:textId="77777777" w:rsidR="008704AC" w:rsidRDefault="008704AC" w:rsidP="008546E6">
            <w:pPr>
              <w:widowControl w:val="0"/>
            </w:pPr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D1CD7" w14:textId="77777777" w:rsidR="008704AC" w:rsidRDefault="008704AC" w:rsidP="008546E6">
            <w:pPr>
              <w:widowControl w:val="0"/>
            </w:pPr>
            <w:r>
              <w:t>Dtto</w:t>
            </w:r>
          </w:p>
        </w:tc>
      </w:tr>
      <w:tr w:rsidR="008704AC" w14:paraId="2814BCD5" w14:textId="77777777" w:rsidTr="008546E6">
        <w:trPr>
          <w:trHeight w:val="136"/>
        </w:trPr>
        <w:tc>
          <w:tcPr>
            <w:tcW w:w="93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</w:tcPr>
          <w:p w14:paraId="311FB2A2" w14:textId="77777777" w:rsidR="008704AC" w:rsidRDefault="008704AC" w:rsidP="008546E6">
            <w:pPr>
              <w:widowControl w:val="0"/>
              <w:rPr>
                <w:b/>
              </w:rPr>
            </w:pPr>
            <w:r>
              <w:rPr>
                <w:b/>
              </w:rPr>
              <w:t>Kapacita a popis odborné učebny</w:t>
            </w:r>
          </w:p>
        </w:tc>
      </w:tr>
      <w:tr w:rsidR="008704AC" w14:paraId="25F8D913" w14:textId="77777777" w:rsidTr="008546E6">
        <w:trPr>
          <w:trHeight w:val="1693"/>
        </w:trPr>
        <w:tc>
          <w:tcPr>
            <w:tcW w:w="93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CF1E6" w14:textId="7BF3E2D4" w:rsidR="008704AC" w:rsidRDefault="008704AC" w:rsidP="008546E6">
            <w:pPr>
              <w:widowControl w:val="0"/>
              <w:jc w:val="both"/>
            </w:pPr>
            <w:r w:rsidRPr="008A1F77">
              <w:rPr>
                <w:b/>
              </w:rPr>
              <w:t>Laboratoř informační podpory ochrany obyvatelstva</w:t>
            </w:r>
            <w:r w:rsidRPr="006342AA">
              <w:t xml:space="preserve"> – celková kapacita učebny je 25 míst. Učebna je vybavená specializovaným softwarem TerEx (Modelování úniku nebezpečných chemických látek), Riskan (Analýza rizik), Practis</w:t>
            </w:r>
            <w:r>
              <w:t>, Practis GO</w:t>
            </w:r>
            <w:r w:rsidRPr="006342AA">
              <w:t xml:space="preserve"> (Tvorba scénářů a simulace), </w:t>
            </w:r>
            <w:r>
              <w:t>Situboard, Situnet,</w:t>
            </w:r>
            <w:r w:rsidR="00B852F5">
              <w:t xml:space="preserve"> Pathfinder, Pyrosim,</w:t>
            </w:r>
            <w:r>
              <w:t xml:space="preserve"> MEDIS-ALARM, SW pro evidenci IÚ a SÚ a SW balíkem pro modelování, simulaci a práci s prostorovými daty. </w:t>
            </w:r>
            <w:r w:rsidRPr="006342AA">
              <w:t>Softwary jsou využívány při výuce odborných předmětů bakalářského i navazujícího magisterského studia, zejména programů a specializací Ochrana obyvatelstva a Řízení rizik</w:t>
            </w:r>
            <w:r w:rsidR="00736336">
              <w:t>.</w:t>
            </w:r>
          </w:p>
        </w:tc>
      </w:tr>
      <w:tr w:rsidR="008704AC" w14:paraId="798A8524" w14:textId="77777777" w:rsidTr="008546E6">
        <w:trPr>
          <w:trHeight w:val="164"/>
        </w:trPr>
        <w:tc>
          <w:tcPr>
            <w:tcW w:w="33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</w:tcPr>
          <w:p w14:paraId="56AC838B" w14:textId="77777777" w:rsidR="008704AC" w:rsidRDefault="008704AC" w:rsidP="008546E6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 xml:space="preserve">Z toho kapacita v prostorách </w:t>
            </w:r>
          </w:p>
          <w:p w14:paraId="333F5CF0" w14:textId="77777777" w:rsidR="008704AC" w:rsidRDefault="008704AC" w:rsidP="008546E6">
            <w:pPr>
              <w:widowControl w:val="0"/>
              <w:rPr>
                <w:b/>
              </w:rPr>
            </w:pPr>
            <w:r>
              <w:rPr>
                <w:b/>
              </w:rPr>
              <w:t>v nájmu</w:t>
            </w:r>
          </w:p>
        </w:tc>
        <w:tc>
          <w:tcPr>
            <w:tcW w:w="13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D3D2E" w14:textId="77777777" w:rsidR="008704AC" w:rsidRDefault="008704AC" w:rsidP="008546E6">
            <w:pPr>
              <w:widowControl w:val="0"/>
            </w:pPr>
            <w:r>
              <w:t>25</w:t>
            </w:r>
          </w:p>
        </w:tc>
        <w:tc>
          <w:tcPr>
            <w:tcW w:w="2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</w:tcPr>
          <w:p w14:paraId="6280C6F4" w14:textId="77777777" w:rsidR="008704AC" w:rsidRDefault="008704AC" w:rsidP="008546E6">
            <w:pPr>
              <w:widowControl w:val="0"/>
              <w:rPr>
                <w:b/>
              </w:rPr>
            </w:pPr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D7628" w14:textId="77777777" w:rsidR="008704AC" w:rsidRDefault="008704AC" w:rsidP="008546E6">
            <w:pPr>
              <w:widowControl w:val="0"/>
            </w:pPr>
            <w:r>
              <w:t>Dtto</w:t>
            </w:r>
          </w:p>
        </w:tc>
      </w:tr>
      <w:tr w:rsidR="008704AC" w14:paraId="158D29EA" w14:textId="77777777" w:rsidTr="008546E6">
        <w:trPr>
          <w:trHeight w:val="136"/>
        </w:trPr>
        <w:tc>
          <w:tcPr>
            <w:tcW w:w="93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</w:tcPr>
          <w:p w14:paraId="5222A127" w14:textId="77777777" w:rsidR="008704AC" w:rsidRDefault="008704AC" w:rsidP="008546E6">
            <w:pPr>
              <w:widowControl w:val="0"/>
              <w:rPr>
                <w:b/>
              </w:rPr>
            </w:pPr>
            <w:r>
              <w:rPr>
                <w:b/>
              </w:rPr>
              <w:t>Kapacita a popis odborné učebny</w:t>
            </w:r>
          </w:p>
        </w:tc>
      </w:tr>
      <w:tr w:rsidR="008704AC" w14:paraId="050968DB" w14:textId="77777777" w:rsidTr="008546E6">
        <w:trPr>
          <w:trHeight w:val="1354"/>
        </w:trPr>
        <w:tc>
          <w:tcPr>
            <w:tcW w:w="93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DBA31" w14:textId="77777777" w:rsidR="008704AC" w:rsidRDefault="008704AC" w:rsidP="008546E6">
            <w:pPr>
              <w:widowControl w:val="0"/>
              <w:jc w:val="both"/>
            </w:pPr>
            <w:r w:rsidRPr="008A1F77">
              <w:rPr>
                <w:b/>
              </w:rPr>
              <w:t>Laboratoř pokročilých technologií</w:t>
            </w:r>
            <w:r w:rsidRPr="006342AA">
              <w:t xml:space="preserve"> – celková kapacita učebny je 25 míst. Laboratoř je vybavena specializovanými softwary </w:t>
            </w:r>
            <w:r>
              <w:t xml:space="preserve">PTV VISION (VISUM, VISUM HROMADNÁ DOPRAVA, VISION ONLINE, VISSIM, VISWALK), Easy Cargo, Wittness Horizon 21, AutoCAD 2016 for student, ARIS. </w:t>
            </w:r>
            <w:r w:rsidRPr="006342AA">
              <w:t xml:space="preserve">Softwary jsou používány zejména </w:t>
            </w:r>
            <w:r>
              <w:t>při</w:t>
            </w:r>
            <w:r w:rsidRPr="006342AA">
              <w:t xml:space="preserve"> výuce předmětu </w:t>
            </w:r>
            <w:r>
              <w:t>logistických předmětů.</w:t>
            </w:r>
          </w:p>
          <w:p w14:paraId="4F2CCEE1" w14:textId="77777777" w:rsidR="008704AC" w:rsidRDefault="008704AC" w:rsidP="008546E6">
            <w:pPr>
              <w:widowControl w:val="0"/>
            </w:pPr>
          </w:p>
        </w:tc>
      </w:tr>
      <w:tr w:rsidR="008704AC" w14:paraId="3883FA6E" w14:textId="77777777" w:rsidTr="008546E6">
        <w:trPr>
          <w:trHeight w:val="135"/>
        </w:trPr>
        <w:tc>
          <w:tcPr>
            <w:tcW w:w="3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508483D" w14:textId="77777777" w:rsidR="008704AC" w:rsidRDefault="008704AC" w:rsidP="008546E6">
            <w:pPr>
              <w:widowControl w:val="0"/>
              <w:rPr>
                <w:b/>
              </w:rPr>
            </w:pPr>
            <w:r>
              <w:rPr>
                <w:b/>
              </w:rPr>
              <w:t>Z toho kapacita v prostorách v nájmu</w:t>
            </w:r>
          </w:p>
        </w:tc>
        <w:tc>
          <w:tcPr>
            <w:tcW w:w="1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82C38" w14:textId="77777777" w:rsidR="008704AC" w:rsidRDefault="008704AC" w:rsidP="008546E6">
            <w:pPr>
              <w:widowControl w:val="0"/>
            </w:pPr>
            <w:r>
              <w:t>25</w:t>
            </w:r>
          </w:p>
        </w:tc>
        <w:tc>
          <w:tcPr>
            <w:tcW w:w="2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4F5534F0" w14:textId="77777777" w:rsidR="008704AC" w:rsidRDefault="008704AC" w:rsidP="008546E6">
            <w:pPr>
              <w:widowControl w:val="0"/>
              <w:rPr>
                <w:b/>
              </w:rPr>
            </w:pPr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CB7CD" w14:textId="77777777" w:rsidR="008704AC" w:rsidRDefault="008704AC" w:rsidP="008546E6">
            <w:pPr>
              <w:widowControl w:val="0"/>
            </w:pPr>
            <w:r>
              <w:t>dtto</w:t>
            </w:r>
          </w:p>
        </w:tc>
      </w:tr>
      <w:tr w:rsidR="008704AC" w:rsidRPr="00DA286D" w14:paraId="24B6D43E" w14:textId="77777777" w:rsidTr="008546E6">
        <w:trPr>
          <w:trHeight w:val="135"/>
        </w:trPr>
        <w:tc>
          <w:tcPr>
            <w:tcW w:w="93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3A2B2853" w14:textId="77777777" w:rsidR="008704AC" w:rsidRPr="00DA286D" w:rsidRDefault="008704AC" w:rsidP="008546E6">
            <w:pPr>
              <w:widowControl w:val="0"/>
              <w:rPr>
                <w:b/>
              </w:rPr>
            </w:pPr>
            <w:r w:rsidRPr="00DA286D">
              <w:rPr>
                <w:b/>
              </w:rPr>
              <w:t>Kapacita a popis odborné učebny</w:t>
            </w:r>
          </w:p>
        </w:tc>
      </w:tr>
      <w:tr w:rsidR="008704AC" w14:paraId="41192BA5" w14:textId="77777777" w:rsidTr="008546E6">
        <w:trPr>
          <w:trHeight w:val="135"/>
        </w:trPr>
        <w:tc>
          <w:tcPr>
            <w:tcW w:w="93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90B12" w14:textId="77777777" w:rsidR="008704AC" w:rsidRPr="006342AA" w:rsidRDefault="008704AC" w:rsidP="008546E6">
            <w:pPr>
              <w:jc w:val="both"/>
            </w:pPr>
            <w:r w:rsidRPr="008A1F77">
              <w:rPr>
                <w:b/>
              </w:rPr>
              <w:t>Laboratoř kybernetické bezpečnosti</w:t>
            </w:r>
            <w:r w:rsidRPr="006342AA">
              <w:t xml:space="preserve"> – celková kapacita učebny je 25 míst. Součástí této laboratoře </w:t>
            </w:r>
            <w:proofErr w:type="gramStart"/>
            <w:r w:rsidRPr="006342AA">
              <w:t>jsou  následující</w:t>
            </w:r>
            <w:proofErr w:type="gramEnd"/>
            <w:r w:rsidRPr="006342AA">
              <w:t xml:space="preserve"> specializované  systémy a programy: MS Hololens, 3D VR brýle HTC VivePro Eye, MS Azure Learning Studio, Practis, Situnet, Situboard, Previd, Logmanager, Flowmon, Portál pro správu knihoven scénářů a modelů.</w:t>
            </w:r>
            <w:r>
              <w:t xml:space="preserve"> Laboratoř je využívána studenty a akademickými pracovníky fakulty při výuce a tvůrčí činnosti v oblasti kybernetické bezpečnosti.</w:t>
            </w:r>
          </w:p>
          <w:p w14:paraId="312A5C06" w14:textId="77777777" w:rsidR="008704AC" w:rsidRDefault="008704AC" w:rsidP="008546E6">
            <w:pPr>
              <w:widowControl w:val="0"/>
            </w:pPr>
          </w:p>
        </w:tc>
      </w:tr>
      <w:tr w:rsidR="008704AC" w14:paraId="64641319" w14:textId="77777777" w:rsidTr="008546E6">
        <w:trPr>
          <w:trHeight w:val="135"/>
        </w:trPr>
        <w:tc>
          <w:tcPr>
            <w:tcW w:w="3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7DAC2E22" w14:textId="77777777" w:rsidR="008704AC" w:rsidRDefault="008704AC" w:rsidP="008546E6">
            <w:pPr>
              <w:widowControl w:val="0"/>
              <w:rPr>
                <w:b/>
              </w:rPr>
            </w:pPr>
            <w:r>
              <w:rPr>
                <w:b/>
              </w:rPr>
              <w:t>Z toho kapacita v prostorách v nájmu</w:t>
            </w:r>
          </w:p>
        </w:tc>
        <w:tc>
          <w:tcPr>
            <w:tcW w:w="1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2BC58" w14:textId="77777777" w:rsidR="008704AC" w:rsidRDefault="008704AC" w:rsidP="008546E6">
            <w:pPr>
              <w:widowControl w:val="0"/>
            </w:pPr>
            <w:r>
              <w:t>25</w:t>
            </w:r>
          </w:p>
        </w:tc>
        <w:tc>
          <w:tcPr>
            <w:tcW w:w="2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39B06EAF" w14:textId="77777777" w:rsidR="008704AC" w:rsidRDefault="008704AC" w:rsidP="008546E6">
            <w:pPr>
              <w:widowControl w:val="0"/>
              <w:rPr>
                <w:b/>
                <w:shd w:val="clear" w:color="auto" w:fill="F7CAAC"/>
              </w:rPr>
            </w:pPr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30CEF" w14:textId="77777777" w:rsidR="008704AC" w:rsidRDefault="008704AC" w:rsidP="008546E6">
            <w:pPr>
              <w:widowControl w:val="0"/>
            </w:pPr>
            <w:r>
              <w:t>dtto</w:t>
            </w:r>
          </w:p>
        </w:tc>
      </w:tr>
      <w:tr w:rsidR="008704AC" w14:paraId="4DC7F433" w14:textId="77777777" w:rsidTr="008546E6">
        <w:trPr>
          <w:trHeight w:val="135"/>
        </w:trPr>
        <w:tc>
          <w:tcPr>
            <w:tcW w:w="93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6E3DA3F6" w14:textId="77777777" w:rsidR="008704AC" w:rsidRDefault="008704AC" w:rsidP="008546E6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Vyjádření orgánu </w:t>
            </w:r>
            <w:r>
              <w:rPr>
                <w:b/>
                <w:shd w:val="clear" w:color="auto" w:fill="F7CAAC"/>
              </w:rPr>
              <w:t>hygienické služby ze dne</w:t>
            </w:r>
          </w:p>
        </w:tc>
      </w:tr>
      <w:tr w:rsidR="008704AC" w14:paraId="3B3AAC9D" w14:textId="77777777" w:rsidTr="008546E6">
        <w:trPr>
          <w:trHeight w:val="680"/>
        </w:trPr>
        <w:tc>
          <w:tcPr>
            <w:tcW w:w="93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02EA8" w14:textId="77777777" w:rsidR="008704AC" w:rsidRDefault="008704AC" w:rsidP="008546E6">
            <w:pPr>
              <w:widowControl w:val="0"/>
            </w:pPr>
          </w:p>
        </w:tc>
      </w:tr>
      <w:tr w:rsidR="008704AC" w14:paraId="0014B8B2" w14:textId="77777777" w:rsidTr="008546E6">
        <w:trPr>
          <w:trHeight w:val="205"/>
        </w:trPr>
        <w:tc>
          <w:tcPr>
            <w:tcW w:w="93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4FCC4BF" w14:textId="77777777" w:rsidR="008704AC" w:rsidRDefault="008704AC" w:rsidP="008546E6">
            <w:pPr>
              <w:widowControl w:val="0"/>
              <w:rPr>
                <w:b/>
              </w:rPr>
            </w:pPr>
            <w:r>
              <w:rPr>
                <w:b/>
              </w:rPr>
              <w:t>Opatření a podmínky k zajištění rovného přístupu</w:t>
            </w:r>
          </w:p>
        </w:tc>
      </w:tr>
      <w:tr w:rsidR="008704AC" w14:paraId="286179A7" w14:textId="77777777" w:rsidTr="008546E6">
        <w:trPr>
          <w:trHeight w:val="2411"/>
        </w:trPr>
        <w:tc>
          <w:tcPr>
            <w:tcW w:w="93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E27F5" w14:textId="77777777" w:rsidR="008704AC" w:rsidRDefault="008704AC" w:rsidP="008546E6">
            <w:pPr>
              <w:pStyle w:val="Default"/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Fakultě logistiky a krizového řízení je vybudováno sociální a technické zázemí dostupné pro studenty i zaměstnance vysoké školy. V prostorách fakulty jsou vybudovány kuchyňky, které jsou dostupné i studentům. V budově je zajištěn bezbariérový přístup pro handicapované studenty a zaměstnance. Studenti mají k dispozici klimatizovanou odpočinkovou místnost, vybavenou pracovními stoly s PC, relaxačními sedacími vaky, automatem na kávu, mikrovlnnou troubou, barelem s vodou. Studenti mají k dispozici rovněž studovnu, vybavenou PC, ve které jsou zároveň poskytovány služby Knihovny UTB.</w:t>
            </w:r>
          </w:p>
          <w:p w14:paraId="724FAAAF" w14:textId="77777777" w:rsidR="008704AC" w:rsidRDefault="008704AC" w:rsidP="008546E6">
            <w:pPr>
              <w:pStyle w:val="Default"/>
              <w:widowControl w:val="0"/>
              <w:jc w:val="both"/>
              <w:rPr>
                <w:sz w:val="20"/>
                <w:szCs w:val="20"/>
              </w:rPr>
            </w:pPr>
          </w:p>
          <w:p w14:paraId="7553EA64" w14:textId="77777777" w:rsidR="008704AC" w:rsidRDefault="008704AC" w:rsidP="008546E6">
            <w:pPr>
              <w:pStyle w:val="Default"/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Součástí vysokoškolského areálu je ubytovací zařízení (2 budovy) a stravovací zařízení pro studenty a veřejnost.</w:t>
            </w:r>
          </w:p>
          <w:p w14:paraId="2F53F10B" w14:textId="77777777" w:rsidR="008704AC" w:rsidRDefault="008704AC" w:rsidP="008546E6">
            <w:pPr>
              <w:widowControl w:val="0"/>
              <w:ind w:right="38"/>
              <w:jc w:val="both"/>
            </w:pPr>
            <w:r>
              <w:t>Ve vzdálenosti cca. 400 m od vysokoškolského areálu jsou tělovýchovná zařízení (zimní, plavecký a atletický stadion, sportovní hala), která se využívají pro sportovní aktivity studentů.</w:t>
            </w:r>
          </w:p>
          <w:p w14:paraId="4253106F" w14:textId="77777777" w:rsidR="008704AC" w:rsidRDefault="008704AC" w:rsidP="008546E6">
            <w:pPr>
              <w:pStyle w:val="Default"/>
              <w:widowControl w:val="0"/>
              <w:rPr>
                <w:sz w:val="20"/>
                <w:szCs w:val="20"/>
              </w:rPr>
            </w:pPr>
          </w:p>
          <w:p w14:paraId="07AA3936" w14:textId="77777777" w:rsidR="008704AC" w:rsidRDefault="008704AC" w:rsidP="008546E6">
            <w:pPr>
              <w:widowControl w:val="0"/>
            </w:pPr>
          </w:p>
        </w:tc>
      </w:tr>
    </w:tbl>
    <w:p w14:paraId="3E84B583" w14:textId="63F71B07" w:rsidR="008704AC" w:rsidRDefault="008704AC" w:rsidP="008704AC">
      <w:pPr>
        <w:rPr>
          <w:ins w:id="198" w:author="Eva Skýbová" w:date="2023-06-06T12:48:00Z"/>
        </w:rPr>
      </w:pPr>
    </w:p>
    <w:p w14:paraId="19D4C27F" w14:textId="5AFBF0B7" w:rsidR="000629CE" w:rsidRDefault="000629CE" w:rsidP="008704AC">
      <w:pPr>
        <w:rPr>
          <w:ins w:id="199" w:author="Eva Skýbová" w:date="2023-06-06T12:48:00Z"/>
        </w:rPr>
      </w:pPr>
    </w:p>
    <w:p w14:paraId="0E4E87EE" w14:textId="6F46ED0F" w:rsidR="000629CE" w:rsidRDefault="000629CE" w:rsidP="008704AC">
      <w:pPr>
        <w:rPr>
          <w:ins w:id="200" w:author="Eva Skýbová" w:date="2023-06-06T12:48:00Z"/>
        </w:rPr>
      </w:pPr>
    </w:p>
    <w:p w14:paraId="0F01507D" w14:textId="3E19E518" w:rsidR="000629CE" w:rsidRDefault="000629CE">
      <w:pPr>
        <w:spacing w:after="160" w:line="259" w:lineRule="auto"/>
        <w:rPr>
          <w:ins w:id="201" w:author="Eva Skýbová" w:date="2023-06-06T12:48:00Z"/>
        </w:rPr>
      </w:pPr>
      <w:ins w:id="202" w:author="Eva Skýbová" w:date="2023-06-06T12:48:00Z">
        <w:r>
          <w:br w:type="page"/>
        </w:r>
      </w:ins>
    </w:p>
    <w:p w14:paraId="0276A3A3" w14:textId="77777777" w:rsidR="000629CE" w:rsidRDefault="000629CE" w:rsidP="008704AC"/>
    <w:p w14:paraId="3A6AA5E4" w14:textId="65EF967B" w:rsidR="008704AC" w:rsidRDefault="008704AC" w:rsidP="00E45D3E">
      <w:pPr>
        <w:spacing w:after="160" w:line="259" w:lineRule="auto"/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220"/>
        <w:gridCol w:w="5560"/>
      </w:tblGrid>
      <w:tr w:rsidR="000629CE" w14:paraId="50817A55" w14:textId="77777777" w:rsidTr="00986367">
        <w:trPr>
          <w:ins w:id="203" w:author="Eva Skýbová" w:date="2023-06-06T12:48:00Z"/>
        </w:trPr>
        <w:tc>
          <w:tcPr>
            <w:tcW w:w="9778" w:type="dxa"/>
            <w:gridSpan w:val="2"/>
            <w:tcBorders>
              <w:bottom w:val="double" w:sz="4" w:space="0" w:color="auto"/>
            </w:tcBorders>
            <w:shd w:val="clear" w:color="auto" w:fill="BDD6EE"/>
          </w:tcPr>
          <w:p w14:paraId="60163F26" w14:textId="77777777" w:rsidR="000629CE" w:rsidRDefault="000629CE" w:rsidP="00986367">
            <w:pPr>
              <w:jc w:val="both"/>
              <w:rPr>
                <w:ins w:id="204" w:author="Eva Skýbová" w:date="2023-06-06T12:48:00Z"/>
                <w:b/>
                <w:sz w:val="28"/>
              </w:rPr>
            </w:pPr>
            <w:ins w:id="205" w:author="Eva Skýbová" w:date="2023-06-06T12:48:00Z">
              <w:r>
                <w:rPr>
                  <w:b/>
                  <w:sz w:val="28"/>
                </w:rPr>
                <w:t>C-V – Finanční zabezpečení studijního programu</w:t>
              </w:r>
            </w:ins>
          </w:p>
        </w:tc>
      </w:tr>
      <w:tr w:rsidR="000629CE" w14:paraId="77A52C74" w14:textId="77777777" w:rsidTr="00986367">
        <w:trPr>
          <w:ins w:id="206" w:author="Eva Skýbová" w:date="2023-06-06T12:48:00Z"/>
        </w:trPr>
        <w:tc>
          <w:tcPr>
            <w:tcW w:w="4219" w:type="dxa"/>
            <w:tcBorders>
              <w:top w:val="single" w:sz="12" w:space="0" w:color="auto"/>
            </w:tcBorders>
            <w:shd w:val="clear" w:color="auto" w:fill="F7CAAC"/>
          </w:tcPr>
          <w:p w14:paraId="123EED71" w14:textId="77777777" w:rsidR="000629CE" w:rsidRDefault="000629CE" w:rsidP="00986367">
            <w:pPr>
              <w:jc w:val="both"/>
              <w:rPr>
                <w:ins w:id="207" w:author="Eva Skýbová" w:date="2023-06-06T12:48:00Z"/>
                <w:b/>
              </w:rPr>
            </w:pPr>
            <w:ins w:id="208" w:author="Eva Skýbová" w:date="2023-06-06T12:48:00Z">
              <w:r w:rsidRPr="004D3AA2">
                <w:rPr>
                  <w:b/>
                </w:rPr>
                <w:t>Vzdělávací činnost vysoké školy</w:t>
              </w:r>
              <w:r>
                <w:rPr>
                  <w:b/>
                </w:rPr>
                <w:t xml:space="preserve"> financovaná ze státního rozpočtu</w:t>
              </w:r>
            </w:ins>
          </w:p>
        </w:tc>
        <w:tc>
          <w:tcPr>
            <w:tcW w:w="5559" w:type="dxa"/>
            <w:tcBorders>
              <w:top w:val="single" w:sz="12" w:space="0" w:color="auto"/>
            </w:tcBorders>
            <w:shd w:val="clear" w:color="auto" w:fill="FFFFFF"/>
          </w:tcPr>
          <w:p w14:paraId="1327C45F" w14:textId="77777777" w:rsidR="000629CE" w:rsidRDefault="000629CE" w:rsidP="00986367">
            <w:pPr>
              <w:jc w:val="both"/>
              <w:rPr>
                <w:ins w:id="209" w:author="Eva Skýbová" w:date="2023-06-06T12:48:00Z"/>
                <w:bCs/>
              </w:rPr>
            </w:pPr>
            <w:ins w:id="210" w:author="Eva Skýbová" w:date="2023-06-06T12:48:00Z">
              <w:r>
                <w:rPr>
                  <w:bCs/>
                </w:rPr>
                <w:t xml:space="preserve">ano </w:t>
              </w:r>
              <w:r w:rsidRPr="000629CE">
                <w:rPr>
                  <w:bCs/>
                  <w:strike/>
                  <w:rPrChange w:id="211" w:author="Eva Skýbová" w:date="2023-06-06T12:49:00Z">
                    <w:rPr>
                      <w:bCs/>
                    </w:rPr>
                  </w:rPrChange>
                </w:rPr>
                <w:t>- ne</w:t>
              </w:r>
            </w:ins>
          </w:p>
        </w:tc>
      </w:tr>
      <w:tr w:rsidR="000629CE" w14:paraId="29E7553D" w14:textId="77777777" w:rsidTr="00986367">
        <w:trPr>
          <w:ins w:id="212" w:author="Eva Skýbová" w:date="2023-06-06T12:48:00Z"/>
        </w:trPr>
        <w:tc>
          <w:tcPr>
            <w:tcW w:w="9778" w:type="dxa"/>
            <w:gridSpan w:val="2"/>
            <w:shd w:val="clear" w:color="auto" w:fill="F7CAAC"/>
          </w:tcPr>
          <w:p w14:paraId="16A743F9" w14:textId="77777777" w:rsidR="000629CE" w:rsidRDefault="000629CE" w:rsidP="00986367">
            <w:pPr>
              <w:jc w:val="both"/>
              <w:rPr>
                <w:ins w:id="213" w:author="Eva Skýbová" w:date="2023-06-06T12:48:00Z"/>
                <w:b/>
              </w:rPr>
            </w:pPr>
            <w:ins w:id="214" w:author="Eva Skýbová" w:date="2023-06-06T12:48:00Z">
              <w:r>
                <w:rPr>
                  <w:b/>
                </w:rPr>
                <w:t>Zhodnocení předpokládaných nákladů a zdrojů na uskutečňování studijního programu</w:t>
              </w:r>
            </w:ins>
          </w:p>
        </w:tc>
      </w:tr>
      <w:tr w:rsidR="000629CE" w14:paraId="5106F5D6" w14:textId="77777777" w:rsidTr="00986367">
        <w:trPr>
          <w:trHeight w:val="5398"/>
          <w:ins w:id="215" w:author="Eva Skýbová" w:date="2023-06-06T12:48:00Z"/>
        </w:trPr>
        <w:tc>
          <w:tcPr>
            <w:tcW w:w="9778" w:type="dxa"/>
            <w:gridSpan w:val="2"/>
          </w:tcPr>
          <w:p w14:paraId="74C097DE" w14:textId="77777777" w:rsidR="000629CE" w:rsidRPr="00E769CA" w:rsidRDefault="000629CE" w:rsidP="000629CE">
            <w:pPr>
              <w:jc w:val="both"/>
              <w:rPr>
                <w:ins w:id="216" w:author="Eva Skýbová" w:date="2023-06-06T12:50:00Z"/>
                <w:rFonts w:cstheme="minorHAnsi"/>
              </w:rPr>
            </w:pPr>
            <w:ins w:id="217" w:author="Eva Skýbová" w:date="2023-06-06T12:50:00Z">
              <w:r w:rsidRPr="00E769CA">
                <w:rPr>
                  <w:rFonts w:cstheme="minorHAnsi"/>
                </w:rPr>
                <w:t>FLKŘ UTB je veřejnou vysokou školou, je tedy plně hrazena z veřejného rozpočtu. Co se týče finanční dostatečnosti</w:t>
              </w:r>
              <w:r>
                <w:rPr>
                  <w:rFonts w:cstheme="minorHAnsi"/>
                </w:rPr>
                <w:t>,</w:t>
              </w:r>
              <w:r w:rsidRPr="00E769CA">
                <w:rPr>
                  <w:rFonts w:cstheme="minorHAnsi"/>
                </w:rPr>
                <w:t xml:space="preserve"> fakulta hospodaří s vyrovnaným rozpočtem.  Výroční zpráva o hospodaření fakulty je pravidelně zveřejňována.   </w:t>
              </w:r>
            </w:ins>
          </w:p>
          <w:p w14:paraId="2ABDDE54" w14:textId="77777777" w:rsidR="000629CE" w:rsidRDefault="000629CE" w:rsidP="00986367">
            <w:pPr>
              <w:jc w:val="both"/>
              <w:rPr>
                <w:ins w:id="218" w:author="Eva Skýbová" w:date="2023-06-06T12:48:00Z"/>
              </w:rPr>
            </w:pPr>
          </w:p>
        </w:tc>
      </w:tr>
    </w:tbl>
    <w:p w14:paraId="1311EADC" w14:textId="77777777" w:rsidR="000629CE" w:rsidRDefault="000629CE" w:rsidP="000629CE">
      <w:pPr>
        <w:rPr>
          <w:ins w:id="219" w:author="Eva Skýbová" w:date="2023-06-06T12:48:00Z"/>
        </w:rPr>
      </w:pPr>
    </w:p>
    <w:p w14:paraId="316BC4C7" w14:textId="77777777" w:rsidR="000629CE" w:rsidRDefault="000629CE" w:rsidP="000629CE">
      <w:pPr>
        <w:rPr>
          <w:ins w:id="220" w:author="Eva Skýbová" w:date="2023-06-06T12:48:00Z"/>
        </w:rPr>
      </w:pPr>
    </w:p>
    <w:p w14:paraId="336CD2F6" w14:textId="77777777" w:rsidR="008704AC" w:rsidRDefault="008704AC">
      <w:pPr>
        <w:spacing w:after="160" w:line="259" w:lineRule="auto"/>
      </w:pPr>
      <w:r>
        <w:br w:type="page"/>
      </w: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85"/>
      </w:tblGrid>
      <w:tr w:rsidR="008704AC" w14:paraId="48C48E54" w14:textId="77777777" w:rsidTr="008546E6">
        <w:tc>
          <w:tcPr>
            <w:tcW w:w="9285" w:type="dxa"/>
            <w:tcBorders>
              <w:bottom w:val="double" w:sz="4" w:space="0" w:color="auto"/>
            </w:tcBorders>
            <w:shd w:val="clear" w:color="auto" w:fill="BDD6EE"/>
          </w:tcPr>
          <w:p w14:paraId="117B7858" w14:textId="77777777" w:rsidR="008704AC" w:rsidRDefault="008704AC" w:rsidP="008546E6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D-I – </w:t>
            </w:r>
            <w:r>
              <w:rPr>
                <w:b/>
                <w:sz w:val="26"/>
                <w:szCs w:val="26"/>
              </w:rPr>
              <w:t>Záměr rozvoje studijního programu a další údaje ke studijnímu programu</w:t>
            </w:r>
          </w:p>
        </w:tc>
      </w:tr>
      <w:tr w:rsidR="008704AC" w14:paraId="689ADFD4" w14:textId="77777777" w:rsidTr="008546E6">
        <w:trPr>
          <w:trHeight w:val="185"/>
        </w:trPr>
        <w:tc>
          <w:tcPr>
            <w:tcW w:w="9285" w:type="dxa"/>
            <w:shd w:val="clear" w:color="auto" w:fill="F7CAAC"/>
          </w:tcPr>
          <w:p w14:paraId="3794F57F" w14:textId="77777777" w:rsidR="008704AC" w:rsidRDefault="008704AC" w:rsidP="008546E6">
            <w:pPr>
              <w:rPr>
                <w:b/>
              </w:rPr>
            </w:pPr>
            <w:r>
              <w:rPr>
                <w:b/>
              </w:rPr>
              <w:t>Záměr rozvoje studijního programu a jeho odůvodnění</w:t>
            </w:r>
          </w:p>
        </w:tc>
      </w:tr>
      <w:tr w:rsidR="008704AC" w14:paraId="643DB0E8" w14:textId="77777777" w:rsidTr="008546E6">
        <w:trPr>
          <w:trHeight w:val="2835"/>
        </w:trPr>
        <w:tc>
          <w:tcPr>
            <w:tcW w:w="9285" w:type="dxa"/>
            <w:shd w:val="clear" w:color="auto" w:fill="FFFFFF"/>
          </w:tcPr>
          <w:p w14:paraId="1889A7ED" w14:textId="77777777" w:rsidR="008704AC" w:rsidRDefault="008704AC" w:rsidP="008546E6"/>
          <w:p w14:paraId="73FBF5C1" w14:textId="4E99D71C" w:rsidR="008704AC" w:rsidRDefault="008704AC" w:rsidP="000D115F">
            <w:pPr>
              <w:jc w:val="both"/>
            </w:pPr>
            <w:r>
              <w:t>Navazující magisterský studijní program Bezpečnost společnosti prohlubuje znalosti, dovednosti a způsobilosti studentů získané v rámci bakalářských studijních programů v bezpečnostních oborech. V rámci navazujícího magisterské studia Bezpečnost společnosti jsou prohlubovány</w:t>
            </w:r>
            <w:r w:rsidRPr="00173F70">
              <w:t xml:space="preserve"> poznatky posluchačů o širší</w:t>
            </w:r>
            <w:r>
              <w:t>ch</w:t>
            </w:r>
            <w:r w:rsidRPr="00173F70">
              <w:t xml:space="preserve"> souvislost</w:t>
            </w:r>
            <w:r>
              <w:t>ech</w:t>
            </w:r>
            <w:r w:rsidRPr="00173F70">
              <w:t xml:space="preserve"> zkoumaných jevů a zákonitostí a </w:t>
            </w:r>
            <w:r>
              <w:t>systémech řízení bezpečnosti uplatňovaných v zahraničí s cílem posílit u absolventů schopnost samostatného rozhodování při řešení dílčích problémů v oblasti řízení bezpečnosti a zvýšit tak jejich předpoklady pro výkon řídících funkcí v oblasti zajišťování bezpečnosti. Získané znalosti, dovednosti a</w:t>
            </w:r>
            <w:r w:rsidR="00C064FC">
              <w:t> </w:t>
            </w:r>
            <w:r>
              <w:t>způsobilosti mohou absolventi dále rozvíjet v rámci odpovídajícího doktorského studijního programu.</w:t>
            </w:r>
          </w:p>
          <w:p w14:paraId="240FD1F8" w14:textId="77777777" w:rsidR="008704AC" w:rsidRDefault="008704AC" w:rsidP="000D115F">
            <w:pPr>
              <w:jc w:val="both"/>
            </w:pPr>
          </w:p>
          <w:p w14:paraId="0DF6DD74" w14:textId="7C8C2A06" w:rsidR="008704AC" w:rsidRDefault="008704AC" w:rsidP="00C064FC">
            <w:pPr>
              <w:jc w:val="both"/>
            </w:pPr>
            <w:r>
              <w:t xml:space="preserve">V </w:t>
            </w:r>
            <w:proofErr w:type="gramStart"/>
            <w:r>
              <w:t xml:space="preserve">rámci </w:t>
            </w:r>
            <w:r w:rsidR="00C064FC">
              <w:t xml:space="preserve"> </w:t>
            </w:r>
            <w:r>
              <w:t>Fakulty</w:t>
            </w:r>
            <w:proofErr w:type="gramEnd"/>
            <w:r>
              <w:t xml:space="preserve"> logistiky a krizového řízení</w:t>
            </w:r>
            <w:r w:rsidR="00C064FC">
              <w:t xml:space="preserve"> </w:t>
            </w:r>
            <w:r>
              <w:t xml:space="preserve"> navazuje magisterský </w:t>
            </w:r>
            <w:r w:rsidR="00C064FC">
              <w:t xml:space="preserve"> </w:t>
            </w:r>
            <w:r>
              <w:t xml:space="preserve">studijní program </w:t>
            </w:r>
            <w:r w:rsidR="00C064FC">
              <w:t xml:space="preserve"> </w:t>
            </w:r>
            <w:r>
              <w:t>na akreditované bakalářské</w:t>
            </w:r>
          </w:p>
          <w:p w14:paraId="529A741F" w14:textId="3C64B03B" w:rsidR="008704AC" w:rsidRDefault="008704AC" w:rsidP="00C064FC">
            <w:pPr>
              <w:jc w:val="both"/>
            </w:pPr>
            <w:proofErr w:type="gramStart"/>
            <w:r>
              <w:t xml:space="preserve">studijní </w:t>
            </w:r>
            <w:r w:rsidR="00C064FC">
              <w:t xml:space="preserve"> </w:t>
            </w:r>
            <w:r>
              <w:t>programy</w:t>
            </w:r>
            <w:proofErr w:type="gramEnd"/>
            <w:r>
              <w:t xml:space="preserve"> Ochrana obyvatelstva, Management rizik, Aplikovaná logistika a Environmentální </w:t>
            </w:r>
            <w:r w:rsidR="00C064FC">
              <w:t xml:space="preserve"> </w:t>
            </w:r>
            <w:r>
              <w:t>bezpečnost.</w:t>
            </w:r>
          </w:p>
          <w:p w14:paraId="0A659FF5" w14:textId="77777777" w:rsidR="008704AC" w:rsidRDefault="008704AC" w:rsidP="000D115F">
            <w:pPr>
              <w:jc w:val="both"/>
            </w:pPr>
          </w:p>
          <w:p w14:paraId="77B6338C" w14:textId="47A337D2" w:rsidR="008704AC" w:rsidRDefault="008704AC" w:rsidP="000D115F">
            <w:pPr>
              <w:jc w:val="both"/>
            </w:pPr>
            <w:r>
              <w:t>V souladu s příslušnými ustanoveními Řádu pro tvorbu, schvalování, uskutečňování a změny studijních programů Univerzity Tomáše Bati ve Zlíně, ve znění pozdějších předpisů (dále jen „Řád“), zodpovídá za rozvoj studijního programu garant studijního programu v součinnosti s garanty jednotlivých studijních předmětů. Dle čl. 9 odst. 4</w:t>
            </w:r>
            <w:r w:rsidR="00C064FC">
              <w:t> </w:t>
            </w:r>
            <w:r>
              <w:t xml:space="preserve">Řádu </w:t>
            </w:r>
            <w:r w:rsidRPr="001831FA">
              <w:t>sleduj</w:t>
            </w:r>
            <w:r>
              <w:t>í jednotliví garanti studijních předmětů</w:t>
            </w:r>
            <w:r w:rsidRPr="001831FA">
              <w:t xml:space="preserve"> aktuální vývoj ve svém oboru a v návaznosti na nové trendy výuku inovuj</w:t>
            </w:r>
            <w:r>
              <w:t>í. Dle čl. 8 odst. 5 Řádu rozvíjí garant studijního programu tento program po obsahové a metodické stránce v souladu s aktuální úrovní poznání a potřebami praxe a předkládá radě studijního programu návrhy na změny studijního programu.</w:t>
            </w:r>
          </w:p>
          <w:p w14:paraId="23E46EE2" w14:textId="77777777" w:rsidR="008704AC" w:rsidRDefault="008704AC" w:rsidP="000D115F">
            <w:pPr>
              <w:jc w:val="both"/>
            </w:pPr>
          </w:p>
          <w:p w14:paraId="0D7E92AC" w14:textId="77777777" w:rsidR="008704AC" w:rsidRDefault="008704AC" w:rsidP="000D115F">
            <w:pPr>
              <w:jc w:val="both"/>
            </w:pPr>
            <w:r>
              <w:t>Při rozvoji studijního programu bude kladen důraz na zabezpečení studijních opor pro jednotlivé předměty a jejich pravidelnou aktualizaci. Tato činnost bude realizována garanty jednotlivých studijních předmětů a pravidelně vyhodnocována garantem studijního programu. V souvislosti s tím bude cíleně posilováno využití moderních simulačních a výpočetních nástrojů ve výuce včetně realizace nezbytných investic, zejména modernizace počítačových učeben a nákupu softwarových licencí.</w:t>
            </w:r>
          </w:p>
          <w:p w14:paraId="4BCD774C" w14:textId="77777777" w:rsidR="008704AC" w:rsidRDefault="008704AC" w:rsidP="000D115F">
            <w:pPr>
              <w:jc w:val="both"/>
            </w:pPr>
          </w:p>
          <w:p w14:paraId="24667BE6" w14:textId="0F6B1E28" w:rsidR="008704AC" w:rsidRDefault="008704AC" w:rsidP="000D115F">
            <w:pPr>
              <w:jc w:val="both"/>
            </w:pPr>
            <w:r>
              <w:t>Pozornost bude dále věnována rozvoji publikační činnosti garanta studijního programu, garantů jednotlivých předmětů i dalších vyučujících, přičemž budou vyžadovány pravidelné publikační výstupy v časopisech evidovaných v databázích Web of Science a SCOPUS ve vztahu ke garantovaným předmětům s důrazem na</w:t>
            </w:r>
            <w:r w:rsidR="00C064FC">
              <w:t> </w:t>
            </w:r>
            <w:r>
              <w:t>zvyšování podílů odborných článků publikovaných v periodicích zařazených do 1. nebo 2. kvartilu dle příslušných citačních metrik. Publikační činnost jednotlivých garantů bude pravidelně vyhodnocována garantem studijního programu</w:t>
            </w:r>
            <w:r w:rsidR="00291883">
              <w:t xml:space="preserve"> </w:t>
            </w:r>
            <w:r w:rsidR="00291883" w:rsidRPr="00291883">
              <w:t>včetně každoročního pravidelného hodnocení akademických pracovníků v souladu se</w:t>
            </w:r>
            <w:r w:rsidR="00DF61A9">
              <w:t> </w:t>
            </w:r>
            <w:r w:rsidR="00291883">
              <w:t>S</w:t>
            </w:r>
            <w:r w:rsidR="00291883" w:rsidRPr="00291883">
              <w:t xml:space="preserve">měrnicí </w:t>
            </w:r>
            <w:r w:rsidR="00291883">
              <w:t>děkanky č. 1</w:t>
            </w:r>
            <w:r w:rsidR="00291883" w:rsidRPr="00291883">
              <w:t>/2021</w:t>
            </w:r>
            <w:r w:rsidR="00DF61A9">
              <w:t>.</w:t>
            </w:r>
          </w:p>
          <w:p w14:paraId="0AABDF81" w14:textId="77777777" w:rsidR="008704AC" w:rsidRDefault="008704AC" w:rsidP="000D115F">
            <w:pPr>
              <w:jc w:val="both"/>
            </w:pPr>
          </w:p>
          <w:p w14:paraId="7EAA0D22" w14:textId="77777777" w:rsidR="008704AC" w:rsidRDefault="008704AC" w:rsidP="000D115F">
            <w:pPr>
              <w:jc w:val="both"/>
            </w:pPr>
            <w:r>
              <w:t>V rámci zajišťování rozvoje studijního programu bude udržována a prohlubována spolupráce s relevantními partnery z praxe, zejména s organizačními složkami Hasičského záchranného sboru České republiky a dalších právních subjektů působících v oblasti v oblasti řízení bezpečnosti. Cílem této spolupráce je neustále posilovat orientaci vyučovaných studijních předmětů a témat diplomových pracích na řešení aktuálních praktických problémů a zvyšovat tak uplatnitelnost absolventů studijního programu v praxi.</w:t>
            </w:r>
          </w:p>
          <w:p w14:paraId="5CC6D72C" w14:textId="77777777" w:rsidR="008704AC" w:rsidRDefault="008704AC" w:rsidP="000D115F">
            <w:pPr>
              <w:jc w:val="both"/>
            </w:pPr>
          </w:p>
          <w:p w14:paraId="53399CB5" w14:textId="77777777" w:rsidR="008704AC" w:rsidRDefault="008704AC" w:rsidP="008546E6"/>
        </w:tc>
      </w:tr>
      <w:tr w:rsidR="008704AC" w14:paraId="1D6D3EB6" w14:textId="77777777" w:rsidTr="008546E6">
        <w:trPr>
          <w:trHeight w:val="185"/>
        </w:trPr>
        <w:tc>
          <w:tcPr>
            <w:tcW w:w="9285" w:type="dxa"/>
            <w:shd w:val="clear" w:color="auto" w:fill="F7CAAC"/>
          </w:tcPr>
          <w:p w14:paraId="2DB8965D" w14:textId="77777777" w:rsidR="008704AC" w:rsidRPr="00FA046D" w:rsidRDefault="008704AC" w:rsidP="008546E6">
            <w:pPr>
              <w:jc w:val="both"/>
              <w:rPr>
                <w:b/>
                <w:bCs/>
              </w:rPr>
            </w:pPr>
            <w:r w:rsidRPr="00FA046D">
              <w:rPr>
                <w:b/>
                <w:bCs/>
              </w:rPr>
              <w:t>Systém výuky v distanční a kombinované formě studia</w:t>
            </w:r>
          </w:p>
        </w:tc>
      </w:tr>
      <w:tr w:rsidR="008704AC" w14:paraId="3F60A8FB" w14:textId="77777777" w:rsidTr="008546E6">
        <w:trPr>
          <w:trHeight w:val="2835"/>
        </w:trPr>
        <w:tc>
          <w:tcPr>
            <w:tcW w:w="9285" w:type="dxa"/>
            <w:shd w:val="clear" w:color="auto" w:fill="FFFFFF"/>
          </w:tcPr>
          <w:p w14:paraId="030B8631" w14:textId="77777777" w:rsidR="008704AC" w:rsidRDefault="008704AC" w:rsidP="008546E6"/>
          <w:p w14:paraId="6C27B082" w14:textId="77777777" w:rsidR="008704AC" w:rsidRDefault="008704AC" w:rsidP="000D115F">
            <w:pPr>
              <w:jc w:val="both"/>
            </w:pPr>
            <w:r w:rsidRPr="00B8168B">
              <w:t xml:space="preserve">Studenti </w:t>
            </w:r>
            <w:r>
              <w:t xml:space="preserve">kombinované formy studia </w:t>
            </w:r>
            <w:r w:rsidRPr="00B8168B">
              <w:t>se účastní výuky ve stanoveném počtu hodin, kde j</w:t>
            </w:r>
            <w:r>
              <w:t>sou</w:t>
            </w:r>
            <w:r w:rsidRPr="00B8168B">
              <w:t xml:space="preserve"> jim redukovanou formou prezentována </w:t>
            </w:r>
            <w:r>
              <w:t>témata vyučovaná v rámci jednotlivých předmětů</w:t>
            </w:r>
            <w:r w:rsidRPr="00B8168B">
              <w:t xml:space="preserve"> a jsou jim určeny části učiva k</w:t>
            </w:r>
            <w:r>
              <w:t> </w:t>
            </w:r>
            <w:r w:rsidRPr="00B8168B">
              <w:t xml:space="preserve">samostatnému nastudování. </w:t>
            </w:r>
            <w:r>
              <w:t xml:space="preserve">Výuka je v rámci kombinované formy studia realizována v pravidelně v pátek odpoledne a v sobotu, studenti jsou tak pravidelně v přímém kontaktu s vyučujícími. </w:t>
            </w:r>
            <w:r w:rsidRPr="00B8168B">
              <w:t xml:space="preserve">Hodnocení individuálních úkolů studentů a korekce informací získaných samostudiem probíhá na skupinových a individuálních konzultacích, prostřednictvím elektronické pošty, portálu UTB nebo v systému MOODLE. </w:t>
            </w:r>
            <w:r>
              <w:t xml:space="preserve">Pro získání zpětné vazby od vyučujícího využívají studenti kombinované formy individuální konzultace s vyučujícími. </w:t>
            </w:r>
            <w:r w:rsidRPr="00B8168B">
              <w:t xml:space="preserve">V souladu s vnitřními předpisy </w:t>
            </w:r>
            <w:r>
              <w:t>Fakulty logistiky a krizového řízení</w:t>
            </w:r>
            <w:r w:rsidRPr="00B8168B">
              <w:t xml:space="preserve"> má každý akademický pracovník stanoveny konzultační hodiny v rozsahu minimálně 2 hodiny týdně. Dle potřeby jsou dále konzultace možné i po předchozí emailové či telefonické dohodě</w:t>
            </w:r>
            <w:r>
              <w:t>.</w:t>
            </w:r>
          </w:p>
          <w:p w14:paraId="49AB5999" w14:textId="77777777" w:rsidR="008704AC" w:rsidRDefault="008704AC" w:rsidP="008546E6"/>
          <w:p w14:paraId="4D99226A" w14:textId="7DD8F5F0" w:rsidR="008704AC" w:rsidRDefault="008704AC" w:rsidP="000D115F">
            <w:pPr>
              <w:jc w:val="both"/>
            </w:pPr>
            <w:r>
              <w:t>Zkoušky, přijímací zkoušky a státní závěrečné zkoušky jsou v kombinované formě studia realizov</w:t>
            </w:r>
            <w:r w:rsidR="00C064FC">
              <w:t>ány</w:t>
            </w:r>
            <w:r>
              <w:t xml:space="preserve"> prezenčně.</w:t>
            </w:r>
          </w:p>
          <w:p w14:paraId="06CA2290" w14:textId="77777777" w:rsidR="008704AC" w:rsidRDefault="008704AC" w:rsidP="000D115F">
            <w:pPr>
              <w:jc w:val="both"/>
            </w:pPr>
          </w:p>
          <w:p w14:paraId="139CB0ED" w14:textId="77777777" w:rsidR="008704AC" w:rsidRPr="00507A09" w:rsidRDefault="008704AC" w:rsidP="000D115F">
            <w:pPr>
              <w:jc w:val="both"/>
            </w:pPr>
            <w:r>
              <w:lastRenderedPageBreak/>
              <w:t xml:space="preserve">K průběžnému monitorovaní kvality výuky a poskytování zpětné vazby vyučujícím ze strany studentů je využíváno mimo jiné </w:t>
            </w:r>
            <w:r w:rsidRPr="00507A09">
              <w:t>hodnocení kvality výuky studenty a absolventy studijního programu.</w:t>
            </w:r>
          </w:p>
          <w:p w14:paraId="7D3C39ED" w14:textId="77777777" w:rsidR="008704AC" w:rsidRDefault="008704AC" w:rsidP="000D115F">
            <w:pPr>
              <w:jc w:val="both"/>
            </w:pPr>
          </w:p>
          <w:p w14:paraId="0A874465" w14:textId="77777777" w:rsidR="008704AC" w:rsidRDefault="008704AC" w:rsidP="000D115F">
            <w:pPr>
              <w:jc w:val="both"/>
            </w:pPr>
            <w:r>
              <w:t>Do kombinované formy stávajícího navazujícího magisterského studijního programu byli studenti přijímání v předchozích 4 letech, přičemž v jednotlivých letech se ke studiu zapsali studenti v níže uvedených počtech:</w:t>
            </w:r>
          </w:p>
          <w:p w14:paraId="3A7CFEEB" w14:textId="77777777" w:rsidR="00C064FC" w:rsidRDefault="00C064FC" w:rsidP="000D115F">
            <w:pPr>
              <w:jc w:val="both"/>
            </w:pPr>
          </w:p>
          <w:p w14:paraId="02577D95" w14:textId="0180850D" w:rsidR="008704AC" w:rsidRDefault="008704AC" w:rsidP="000D115F">
            <w:pPr>
              <w:jc w:val="both"/>
            </w:pPr>
            <w:r>
              <w:t>AR 2019/2020: 100 studentů,</w:t>
            </w:r>
          </w:p>
          <w:p w14:paraId="71797B04" w14:textId="77777777" w:rsidR="008704AC" w:rsidRDefault="008704AC" w:rsidP="000D115F">
            <w:pPr>
              <w:jc w:val="both"/>
            </w:pPr>
            <w:r>
              <w:t>AR 2020/2021: 130 studentů,</w:t>
            </w:r>
          </w:p>
          <w:p w14:paraId="5C714A01" w14:textId="77777777" w:rsidR="008704AC" w:rsidRDefault="008704AC" w:rsidP="000D115F">
            <w:pPr>
              <w:jc w:val="both"/>
            </w:pPr>
            <w:r>
              <w:t>AR 2021/2022: 158 studentů,</w:t>
            </w:r>
          </w:p>
          <w:p w14:paraId="0130FB62" w14:textId="77777777" w:rsidR="008704AC" w:rsidRDefault="008704AC" w:rsidP="000D115F">
            <w:pPr>
              <w:jc w:val="both"/>
            </w:pPr>
            <w:r>
              <w:t>AR 2022/2023: 141 studentů.</w:t>
            </w:r>
          </w:p>
          <w:p w14:paraId="4F288B1C" w14:textId="77777777" w:rsidR="008704AC" w:rsidRDefault="008704AC" w:rsidP="000D115F">
            <w:pPr>
              <w:jc w:val="both"/>
            </w:pPr>
          </w:p>
          <w:p w14:paraId="41DF9636" w14:textId="6427C430" w:rsidR="008704AC" w:rsidRDefault="008704AC" w:rsidP="00C064FC">
            <w:pPr>
              <w:jc w:val="both"/>
            </w:pPr>
            <w:r>
              <w:t>V dalších letech předpokládáme přijetí obdobného počtu studentů do kombinované formy studia. Stávající kapacita přednáškových sálů Fakulty logistiky a krizového řízení a informačních systémů využívaných při zabezpečení kombinované formy studia je vzhledem k těmto počtům plně dostačující. Fakulta logistiky a krizového řízení disponuje dostatečným počtem akademických pracovníků k zabezpečení kombinované formy studia, aniž by to vedlo k neúměrnému zatížení těchto akademických pracovníků výukou.</w:t>
            </w:r>
          </w:p>
          <w:p w14:paraId="39925F59" w14:textId="77777777" w:rsidR="008704AC" w:rsidRDefault="008704AC" w:rsidP="008546E6"/>
        </w:tc>
      </w:tr>
    </w:tbl>
    <w:p w14:paraId="7A3F823E" w14:textId="77777777" w:rsidR="008704AC" w:rsidRDefault="008704AC" w:rsidP="008704AC"/>
    <w:p w14:paraId="2609EDAC" w14:textId="77777777" w:rsidR="00E45D3E" w:rsidRDefault="00E45D3E" w:rsidP="00E45D3E">
      <w:pPr>
        <w:spacing w:after="160" w:line="259" w:lineRule="auto"/>
      </w:pPr>
    </w:p>
    <w:sectPr w:rsidR="00E45D3E" w:rsidSect="00603377">
      <w:pgSz w:w="11906" w:h="16838"/>
      <w:pgMar w:top="1417" w:right="1417" w:bottom="1985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EDF438" w14:textId="77777777" w:rsidR="00862263" w:rsidRDefault="00862263" w:rsidP="001F73F9">
      <w:r>
        <w:separator/>
      </w:r>
    </w:p>
  </w:endnote>
  <w:endnote w:type="continuationSeparator" w:id="0">
    <w:p w14:paraId="37CC3630" w14:textId="77777777" w:rsidR="00862263" w:rsidRDefault="00862263" w:rsidP="001F7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 Semilight">
    <w:charset w:val="81"/>
    <w:family w:val="swiss"/>
    <w:pitch w:val="variable"/>
    <w:sig w:usb0="B0000AAF" w:usb1="09DF7CFB" w:usb2="00000012" w:usb3="00000000" w:csb0="003E01BD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exusSan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&amp;quo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441155"/>
      <w:docPartObj>
        <w:docPartGallery w:val="Page Numbers (Bottom of Page)"/>
        <w:docPartUnique/>
      </w:docPartObj>
    </w:sdtPr>
    <w:sdtEndPr/>
    <w:sdtContent>
      <w:p w14:paraId="100E70DA" w14:textId="62405C0A" w:rsidR="00986367" w:rsidRDefault="0098636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3D38">
          <w:rPr>
            <w:noProof/>
          </w:rPr>
          <w:t>23</w:t>
        </w:r>
        <w:r>
          <w:fldChar w:fldCharType="end"/>
        </w:r>
      </w:p>
    </w:sdtContent>
  </w:sdt>
  <w:p w14:paraId="32C4E692" w14:textId="77777777" w:rsidR="00986367" w:rsidRDefault="0098636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0D49FF" w14:textId="77777777" w:rsidR="00862263" w:rsidRDefault="00862263" w:rsidP="001F73F9">
      <w:r>
        <w:separator/>
      </w:r>
    </w:p>
  </w:footnote>
  <w:footnote w:type="continuationSeparator" w:id="0">
    <w:p w14:paraId="69190DAC" w14:textId="77777777" w:rsidR="00862263" w:rsidRDefault="00862263" w:rsidP="001F73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31853" w14:textId="198CD1AA" w:rsidR="00986367" w:rsidRPr="00190BE8" w:rsidRDefault="00986367">
    <w:pPr>
      <w:pStyle w:val="Zhlav"/>
      <w:rPr>
        <w:rFonts w:ascii="Arial" w:hAnsi="Arial" w:cs="Arial"/>
        <w:i/>
      </w:rPr>
    </w:pPr>
    <w:del w:id="14" w:author="Eva Skýbová" w:date="2023-06-06T13:19:00Z">
      <w:r w:rsidRPr="00190BE8" w:rsidDel="0069028E">
        <w:rPr>
          <w:rFonts w:ascii="Arial" w:hAnsi="Arial" w:cs="Arial"/>
          <w:i/>
        </w:rPr>
        <w:delText xml:space="preserve">Materiál pro </w:delText>
      </w:r>
      <w:r w:rsidDel="0069028E">
        <w:rPr>
          <w:rFonts w:ascii="Arial" w:hAnsi="Arial" w:cs="Arial"/>
          <w:i/>
        </w:rPr>
        <w:delText>RVH UTB ve Zlíně dne 11_04_2023</w:delText>
      </w:r>
    </w:del>
    <w:ins w:id="15" w:author="Eva Skýbová" w:date="2023-06-06T13:19:00Z">
      <w:r>
        <w:rPr>
          <w:rFonts w:ascii="Arial" w:hAnsi="Arial" w:cs="Arial"/>
          <w:i/>
        </w:rPr>
        <w:t xml:space="preserve">Vypořádání připomínek </w:t>
      </w:r>
    </w:ins>
    <w:ins w:id="16" w:author="Eva Skýbová" w:date="2023-06-06T13:20:00Z">
      <w:r>
        <w:rPr>
          <w:rFonts w:ascii="Arial" w:hAnsi="Arial" w:cs="Arial"/>
          <w:i/>
        </w:rPr>
        <w:t>RVH</w:t>
      </w:r>
    </w:ins>
  </w:p>
  <w:p w14:paraId="45E314BC" w14:textId="77777777" w:rsidR="00986367" w:rsidRDefault="0098636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A0B05"/>
    <w:multiLevelType w:val="hybridMultilevel"/>
    <w:tmpl w:val="D852589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BA2376"/>
    <w:multiLevelType w:val="hybridMultilevel"/>
    <w:tmpl w:val="CC7E86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768F2"/>
    <w:multiLevelType w:val="hybridMultilevel"/>
    <w:tmpl w:val="C0F63D3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7F1D80"/>
    <w:multiLevelType w:val="hybridMultilevel"/>
    <w:tmpl w:val="F4F4D2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320B1"/>
    <w:multiLevelType w:val="hybridMultilevel"/>
    <w:tmpl w:val="D00CFE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FE61F4"/>
    <w:multiLevelType w:val="hybridMultilevel"/>
    <w:tmpl w:val="3DDA2C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51FA3"/>
    <w:multiLevelType w:val="hybridMultilevel"/>
    <w:tmpl w:val="B602E0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725DA"/>
    <w:multiLevelType w:val="hybridMultilevel"/>
    <w:tmpl w:val="126AD9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BF55D6"/>
    <w:multiLevelType w:val="hybridMultilevel"/>
    <w:tmpl w:val="7F0A294A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  <w:u w:color="FF000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" w15:restartNumberingAfterBreak="0">
    <w:nsid w:val="0EC26100"/>
    <w:multiLevelType w:val="hybridMultilevel"/>
    <w:tmpl w:val="FBA81E04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1870C62"/>
    <w:multiLevelType w:val="hybridMultilevel"/>
    <w:tmpl w:val="BCF0C7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F328ED"/>
    <w:multiLevelType w:val="hybridMultilevel"/>
    <w:tmpl w:val="807EF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978F7"/>
    <w:multiLevelType w:val="hybridMultilevel"/>
    <w:tmpl w:val="C11E1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FA619B"/>
    <w:multiLevelType w:val="hybridMultilevel"/>
    <w:tmpl w:val="6BD405FE"/>
    <w:lvl w:ilvl="0" w:tplc="BB8C7C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47B79"/>
    <w:multiLevelType w:val="hybridMultilevel"/>
    <w:tmpl w:val="5FB06B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D2669D"/>
    <w:multiLevelType w:val="hybridMultilevel"/>
    <w:tmpl w:val="B3B49346"/>
    <w:lvl w:ilvl="0" w:tplc="35F420E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0"/>
        <w:u w:color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E1C5240"/>
    <w:multiLevelType w:val="hybridMultilevel"/>
    <w:tmpl w:val="6BB6A38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1AB5B27"/>
    <w:multiLevelType w:val="hybridMultilevel"/>
    <w:tmpl w:val="280E2446"/>
    <w:lvl w:ilvl="0" w:tplc="04050001">
      <w:start w:val="1"/>
      <w:numFmt w:val="decimal"/>
      <w:pStyle w:val="citace1"/>
      <w:lvlText w:val="[%1]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33C6AD6"/>
    <w:multiLevelType w:val="hybridMultilevel"/>
    <w:tmpl w:val="D0887DD8"/>
    <w:lvl w:ilvl="0" w:tplc="0405000F">
      <w:start w:val="1"/>
      <w:numFmt w:val="decimal"/>
      <w:lvlText w:val="%1."/>
      <w:lvlJc w:val="left"/>
      <w:pPr>
        <w:ind w:left="688" w:hanging="360"/>
      </w:pPr>
    </w:lvl>
    <w:lvl w:ilvl="1" w:tplc="041B0019" w:tentative="1">
      <w:start w:val="1"/>
      <w:numFmt w:val="lowerLetter"/>
      <w:lvlText w:val="%2."/>
      <w:lvlJc w:val="left"/>
      <w:pPr>
        <w:ind w:left="1408" w:hanging="360"/>
      </w:pPr>
    </w:lvl>
    <w:lvl w:ilvl="2" w:tplc="041B001B" w:tentative="1">
      <w:start w:val="1"/>
      <w:numFmt w:val="lowerRoman"/>
      <w:lvlText w:val="%3."/>
      <w:lvlJc w:val="right"/>
      <w:pPr>
        <w:ind w:left="2128" w:hanging="180"/>
      </w:pPr>
    </w:lvl>
    <w:lvl w:ilvl="3" w:tplc="041B000F" w:tentative="1">
      <w:start w:val="1"/>
      <w:numFmt w:val="decimal"/>
      <w:lvlText w:val="%4."/>
      <w:lvlJc w:val="left"/>
      <w:pPr>
        <w:ind w:left="2848" w:hanging="360"/>
      </w:pPr>
    </w:lvl>
    <w:lvl w:ilvl="4" w:tplc="041B0019" w:tentative="1">
      <w:start w:val="1"/>
      <w:numFmt w:val="lowerLetter"/>
      <w:lvlText w:val="%5."/>
      <w:lvlJc w:val="left"/>
      <w:pPr>
        <w:ind w:left="3568" w:hanging="360"/>
      </w:pPr>
    </w:lvl>
    <w:lvl w:ilvl="5" w:tplc="041B001B" w:tentative="1">
      <w:start w:val="1"/>
      <w:numFmt w:val="lowerRoman"/>
      <w:lvlText w:val="%6."/>
      <w:lvlJc w:val="right"/>
      <w:pPr>
        <w:ind w:left="4288" w:hanging="180"/>
      </w:pPr>
    </w:lvl>
    <w:lvl w:ilvl="6" w:tplc="041B000F" w:tentative="1">
      <w:start w:val="1"/>
      <w:numFmt w:val="decimal"/>
      <w:lvlText w:val="%7."/>
      <w:lvlJc w:val="left"/>
      <w:pPr>
        <w:ind w:left="5008" w:hanging="360"/>
      </w:pPr>
    </w:lvl>
    <w:lvl w:ilvl="7" w:tplc="041B0019" w:tentative="1">
      <w:start w:val="1"/>
      <w:numFmt w:val="lowerLetter"/>
      <w:lvlText w:val="%8."/>
      <w:lvlJc w:val="left"/>
      <w:pPr>
        <w:ind w:left="5728" w:hanging="360"/>
      </w:pPr>
    </w:lvl>
    <w:lvl w:ilvl="8" w:tplc="041B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19" w15:restartNumberingAfterBreak="0">
    <w:nsid w:val="29625C97"/>
    <w:multiLevelType w:val="hybridMultilevel"/>
    <w:tmpl w:val="942010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u w:color="FF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A216631"/>
    <w:multiLevelType w:val="hybridMultilevel"/>
    <w:tmpl w:val="84E6E9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8B397A"/>
    <w:multiLevelType w:val="hybridMultilevel"/>
    <w:tmpl w:val="D366892E"/>
    <w:lvl w:ilvl="0" w:tplc="3582313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CE32A2"/>
    <w:multiLevelType w:val="hybridMultilevel"/>
    <w:tmpl w:val="5F0CD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A77B00"/>
    <w:multiLevelType w:val="hybridMultilevel"/>
    <w:tmpl w:val="2D1E29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0F7E0A"/>
    <w:multiLevelType w:val="hybridMultilevel"/>
    <w:tmpl w:val="3AA2E2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2B6A7F"/>
    <w:multiLevelType w:val="hybridMultilevel"/>
    <w:tmpl w:val="CD2CBB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DB415F"/>
    <w:multiLevelType w:val="hybridMultilevel"/>
    <w:tmpl w:val="4BFEA570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4BB2B16"/>
    <w:multiLevelType w:val="hybridMultilevel"/>
    <w:tmpl w:val="384C18D6"/>
    <w:lvl w:ilvl="0" w:tplc="04050017">
      <w:start w:val="1"/>
      <w:numFmt w:val="lowerLetter"/>
      <w:lvlText w:val="%1)"/>
      <w:lvlJc w:val="left"/>
      <w:pPr>
        <w:ind w:left="113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61A480C"/>
    <w:multiLevelType w:val="hybridMultilevel"/>
    <w:tmpl w:val="71ECE0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910C1F"/>
    <w:multiLevelType w:val="hybridMultilevel"/>
    <w:tmpl w:val="51F6BF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2D7281"/>
    <w:multiLevelType w:val="hybridMultilevel"/>
    <w:tmpl w:val="03E026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B33E74"/>
    <w:multiLevelType w:val="hybridMultilevel"/>
    <w:tmpl w:val="384C18D6"/>
    <w:lvl w:ilvl="0" w:tplc="04050017">
      <w:start w:val="1"/>
      <w:numFmt w:val="lowerLetter"/>
      <w:lvlText w:val="%1)"/>
      <w:lvlJc w:val="left"/>
      <w:pPr>
        <w:ind w:left="113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9D6085F"/>
    <w:multiLevelType w:val="hybridMultilevel"/>
    <w:tmpl w:val="BC9E89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2661C5"/>
    <w:multiLevelType w:val="hybridMultilevel"/>
    <w:tmpl w:val="1130C7D6"/>
    <w:lvl w:ilvl="0" w:tplc="18BE9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762A06"/>
    <w:multiLevelType w:val="hybridMultilevel"/>
    <w:tmpl w:val="B074F872"/>
    <w:lvl w:ilvl="0" w:tplc="18BE9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556E3A"/>
    <w:multiLevelType w:val="hybridMultilevel"/>
    <w:tmpl w:val="FD4267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D823FC1"/>
    <w:multiLevelType w:val="hybridMultilevel"/>
    <w:tmpl w:val="FD3ED0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853C2D"/>
    <w:multiLevelType w:val="hybridMultilevel"/>
    <w:tmpl w:val="B6F697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color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36042D6"/>
    <w:multiLevelType w:val="hybridMultilevel"/>
    <w:tmpl w:val="998C05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161081"/>
    <w:multiLevelType w:val="hybridMultilevel"/>
    <w:tmpl w:val="C88A03B0"/>
    <w:lvl w:ilvl="0" w:tplc="0405000F">
      <w:start w:val="1"/>
      <w:numFmt w:val="decimal"/>
      <w:lvlText w:val="%1."/>
      <w:lvlJc w:val="left"/>
      <w:pPr>
        <w:ind w:left="974" w:hanging="360"/>
      </w:pPr>
    </w:lvl>
    <w:lvl w:ilvl="1" w:tplc="04050019" w:tentative="1">
      <w:start w:val="1"/>
      <w:numFmt w:val="lowerLetter"/>
      <w:lvlText w:val="%2."/>
      <w:lvlJc w:val="left"/>
      <w:pPr>
        <w:ind w:left="1694" w:hanging="360"/>
      </w:pPr>
    </w:lvl>
    <w:lvl w:ilvl="2" w:tplc="0405001B" w:tentative="1">
      <w:start w:val="1"/>
      <w:numFmt w:val="lowerRoman"/>
      <w:lvlText w:val="%3."/>
      <w:lvlJc w:val="right"/>
      <w:pPr>
        <w:ind w:left="2414" w:hanging="180"/>
      </w:pPr>
    </w:lvl>
    <w:lvl w:ilvl="3" w:tplc="0405000F" w:tentative="1">
      <w:start w:val="1"/>
      <w:numFmt w:val="decimal"/>
      <w:lvlText w:val="%4."/>
      <w:lvlJc w:val="left"/>
      <w:pPr>
        <w:ind w:left="3134" w:hanging="360"/>
      </w:pPr>
    </w:lvl>
    <w:lvl w:ilvl="4" w:tplc="04050019" w:tentative="1">
      <w:start w:val="1"/>
      <w:numFmt w:val="lowerLetter"/>
      <w:lvlText w:val="%5."/>
      <w:lvlJc w:val="left"/>
      <w:pPr>
        <w:ind w:left="3854" w:hanging="360"/>
      </w:pPr>
    </w:lvl>
    <w:lvl w:ilvl="5" w:tplc="0405001B" w:tentative="1">
      <w:start w:val="1"/>
      <w:numFmt w:val="lowerRoman"/>
      <w:lvlText w:val="%6."/>
      <w:lvlJc w:val="right"/>
      <w:pPr>
        <w:ind w:left="4574" w:hanging="180"/>
      </w:pPr>
    </w:lvl>
    <w:lvl w:ilvl="6" w:tplc="0405000F" w:tentative="1">
      <w:start w:val="1"/>
      <w:numFmt w:val="decimal"/>
      <w:lvlText w:val="%7."/>
      <w:lvlJc w:val="left"/>
      <w:pPr>
        <w:ind w:left="5294" w:hanging="360"/>
      </w:pPr>
    </w:lvl>
    <w:lvl w:ilvl="7" w:tplc="04050019" w:tentative="1">
      <w:start w:val="1"/>
      <w:numFmt w:val="lowerLetter"/>
      <w:lvlText w:val="%8."/>
      <w:lvlJc w:val="left"/>
      <w:pPr>
        <w:ind w:left="6014" w:hanging="360"/>
      </w:pPr>
    </w:lvl>
    <w:lvl w:ilvl="8" w:tplc="0405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40" w15:restartNumberingAfterBreak="0">
    <w:nsid w:val="54767F65"/>
    <w:multiLevelType w:val="hybridMultilevel"/>
    <w:tmpl w:val="D366892E"/>
    <w:lvl w:ilvl="0" w:tplc="3582313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7C6BBA"/>
    <w:multiLevelType w:val="hybridMultilevel"/>
    <w:tmpl w:val="2E8050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5380EDD"/>
    <w:multiLevelType w:val="hybridMultilevel"/>
    <w:tmpl w:val="B0006B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5980188"/>
    <w:multiLevelType w:val="hybridMultilevel"/>
    <w:tmpl w:val="7EDC3A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67642DA"/>
    <w:multiLevelType w:val="hybridMultilevel"/>
    <w:tmpl w:val="67324D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8A4769"/>
    <w:multiLevelType w:val="hybridMultilevel"/>
    <w:tmpl w:val="8A7C5370"/>
    <w:lvl w:ilvl="0" w:tplc="B15C99A4">
      <w:start w:val="1"/>
      <w:numFmt w:val="decimal"/>
      <w:pStyle w:val="Cislovani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6" w15:restartNumberingAfterBreak="0">
    <w:nsid w:val="58EA532A"/>
    <w:multiLevelType w:val="hybridMultilevel"/>
    <w:tmpl w:val="6F30E5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59415337"/>
    <w:multiLevelType w:val="hybridMultilevel"/>
    <w:tmpl w:val="559C99F0"/>
    <w:lvl w:ilvl="0" w:tplc="18BE9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BEC2525"/>
    <w:multiLevelType w:val="hybridMultilevel"/>
    <w:tmpl w:val="B740BD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EF51D82"/>
    <w:multiLevelType w:val="hybridMultilevel"/>
    <w:tmpl w:val="794E37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B90E11"/>
    <w:multiLevelType w:val="multilevel"/>
    <w:tmpl w:val="C77EB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6C553AB8"/>
    <w:multiLevelType w:val="multilevel"/>
    <w:tmpl w:val="C4429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CE84276"/>
    <w:multiLevelType w:val="hybridMultilevel"/>
    <w:tmpl w:val="E08E2F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D0D640A"/>
    <w:multiLevelType w:val="hybridMultilevel"/>
    <w:tmpl w:val="4BE4D8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7A3A3B"/>
    <w:multiLevelType w:val="hybridMultilevel"/>
    <w:tmpl w:val="607620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color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70AD72AA"/>
    <w:multiLevelType w:val="hybridMultilevel"/>
    <w:tmpl w:val="644E94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0F81754"/>
    <w:multiLevelType w:val="hybridMultilevel"/>
    <w:tmpl w:val="2D1E29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AC2A77"/>
    <w:multiLevelType w:val="hybridMultilevel"/>
    <w:tmpl w:val="8E385D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41A483B"/>
    <w:multiLevelType w:val="hybridMultilevel"/>
    <w:tmpl w:val="384C18D6"/>
    <w:lvl w:ilvl="0" w:tplc="04050017">
      <w:start w:val="1"/>
      <w:numFmt w:val="lowerLetter"/>
      <w:lvlText w:val="%1)"/>
      <w:lvlJc w:val="left"/>
      <w:pPr>
        <w:ind w:left="113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50F1BE6"/>
    <w:multiLevelType w:val="hybridMultilevel"/>
    <w:tmpl w:val="DD8824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73F6AF1"/>
    <w:multiLevelType w:val="hybridMultilevel"/>
    <w:tmpl w:val="016E1598"/>
    <w:lvl w:ilvl="0" w:tplc="18BE9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81F0124"/>
    <w:multiLevelType w:val="hybridMultilevel"/>
    <w:tmpl w:val="06BEE0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2A6293"/>
    <w:multiLevelType w:val="hybridMultilevel"/>
    <w:tmpl w:val="D8CE0E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7"/>
  </w:num>
  <w:num w:numId="3">
    <w:abstractNumId w:val="61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</w:num>
  <w:num w:numId="6">
    <w:abstractNumId w:val="12"/>
  </w:num>
  <w:num w:numId="7">
    <w:abstractNumId w:val="4"/>
  </w:num>
  <w:num w:numId="8">
    <w:abstractNumId w:val="40"/>
  </w:num>
  <w:num w:numId="9">
    <w:abstractNumId w:val="33"/>
  </w:num>
  <w:num w:numId="10">
    <w:abstractNumId w:val="47"/>
  </w:num>
  <w:num w:numId="11">
    <w:abstractNumId w:val="7"/>
  </w:num>
  <w:num w:numId="12">
    <w:abstractNumId w:val="51"/>
  </w:num>
  <w:num w:numId="13">
    <w:abstractNumId w:val="16"/>
  </w:num>
  <w:num w:numId="14">
    <w:abstractNumId w:val="29"/>
  </w:num>
  <w:num w:numId="15">
    <w:abstractNumId w:val="3"/>
  </w:num>
  <w:num w:numId="16">
    <w:abstractNumId w:val="44"/>
  </w:num>
  <w:num w:numId="17">
    <w:abstractNumId w:val="30"/>
  </w:num>
  <w:num w:numId="18">
    <w:abstractNumId w:val="55"/>
  </w:num>
  <w:num w:numId="19">
    <w:abstractNumId w:val="19"/>
  </w:num>
  <w:num w:numId="20">
    <w:abstractNumId w:val="28"/>
  </w:num>
  <w:num w:numId="21">
    <w:abstractNumId w:val="42"/>
  </w:num>
  <w:num w:numId="22">
    <w:abstractNumId w:val="59"/>
  </w:num>
  <w:num w:numId="23">
    <w:abstractNumId w:val="1"/>
  </w:num>
  <w:num w:numId="24">
    <w:abstractNumId w:val="6"/>
  </w:num>
  <w:num w:numId="25">
    <w:abstractNumId w:val="35"/>
  </w:num>
  <w:num w:numId="26">
    <w:abstractNumId w:val="11"/>
  </w:num>
  <w:num w:numId="27">
    <w:abstractNumId w:val="20"/>
  </w:num>
  <w:num w:numId="28">
    <w:abstractNumId w:val="24"/>
  </w:num>
  <w:num w:numId="29">
    <w:abstractNumId w:val="21"/>
  </w:num>
  <w:num w:numId="30">
    <w:abstractNumId w:val="56"/>
  </w:num>
  <w:num w:numId="31">
    <w:abstractNumId w:val="23"/>
  </w:num>
  <w:num w:numId="32">
    <w:abstractNumId w:val="45"/>
  </w:num>
  <w:num w:numId="33">
    <w:abstractNumId w:val="34"/>
  </w:num>
  <w:num w:numId="34">
    <w:abstractNumId w:val="54"/>
  </w:num>
  <w:num w:numId="35">
    <w:abstractNumId w:val="37"/>
  </w:num>
  <w:num w:numId="36">
    <w:abstractNumId w:val="15"/>
  </w:num>
  <w:num w:numId="37">
    <w:abstractNumId w:val="5"/>
  </w:num>
  <w:num w:numId="38">
    <w:abstractNumId w:val="26"/>
  </w:num>
  <w:num w:numId="39">
    <w:abstractNumId w:val="8"/>
  </w:num>
  <w:num w:numId="40">
    <w:abstractNumId w:val="9"/>
  </w:num>
  <w:num w:numId="41">
    <w:abstractNumId w:val="46"/>
  </w:num>
  <w:num w:numId="42">
    <w:abstractNumId w:val="14"/>
  </w:num>
  <w:num w:numId="43">
    <w:abstractNumId w:val="32"/>
  </w:num>
  <w:num w:numId="44">
    <w:abstractNumId w:val="41"/>
  </w:num>
  <w:num w:numId="45">
    <w:abstractNumId w:val="48"/>
  </w:num>
  <w:num w:numId="46">
    <w:abstractNumId w:val="22"/>
  </w:num>
  <w:num w:numId="47">
    <w:abstractNumId w:val="2"/>
  </w:num>
  <w:num w:numId="48">
    <w:abstractNumId w:val="38"/>
  </w:num>
  <w:num w:numId="49">
    <w:abstractNumId w:val="62"/>
  </w:num>
  <w:num w:numId="50">
    <w:abstractNumId w:val="57"/>
  </w:num>
  <w:num w:numId="51">
    <w:abstractNumId w:val="18"/>
  </w:num>
  <w:num w:numId="52">
    <w:abstractNumId w:val="39"/>
  </w:num>
  <w:num w:numId="53">
    <w:abstractNumId w:val="60"/>
  </w:num>
  <w:num w:numId="54">
    <w:abstractNumId w:val="50"/>
  </w:num>
  <w:num w:numId="55">
    <w:abstractNumId w:val="43"/>
  </w:num>
  <w:num w:numId="56">
    <w:abstractNumId w:val="49"/>
  </w:num>
  <w:num w:numId="57">
    <w:abstractNumId w:val="36"/>
  </w:num>
  <w:num w:numId="58">
    <w:abstractNumId w:val="52"/>
  </w:num>
  <w:num w:numId="59">
    <w:abstractNumId w:val="0"/>
  </w:num>
  <w:num w:numId="60">
    <w:abstractNumId w:val="53"/>
  </w:num>
  <w:num w:numId="61">
    <w:abstractNumId w:val="10"/>
  </w:num>
  <w:num w:numId="62">
    <w:abstractNumId w:val="58"/>
  </w:num>
  <w:num w:numId="63">
    <w:abstractNumId w:val="31"/>
  </w:num>
  <w:numIdMacAtCleanup w:val="5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va Skýbová">
    <w15:presenceInfo w15:providerId="AD" w15:userId="S-1-5-21-770070720-3945125243-2690725130-13961"/>
  </w15:person>
  <w15:person w15:author="Sky">
    <w15:presenceInfo w15:providerId="None" w15:userId="Sk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0EF"/>
    <w:rsid w:val="000023AA"/>
    <w:rsid w:val="000128B0"/>
    <w:rsid w:val="00012C95"/>
    <w:rsid w:val="00015987"/>
    <w:rsid w:val="00027912"/>
    <w:rsid w:val="00036928"/>
    <w:rsid w:val="00042171"/>
    <w:rsid w:val="00044611"/>
    <w:rsid w:val="000629CE"/>
    <w:rsid w:val="0006763B"/>
    <w:rsid w:val="00081494"/>
    <w:rsid w:val="0008403D"/>
    <w:rsid w:val="000920F1"/>
    <w:rsid w:val="0009351B"/>
    <w:rsid w:val="000948DB"/>
    <w:rsid w:val="000956B5"/>
    <w:rsid w:val="000A32A3"/>
    <w:rsid w:val="000B2652"/>
    <w:rsid w:val="000B41DF"/>
    <w:rsid w:val="000D115F"/>
    <w:rsid w:val="000D60A4"/>
    <w:rsid w:val="000D6EC5"/>
    <w:rsid w:val="000E3C4E"/>
    <w:rsid w:val="000E55FD"/>
    <w:rsid w:val="000E5856"/>
    <w:rsid w:val="000E5DE5"/>
    <w:rsid w:val="000E6E6A"/>
    <w:rsid w:val="000F007C"/>
    <w:rsid w:val="000F064E"/>
    <w:rsid w:val="000F4240"/>
    <w:rsid w:val="000F4F34"/>
    <w:rsid w:val="000F5E26"/>
    <w:rsid w:val="000F65D8"/>
    <w:rsid w:val="00102FC8"/>
    <w:rsid w:val="001071AF"/>
    <w:rsid w:val="00107431"/>
    <w:rsid w:val="00123ECA"/>
    <w:rsid w:val="00134AB5"/>
    <w:rsid w:val="001356E6"/>
    <w:rsid w:val="00147309"/>
    <w:rsid w:val="0015305F"/>
    <w:rsid w:val="00157D85"/>
    <w:rsid w:val="00174A7A"/>
    <w:rsid w:val="001800E8"/>
    <w:rsid w:val="00181D21"/>
    <w:rsid w:val="00190BE8"/>
    <w:rsid w:val="00191F07"/>
    <w:rsid w:val="00194F01"/>
    <w:rsid w:val="001A3749"/>
    <w:rsid w:val="001A7F21"/>
    <w:rsid w:val="001B01A5"/>
    <w:rsid w:val="001C4A06"/>
    <w:rsid w:val="001C4F38"/>
    <w:rsid w:val="001C75F3"/>
    <w:rsid w:val="001F53A4"/>
    <w:rsid w:val="001F73F9"/>
    <w:rsid w:val="002021A8"/>
    <w:rsid w:val="002156F7"/>
    <w:rsid w:val="0022275B"/>
    <w:rsid w:val="00235953"/>
    <w:rsid w:val="002360ED"/>
    <w:rsid w:val="00242EB9"/>
    <w:rsid w:val="00243052"/>
    <w:rsid w:val="0024443B"/>
    <w:rsid w:val="00247F1C"/>
    <w:rsid w:val="002501E3"/>
    <w:rsid w:val="0026609B"/>
    <w:rsid w:val="0027131E"/>
    <w:rsid w:val="00271812"/>
    <w:rsid w:val="00291883"/>
    <w:rsid w:val="00296F46"/>
    <w:rsid w:val="002A2C1C"/>
    <w:rsid w:val="002A41AA"/>
    <w:rsid w:val="002A42B4"/>
    <w:rsid w:val="002A69F8"/>
    <w:rsid w:val="002A74FC"/>
    <w:rsid w:val="002B76E3"/>
    <w:rsid w:val="002C4FBA"/>
    <w:rsid w:val="002C6172"/>
    <w:rsid w:val="002C7C9F"/>
    <w:rsid w:val="002C7E94"/>
    <w:rsid w:val="002D0C9F"/>
    <w:rsid w:val="002D77E2"/>
    <w:rsid w:val="002E5D0B"/>
    <w:rsid w:val="002E7BC2"/>
    <w:rsid w:val="002F2799"/>
    <w:rsid w:val="003211DC"/>
    <w:rsid w:val="0032218F"/>
    <w:rsid w:val="0033155D"/>
    <w:rsid w:val="00335E2D"/>
    <w:rsid w:val="00336A42"/>
    <w:rsid w:val="0034046A"/>
    <w:rsid w:val="00340F14"/>
    <w:rsid w:val="0034236C"/>
    <w:rsid w:val="003520A9"/>
    <w:rsid w:val="00362146"/>
    <w:rsid w:val="003627B6"/>
    <w:rsid w:val="003643C8"/>
    <w:rsid w:val="003810D7"/>
    <w:rsid w:val="0038207D"/>
    <w:rsid w:val="00383FE3"/>
    <w:rsid w:val="0038428F"/>
    <w:rsid w:val="00392E7C"/>
    <w:rsid w:val="003B29A4"/>
    <w:rsid w:val="003C3AF4"/>
    <w:rsid w:val="003C4AF5"/>
    <w:rsid w:val="003D777D"/>
    <w:rsid w:val="003E2075"/>
    <w:rsid w:val="003E57AC"/>
    <w:rsid w:val="003E5B7C"/>
    <w:rsid w:val="003F1EDE"/>
    <w:rsid w:val="003F21A3"/>
    <w:rsid w:val="003F25D9"/>
    <w:rsid w:val="003F3057"/>
    <w:rsid w:val="003F6CBD"/>
    <w:rsid w:val="004008E4"/>
    <w:rsid w:val="00412AC8"/>
    <w:rsid w:val="0041694B"/>
    <w:rsid w:val="00416EF8"/>
    <w:rsid w:val="004178FA"/>
    <w:rsid w:val="004440DB"/>
    <w:rsid w:val="00456F2D"/>
    <w:rsid w:val="0046010D"/>
    <w:rsid w:val="004714B5"/>
    <w:rsid w:val="00472573"/>
    <w:rsid w:val="0047404F"/>
    <w:rsid w:val="00477E5A"/>
    <w:rsid w:val="00483D0D"/>
    <w:rsid w:val="004A49C0"/>
    <w:rsid w:val="004B4C69"/>
    <w:rsid w:val="004B4DB3"/>
    <w:rsid w:val="004B6185"/>
    <w:rsid w:val="004D3EB5"/>
    <w:rsid w:val="004E1D4D"/>
    <w:rsid w:val="004E1FC3"/>
    <w:rsid w:val="004F38B4"/>
    <w:rsid w:val="0050335D"/>
    <w:rsid w:val="00507A09"/>
    <w:rsid w:val="0051479F"/>
    <w:rsid w:val="0052041E"/>
    <w:rsid w:val="00524B2E"/>
    <w:rsid w:val="00526B91"/>
    <w:rsid w:val="005310F3"/>
    <w:rsid w:val="005426EF"/>
    <w:rsid w:val="00543679"/>
    <w:rsid w:val="00543C2B"/>
    <w:rsid w:val="00545B02"/>
    <w:rsid w:val="00546227"/>
    <w:rsid w:val="00554878"/>
    <w:rsid w:val="00563549"/>
    <w:rsid w:val="0056616E"/>
    <w:rsid w:val="0057320B"/>
    <w:rsid w:val="0057788A"/>
    <w:rsid w:val="00583965"/>
    <w:rsid w:val="00590A7E"/>
    <w:rsid w:val="005A05A2"/>
    <w:rsid w:val="005B4C57"/>
    <w:rsid w:val="005E495A"/>
    <w:rsid w:val="005F4E6D"/>
    <w:rsid w:val="005F6488"/>
    <w:rsid w:val="005F770A"/>
    <w:rsid w:val="006019F2"/>
    <w:rsid w:val="00603377"/>
    <w:rsid w:val="006359FA"/>
    <w:rsid w:val="006365D6"/>
    <w:rsid w:val="00645590"/>
    <w:rsid w:val="006456BA"/>
    <w:rsid w:val="00646F1B"/>
    <w:rsid w:val="00647DAE"/>
    <w:rsid w:val="0065073B"/>
    <w:rsid w:val="00654CD7"/>
    <w:rsid w:val="00667154"/>
    <w:rsid w:val="00667B95"/>
    <w:rsid w:val="00672F5B"/>
    <w:rsid w:val="00680542"/>
    <w:rsid w:val="006857FF"/>
    <w:rsid w:val="00687259"/>
    <w:rsid w:val="0069028E"/>
    <w:rsid w:val="00696FA1"/>
    <w:rsid w:val="006A2D32"/>
    <w:rsid w:val="006A6959"/>
    <w:rsid w:val="006A6D11"/>
    <w:rsid w:val="006B1D4E"/>
    <w:rsid w:val="006B4BF6"/>
    <w:rsid w:val="006B7843"/>
    <w:rsid w:val="006C747E"/>
    <w:rsid w:val="006E449E"/>
    <w:rsid w:val="006F0F3F"/>
    <w:rsid w:val="006F4D1F"/>
    <w:rsid w:val="007039C1"/>
    <w:rsid w:val="00705671"/>
    <w:rsid w:val="00714E5D"/>
    <w:rsid w:val="007162CD"/>
    <w:rsid w:val="00722214"/>
    <w:rsid w:val="00722C89"/>
    <w:rsid w:val="007251CA"/>
    <w:rsid w:val="00725495"/>
    <w:rsid w:val="00736336"/>
    <w:rsid w:val="00736B4A"/>
    <w:rsid w:val="0074135D"/>
    <w:rsid w:val="007471AF"/>
    <w:rsid w:val="0075642E"/>
    <w:rsid w:val="00756AA6"/>
    <w:rsid w:val="00762F2B"/>
    <w:rsid w:val="0076461C"/>
    <w:rsid w:val="0076488F"/>
    <w:rsid w:val="007668FC"/>
    <w:rsid w:val="00772894"/>
    <w:rsid w:val="00772AAC"/>
    <w:rsid w:val="007759EF"/>
    <w:rsid w:val="007763B4"/>
    <w:rsid w:val="0079429E"/>
    <w:rsid w:val="007A289D"/>
    <w:rsid w:val="007A70AB"/>
    <w:rsid w:val="007B29B3"/>
    <w:rsid w:val="007B3821"/>
    <w:rsid w:val="007B4835"/>
    <w:rsid w:val="007B6CFB"/>
    <w:rsid w:val="007B70F3"/>
    <w:rsid w:val="007B741B"/>
    <w:rsid w:val="007C117F"/>
    <w:rsid w:val="007C58EA"/>
    <w:rsid w:val="007D16DF"/>
    <w:rsid w:val="007D7C93"/>
    <w:rsid w:val="007F0557"/>
    <w:rsid w:val="008161C8"/>
    <w:rsid w:val="00817E5C"/>
    <w:rsid w:val="00827C8B"/>
    <w:rsid w:val="00830167"/>
    <w:rsid w:val="00837D16"/>
    <w:rsid w:val="008420C7"/>
    <w:rsid w:val="00844D8D"/>
    <w:rsid w:val="0085120C"/>
    <w:rsid w:val="008546E6"/>
    <w:rsid w:val="00862263"/>
    <w:rsid w:val="008704AC"/>
    <w:rsid w:val="00874C88"/>
    <w:rsid w:val="008766CA"/>
    <w:rsid w:val="008803ED"/>
    <w:rsid w:val="00882A08"/>
    <w:rsid w:val="00894755"/>
    <w:rsid w:val="00896DE2"/>
    <w:rsid w:val="008A3D1F"/>
    <w:rsid w:val="008A443B"/>
    <w:rsid w:val="008B441D"/>
    <w:rsid w:val="008D05B4"/>
    <w:rsid w:val="008D66FA"/>
    <w:rsid w:val="008E128D"/>
    <w:rsid w:val="008E4540"/>
    <w:rsid w:val="008F0084"/>
    <w:rsid w:val="008F10C1"/>
    <w:rsid w:val="008F29D1"/>
    <w:rsid w:val="00900E0D"/>
    <w:rsid w:val="00913093"/>
    <w:rsid w:val="0092272D"/>
    <w:rsid w:val="00937372"/>
    <w:rsid w:val="00952B19"/>
    <w:rsid w:val="0095452C"/>
    <w:rsid w:val="00954D9C"/>
    <w:rsid w:val="00960F3A"/>
    <w:rsid w:val="009610D2"/>
    <w:rsid w:val="00964B0D"/>
    <w:rsid w:val="00974F56"/>
    <w:rsid w:val="00976425"/>
    <w:rsid w:val="00981229"/>
    <w:rsid w:val="00986367"/>
    <w:rsid w:val="009922FD"/>
    <w:rsid w:val="009A1D87"/>
    <w:rsid w:val="009A4CC8"/>
    <w:rsid w:val="009B0D99"/>
    <w:rsid w:val="009B10B5"/>
    <w:rsid w:val="009B71E0"/>
    <w:rsid w:val="009B7BB2"/>
    <w:rsid w:val="009C420C"/>
    <w:rsid w:val="009D1BFC"/>
    <w:rsid w:val="009E4E04"/>
    <w:rsid w:val="009F13A2"/>
    <w:rsid w:val="009F3D38"/>
    <w:rsid w:val="00A03A74"/>
    <w:rsid w:val="00A12A69"/>
    <w:rsid w:val="00A14CA4"/>
    <w:rsid w:val="00A152C6"/>
    <w:rsid w:val="00A17EFE"/>
    <w:rsid w:val="00A21F8D"/>
    <w:rsid w:val="00A221A9"/>
    <w:rsid w:val="00A317EB"/>
    <w:rsid w:val="00A33B6D"/>
    <w:rsid w:val="00A34EC6"/>
    <w:rsid w:val="00A35B10"/>
    <w:rsid w:val="00A415E5"/>
    <w:rsid w:val="00A428A9"/>
    <w:rsid w:val="00A50FE3"/>
    <w:rsid w:val="00A516E5"/>
    <w:rsid w:val="00A55EDB"/>
    <w:rsid w:val="00A62B2D"/>
    <w:rsid w:val="00A655DD"/>
    <w:rsid w:val="00A7554A"/>
    <w:rsid w:val="00A938C8"/>
    <w:rsid w:val="00AA7F4C"/>
    <w:rsid w:val="00AB2316"/>
    <w:rsid w:val="00AB3C31"/>
    <w:rsid w:val="00AB55AC"/>
    <w:rsid w:val="00AB7C5F"/>
    <w:rsid w:val="00AC0804"/>
    <w:rsid w:val="00AE7EE7"/>
    <w:rsid w:val="00AF10F1"/>
    <w:rsid w:val="00AF6493"/>
    <w:rsid w:val="00B022F3"/>
    <w:rsid w:val="00B026C7"/>
    <w:rsid w:val="00B1047B"/>
    <w:rsid w:val="00B24313"/>
    <w:rsid w:val="00B402BD"/>
    <w:rsid w:val="00B42233"/>
    <w:rsid w:val="00B54B6D"/>
    <w:rsid w:val="00B74613"/>
    <w:rsid w:val="00B8221A"/>
    <w:rsid w:val="00B82C45"/>
    <w:rsid w:val="00B852F5"/>
    <w:rsid w:val="00B90079"/>
    <w:rsid w:val="00B92551"/>
    <w:rsid w:val="00BA7319"/>
    <w:rsid w:val="00BA7F13"/>
    <w:rsid w:val="00BB2812"/>
    <w:rsid w:val="00BB4879"/>
    <w:rsid w:val="00BB6320"/>
    <w:rsid w:val="00BB6F7E"/>
    <w:rsid w:val="00BD2C64"/>
    <w:rsid w:val="00BD45B5"/>
    <w:rsid w:val="00BD48AF"/>
    <w:rsid w:val="00BE04F9"/>
    <w:rsid w:val="00BF5BE1"/>
    <w:rsid w:val="00BF7E45"/>
    <w:rsid w:val="00BF7FD3"/>
    <w:rsid w:val="00C0096B"/>
    <w:rsid w:val="00C064FC"/>
    <w:rsid w:val="00C11D86"/>
    <w:rsid w:val="00C20424"/>
    <w:rsid w:val="00C21A85"/>
    <w:rsid w:val="00C25BD2"/>
    <w:rsid w:val="00C3498F"/>
    <w:rsid w:val="00C35785"/>
    <w:rsid w:val="00C419A6"/>
    <w:rsid w:val="00C44CAE"/>
    <w:rsid w:val="00C44D81"/>
    <w:rsid w:val="00C46B19"/>
    <w:rsid w:val="00C47865"/>
    <w:rsid w:val="00C50459"/>
    <w:rsid w:val="00C51A61"/>
    <w:rsid w:val="00C51A63"/>
    <w:rsid w:val="00C539FD"/>
    <w:rsid w:val="00C62545"/>
    <w:rsid w:val="00C64C22"/>
    <w:rsid w:val="00C65570"/>
    <w:rsid w:val="00C723F2"/>
    <w:rsid w:val="00C82213"/>
    <w:rsid w:val="00C84545"/>
    <w:rsid w:val="00C97848"/>
    <w:rsid w:val="00CA2155"/>
    <w:rsid w:val="00CA57FE"/>
    <w:rsid w:val="00CD1CDC"/>
    <w:rsid w:val="00CD26F2"/>
    <w:rsid w:val="00CE3E99"/>
    <w:rsid w:val="00CF0BB9"/>
    <w:rsid w:val="00CF1073"/>
    <w:rsid w:val="00CF5133"/>
    <w:rsid w:val="00CF6F4F"/>
    <w:rsid w:val="00D10A2E"/>
    <w:rsid w:val="00D16D5C"/>
    <w:rsid w:val="00D203F3"/>
    <w:rsid w:val="00D2129F"/>
    <w:rsid w:val="00D25C77"/>
    <w:rsid w:val="00D354A6"/>
    <w:rsid w:val="00D412D1"/>
    <w:rsid w:val="00D54186"/>
    <w:rsid w:val="00D61306"/>
    <w:rsid w:val="00D651F8"/>
    <w:rsid w:val="00D6707C"/>
    <w:rsid w:val="00D70F31"/>
    <w:rsid w:val="00D736A1"/>
    <w:rsid w:val="00D75D08"/>
    <w:rsid w:val="00D82F46"/>
    <w:rsid w:val="00D83FD5"/>
    <w:rsid w:val="00D84A78"/>
    <w:rsid w:val="00D95399"/>
    <w:rsid w:val="00DA29C0"/>
    <w:rsid w:val="00DA3F1E"/>
    <w:rsid w:val="00DA4268"/>
    <w:rsid w:val="00DA677C"/>
    <w:rsid w:val="00DA7E1A"/>
    <w:rsid w:val="00DB7014"/>
    <w:rsid w:val="00DC6BD4"/>
    <w:rsid w:val="00DD3D0F"/>
    <w:rsid w:val="00DD4BA9"/>
    <w:rsid w:val="00DD758A"/>
    <w:rsid w:val="00DF233D"/>
    <w:rsid w:val="00DF5FAC"/>
    <w:rsid w:val="00DF61A9"/>
    <w:rsid w:val="00E05A69"/>
    <w:rsid w:val="00E07675"/>
    <w:rsid w:val="00E21E77"/>
    <w:rsid w:val="00E250BB"/>
    <w:rsid w:val="00E45D3E"/>
    <w:rsid w:val="00E540EF"/>
    <w:rsid w:val="00E61284"/>
    <w:rsid w:val="00E71A1A"/>
    <w:rsid w:val="00E94DCC"/>
    <w:rsid w:val="00E9756C"/>
    <w:rsid w:val="00EA5F19"/>
    <w:rsid w:val="00EA74C2"/>
    <w:rsid w:val="00EB2A00"/>
    <w:rsid w:val="00EC57F8"/>
    <w:rsid w:val="00EF1F11"/>
    <w:rsid w:val="00EF40F5"/>
    <w:rsid w:val="00F11315"/>
    <w:rsid w:val="00F16026"/>
    <w:rsid w:val="00F22140"/>
    <w:rsid w:val="00F22C47"/>
    <w:rsid w:val="00F2529A"/>
    <w:rsid w:val="00F2728F"/>
    <w:rsid w:val="00F33F17"/>
    <w:rsid w:val="00F3449D"/>
    <w:rsid w:val="00F41EF6"/>
    <w:rsid w:val="00F42BE1"/>
    <w:rsid w:val="00F43A93"/>
    <w:rsid w:val="00F43C88"/>
    <w:rsid w:val="00F46836"/>
    <w:rsid w:val="00F503AF"/>
    <w:rsid w:val="00F55489"/>
    <w:rsid w:val="00F61F79"/>
    <w:rsid w:val="00F62E46"/>
    <w:rsid w:val="00F72419"/>
    <w:rsid w:val="00F7343B"/>
    <w:rsid w:val="00F77C31"/>
    <w:rsid w:val="00F80315"/>
    <w:rsid w:val="00F81609"/>
    <w:rsid w:val="00F834CC"/>
    <w:rsid w:val="00F926A8"/>
    <w:rsid w:val="00F92E9A"/>
    <w:rsid w:val="00F930FC"/>
    <w:rsid w:val="00FA1E0B"/>
    <w:rsid w:val="00FA5C5D"/>
    <w:rsid w:val="00FA693C"/>
    <w:rsid w:val="00FB1440"/>
    <w:rsid w:val="00FB7D18"/>
    <w:rsid w:val="00FC6F00"/>
    <w:rsid w:val="00FD01BD"/>
    <w:rsid w:val="00FD15FF"/>
    <w:rsid w:val="00FD7849"/>
    <w:rsid w:val="00FE0C0C"/>
    <w:rsid w:val="00FF1D01"/>
    <w:rsid w:val="00FF3EC4"/>
    <w:rsid w:val="00FF4A5C"/>
    <w:rsid w:val="00FF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4F75FA"/>
  <w15:chartTrackingRefBased/>
  <w15:docId w15:val="{2B9692A3-582E-466F-AA67-1D6E8A602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40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315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A677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E4E0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540E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540E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F73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73F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aliases w:val="nad 1,Název grafu,Authors"/>
    <w:basedOn w:val="Normln"/>
    <w:link w:val="OdstavecseseznamemChar"/>
    <w:uiPriority w:val="99"/>
    <w:qFormat/>
    <w:rsid w:val="00E250BB"/>
    <w:pPr>
      <w:ind w:left="720"/>
      <w:contextualSpacing/>
    </w:pPr>
  </w:style>
  <w:style w:type="paragraph" w:customStyle="1" w:styleId="Default">
    <w:name w:val="Default"/>
    <w:qFormat/>
    <w:rsid w:val="003D777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character" w:customStyle="1" w:styleId="contentpasted0">
    <w:name w:val="contentpasted0"/>
    <w:basedOn w:val="Standardnpsmoodstavce"/>
    <w:rsid w:val="0057320B"/>
  </w:style>
  <w:style w:type="character" w:styleId="Odkaznakoment">
    <w:name w:val="annotation reference"/>
    <w:basedOn w:val="Standardnpsmoodstavce"/>
    <w:uiPriority w:val="99"/>
    <w:semiHidden/>
    <w:unhideWhenUsed/>
    <w:rsid w:val="00543C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43C2B"/>
  </w:style>
  <w:style w:type="character" w:customStyle="1" w:styleId="TextkomenteChar">
    <w:name w:val="Text komentáře Char"/>
    <w:basedOn w:val="Standardnpsmoodstavce"/>
    <w:link w:val="Textkomente"/>
    <w:uiPriority w:val="99"/>
    <w:rsid w:val="00543C2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3C2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3C2B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citace1Char">
    <w:name w:val="citace1 Char"/>
    <w:link w:val="citace1"/>
    <w:uiPriority w:val="99"/>
    <w:locked/>
    <w:rsid w:val="00CF0BB9"/>
  </w:style>
  <w:style w:type="paragraph" w:customStyle="1" w:styleId="citace1">
    <w:name w:val="citace1"/>
    <w:basedOn w:val="Normln"/>
    <w:link w:val="citace1Char"/>
    <w:uiPriority w:val="99"/>
    <w:qFormat/>
    <w:rsid w:val="00CF0BB9"/>
    <w:pPr>
      <w:numPr>
        <w:numId w:val="4"/>
      </w:numPr>
      <w:spacing w:before="60" w:after="60" w:line="276" w:lineRule="auto"/>
      <w:ind w:left="851" w:hanging="567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rsid w:val="00CF0BB9"/>
    <w:rPr>
      <w:rFonts w:cs="Times New Roman"/>
      <w:color w:val="0000FF"/>
      <w:u w:val="single"/>
    </w:rPr>
  </w:style>
  <w:style w:type="paragraph" w:styleId="Normlnweb">
    <w:name w:val="Normal (Web)"/>
    <w:basedOn w:val="Normln"/>
    <w:uiPriority w:val="99"/>
    <w:rsid w:val="003C4AF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Zdraznn">
    <w:name w:val="Emphasis"/>
    <w:basedOn w:val="Standardnpsmoodstavce"/>
    <w:uiPriority w:val="20"/>
    <w:qFormat/>
    <w:rsid w:val="003C4AF5"/>
    <w:rPr>
      <w:rFonts w:cs="Times New Roman"/>
      <w:i/>
    </w:rPr>
  </w:style>
  <w:style w:type="paragraph" w:styleId="Zkladntextodsazen">
    <w:name w:val="Body Text Indent"/>
    <w:basedOn w:val="Normln"/>
    <w:link w:val="ZkladntextodsazenChar"/>
    <w:uiPriority w:val="99"/>
    <w:rsid w:val="003C4AF5"/>
    <w:pPr>
      <w:spacing w:after="120"/>
      <w:ind w:left="283"/>
    </w:pPr>
    <w:rPr>
      <w:rFonts w:ascii="Calibri" w:eastAsia="Calibri" w:hAnsi="Calibri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3C4AF5"/>
    <w:rPr>
      <w:rFonts w:ascii="Calibri" w:eastAsia="Calibri" w:hAnsi="Calibri" w:cs="Times New Roman"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3C4AF5"/>
    <w:rPr>
      <w:rFonts w:cs="Times New Roman"/>
      <w:b/>
    </w:rPr>
  </w:style>
  <w:style w:type="paragraph" w:styleId="Zkladntext">
    <w:name w:val="Body Text"/>
    <w:basedOn w:val="Normln"/>
    <w:link w:val="ZkladntextChar"/>
    <w:uiPriority w:val="99"/>
    <w:rsid w:val="003C4AF5"/>
    <w:pPr>
      <w:spacing w:after="120"/>
    </w:pPr>
    <w:rPr>
      <w:rFonts w:ascii="Calibri" w:hAnsi="Calibri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C4AF5"/>
    <w:rPr>
      <w:rFonts w:ascii="Calibri" w:eastAsia="Times New Roman" w:hAnsi="Calibri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3155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customStyle="1" w:styleId="a-carousel-card">
    <w:name w:val="a-carousel-card"/>
    <w:basedOn w:val="Normln"/>
    <w:rsid w:val="009B10B5"/>
    <w:pPr>
      <w:spacing w:before="100" w:beforeAutospacing="1" w:after="100" w:afterAutospacing="1"/>
    </w:pPr>
    <w:rPr>
      <w:sz w:val="24"/>
      <w:szCs w:val="24"/>
    </w:rPr>
  </w:style>
  <w:style w:type="paragraph" w:customStyle="1" w:styleId="Cislovani">
    <w:name w:val="Cislovani"/>
    <w:basedOn w:val="Normln"/>
    <w:uiPriority w:val="99"/>
    <w:rsid w:val="00E45D3E"/>
    <w:pPr>
      <w:numPr>
        <w:numId w:val="32"/>
      </w:numPr>
    </w:pPr>
  </w:style>
  <w:style w:type="character" w:customStyle="1" w:styleId="hps">
    <w:name w:val="hps"/>
    <w:uiPriority w:val="99"/>
    <w:rsid w:val="004B6185"/>
  </w:style>
  <w:style w:type="paragraph" w:customStyle="1" w:styleId="Literatura">
    <w:name w:val="Literatura"/>
    <w:basedOn w:val="Normln"/>
    <w:rsid w:val="00E9756C"/>
    <w:pPr>
      <w:tabs>
        <w:tab w:val="right" w:pos="709"/>
        <w:tab w:val="left" w:pos="851"/>
      </w:tabs>
      <w:spacing w:before="60" w:after="60" w:line="360" w:lineRule="auto"/>
      <w:ind w:left="851" w:hanging="851"/>
      <w:jc w:val="both"/>
    </w:pPr>
    <w:rPr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9E4E04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cs-CZ"/>
    </w:rPr>
  </w:style>
  <w:style w:type="paragraph" w:customStyle="1" w:styleId="literaturazavorky">
    <w:name w:val="literatura_zavorky"/>
    <w:basedOn w:val="Odstavecseseznamem"/>
    <w:link w:val="literaturazavorkyChar"/>
    <w:uiPriority w:val="99"/>
    <w:rsid w:val="00027912"/>
    <w:pPr>
      <w:tabs>
        <w:tab w:val="left" w:pos="284"/>
      </w:tabs>
      <w:ind w:left="360" w:hanging="360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literaturazavorkyChar">
    <w:name w:val="literatura_zavorky Char"/>
    <w:link w:val="literaturazavorky"/>
    <w:uiPriority w:val="99"/>
    <w:locked/>
    <w:rsid w:val="00027912"/>
    <w:rPr>
      <w:rFonts w:ascii="Calibri" w:eastAsia="Times New Roman" w:hAnsi="Calibri" w:cs="Times New Roman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123EC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23EC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CittHTML">
    <w:name w:val="HTML Cite"/>
    <w:basedOn w:val="Standardnpsmoodstavce"/>
    <w:uiPriority w:val="99"/>
    <w:semiHidden/>
    <w:rsid w:val="0032218F"/>
    <w:rPr>
      <w:rFonts w:cs="Times New Roman"/>
      <w:i/>
    </w:rPr>
  </w:style>
  <w:style w:type="table" w:styleId="Mkatabulky">
    <w:name w:val="Table Grid"/>
    <w:basedOn w:val="Normlntabulka"/>
    <w:uiPriority w:val="39"/>
    <w:rsid w:val="00BD45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Label214">
    <w:name w:val="ListLabel 214"/>
    <w:qFormat/>
    <w:rsid w:val="0056616E"/>
  </w:style>
  <w:style w:type="character" w:customStyle="1" w:styleId="artlink1">
    <w:name w:val="art_link1"/>
    <w:basedOn w:val="Standardnpsmoodstavce"/>
    <w:rsid w:val="00BB6320"/>
    <w:rPr>
      <w:rFonts w:ascii="Arial" w:hAnsi="Arial" w:cs="Arial" w:hint="default"/>
      <w:strike w:val="0"/>
      <w:dstrike w:val="0"/>
      <w:vanish w:val="0"/>
      <w:webHidden w:val="0"/>
      <w:color w:val="4B4B4B"/>
      <w:sz w:val="22"/>
      <w:szCs w:val="22"/>
      <w:u w:val="none"/>
      <w:effect w:val="none"/>
      <w:specVanish w:val="0"/>
    </w:rPr>
  </w:style>
  <w:style w:type="character" w:customStyle="1" w:styleId="list-group-item3">
    <w:name w:val="list-group-item3"/>
    <w:basedOn w:val="Standardnpsmoodstavce"/>
    <w:rsid w:val="00BB6320"/>
    <w:rPr>
      <w:vanish w:val="0"/>
      <w:webHidden w:val="0"/>
      <w:bdr w:val="none" w:sz="0" w:space="0" w:color="auto" w:frame="1"/>
      <w:shd w:val="clear" w:color="auto" w:fill="FFFFFF"/>
      <w:specVanish w:val="0"/>
    </w:rPr>
  </w:style>
  <w:style w:type="paragraph" w:customStyle="1" w:styleId="xmsonormal">
    <w:name w:val="x_msonormal"/>
    <w:basedOn w:val="Normln"/>
    <w:rsid w:val="00DA677C"/>
    <w:pPr>
      <w:spacing w:before="100" w:beforeAutospacing="1" w:after="100" w:afterAutospacing="1"/>
    </w:pPr>
    <w:rPr>
      <w:sz w:val="24"/>
      <w:szCs w:val="24"/>
      <w:lang w:val="sk-SK" w:eastAsia="sk-SK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A677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list-title">
    <w:name w:val="list-title"/>
    <w:basedOn w:val="Standardnpsmoodstavce"/>
    <w:rsid w:val="00DA677C"/>
  </w:style>
  <w:style w:type="character" w:customStyle="1" w:styleId="linktext">
    <w:name w:val="link__text"/>
    <w:basedOn w:val="Standardnpsmoodstavce"/>
    <w:rsid w:val="00DA677C"/>
  </w:style>
  <w:style w:type="paragraph" w:styleId="FormtovanvHTML">
    <w:name w:val="HTML Preformatted"/>
    <w:basedOn w:val="Normln"/>
    <w:link w:val="FormtovanvHTMLChar"/>
    <w:uiPriority w:val="99"/>
    <w:rsid w:val="00DA67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lang w:eastAsia="zh-CN" w:bidi="hi-IN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DA677C"/>
    <w:rPr>
      <w:rFonts w:ascii="Courier New" w:eastAsia="SimSun" w:hAnsi="Courier New" w:cs="Courier New"/>
      <w:sz w:val="20"/>
      <w:szCs w:val="20"/>
      <w:lang w:eastAsia="zh-CN" w:bidi="hi-IN"/>
    </w:rPr>
  </w:style>
  <w:style w:type="character" w:customStyle="1" w:styleId="tabpolozkatext">
    <w:name w:val="tab_polozka_text"/>
    <w:basedOn w:val="Standardnpsmoodstavce"/>
    <w:uiPriority w:val="99"/>
    <w:rsid w:val="00A34EC6"/>
    <w:rPr>
      <w:rFonts w:cs="Times New Roman"/>
    </w:rPr>
  </w:style>
  <w:style w:type="character" w:customStyle="1" w:styleId="Zkladntext2">
    <w:name w:val="Základní text (2)_"/>
    <w:basedOn w:val="Standardnpsmoodstavce"/>
    <w:link w:val="Zkladntext20"/>
    <w:uiPriority w:val="99"/>
    <w:locked/>
    <w:rsid w:val="008704AC"/>
    <w:rPr>
      <w:rFonts w:cs="Times New Roman"/>
      <w:shd w:val="clear" w:color="auto" w:fill="FFFFFF"/>
    </w:rPr>
  </w:style>
  <w:style w:type="paragraph" w:customStyle="1" w:styleId="Zkladntext20">
    <w:name w:val="Základní text (2)"/>
    <w:basedOn w:val="Normln"/>
    <w:link w:val="Zkladntext2"/>
    <w:uiPriority w:val="99"/>
    <w:rsid w:val="008704AC"/>
    <w:pPr>
      <w:widowControl w:val="0"/>
      <w:shd w:val="clear" w:color="auto" w:fill="FFFFFF"/>
      <w:spacing w:line="240" w:lineRule="atLeast"/>
      <w:ind w:hanging="320"/>
    </w:pPr>
    <w:rPr>
      <w:rFonts w:asciiTheme="minorHAnsi" w:eastAsiaTheme="minorHAnsi" w:hAnsiTheme="minorHAnsi"/>
      <w:sz w:val="22"/>
      <w:szCs w:val="22"/>
      <w:shd w:val="clear" w:color="auto" w:fill="FFFFFF"/>
      <w:lang w:eastAsia="en-US"/>
    </w:rPr>
  </w:style>
  <w:style w:type="paragraph" w:customStyle="1" w:styleId="paragraph">
    <w:name w:val="paragraph"/>
    <w:basedOn w:val="Normln"/>
    <w:rsid w:val="008704A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npsmoodstavce"/>
    <w:rsid w:val="008704AC"/>
  </w:style>
  <w:style w:type="character" w:customStyle="1" w:styleId="spellingerror">
    <w:name w:val="spellingerror"/>
    <w:basedOn w:val="Standardnpsmoodstavce"/>
    <w:rsid w:val="008704AC"/>
  </w:style>
  <w:style w:type="character" w:customStyle="1" w:styleId="contextualspellingandgrammarerror">
    <w:name w:val="contextualspellingandgrammarerror"/>
    <w:basedOn w:val="Standardnpsmoodstavce"/>
    <w:rsid w:val="008704AC"/>
  </w:style>
  <w:style w:type="character" w:customStyle="1" w:styleId="eop">
    <w:name w:val="eop"/>
    <w:basedOn w:val="Standardnpsmoodstavce"/>
    <w:rsid w:val="008704AC"/>
  </w:style>
  <w:style w:type="character" w:customStyle="1" w:styleId="KartaC-IChar">
    <w:name w:val="Karta C-I Char"/>
    <w:basedOn w:val="Standardnpsmoodstavce"/>
    <w:link w:val="KartaC-I"/>
    <w:locked/>
    <w:rsid w:val="00CF6F4F"/>
    <w:rPr>
      <w:rFonts w:ascii="Times New Roman" w:eastAsia="Times New Roman" w:hAnsi="Times New Roman" w:cs="Times New Roman"/>
      <w:kern w:val="2"/>
      <w:sz w:val="20"/>
      <w:szCs w:val="20"/>
      <w:lang w:eastAsia="cs-CZ"/>
    </w:rPr>
  </w:style>
  <w:style w:type="paragraph" w:customStyle="1" w:styleId="KartaC-I">
    <w:name w:val="Karta C-I"/>
    <w:basedOn w:val="Normln"/>
    <w:link w:val="KartaC-IChar"/>
    <w:qFormat/>
    <w:rsid w:val="00CF6F4F"/>
    <w:pPr>
      <w:suppressAutoHyphens/>
      <w:spacing w:before="120" w:after="120"/>
      <w:jc w:val="both"/>
    </w:pPr>
    <w:rPr>
      <w:kern w:val="2"/>
    </w:rPr>
  </w:style>
  <w:style w:type="paragraph" w:customStyle="1" w:styleId="ECVSectionBullet">
    <w:name w:val="_ECV_SectionBullet"/>
    <w:basedOn w:val="Normln"/>
    <w:rsid w:val="00CF6F4F"/>
    <w:pPr>
      <w:suppressLineNumbers/>
      <w:autoSpaceDE w:val="0"/>
      <w:spacing w:line="100" w:lineRule="atLeast"/>
    </w:pPr>
    <w:rPr>
      <w:rFonts w:ascii="Arial" w:hAnsi="Arial"/>
      <w:color w:val="3F3A38"/>
      <w:spacing w:val="-6"/>
      <w:sz w:val="18"/>
      <w:szCs w:val="22"/>
    </w:rPr>
  </w:style>
  <w:style w:type="character" w:customStyle="1" w:styleId="OdstavecseseznamemChar">
    <w:name w:val="Odstavec se seznamem Char"/>
    <w:aliases w:val="nad 1 Char,Název grafu Char,Authors Char"/>
    <w:basedOn w:val="Standardnpsmoodstavce"/>
    <w:link w:val="Odstavecseseznamem"/>
    <w:uiPriority w:val="34"/>
    <w:locked/>
    <w:rsid w:val="00F503A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iaeaeiYiio2">
    <w:name w:val="O?ia eaeiYiio 2"/>
    <w:basedOn w:val="Normln"/>
    <w:rsid w:val="008161C8"/>
    <w:pPr>
      <w:widowControl w:val="0"/>
      <w:jc w:val="right"/>
    </w:pPr>
    <w:rPr>
      <w:i/>
      <w:sz w:val="16"/>
      <w:lang w:val="en-US"/>
    </w:rPr>
  </w:style>
  <w:style w:type="character" w:customStyle="1" w:styleId="contentpasted6">
    <w:name w:val="contentpasted6"/>
    <w:basedOn w:val="Standardnpsmoodstavce"/>
    <w:rsid w:val="00DA4268"/>
  </w:style>
  <w:style w:type="character" w:customStyle="1" w:styleId="contentpasted7">
    <w:name w:val="contentpasted7"/>
    <w:basedOn w:val="Standardnpsmoodstavce"/>
    <w:rsid w:val="00DA4268"/>
  </w:style>
  <w:style w:type="paragraph" w:customStyle="1" w:styleId="text">
    <w:name w:val="text"/>
    <w:basedOn w:val="Normln"/>
    <w:qFormat/>
    <w:rsid w:val="00C84545"/>
    <w:pPr>
      <w:spacing w:after="120" w:line="360" w:lineRule="auto"/>
      <w:jc w:val="both"/>
    </w:pPr>
    <w:rPr>
      <w:sz w:val="24"/>
      <w:szCs w:val="24"/>
    </w:rPr>
  </w:style>
  <w:style w:type="character" w:customStyle="1" w:styleId="contentpasted1">
    <w:name w:val="contentpasted1"/>
    <w:basedOn w:val="Standardnpsmoodstavce"/>
    <w:rsid w:val="00C84545"/>
  </w:style>
  <w:style w:type="character" w:customStyle="1" w:styleId="markedcontent">
    <w:name w:val="markedcontent"/>
    <w:basedOn w:val="Standardnpsmoodstavce"/>
    <w:rsid w:val="001C75F3"/>
  </w:style>
  <w:style w:type="paragraph" w:customStyle="1" w:styleId="xcontentpasted0">
    <w:name w:val="x_contentpasted0"/>
    <w:basedOn w:val="Normln"/>
    <w:rsid w:val="001C75F3"/>
    <w:rPr>
      <w:rFonts w:eastAsiaTheme="minorHAnsi"/>
      <w:sz w:val="24"/>
      <w:szCs w:val="24"/>
    </w:rPr>
  </w:style>
  <w:style w:type="character" w:customStyle="1" w:styleId="contentpasted2">
    <w:name w:val="contentpasted2"/>
    <w:basedOn w:val="Standardnpsmoodstavce"/>
    <w:rsid w:val="00F22C47"/>
  </w:style>
  <w:style w:type="character" w:customStyle="1" w:styleId="contentpasted3">
    <w:name w:val="contentpasted3"/>
    <w:basedOn w:val="Standardnpsmoodstavce"/>
    <w:rsid w:val="00F22C47"/>
  </w:style>
  <w:style w:type="character" w:customStyle="1" w:styleId="xlinktext">
    <w:name w:val="x_linktext"/>
    <w:basedOn w:val="Standardnpsmoodstavce"/>
    <w:rsid w:val="00FC6F00"/>
  </w:style>
  <w:style w:type="character" w:customStyle="1" w:styleId="xlist-title">
    <w:name w:val="x_list-title"/>
    <w:basedOn w:val="Standardnpsmoodstavce"/>
    <w:rsid w:val="00FC6F00"/>
  </w:style>
  <w:style w:type="character" w:customStyle="1" w:styleId="typographyf77f7a">
    <w:name w:val="typography_f77f7a"/>
    <w:basedOn w:val="Standardnpsmoodstavce"/>
    <w:rsid w:val="00FC6F00"/>
  </w:style>
  <w:style w:type="character" w:customStyle="1" w:styleId="text-meta">
    <w:name w:val="text-meta"/>
    <w:basedOn w:val="Standardnpsmoodstavce"/>
    <w:rsid w:val="00FC6F00"/>
  </w:style>
  <w:style w:type="character" w:styleId="Sledovanodkaz">
    <w:name w:val="FollowedHyperlink"/>
    <w:basedOn w:val="Standardnpsmoodstavce"/>
    <w:uiPriority w:val="99"/>
    <w:semiHidden/>
    <w:unhideWhenUsed/>
    <w:rsid w:val="00416EF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stag.utb.cz/StagPortletsJSR168/CleanUrl?urlid=prohlizeni-prace-search&amp;praceSearchNazev=Vyu%c5%beit%c3%ad+modelov%c3%a1n%c3%ad+v+ochran%c4%9b+obyvatelstva&amp;praceSearchFakultaVSKP=FLK&amp;praceSearchTyp=diplomov%c3%a1" TargetMode="External"/><Relationship Id="rId117" Type="http://schemas.openxmlformats.org/officeDocument/2006/relationships/hyperlink" Target="https://scindeks.ceon.rs/Related.aspx?artaun=235941" TargetMode="External"/><Relationship Id="rId21" Type="http://schemas.openxmlformats.org/officeDocument/2006/relationships/hyperlink" Target="https://stag.utb.cz/StagPortletsJSR168/CleanUrl?urlid=prohlizeni-prace-search&amp;praceSearchNazev=Hodnocen%c3%ad+rizik+vybran%c3%a9ho+fotbalov%c3%a9ho+stadionu&amp;praceSearchFakultaVSKP=FLK&amp;praceSearchTyp=diplomov%c3%a1" TargetMode="External"/><Relationship Id="rId42" Type="http://schemas.openxmlformats.org/officeDocument/2006/relationships/hyperlink" Target="https://stag.utb.cz/StagPortletsJSR168/CleanUrl?urlid=prohlizeni-prace-search&amp;praceSearchNazev=%c5%98%c3%adzen%c3%ad+rizik+procesu+v%c3%bdroby+ve+vybran%c3%a9+organizaci&amp;praceSearchFakultaVSKP=FLK&amp;praceSearchTyp=diplomov%c3%a1" TargetMode="External"/><Relationship Id="rId47" Type="http://schemas.openxmlformats.org/officeDocument/2006/relationships/hyperlink" Target="https://stag.utb.cz/StagPortletsJSR168/CleanUrl?urlid=prohlizeni-prace-search&amp;praceSearchNazev=P%c5%99ipravenost+slo%c5%beek+integrovan%c3%a9ho+z%c3%a1chrann%c3%a9ho+syst%c3%a9mu+na+mimo%c5%99%c3%a1dn%c3%a9+ud%c3%a1losti+s+velk%c3%bdm+po%c4%8dtem+ran%c4%9bn%c3%bdch+a+ob%c4%9bt%c3%ad+v+%c4%8cesk%c3%a9+republice&amp;praceSearchFakultaVSKP=FLK&amp;praceSearchTyp=diplomov%c3%a1" TargetMode="External"/><Relationship Id="rId63" Type="http://schemas.openxmlformats.org/officeDocument/2006/relationships/hyperlink" Target="http://www.cs.vsb.cz/sawa/teh/" TargetMode="External"/><Relationship Id="rId68" Type="http://schemas.openxmlformats.org/officeDocument/2006/relationships/hyperlink" Target="https://search.ebscohost.com/login.aspx?direct=true&amp;scope=site&amp;db=nlebk&amp;AN=2623741&amp;authtype=ip,shib&amp;custid=s3936755" TargetMode="External"/><Relationship Id="rId84" Type="http://schemas.openxmlformats.org/officeDocument/2006/relationships/hyperlink" Target="https://digilib.k.utb.cz/handle/10563/46002" TargetMode="External"/><Relationship Id="rId89" Type="http://schemas.openxmlformats.org/officeDocument/2006/relationships/hyperlink" Target="https://www.vlada.cz/cz/media-centrum/aktualne/audit-narodni-bezpecnosti-151410/" TargetMode="External"/><Relationship Id="rId112" Type="http://schemas.openxmlformats.org/officeDocument/2006/relationships/hyperlink" Target="https://doi.org/10.3390/su13010207" TargetMode="External"/><Relationship Id="rId133" Type="http://schemas.openxmlformats.org/officeDocument/2006/relationships/hyperlink" Target="https://www.scopus.com/authid/detail.uri?authorId=7003571829" TargetMode="External"/><Relationship Id="rId138" Type="http://schemas.openxmlformats.org/officeDocument/2006/relationships/hyperlink" Target="https://www.scopus.com/authid/detail.uri?authorId=23976895300" TargetMode="External"/><Relationship Id="rId16" Type="http://schemas.openxmlformats.org/officeDocument/2006/relationships/hyperlink" Target="https://stag.utb.cz/StagPortletsJSR168/CleanUrl?urlid=prohlizeni-prace-search&amp;praceSearchNazev=%c5%98%c3%adzen%c3%ad+rizik+procesu+sjedn%c3%a1v%c3%a1n%c3%ad+elektronick%c3%bdch+smluv+v+poji%c5%a1%c5%a5ovnictv%c3%ad&amp;praceSearchFakultaVSKP=FLK&amp;praceSearchTyp=diplomov%c3%a1" TargetMode="External"/><Relationship Id="rId107" Type="http://schemas.openxmlformats.org/officeDocument/2006/relationships/hyperlink" Target="https://doi.org/10.1016/j.foodchem.2019.125784" TargetMode="External"/><Relationship Id="rId11" Type="http://schemas.openxmlformats.org/officeDocument/2006/relationships/hyperlink" Target="https://www.utb.cz/univerzita/uredni-deska/ruzne/zprava-o-vnitrnim-hodnoceni-kvality-utb-ve-zline/" TargetMode="External"/><Relationship Id="rId32" Type="http://schemas.openxmlformats.org/officeDocument/2006/relationships/hyperlink" Target="https://stag.utb.cz/StagPortletsJSR168/CleanUrl?urlid=prohlizeni-prace-search&amp;studentSearchPrijmeni=Tom%c4%8d%c3%adkov%c3%a1&amp;praceSearchFakultaVSKP=FLK&amp;praceSearchTyp=diplomov%c3%a1" TargetMode="External"/><Relationship Id="rId37" Type="http://schemas.openxmlformats.org/officeDocument/2006/relationships/hyperlink" Target="https://stag.utb.cz/StagPortletsJSR168/CleanUrl?urlid=prohlizeni-prace-search&amp;praceSearchNazev=Role+slep%c3%bdch+ramen+p%c5%99i+ochran%c4%9b+p%c5%99ed+povodn%c4%9bmi&amp;praceSearchFakultaVSKP=FLK&amp;praceSearchTyp=diplomov%c3%a1" TargetMode="External"/><Relationship Id="rId53" Type="http://schemas.openxmlformats.org/officeDocument/2006/relationships/hyperlink" Target="https://stag.utb.cz/StagPortletsJSR168/CleanUrl?urlid=prohlizeni-prace-search&amp;studentSearchPrijmeni=%c5%a0i%c5%a1kov%c3%a1&amp;praceSearchFakultaVSKP=FLK&amp;praceSearchTyp=diplomov%c3%a1" TargetMode="External"/><Relationship Id="rId58" Type="http://schemas.openxmlformats.org/officeDocument/2006/relationships/hyperlink" Target="https://stag.utb.cz/StagPortletsJSR168/CleanUrl?urlid=prohlizeni-prace-search&amp;praceSearchNazev=Hodnocen%c3%ad+efektivnosti+odpadov%c3%a9ho+hospod%c3%a1%c5%99stv%c3%ad+obce&amp;praceSearchFakultaVSKP=FLK&amp;praceSearchTyp=diplomov%c3%a1" TargetMode="External"/><Relationship Id="rId74" Type="http://schemas.openxmlformats.org/officeDocument/2006/relationships/hyperlink" Target="http://zsf.sirdik.org/images/stories/skripta/kap3/239_2000.pdf" TargetMode="External"/><Relationship Id="rId79" Type="http://schemas.openxmlformats.org/officeDocument/2006/relationships/hyperlink" Target="https://stag.utb.cz/portal/studium/moje-vyuka/index.html?pc_phs=-2121444240&amp;pc_windowid=11149&amp;_csrf=ba35df9f-5898-4bc7-a174-bcae41a616e1&amp;pc_phase=action&amp;pc_pagenavigationalstate=AAAAAQAFMTExNDgTAAAAAAA*&amp;pc_type=portlet&amp;pc_interactionstate=JBPNS_rO0ABXeQAA51Y2l0ZWxVY2l0aWRubwAAAAEABTE4MDA5ABBwcm9obGl6ZW5pQWN0aW9uAAAAAQA8Y3ouemN1LnN0YWcucG9ydGxldHMxNjgucHJvaGxpemVuaS51Y2l0ZWwuVWNpdGVsRGV0YWlsQWN0aW9uAAZkZXRhaWwAAAABAAp1Y2l0ZWxJbmZvAAdfX0VPRl9f" TargetMode="External"/><Relationship Id="rId102" Type="http://schemas.openxmlformats.org/officeDocument/2006/relationships/hyperlink" Target="https://doi.org/10.1016/j.dendro.2022.126046" TargetMode="External"/><Relationship Id="rId123" Type="http://schemas.openxmlformats.org/officeDocument/2006/relationships/hyperlink" Target="http://www.wasteforum.cz/" TargetMode="External"/><Relationship Id="rId128" Type="http://schemas.openxmlformats.org/officeDocument/2006/relationships/hyperlink" Target="https://www.scopus.com/authid/detail.uri?authorId=57201119812" TargetMode="External"/><Relationship Id="rId144" Type="http://schemas.openxmlformats.org/officeDocument/2006/relationships/hyperlink" Target="http://digilib.k.utb.cz/" TargetMode="External"/><Relationship Id="rId149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hyperlink" Target="http://www.natoaktual.cz/na_zpravy.aspx?y=na_summit/washingtonskasmlouva.htm" TargetMode="External"/><Relationship Id="rId95" Type="http://schemas.openxmlformats.org/officeDocument/2006/relationships/hyperlink" Target="https://www.martinus.sk/?uItem=185110" TargetMode="External"/><Relationship Id="rId22" Type="http://schemas.openxmlformats.org/officeDocument/2006/relationships/hyperlink" Target="https://stag.utb.cz/StagPortletsJSR168/CleanUrl?urlid=prohlizeni-prace-search&amp;praceSearchNazev=Vyu%c5%beit%c3%ad+bezpilotn%c3%adch+prost%c5%99edk%c5%af+Hasi%c4%8dsk%c3%bdm+z%c3%a1chrann%c3%bdm+sborem+%c4%8cesk%c3%a9+republiky&amp;praceSearchFakultaVSKP=FLK&amp;praceSearchTyp=diplomov%c3%a1" TargetMode="External"/><Relationship Id="rId27" Type="http://schemas.openxmlformats.org/officeDocument/2006/relationships/hyperlink" Target="https://stag.utb.cz/StagPortletsJSR168/CleanUrl?urlid=prohlizeni-prace-search&amp;praceSearchNazev=Zabezpe%c4%8den%c3%ad+po%c5%be%c3%a1rn%c3%ad+ochrany+letov%c3%a9ho+provozu+na+leti%c5%a1ti+v+Prost%c4%9bjov%c4%9b&amp;praceSearchFakultaVSKP=FLK&amp;praceSearchTyp=diplomov%c3%a1" TargetMode="External"/><Relationship Id="rId43" Type="http://schemas.openxmlformats.org/officeDocument/2006/relationships/hyperlink" Target="https://stag.utb.cz/StagPortletsJSR168/CleanUrl?urlid=prohlizeni-prace-search&amp;praceSearchNazev=Bezpe%c4%8dnost+pr%c5%afmyslov%c3%a9ho+podniku+z+hlediska+prevence+z%c3%a1va%c5%ben%c3%bdch+hav%c3%a1ri%c3%ad&amp;praceSearchFakultaVSKP=FLK&amp;praceSearchTyp=diplomov%c3%a1" TargetMode="External"/><Relationship Id="rId48" Type="http://schemas.openxmlformats.org/officeDocument/2006/relationships/hyperlink" Target="https://stag.utb.cz/StagPortletsJSR168/CleanUrl?urlid=prohlizeni-prace-search&amp;praceSearchNazev=Rizika+pr%c3%a1ce+p%c5%99i+v%c3%bdkonu+povol%c3%a1n%c3%ad+zdravotnick%c3%a9ho+z%c3%a1chran%c3%a1%c5%99e&amp;praceSearchFakultaVSKP=FLK&amp;praceSearchTyp=diplomov%c3%a1" TargetMode="External"/><Relationship Id="rId64" Type="http://schemas.openxmlformats.org/officeDocument/2006/relationships/hyperlink" Target="https://www.grada.cz/autor/defaultauthor/?authorid=8696" TargetMode="External"/><Relationship Id="rId69" Type="http://schemas.openxmlformats.org/officeDocument/2006/relationships/hyperlink" Target="https://onlinelibrary.wiley.com/doi/book/10.1002/9781119434016" TargetMode="External"/><Relationship Id="rId113" Type="http://schemas.openxmlformats.org/officeDocument/2006/relationships/hyperlink" Target="https://scindeks.ceon.rs/Related.aspx?artaun=235939" TargetMode="External"/><Relationship Id="rId118" Type="http://schemas.openxmlformats.org/officeDocument/2006/relationships/hyperlink" Target="https://scindeks.ceon.rs/Related.aspx?artaun=235942" TargetMode="External"/><Relationship Id="rId134" Type="http://schemas.openxmlformats.org/officeDocument/2006/relationships/hyperlink" Target="https://www.scopus.com/authid/detail.uri?authorId=55693992500" TargetMode="External"/><Relationship Id="rId139" Type="http://schemas.openxmlformats.org/officeDocument/2006/relationships/hyperlink" Target="https://scindeks.ceon.rs/Related.aspx?artaun=235941" TargetMode="External"/><Relationship Id="rId80" Type="http://schemas.openxmlformats.org/officeDocument/2006/relationships/hyperlink" Target="https://vufind.katalog.k.utb.cz/Record/88350" TargetMode="External"/><Relationship Id="rId85" Type="http://schemas.openxmlformats.org/officeDocument/2006/relationships/hyperlink" Target="http://www.dw.com" TargetMode="External"/><Relationship Id="rId150" Type="http://schemas.microsoft.com/office/2011/relationships/people" Target="people.xml"/><Relationship Id="rId12" Type="http://schemas.openxmlformats.org/officeDocument/2006/relationships/header" Target="header1.xml"/><Relationship Id="rId17" Type="http://schemas.openxmlformats.org/officeDocument/2006/relationships/hyperlink" Target="https://stag.utb.cz/StagPortletsJSR168/CleanUrl?urlid=prohlizeni-prace-search&amp;praceSearchNazev=Implementace+n%c3%a1stroj%c5%af+mezin%c3%a1rodn%c3%adch+standard%c5%af+s+c%c3%adlem+mitigace+rizik+ve+vybran%c3%a9+organizaci&amp;praceSearchFakultaVSKP=FLK&amp;praceSearchTyp=diplomov%c3%a1" TargetMode="External"/><Relationship Id="rId25" Type="http://schemas.openxmlformats.org/officeDocument/2006/relationships/hyperlink" Target="https://stag.utb.cz/StagPortletsJSR168/CleanUrl?urlid=prohlizeni-prace-search&amp;praceSearchNazev=Z%c3%a1sah+jednotky+po%c5%be%c3%a1rn%c3%ad+ochrany+u+dopravn%c3%ad+nehody+s+%c3%banikem+nebezpe%c4%8dn%c3%a9+l%c3%a1tky&amp;praceSearchFakultaVSKP=FLK&amp;praceSearchTyp=diplomov%c3%a1" TargetMode="External"/><Relationship Id="rId33" Type="http://schemas.openxmlformats.org/officeDocument/2006/relationships/hyperlink" Target="https://stag.utb.cz/StagPortletsJSR168/CleanUrl?urlid=prohlizeni-prace-search&amp;praceSearchNazev=Environment%c3%a1ln%c3%ad+gramotnost+jako+n%c3%a1stroj+prevence+rizik&amp;praceSearchFakultaVSKP=FLK&amp;praceSearchTyp=diplomov%c3%a1" TargetMode="External"/><Relationship Id="rId38" Type="http://schemas.openxmlformats.org/officeDocument/2006/relationships/hyperlink" Target="https://stag.utb.cz/StagPortletsJSR168/CleanUrl?urlid=prohlizeni-prace-search&amp;praceSearchNazev=N%c3%a1vrh+optimalizace+v%c3%bdroby+ve+vybran%c3%a9+organizaci+za+%c3%ba%c4%8delem+sni%c5%beov%c3%a1n%c3%ad+rizik+nekvality&amp;praceSearchFakultaVSKP=FLK&amp;praceSearchTyp=diplomov%c3%a1" TargetMode="External"/><Relationship Id="rId46" Type="http://schemas.openxmlformats.org/officeDocument/2006/relationships/hyperlink" Target="https://stag.utb.cz/StagPortletsJSR168/CleanUrl?urlid=prohlizeni-prace-search&amp;praceSearchNazev=Vyu%c5%beit%c3%ad+bezpilotn%c3%adch+prost%c5%99edk%c5%af+Hasi%c4%8dsk%c3%bdm+z%c3%a1chrann%c3%bdm+sborem+%c4%8cesk%c3%a9+republiky&amp;praceSearchFakultaVSKP=FLK&amp;praceSearchTyp=diplomov%c3%a1" TargetMode="External"/><Relationship Id="rId59" Type="http://schemas.openxmlformats.org/officeDocument/2006/relationships/hyperlink" Target="https://stag.utb.cz/StagPortletsJSR168/CleanUrl?urlid=prohlizeni-prace-search&amp;praceSearchNazev=Zhodnocen%c3%ad+syst%c3%a9mu+nakl%c3%a1d%c3%a1n%c3%ad+s+odpady+ve+m%c4%9bst%c4%9b+Myjava&amp;praceSearchFakultaVSKP=FLK&amp;praceSearchTyp=diplomov%c3%a1" TargetMode="External"/><Relationship Id="rId67" Type="http://schemas.openxmlformats.org/officeDocument/2006/relationships/hyperlink" Target="https://www.igi-global.com/gateway/book/244616" TargetMode="External"/><Relationship Id="rId103" Type="http://schemas.openxmlformats.org/officeDocument/2006/relationships/hyperlink" Target="https://doi.org/10.55251/jmbfs.5975" TargetMode="External"/><Relationship Id="rId108" Type="http://schemas.openxmlformats.org/officeDocument/2006/relationships/hyperlink" Target="https://doi.org/10.3390/app122010509" TargetMode="External"/><Relationship Id="rId116" Type="http://schemas.openxmlformats.org/officeDocument/2006/relationships/hyperlink" Target="https://scindeks.ceon.rs/JournalDetails.aspx?issn=1451-4117" TargetMode="External"/><Relationship Id="rId124" Type="http://schemas.openxmlformats.org/officeDocument/2006/relationships/hyperlink" Target="https://www.emerald.com/insight/content/doi/10.1108/BPMJ-04-2020-0161/full/html" TargetMode="External"/><Relationship Id="rId129" Type="http://schemas.openxmlformats.org/officeDocument/2006/relationships/hyperlink" Target="https://www.scopus.com/authid/detail.uri?authorId=34969478200" TargetMode="External"/><Relationship Id="rId137" Type="http://schemas.openxmlformats.org/officeDocument/2006/relationships/hyperlink" Target="https://www.scopus.com/sourceid/21100246538?origin=resultslist" TargetMode="External"/><Relationship Id="rId20" Type="http://schemas.openxmlformats.org/officeDocument/2006/relationships/hyperlink" Target="https://stag.utb.cz/StagPortletsJSR168/CleanUrl?urlid=prohlizeni-prace-search&amp;praceSearchNazev=Bezpe%c4%8dnost+pr%c5%afmyslov%c3%a9ho+podniku+z+hlediska+prevence+z%c3%a1va%c5%ben%c3%bdch+hav%c3%a1ri%c3%ad&amp;praceSearchFakultaVSKP=FLK&amp;praceSearchTyp=diplomov%c3%a1" TargetMode="External"/><Relationship Id="rId41" Type="http://schemas.openxmlformats.org/officeDocument/2006/relationships/hyperlink" Target="https://stag.utb.cz/StagPortletsJSR168/CleanUrl?urlid=prohlizeni-prace-search&amp;praceSearchNazev=Implementace+n%c3%a1stroj%c5%af+mezin%c3%a1rodn%c3%adch+standard%c5%af+s+c%c3%adlem+mitigace+rizik+ve+vybran%c3%a9+organizaci&amp;praceSearchFakultaVSKP=FLK&amp;praceSearchTyp=diplomov%c3%a1" TargetMode="External"/><Relationship Id="rId54" Type="http://schemas.openxmlformats.org/officeDocument/2006/relationships/hyperlink" Target="https://stag.utb.cz/StagPortletsJSR168/CleanUrl?urlid=prohlizeni-prace-search&amp;praceSearchNazev=Optimalizace+vybran%c3%bdch+logistick%c3%bdch+proces%c5%af+ve+spole%c4%8dnosti+Continental+Barum+spol.+s+r.+o.&amp;praceSearchFakultaVSKP=FLK&amp;praceSearchTyp=diplomov%c3%a1" TargetMode="External"/><Relationship Id="rId62" Type="http://schemas.openxmlformats.org/officeDocument/2006/relationships/hyperlink" Target="http://euler.fd.cvut.cz/predmety/teorie_her/hry.pdf" TargetMode="External"/><Relationship Id="rId70" Type="http://schemas.openxmlformats.org/officeDocument/2006/relationships/hyperlink" Target="https://stag.utb.cz/portal/studium/moje-vyuka/index.html?pc_phs=-2121444240&amp;pc_windowid=11149&amp;_csrf=ba35df9f-5898-4bc7-a174-bcae41a616e1&amp;pc_phase=action&amp;pc_pagenavigationalstate=AAAAAQAFMTExNDgTAAAAAAA*&amp;pc_type=portlet&amp;pc_interactionstate=JBPNS_rO0ABXeQAA51Y2l0ZWxVY2l0aWRubwAAAAEABTE4NjkyABBwcm9obGl6ZW5pQWN0aW9uAAAAAQA8Y3ouemN1LnN0YWcucG9ydGxldHMxNjgucHJvaGxpemVuaS51Y2l0ZWwuVWNpdGVsRGV0YWlsQWN0aW9uAAZkZXRhaWwAAAABAAp1Y2l0ZWxJbmZvAAdfX0VPRl9f" TargetMode="External"/><Relationship Id="rId75" Type="http://schemas.openxmlformats.org/officeDocument/2006/relationships/hyperlink" Target="https://www.vlada.cz/assets/ppov/brs/dokumenty/Pandemicky_plan_CR.pdf" TargetMode="External"/><Relationship Id="rId83" Type="http://schemas.openxmlformats.org/officeDocument/2006/relationships/hyperlink" Target="https://digilib.k.utb.cz/handle/10563/50136" TargetMode="External"/><Relationship Id="rId88" Type="http://schemas.openxmlformats.org/officeDocument/2006/relationships/hyperlink" Target="https://vufind.katalog.k.utb.cz/Record/86258" TargetMode="External"/><Relationship Id="rId91" Type="http://schemas.openxmlformats.org/officeDocument/2006/relationships/hyperlink" Target="https://europa.eu/european-union/topics/foreign-security-policy_cs" TargetMode="External"/><Relationship Id="rId96" Type="http://schemas.openxmlformats.org/officeDocument/2006/relationships/hyperlink" Target="https://doi.org/10.1016/j.biocon.2018.10.004" TargetMode="External"/><Relationship Id="rId111" Type="http://schemas.openxmlformats.org/officeDocument/2006/relationships/hyperlink" Target="https://doi.org/10.1177/1528083719886559" TargetMode="External"/><Relationship Id="rId132" Type="http://schemas.openxmlformats.org/officeDocument/2006/relationships/hyperlink" Target="https://www.scopus.com/authid/detail.uri?authorId=23976895300" TargetMode="External"/><Relationship Id="rId140" Type="http://schemas.openxmlformats.org/officeDocument/2006/relationships/hyperlink" Target="https://scindeks.ceon.rs/Related.aspx?artaun=235942" TargetMode="External"/><Relationship Id="rId145" Type="http://schemas.openxmlformats.org/officeDocument/2006/relationships/hyperlink" Target="http://publikace.k.utb.cz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stag.utb.cz/StagPortletsJSR168/CleanUrl?urlid=prohlizeni-prace-search&amp;praceSearchNazev=N%c3%a1vrh+syst%c3%a9mu+monitoringu+a+evidence+rizik+ve+vybran%c3%a9m+v%c3%bdrobn%c3%adm+procesu&amp;praceSearchFakultaVSKP=FLK&amp;praceSearchTyp=diplomov%c3%a1" TargetMode="External"/><Relationship Id="rId23" Type="http://schemas.openxmlformats.org/officeDocument/2006/relationships/hyperlink" Target="https://stag.utb.cz/StagPortletsJSR168/CleanUrl?urlid=prohlizeni-prace-search&amp;praceSearchNazev=P%c5%99ipravenost+slo%c5%beek+integrovan%c3%a9ho+z%c3%a1chrann%c3%a9ho+syst%c3%a9mu+na+mimo%c5%99%c3%a1dn%c3%a9+ud%c3%a1losti+s+velk%c3%bdm+po%c4%8dtem+ran%c4%9bn%c3%bdch+a+ob%c4%9bt%c3%ad+v+%c4%8cesk%c3%a9+republice&amp;praceSearchFakultaVSKP=FLK&amp;praceSearchTyp=diplomov%c3%a1" TargetMode="External"/><Relationship Id="rId28" Type="http://schemas.openxmlformats.org/officeDocument/2006/relationships/hyperlink" Target="https://stag.utb.cz/StagPortletsJSR168/CleanUrl?urlid=prohlizeni-prace-search&amp;praceSearchNazev=Implementace+syst%c3%a9mu+bezpe%c4%8dnosti+a+ochrany+zdrav%c3%ad+p%c5%99i+pr%c3%a1ci+a+po%c5%be%c3%a1rn%c3%ad+ochrany+ve+vybran%c3%a9+spole%c4%8dnosti&amp;praceSearchFakultaVSKP=FLK&amp;praceSearchTyp=diplomov%c3%a1" TargetMode="External"/><Relationship Id="rId36" Type="http://schemas.openxmlformats.org/officeDocument/2006/relationships/hyperlink" Target="https://stag.utb.cz/StagPortletsJSR168/CleanUrl?urlid=prohlizeni-prace-search&amp;praceSearchNazev=Mapov%c3%a1n%c3%ad+modro-zelen%c3%a9+infrastruktury+v+katastr%c3%a1ln%c3%adm+%c3%bazem%c3%ad+Otrokovice+z+hlediska+adapta%c4%8dn%c3%adch+opat%c5%99en%c3%ad&amp;praceSearchFakultaVSKP=FLK&amp;praceSearchTyp=diplomov%c3%a1" TargetMode="External"/><Relationship Id="rId49" Type="http://schemas.openxmlformats.org/officeDocument/2006/relationships/hyperlink" Target="https://stag.utb.cz/StagPortletsJSR168/CleanUrl?urlid=prohlizeni-prace-search&amp;praceSearchNazev=Z%c3%a1sah+jednotky+po%c5%be%c3%a1rn%c3%ad+ochrany+u+dopravn%c3%ad+nehody+s+%c3%banikem+nebezpe%c4%8dn%c3%a9+l%c3%a1tky&amp;praceSearchFakultaVSKP=FLK&amp;praceSearchTyp=diplomov%c3%a1" TargetMode="External"/><Relationship Id="rId57" Type="http://schemas.openxmlformats.org/officeDocument/2006/relationships/hyperlink" Target="https://stag.utb.cz/StagPortletsJSR168/CleanUrl?urlid=prohlizeni-prace-search&amp;praceSearchNazev=Environment%c3%a1ln%c3%ad+gramotnost+jako+n%c3%a1stroj+prevence+rizik&amp;praceSearchFakultaVSKP=FLK&amp;praceSearchTyp=diplomov%c3%a1" TargetMode="External"/><Relationship Id="rId106" Type="http://schemas.openxmlformats.org/officeDocument/2006/relationships/hyperlink" Target="https://doi.org/10.1007/s11130-019-00777-z" TargetMode="External"/><Relationship Id="rId114" Type="http://schemas.openxmlformats.org/officeDocument/2006/relationships/hyperlink" Target="https://scindeks.ceon.rs/Related.aspx?artaun=235941" TargetMode="External"/><Relationship Id="rId119" Type="http://schemas.openxmlformats.org/officeDocument/2006/relationships/hyperlink" Target="https://doi.org/10.28991/CEJ-2022-08-11-013" TargetMode="External"/><Relationship Id="rId127" Type="http://schemas.openxmlformats.org/officeDocument/2006/relationships/hyperlink" Target="https://www.sciencedirect.com/science/article/pii/S0263224118300952.%20%20(60" TargetMode="External"/><Relationship Id="rId10" Type="http://schemas.openxmlformats.org/officeDocument/2006/relationships/hyperlink" Target="https://flkr.utb.cz/o-fakulte/uredni-deska/vnitrni-normy-a-predpisy/smernice-dekana/" TargetMode="External"/><Relationship Id="rId31" Type="http://schemas.openxmlformats.org/officeDocument/2006/relationships/hyperlink" Target="https://stag.utb.cz/StagPortletsJSR168/CleanUrl?urlid=prohlizeni-prace-search&amp;studentSearchPrijmeni=Vyb%c3%adralov%c3%a1&amp;praceSearchFakultaVSKP=FLK&amp;praceSearchTyp=diplomov%c3%a1" TargetMode="External"/><Relationship Id="rId44" Type="http://schemas.openxmlformats.org/officeDocument/2006/relationships/hyperlink" Target="https://stag.utb.cz/StagPortletsJSR168/CleanUrl?urlid=prohlizeni-prace-search&amp;praceSearchNazev=Bezpe%c4%8dnost+pr%c5%afmyslov%c3%a9ho+podniku+z+hlediska+prevence+z%c3%a1va%c5%ben%c3%bdch+hav%c3%a1ri%c3%ad&amp;praceSearchFakultaVSKP=FLK&amp;praceSearchTyp=diplomov%c3%a1" TargetMode="External"/><Relationship Id="rId52" Type="http://schemas.openxmlformats.org/officeDocument/2006/relationships/hyperlink" Target="https://stag.utb.cz/StagPortletsJSR168/CleanUrl?urlid=prohlizeni-prace-search&amp;praceSearchNazev=Implementace+syst%c3%a9mu+bezpe%c4%8dnosti+a+ochrany+zdrav%c3%ad+p%c5%99i+pr%c3%a1ci+a+po%c5%be%c3%a1rn%c3%ad+ochrany+ve+vybran%c3%a9+spole%c4%8dnosti&amp;praceSearchFakultaVSKP=FLK&amp;praceSearchTyp=diplomov%c3%a1" TargetMode="External"/><Relationship Id="rId60" Type="http://schemas.openxmlformats.org/officeDocument/2006/relationships/hyperlink" Target="https://stag.utb.cz/StagPortletsJSR168/CleanUrl?urlid=prohlizeni-prace-search&amp;praceSearchNazev=Mapov%c3%a1n%c3%ad+modro-zelen%c3%a9+infrastruktury+v+katastr%c3%a1ln%c3%adm+%c3%bazem%c3%ad+Otrokovice+z+hlediska+adapta%c4%8dn%c3%adch+opat%c5%99en%c3%ad&amp;praceSearchFakultaVSKP=FLK&amp;praceSearchTyp=diplomov%c3%a1" TargetMode="External"/><Relationship Id="rId65" Type="http://schemas.openxmlformats.org/officeDocument/2006/relationships/hyperlink" Target="https://www.alescenek.cz/autor/31078/rehak-david-martinek-bohumir-legierska-petra/" TargetMode="External"/><Relationship Id="rId73" Type="http://schemas.openxmlformats.org/officeDocument/2006/relationships/hyperlink" Target="https://katalog.vsb.cz/documents/191389" TargetMode="External"/><Relationship Id="rId78" Type="http://schemas.openxmlformats.org/officeDocument/2006/relationships/hyperlink" Target="https://stag.utb.cz/portal/studium/moje-vyuka/index.html?pc_phs=-2121444240&amp;pc_windowid=11149&amp;_csrf=ba35df9f-5898-4bc7-a174-bcae41a616e1&amp;pc_phase=action&amp;pc_pagenavigationalstate=AAAAAQAFMTExNDgTAAAAAAA*&amp;pc_type=portlet&amp;pc_interactionstate=JBPNS_rO0ABXeQAA51Y2l0ZWxVY2l0aWRubwAAAAEABTE4NjkyABBwcm9obGl6ZW5pQWN0aW9uAAAAAQA8Y3ouemN1LnN0YWcucG9ydGxldHMxNjgucHJvaGxpemVuaS51Y2l0ZWwuVWNpdGVsRGV0YWlsQWN0aW9uAAZkZXRhaWwAAAABAAp1Y2l0ZWxJbmZvAAdfX0VPRl9f" TargetMode="External"/><Relationship Id="rId81" Type="http://schemas.openxmlformats.org/officeDocument/2006/relationships/hyperlink" Target="https://doi.org/10.1201/b18793" TargetMode="External"/><Relationship Id="rId86" Type="http://schemas.openxmlformats.org/officeDocument/2006/relationships/hyperlink" Target="http://www.dw.com" TargetMode="External"/><Relationship Id="rId94" Type="http://schemas.openxmlformats.org/officeDocument/2006/relationships/hyperlink" Target="https://www.martinus.sk/knihy/vydavatelstvo/akademicke-nakladatelstvi-cerm" TargetMode="External"/><Relationship Id="rId99" Type="http://schemas.openxmlformats.org/officeDocument/2006/relationships/hyperlink" Target="https://doi.org/10.1111/ibi.12440" TargetMode="External"/><Relationship Id="rId101" Type="http://schemas.openxmlformats.org/officeDocument/2006/relationships/hyperlink" Target="https://doi.org/10.1016/j.seppur.2020.116914" TargetMode="External"/><Relationship Id="rId122" Type="http://schemas.openxmlformats.org/officeDocument/2006/relationships/hyperlink" Target="https://www.mdpi.com/2071-1050/13/1/207" TargetMode="External"/><Relationship Id="rId130" Type="http://schemas.openxmlformats.org/officeDocument/2006/relationships/hyperlink" Target="https://www.scopus.com/sourceid/21100246538?origin=resultslist" TargetMode="External"/><Relationship Id="rId135" Type="http://schemas.openxmlformats.org/officeDocument/2006/relationships/hyperlink" Target="https://www.scopus.com/authid/detail.uri?authorId=24068298800" TargetMode="External"/><Relationship Id="rId143" Type="http://schemas.openxmlformats.org/officeDocument/2006/relationships/hyperlink" Target="https://stag.utb.cz/portal/" TargetMode="External"/><Relationship Id="rId148" Type="http://schemas.openxmlformats.org/officeDocument/2006/relationships/hyperlink" Target="https://vufind.katalog.k.utb.cz/Content/list-of-databases" TargetMode="External"/><Relationship Id="rId15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flkr.utb.cz/o-fakulte/uredni-deska/vnitrni-normy-a-predpisy/vnitrni-predpisy/" TargetMode="External"/><Relationship Id="rId13" Type="http://schemas.openxmlformats.org/officeDocument/2006/relationships/footer" Target="footer1.xml"/><Relationship Id="rId18" Type="http://schemas.openxmlformats.org/officeDocument/2006/relationships/hyperlink" Target="https://stag.utb.cz/StagPortletsJSR168/CleanUrl?urlid=prohlizeni-prace-search&amp;praceSearchNazev=%c5%98%c3%adzen%c3%ad+rizik+procesu+v%c3%bdroby+ve+vybran%c3%a9+organizaci&amp;praceSearchFakultaVSKP=FLK&amp;praceSearchTyp=diplomov%c3%a1" TargetMode="External"/><Relationship Id="rId39" Type="http://schemas.openxmlformats.org/officeDocument/2006/relationships/hyperlink" Target="https://stag.utb.cz/StagPortletsJSR168/CleanUrl?urlid=prohlizeni-prace-search&amp;praceSearchNazev=N%c3%a1vrh+syst%c3%a9mu+monitoringu+a+evidence+rizik+ve+vybran%c3%a9m+v%c3%bdrobn%c3%adm+procesu&amp;praceSearchFakultaVSKP=FLK&amp;praceSearchTyp=diplomov%c3%a1" TargetMode="External"/><Relationship Id="rId109" Type="http://schemas.openxmlformats.org/officeDocument/2006/relationships/hyperlink" Target="https://doi.org/10.3390/en16010457" TargetMode="External"/><Relationship Id="rId34" Type="http://schemas.openxmlformats.org/officeDocument/2006/relationships/hyperlink" Target="https://stag.utb.cz/StagPortletsJSR168/CleanUrl?urlid=prohlizeni-prace-search&amp;praceSearchNazev=Hodnocen%c3%ad+efektivnosti+odpadov%c3%a9ho+hospod%c3%a1%c5%99stv%c3%ad+obce&amp;praceSearchFakultaVSKP=FLK&amp;praceSearchTyp=diplomov%c3%a1" TargetMode="External"/><Relationship Id="rId50" Type="http://schemas.openxmlformats.org/officeDocument/2006/relationships/hyperlink" Target="https://stag.utb.cz/StagPortletsJSR168/CleanUrl?urlid=prohlizeni-prace-search&amp;praceSearchNazev=Vyu%c5%beit%c3%ad+modelov%c3%a1n%c3%ad+v+ochran%c4%9b+obyvatelstva&amp;praceSearchFakultaVSKP=FLK&amp;praceSearchTyp=diplomov%c3%a1" TargetMode="External"/><Relationship Id="rId55" Type="http://schemas.openxmlformats.org/officeDocument/2006/relationships/hyperlink" Target="https://stag.utb.cz/StagPortletsJSR168/CleanUrl?urlid=prohlizeni-prace-search&amp;studentSearchPrijmeni=Vyb%c3%adralov%c3%a1&amp;praceSearchFakultaVSKP=FLK&amp;praceSearchTyp=diplomov%c3%a1" TargetMode="External"/><Relationship Id="rId76" Type="http://schemas.openxmlformats.org/officeDocument/2006/relationships/hyperlink" Target="https://www.kosmas.cz/autor/56005/emil-antusak/" TargetMode="External"/><Relationship Id="rId97" Type="http://schemas.openxmlformats.org/officeDocument/2006/relationships/hyperlink" Target="https://doi.org/10.1111/ibi.12559" TargetMode="External"/><Relationship Id="rId104" Type="http://schemas.openxmlformats.org/officeDocument/2006/relationships/hyperlink" Target="https://www.scopus.com/sourceid/17700155820?origin=resultslist" TargetMode="External"/><Relationship Id="rId120" Type="http://schemas.openxmlformats.org/officeDocument/2006/relationships/hyperlink" Target="https://doi.org/10.5937/jaes0-36057" TargetMode="External"/><Relationship Id="rId125" Type="http://schemas.openxmlformats.org/officeDocument/2006/relationships/hyperlink" Target="https://www.mdpi.com/1660-4601/16/16/2913.%20%20(20" TargetMode="External"/><Relationship Id="rId141" Type="http://schemas.openxmlformats.org/officeDocument/2006/relationships/hyperlink" Target="https://criscon.cz/" TargetMode="External"/><Relationship Id="rId146" Type="http://schemas.openxmlformats.org/officeDocument/2006/relationships/hyperlink" Target="http://vyuka.flkr.utb.cz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stag.utb.cz/portal/studium/moje-vyuka/index.html?pc_phs=-2121444240&amp;pc_windowid=11149&amp;_csrf=ba35df9f-5898-4bc7-a174-bcae41a616e1&amp;pc_phase=action&amp;pc_pagenavigationalstate=AAAAAQAFMTExNDgTAAAAAAA*&amp;pc_type=portlet&amp;pc_interactionstate=JBPNS_rO0ABXeQAA51Y2l0ZWxVY2l0aWRubwAAAAEABTE4NjkyABBwcm9obGl6ZW5pQWN0aW9uAAAAAQA8Y3ouemN1LnN0YWcucG9ydGxldHMxNjgucHJvaGxpemVuaS51Y2l0ZWwuVWNpdGVsRGV0YWlsQWN0aW9uAAZkZXRhaWwAAAABAAp1Y2l0ZWxJbmZvAAdfX0VPRl9f" TargetMode="External"/><Relationship Id="rId92" Type="http://schemas.openxmlformats.org/officeDocument/2006/relationships/hyperlink" Target="http://europa.eu/globalstrategy/en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stag.utb.cz/StagPortletsJSR168/CleanUrl?urlid=prohlizeni-prace-search&amp;studentSearchPrijmeni=%c5%a0i%c5%a1kov%c3%a1&amp;praceSearchFakultaVSKP=FLK&amp;praceSearchTyp=diplomov%c3%a1" TargetMode="External"/><Relationship Id="rId24" Type="http://schemas.openxmlformats.org/officeDocument/2006/relationships/hyperlink" Target="https://stag.utb.cz/StagPortletsJSR168/CleanUrl?urlid=prohlizeni-prace-search&amp;praceSearchNazev=Rizika+pr%c3%a1ce+p%c5%99i+v%c3%bdkonu+povol%c3%a1n%c3%ad+zdravotnick%c3%a9ho+z%c3%a1chran%c3%a1%c5%99e&amp;praceSearchFakultaVSKP=FLK&amp;praceSearchTyp=diplomov%c3%a1" TargetMode="External"/><Relationship Id="rId40" Type="http://schemas.openxmlformats.org/officeDocument/2006/relationships/hyperlink" Target="https://stag.utb.cz/StagPortletsJSR168/CleanUrl?urlid=prohlizeni-prace-search&amp;praceSearchNazev=%c5%98%c3%adzen%c3%ad+rizik+procesu+sjedn%c3%a1v%c3%a1n%c3%ad+elektronick%c3%bdch+smluv+v+poji%c5%a1%c5%a5ovnictv%c3%ad&amp;praceSearchFakultaVSKP=FLK&amp;praceSearchTyp=diplomov%c3%a1" TargetMode="External"/><Relationship Id="rId45" Type="http://schemas.openxmlformats.org/officeDocument/2006/relationships/hyperlink" Target="https://stag.utb.cz/StagPortletsJSR168/CleanUrl?urlid=prohlizeni-prace-search&amp;praceSearchNazev=Hodnocen%c3%ad+rizik+vybran%c3%a9ho+fotbalov%c3%a9ho+stadionu&amp;praceSearchFakultaVSKP=FLK&amp;praceSearchTyp=diplomov%c3%a1" TargetMode="External"/><Relationship Id="rId66" Type="http://schemas.openxmlformats.org/officeDocument/2006/relationships/hyperlink" Target="https://www.amazon.com/Ryan-Henning/e/B07PGKN9FY/ref=dp_byline_cont_book_1" TargetMode="External"/><Relationship Id="rId87" Type="http://schemas.openxmlformats.org/officeDocument/2006/relationships/hyperlink" Target="https://doi.org/10.4060/ca9692en" TargetMode="External"/><Relationship Id="rId110" Type="http://schemas.openxmlformats.org/officeDocument/2006/relationships/hyperlink" Target="https://doi.org/10.1515/eng-2022-0006" TargetMode="External"/><Relationship Id="rId115" Type="http://schemas.openxmlformats.org/officeDocument/2006/relationships/hyperlink" Target="https://scindeks.ceon.rs/Related.aspx?artaun=235942" TargetMode="External"/><Relationship Id="rId131" Type="http://schemas.openxmlformats.org/officeDocument/2006/relationships/hyperlink" Target="https://www.scopus.com/authid/detail.uri?authorId=12039815800" TargetMode="External"/><Relationship Id="rId136" Type="http://schemas.openxmlformats.org/officeDocument/2006/relationships/hyperlink" Target="https://www.scopus.com/record/display.uri?eid=2-s2.0-85043479217&amp;origin=resultslist&amp;sort=plf-f" TargetMode="External"/><Relationship Id="rId61" Type="http://schemas.openxmlformats.org/officeDocument/2006/relationships/hyperlink" Target="https://stag.utb.cz/StagPortletsJSR168/CleanUrl?urlid=prohlizeni-prace-search&amp;praceSearchNazev=Role+slep%c3%bdch+ramen+p%c5%99i+ochran%c4%9b+p%c5%99ed+povodn%c4%9bmi&amp;praceSearchFakultaVSKP=FLK&amp;praceSearchTyp=diplomov%c3%a1" TargetMode="External"/><Relationship Id="rId82" Type="http://schemas.openxmlformats.org/officeDocument/2006/relationships/hyperlink" Target="https://doi.org/10.1007/s13201-021-01562-7" TargetMode="External"/><Relationship Id="rId19" Type="http://schemas.openxmlformats.org/officeDocument/2006/relationships/hyperlink" Target="https://stag.utb.cz/StagPortletsJSR168/CleanUrl?urlid=prohlizeni-prace-search&amp;praceSearchNazev=Bezpe%c4%8dnost+pr%c5%afmyslov%c3%a9ho+podniku+z+hlediska+prevence+z%c3%a1va%c5%ben%c3%bdch+hav%c3%a1ri%c3%ad&amp;praceSearchFakultaVSKP=FLK&amp;praceSearchTyp=diplomov%c3%a1" TargetMode="External"/><Relationship Id="rId14" Type="http://schemas.openxmlformats.org/officeDocument/2006/relationships/hyperlink" Target="https://stag.utb.cz/StagPortletsJSR168/CleanUrl?urlid=prohlizeni-prace-search&amp;praceSearchNazev=N%c3%a1vrh+optimalizace+v%c3%bdroby+ve+vybran%c3%a9+organizaci+za+%c3%ba%c4%8delem+sni%c5%beov%c3%a1n%c3%ad+rizik+nekvality&amp;praceSearchFakultaVSKP=FLK&amp;praceSearchTyp=diplomov%c3%a1" TargetMode="External"/><Relationship Id="rId30" Type="http://schemas.openxmlformats.org/officeDocument/2006/relationships/hyperlink" Target="https://stag.utb.cz/StagPortletsJSR168/CleanUrl?urlid=prohlizeni-prace-search&amp;praceSearchNazev=Optimalizace+vybran%c3%bdch+logistick%c3%bdch+proces%c5%af+ve+spole%c4%8dnosti+Continental+Barum+spol.+s+r.+o.&amp;praceSearchFakultaVSKP=FLK&amp;praceSearchTyp=diplomov%c3%a1" TargetMode="External"/><Relationship Id="rId35" Type="http://schemas.openxmlformats.org/officeDocument/2006/relationships/hyperlink" Target="https://stag.utb.cz/StagPortletsJSR168/CleanUrl?urlid=prohlizeni-prace-search&amp;praceSearchNazev=Zhodnocen%c3%ad+syst%c3%a9mu+nakl%c3%a1d%c3%a1n%c3%ad+s+odpady+ve+m%c4%9bst%c4%9b+Myjava&amp;praceSearchFakultaVSKP=FLK&amp;praceSearchTyp=diplomov%c3%a1" TargetMode="External"/><Relationship Id="rId56" Type="http://schemas.openxmlformats.org/officeDocument/2006/relationships/hyperlink" Target="https://stag.utb.cz/StagPortletsJSR168/CleanUrl?urlid=prohlizeni-prace-search&amp;studentSearchPrijmeni=Tom%c4%8d%c3%adkov%c3%a1&amp;praceSearchFakultaVSKP=FLK&amp;praceSearchTyp=diplomov%c3%a1" TargetMode="External"/><Relationship Id="rId77" Type="http://schemas.openxmlformats.org/officeDocument/2006/relationships/hyperlink" Target="https://stag.utb.cz/portal/studium/moje-vyuka/index.html?pc_phs=-2121444240&amp;pc_windowid=11149&amp;_csrf=ba35df9f-5898-4bc7-a174-bcae41a616e1&amp;pc_phase=action&amp;pc_pagenavigationalstate=AAAAAQAFMTExNDgTAAAAAAA*&amp;pc_type=portlet&amp;pc_interactionstate=JBPNS_rO0ABXeQAA51Y2l0ZWxVY2l0aWRubwAAAAEABTE4NjkyABBwcm9obGl6ZW5pQWN0aW9uAAAAAQA8Y3ouemN1LnN0YWcucG9ydGxldHMxNjgucHJvaGxpemVuaS51Y2l0ZWwuVWNpdGVsRGV0YWlsQWN0aW9uAAZkZXRhaWwAAAABAAp1Y2l0ZWxJbmZvAAdfX0VPRl9f" TargetMode="External"/><Relationship Id="rId100" Type="http://schemas.openxmlformats.org/officeDocument/2006/relationships/hyperlink" Target="https://doi.org/10.1016/j.jiec.2021.12.001" TargetMode="External"/><Relationship Id="rId105" Type="http://schemas.openxmlformats.org/officeDocument/2006/relationships/hyperlink" Target="https://doi.org/10.1155/2021/9918529" TargetMode="External"/><Relationship Id="rId126" Type="http://schemas.openxmlformats.org/officeDocument/2006/relationships/hyperlink" Target="http://uni-obuda.hu/journal/Hrbackova_Stojanovic_Tucek_Hrusecka_94.pdf" TargetMode="External"/><Relationship Id="rId147" Type="http://schemas.openxmlformats.org/officeDocument/2006/relationships/hyperlink" Target="https://vufind.katalog.k.utb.cz/EDS" TargetMode="External"/><Relationship Id="rId8" Type="http://schemas.openxmlformats.org/officeDocument/2006/relationships/hyperlink" Target="https://www.utb.cz/univerzita/uredni-deska/vnitrni-normy-a-predpisy/" TargetMode="External"/><Relationship Id="rId51" Type="http://schemas.openxmlformats.org/officeDocument/2006/relationships/hyperlink" Target="https://stag.utb.cz/StagPortletsJSR168/CleanUrl?urlid=prohlizeni-prace-search&amp;praceSearchNazev=Zabezpe%c4%8den%c3%ad+po%c5%be%c3%a1rn%c3%ad+ochrany+letov%c3%a9ho+provozu+na+leti%c5%a1ti+v+Prost%c4%9bjov%c4%9b&amp;praceSearchFakultaVSKP=FLK&amp;praceSearchTyp=diplomov%c3%a1" TargetMode="External"/><Relationship Id="rId72" Type="http://schemas.openxmlformats.org/officeDocument/2006/relationships/hyperlink" Target="https://www.mzp.cz/C1257458002F0DC7/cz/environmentalni_bezpecnost/$FILE/OBKR-koncepce_environmentalni_bezpecnosti%202021_2030_2050_cz-20210916.pdf" TargetMode="External"/><Relationship Id="rId93" Type="http://schemas.openxmlformats.org/officeDocument/2006/relationships/hyperlink" Target="http://www.mzv.cz/jnp/cz/zahranicni_vztahy/bezpecnostni_politika/eu_csdp/index.html" TargetMode="External"/><Relationship Id="rId98" Type="http://schemas.openxmlformats.org/officeDocument/2006/relationships/hyperlink" Target="https://doi.org/10.5253/arde.v104i1.a5" TargetMode="External"/><Relationship Id="rId121" Type="http://schemas.openxmlformats.org/officeDocument/2006/relationships/hyperlink" Target="https://doi.org/10.1515/eng-2022-0006" TargetMode="External"/><Relationship Id="rId142" Type="http://schemas.openxmlformats.org/officeDocument/2006/relationships/hyperlink" Target="https://www.facebook.com/profile.php?id=100069829352607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2FACE-54D1-4E81-B02B-5D011F5A3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231</Pages>
  <Words>73588</Words>
  <Characters>434171</Characters>
  <Application>Microsoft Office Word</Application>
  <DocSecurity>0</DocSecurity>
  <Lines>3618</Lines>
  <Paragraphs>1013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UTB</Company>
  <LinksUpToDate>false</LinksUpToDate>
  <CharactersWithSpaces>506746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Skýbová</dc:creator>
  <cp:keywords/>
  <dc:description/>
  <cp:lastModifiedBy>Sky</cp:lastModifiedBy>
  <cp:revision>14</cp:revision>
  <cp:lastPrinted>2023-03-30T10:37:00Z</cp:lastPrinted>
  <dcterms:created xsi:type="dcterms:W3CDTF">2023-06-06T08:33:00Z</dcterms:created>
  <dcterms:modified xsi:type="dcterms:W3CDTF">2023-06-06T16:02:00Z</dcterms:modified>
</cp:coreProperties>
</file>